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28B72" w14:textId="2E6A3634" w:rsidR="007901BD" w:rsidRPr="001B701F" w:rsidRDefault="00566B19" w:rsidP="007901BD">
      <w:pPr>
        <w:pStyle w:val="Body"/>
        <w:rPr>
          <w:rFonts w:ascii="Times New Roman" w:hAnsi="Times New Roman" w:cs="Times New Roman"/>
          <w:color w:val="auto"/>
          <w:sz w:val="20"/>
          <w:szCs w:val="20"/>
          <w:lang w:val="en-US"/>
        </w:rPr>
      </w:pPr>
      <w:r>
        <w:rPr>
          <w:rFonts w:ascii="Times New Roman" w:hAnsi="Times New Roman" w:cs="Times New Roman"/>
          <w:b/>
          <w:bCs/>
          <w:sz w:val="20"/>
          <w:szCs w:val="20"/>
        </w:rPr>
        <w:t>Full t</w:t>
      </w:r>
      <w:r w:rsidR="00D44AC0" w:rsidRPr="001B701F">
        <w:rPr>
          <w:rFonts w:ascii="Times New Roman" w:hAnsi="Times New Roman" w:cs="Times New Roman"/>
          <w:b/>
          <w:bCs/>
          <w:sz w:val="20"/>
          <w:szCs w:val="20"/>
        </w:rPr>
        <w:t>itle:</w:t>
      </w:r>
      <w:r w:rsidR="00D44AC0" w:rsidRPr="001B701F">
        <w:rPr>
          <w:rFonts w:ascii="Times New Roman" w:hAnsi="Times New Roman" w:cs="Times New Roman"/>
          <w:sz w:val="20"/>
          <w:szCs w:val="20"/>
        </w:rPr>
        <w:t xml:space="preserve"> </w:t>
      </w:r>
      <w:r w:rsidR="00147C6B" w:rsidRPr="00147C6B">
        <w:rPr>
          <w:rFonts w:ascii="Times New Roman" w:hAnsi="Times New Roman" w:cs="Times New Roman"/>
          <w:color w:val="auto"/>
          <w:sz w:val="20"/>
          <w:szCs w:val="20"/>
          <w:lang w:val="en-US"/>
        </w:rPr>
        <w:t>Unraveling the Future Productivity Burden of Cardiovascular Disease in Qatar: Investigating the Modifiable Risk Factors Control in Type 2 Diabetes.</w:t>
      </w:r>
    </w:p>
    <w:p w14:paraId="21DCA106" w14:textId="77777777" w:rsidR="002250FD" w:rsidRPr="00035430" w:rsidRDefault="002250FD" w:rsidP="002250FD">
      <w:pPr>
        <w:pStyle w:val="Body"/>
        <w:rPr>
          <w:rFonts w:asciiTheme="majorBidi" w:hAnsiTheme="majorBidi" w:cstheme="majorBidi"/>
          <w:b/>
          <w:bCs/>
          <w:color w:val="auto"/>
          <w:sz w:val="20"/>
          <w:szCs w:val="24"/>
          <w:lang w:val="en-US"/>
        </w:rPr>
      </w:pPr>
      <w:bookmarkStart w:id="0" w:name="_Hlk175523438"/>
      <w:r w:rsidRPr="00035430">
        <w:rPr>
          <w:rFonts w:asciiTheme="majorBidi" w:hAnsiTheme="majorBidi" w:cstheme="majorBidi"/>
          <w:b/>
          <w:bCs/>
          <w:color w:val="auto"/>
          <w:sz w:val="20"/>
          <w:szCs w:val="24"/>
          <w:lang w:val="en-US"/>
        </w:rPr>
        <w:t>Authors:</w:t>
      </w:r>
    </w:p>
    <w:p w14:paraId="281A1E9A" w14:textId="0EABADB4" w:rsidR="002250FD" w:rsidRPr="00035430" w:rsidRDefault="002250FD" w:rsidP="002250FD">
      <w:pPr>
        <w:pStyle w:val="Body"/>
        <w:spacing w:after="0" w:line="240" w:lineRule="auto"/>
        <w:rPr>
          <w:rFonts w:asciiTheme="majorBidi" w:hAnsiTheme="majorBidi" w:cstheme="majorBidi"/>
          <w:color w:val="auto"/>
          <w:sz w:val="20"/>
          <w:szCs w:val="24"/>
          <w:lang w:val="en-US"/>
        </w:rPr>
      </w:pPr>
      <w:bookmarkStart w:id="1" w:name="_Hlk104035168"/>
      <w:r w:rsidRPr="00035430">
        <w:rPr>
          <w:rFonts w:asciiTheme="majorBidi" w:hAnsiTheme="majorBidi" w:cstheme="majorBidi"/>
          <w:color w:val="auto"/>
          <w:sz w:val="20"/>
          <w:szCs w:val="24"/>
          <w:lang w:val="en-US"/>
        </w:rPr>
        <w:t>Dina Abushanab</w:t>
      </w:r>
      <w:r w:rsidRPr="00035430">
        <w:rPr>
          <w:rFonts w:asciiTheme="majorBidi" w:hAnsiTheme="majorBidi" w:cstheme="majorBidi"/>
          <w:color w:val="auto"/>
          <w:sz w:val="20"/>
          <w:szCs w:val="24"/>
          <w:vertAlign w:val="superscript"/>
          <w:lang w:val="en-US"/>
        </w:rPr>
        <w:t>1</w:t>
      </w:r>
      <w:ins w:id="2" w:author="Dina H F Abushanab [2]" w:date="2025-02-09T16:01:00Z">
        <w:r w:rsidR="00883BC1">
          <w:rPr>
            <w:rFonts w:asciiTheme="majorBidi" w:hAnsiTheme="majorBidi" w:cstheme="majorBidi"/>
            <w:color w:val="auto"/>
            <w:sz w:val="20"/>
            <w:szCs w:val="24"/>
            <w:vertAlign w:val="superscript"/>
            <w:lang w:val="en-US"/>
          </w:rPr>
          <w:t>,2</w:t>
        </w:r>
      </w:ins>
      <w:r w:rsidRPr="00035430">
        <w:rPr>
          <w:rFonts w:asciiTheme="majorBidi" w:hAnsiTheme="majorBidi" w:cstheme="majorBidi"/>
          <w:color w:val="auto"/>
          <w:sz w:val="20"/>
          <w:szCs w:val="24"/>
          <w:vertAlign w:val="superscript"/>
          <w:lang w:val="en-US"/>
        </w:rPr>
        <w:t>*</w:t>
      </w:r>
      <w:r w:rsidRPr="00035430">
        <w:rPr>
          <w:rFonts w:asciiTheme="majorBidi" w:hAnsiTheme="majorBidi" w:cstheme="majorBidi"/>
          <w:color w:val="auto"/>
          <w:sz w:val="20"/>
          <w:szCs w:val="24"/>
          <w:lang w:val="en-US"/>
        </w:rPr>
        <w:t>, Daoud Al-Badriyeh</w:t>
      </w:r>
      <w:ins w:id="3" w:author="Dina H F Abushanab [2]" w:date="2025-02-09T16:01:00Z">
        <w:r w:rsidR="00883BC1">
          <w:rPr>
            <w:rFonts w:asciiTheme="majorBidi" w:hAnsiTheme="majorBidi" w:cstheme="majorBidi"/>
            <w:color w:val="auto"/>
            <w:sz w:val="20"/>
            <w:szCs w:val="24"/>
            <w:vertAlign w:val="superscript"/>
            <w:lang w:val="en-US"/>
          </w:rPr>
          <w:t>3</w:t>
        </w:r>
      </w:ins>
      <w:del w:id="4" w:author="Dina H F Abushanab [2]" w:date="2025-02-09T16:01:00Z">
        <w:r w:rsidRPr="00035430" w:rsidDel="00883BC1">
          <w:rPr>
            <w:rFonts w:asciiTheme="majorBidi" w:hAnsiTheme="majorBidi" w:cstheme="majorBidi"/>
            <w:color w:val="auto"/>
            <w:sz w:val="20"/>
            <w:szCs w:val="24"/>
            <w:vertAlign w:val="superscript"/>
            <w:lang w:val="en-US"/>
          </w:rPr>
          <w:delText>2</w:delText>
        </w:r>
      </w:del>
      <w:r w:rsidRPr="00035430">
        <w:rPr>
          <w:rFonts w:asciiTheme="majorBidi" w:hAnsiTheme="majorBidi" w:cstheme="majorBidi"/>
          <w:color w:val="auto"/>
          <w:sz w:val="20"/>
          <w:szCs w:val="24"/>
          <w:vertAlign w:val="superscript"/>
          <w:lang w:val="en-US"/>
        </w:rPr>
        <w:t>*</w:t>
      </w:r>
      <w:r w:rsidRPr="00035430">
        <w:rPr>
          <w:rFonts w:asciiTheme="majorBidi" w:hAnsiTheme="majorBidi" w:cstheme="majorBidi"/>
          <w:color w:val="auto"/>
          <w:sz w:val="20"/>
          <w:szCs w:val="24"/>
          <w:lang w:val="en-US"/>
        </w:rPr>
        <w:t>, Danny Liew</w:t>
      </w:r>
      <w:ins w:id="5" w:author="Dina H F Abushanab [2]" w:date="2025-02-09T16:01:00Z">
        <w:r w:rsidR="00883BC1">
          <w:rPr>
            <w:rFonts w:asciiTheme="majorBidi" w:hAnsiTheme="majorBidi" w:cstheme="majorBidi"/>
            <w:color w:val="auto"/>
            <w:sz w:val="20"/>
            <w:szCs w:val="24"/>
            <w:vertAlign w:val="superscript"/>
            <w:lang w:val="en-US"/>
          </w:rPr>
          <w:t>4</w:t>
        </w:r>
      </w:ins>
      <w:del w:id="6" w:author="Dina H F Abushanab [2]" w:date="2025-02-09T16:01:00Z">
        <w:r w:rsidRPr="00035430" w:rsidDel="00883BC1">
          <w:rPr>
            <w:rFonts w:asciiTheme="majorBidi" w:hAnsiTheme="majorBidi" w:cstheme="majorBidi"/>
            <w:color w:val="auto"/>
            <w:sz w:val="20"/>
            <w:szCs w:val="24"/>
            <w:vertAlign w:val="superscript"/>
            <w:lang w:val="en-US"/>
          </w:rPr>
          <w:delText>3</w:delText>
        </w:r>
      </w:del>
      <w:r w:rsidRPr="00035430">
        <w:rPr>
          <w:rFonts w:asciiTheme="majorBidi" w:hAnsiTheme="majorBidi" w:cstheme="majorBidi"/>
          <w:color w:val="auto"/>
          <w:sz w:val="20"/>
          <w:szCs w:val="24"/>
          <w:lang w:val="en-US"/>
        </w:rPr>
        <w:t>, Zanfina Ademi</w:t>
      </w:r>
      <w:r w:rsidRPr="00035430">
        <w:rPr>
          <w:rFonts w:asciiTheme="majorBidi" w:hAnsiTheme="majorBidi" w:cstheme="majorBidi"/>
          <w:color w:val="auto"/>
          <w:sz w:val="20"/>
          <w:szCs w:val="24"/>
          <w:vertAlign w:val="superscript"/>
          <w:lang w:val="en-US"/>
        </w:rPr>
        <w:t>1,</w:t>
      </w:r>
      <w:ins w:id="7" w:author="Dina H F Abushanab [2]" w:date="2025-02-09T16:01:00Z">
        <w:r w:rsidR="00883BC1">
          <w:rPr>
            <w:rFonts w:asciiTheme="majorBidi" w:hAnsiTheme="majorBidi" w:cstheme="majorBidi"/>
            <w:color w:val="auto"/>
            <w:sz w:val="20"/>
            <w:szCs w:val="24"/>
            <w:vertAlign w:val="superscript"/>
            <w:lang w:val="en-US"/>
          </w:rPr>
          <w:t>5</w:t>
        </w:r>
      </w:ins>
      <w:del w:id="8" w:author="Dina H F Abushanab [2]" w:date="2025-02-09T16:01:00Z">
        <w:r w:rsidRPr="00035430" w:rsidDel="00883BC1">
          <w:rPr>
            <w:rFonts w:asciiTheme="majorBidi" w:hAnsiTheme="majorBidi" w:cstheme="majorBidi"/>
            <w:color w:val="auto"/>
            <w:sz w:val="20"/>
            <w:szCs w:val="24"/>
            <w:vertAlign w:val="superscript"/>
            <w:lang w:val="en-US"/>
          </w:rPr>
          <w:delText xml:space="preserve">4 </w:delText>
        </w:r>
      </w:del>
      <w:bookmarkStart w:id="9" w:name="_Hlk104035155"/>
      <w:bookmarkEnd w:id="1"/>
    </w:p>
    <w:p w14:paraId="0D14AEFF" w14:textId="77777777" w:rsidR="002250FD" w:rsidRPr="00035430" w:rsidRDefault="002250FD" w:rsidP="002250FD">
      <w:pPr>
        <w:pStyle w:val="Body"/>
        <w:spacing w:after="0" w:line="240" w:lineRule="auto"/>
        <w:rPr>
          <w:rFonts w:asciiTheme="majorBidi" w:hAnsiTheme="majorBidi" w:cstheme="majorBidi"/>
          <w:color w:val="auto"/>
          <w:sz w:val="20"/>
          <w:szCs w:val="24"/>
          <w:lang w:val="en-US"/>
        </w:rPr>
      </w:pPr>
    </w:p>
    <w:p w14:paraId="6D8A3730" w14:textId="77777777" w:rsidR="002250FD" w:rsidRPr="00035430" w:rsidRDefault="002250FD" w:rsidP="002250FD">
      <w:pPr>
        <w:pStyle w:val="Body"/>
        <w:spacing w:after="0" w:line="480" w:lineRule="auto"/>
        <w:jc w:val="both"/>
        <w:rPr>
          <w:rFonts w:asciiTheme="majorBidi" w:hAnsiTheme="majorBidi" w:cstheme="majorBidi"/>
          <w:b/>
          <w:bCs/>
          <w:color w:val="auto"/>
          <w:sz w:val="20"/>
          <w:szCs w:val="24"/>
          <w:lang w:val="en-US"/>
        </w:rPr>
      </w:pPr>
      <w:r w:rsidRPr="00035430">
        <w:rPr>
          <w:rFonts w:asciiTheme="majorBidi" w:hAnsiTheme="majorBidi" w:cstheme="majorBidi"/>
          <w:b/>
          <w:bCs/>
          <w:color w:val="auto"/>
          <w:sz w:val="20"/>
          <w:szCs w:val="24"/>
          <w:lang w:val="en-US"/>
        </w:rPr>
        <w:t xml:space="preserve">Affiliations: </w:t>
      </w:r>
      <w:bookmarkEnd w:id="9"/>
    </w:p>
    <w:p w14:paraId="6A74225F" w14:textId="77777777" w:rsidR="002250FD" w:rsidRPr="00035430" w:rsidRDefault="002250FD" w:rsidP="002250FD">
      <w:pPr>
        <w:pStyle w:val="Body"/>
        <w:spacing w:after="0" w:line="240" w:lineRule="auto"/>
        <w:jc w:val="both"/>
        <w:rPr>
          <w:rFonts w:asciiTheme="majorBidi" w:hAnsiTheme="majorBidi" w:cstheme="majorBidi"/>
          <w:color w:val="auto"/>
          <w:sz w:val="20"/>
          <w:szCs w:val="24"/>
          <w:lang w:val="en-US"/>
        </w:rPr>
      </w:pPr>
      <w:bookmarkStart w:id="10" w:name="_headingh.30j0zll"/>
      <w:bookmarkEnd w:id="10"/>
      <w:r w:rsidRPr="00035430">
        <w:rPr>
          <w:rFonts w:asciiTheme="majorBidi" w:hAnsiTheme="majorBidi" w:cstheme="majorBidi"/>
          <w:color w:val="auto"/>
          <w:sz w:val="20"/>
          <w:szCs w:val="24"/>
          <w:vertAlign w:val="superscript"/>
          <w:lang w:val="en-US"/>
        </w:rPr>
        <w:t>1</w:t>
      </w:r>
      <w:r w:rsidRPr="00035430">
        <w:rPr>
          <w:rFonts w:asciiTheme="majorBidi" w:hAnsiTheme="majorBidi" w:cstheme="majorBidi"/>
          <w:color w:val="auto"/>
          <w:sz w:val="20"/>
          <w:szCs w:val="24"/>
          <w:lang w:val="en-US"/>
        </w:rPr>
        <w:t>Health Economics and Policy Evaluation Research (HEPER), Centre for Medicine Use and Safety, Faculty of Pharmacy and Pharmaceutical Sciences, Monash University, Melbourne, Australia.</w:t>
      </w:r>
    </w:p>
    <w:p w14:paraId="6B338650" w14:textId="3CE79C90" w:rsidR="00883BC1" w:rsidRPr="008802C5" w:rsidRDefault="008802C5" w:rsidP="00883BC1">
      <w:pPr>
        <w:pStyle w:val="Body"/>
        <w:spacing w:after="0" w:line="240" w:lineRule="auto"/>
        <w:jc w:val="both"/>
        <w:rPr>
          <w:ins w:id="11" w:author="Dina H F Abushanab [2]" w:date="2025-02-09T16:01:00Z"/>
          <w:rFonts w:asciiTheme="majorBidi" w:hAnsiTheme="majorBidi" w:cstheme="majorBidi"/>
          <w:color w:val="auto"/>
          <w:sz w:val="20"/>
          <w:szCs w:val="24"/>
          <w:lang w:val="en-US"/>
          <w:rPrChange w:id="12" w:author="Dina H F Abushanab [2]" w:date="2025-02-09T16:02:00Z">
            <w:rPr>
              <w:ins w:id="13" w:author="Dina H F Abushanab [2]" w:date="2025-02-09T16:01:00Z"/>
              <w:rFonts w:asciiTheme="majorBidi" w:hAnsiTheme="majorBidi" w:cstheme="majorBidi"/>
              <w:color w:val="auto"/>
              <w:sz w:val="24"/>
              <w:szCs w:val="24"/>
              <w:lang w:val="en-US"/>
            </w:rPr>
          </w:rPrChange>
        </w:rPr>
      </w:pPr>
      <w:ins w:id="14" w:author="Dina H F Abushanab [2]" w:date="2025-02-09T16:02:00Z">
        <w:r w:rsidRPr="008802C5">
          <w:rPr>
            <w:rFonts w:asciiTheme="majorBidi" w:hAnsiTheme="majorBidi" w:cstheme="majorBidi"/>
            <w:color w:val="auto"/>
            <w:sz w:val="24"/>
            <w:szCs w:val="24"/>
            <w:vertAlign w:val="superscript"/>
            <w:lang w:val="en-US"/>
            <w:rPrChange w:id="15" w:author="Dina H F Abushanab [2]" w:date="2025-02-09T16:02:00Z">
              <w:rPr>
                <w:rFonts w:asciiTheme="majorBidi" w:hAnsiTheme="majorBidi" w:cstheme="majorBidi"/>
                <w:color w:val="auto"/>
                <w:sz w:val="24"/>
                <w:szCs w:val="24"/>
                <w:lang w:val="en-US"/>
              </w:rPr>
            </w:rPrChange>
          </w:rPr>
          <w:t>2</w:t>
        </w:r>
      </w:ins>
      <w:ins w:id="16" w:author="Dina H F Abushanab [2]" w:date="2025-02-09T16:01:00Z">
        <w:r w:rsidR="00883BC1" w:rsidRPr="008802C5">
          <w:rPr>
            <w:rFonts w:asciiTheme="majorBidi" w:hAnsiTheme="majorBidi" w:cstheme="majorBidi"/>
            <w:color w:val="auto"/>
            <w:sz w:val="20"/>
            <w:szCs w:val="24"/>
            <w:lang w:val="en-US"/>
            <w:rPrChange w:id="17" w:author="Dina H F Abushanab [2]" w:date="2025-02-09T16:02:00Z">
              <w:rPr>
                <w:rFonts w:asciiTheme="majorBidi" w:hAnsiTheme="majorBidi" w:cstheme="majorBidi"/>
                <w:color w:val="auto"/>
                <w:sz w:val="24"/>
                <w:szCs w:val="24"/>
                <w:lang w:val="en-US"/>
              </w:rPr>
            </w:rPrChange>
          </w:rPr>
          <w:t>Department of Pharmacy, Hamad Medical Corporation, Doha, Qatar.</w:t>
        </w:r>
      </w:ins>
    </w:p>
    <w:p w14:paraId="0457931F" w14:textId="5772075A" w:rsidR="002250FD" w:rsidRPr="00035430" w:rsidRDefault="002250FD" w:rsidP="002250FD">
      <w:pPr>
        <w:pStyle w:val="Body"/>
        <w:spacing w:after="0" w:line="240" w:lineRule="auto"/>
        <w:jc w:val="both"/>
        <w:rPr>
          <w:rFonts w:asciiTheme="majorBidi" w:hAnsiTheme="majorBidi" w:cstheme="majorBidi"/>
          <w:color w:val="auto"/>
          <w:sz w:val="20"/>
          <w:szCs w:val="24"/>
          <w:vertAlign w:val="superscript"/>
          <w:lang w:val="en-US"/>
        </w:rPr>
      </w:pPr>
      <w:del w:id="18" w:author="Dina H F Abushanab [2]" w:date="2025-02-09T16:01:00Z">
        <w:r w:rsidRPr="00035430" w:rsidDel="008802C5">
          <w:rPr>
            <w:rFonts w:asciiTheme="majorBidi" w:hAnsiTheme="majorBidi" w:cstheme="majorBidi"/>
            <w:color w:val="auto"/>
            <w:sz w:val="20"/>
            <w:szCs w:val="24"/>
            <w:vertAlign w:val="superscript"/>
            <w:lang w:val="en-US"/>
          </w:rPr>
          <w:delText>2</w:delText>
        </w:r>
      </w:del>
      <w:ins w:id="19" w:author="Dina H F Abushanab [2]" w:date="2025-02-09T16:01:00Z">
        <w:r w:rsidR="008802C5">
          <w:rPr>
            <w:rFonts w:asciiTheme="majorBidi" w:hAnsiTheme="majorBidi" w:cstheme="majorBidi"/>
            <w:color w:val="auto"/>
            <w:sz w:val="20"/>
            <w:szCs w:val="24"/>
            <w:vertAlign w:val="superscript"/>
            <w:lang w:val="en-US"/>
          </w:rPr>
          <w:t>3</w:t>
        </w:r>
      </w:ins>
      <w:r w:rsidRPr="00035430">
        <w:rPr>
          <w:rFonts w:asciiTheme="majorBidi" w:hAnsiTheme="majorBidi" w:cstheme="majorBidi"/>
          <w:color w:val="auto"/>
          <w:sz w:val="20"/>
          <w:szCs w:val="24"/>
          <w:lang w:val="en-US"/>
        </w:rPr>
        <w:t>College of Pharmacy, QU Health, Qatar University, Doha, Qatar.</w:t>
      </w:r>
      <w:r w:rsidRPr="00035430">
        <w:rPr>
          <w:rFonts w:asciiTheme="majorBidi" w:hAnsiTheme="majorBidi" w:cstheme="majorBidi"/>
          <w:color w:val="auto"/>
          <w:sz w:val="20"/>
          <w:szCs w:val="24"/>
          <w:vertAlign w:val="superscript"/>
          <w:lang w:val="en-US"/>
        </w:rPr>
        <w:t xml:space="preserve"> </w:t>
      </w:r>
    </w:p>
    <w:p w14:paraId="2EB3C25D" w14:textId="4C90DD57" w:rsidR="002250FD" w:rsidRPr="00035430" w:rsidRDefault="008802C5" w:rsidP="002250FD">
      <w:pPr>
        <w:pStyle w:val="Body"/>
        <w:spacing w:after="0" w:line="240" w:lineRule="auto"/>
        <w:jc w:val="both"/>
        <w:rPr>
          <w:rFonts w:asciiTheme="majorBidi" w:hAnsiTheme="majorBidi" w:cstheme="majorBidi"/>
          <w:color w:val="auto"/>
          <w:sz w:val="20"/>
          <w:szCs w:val="24"/>
          <w:lang w:val="en-US"/>
        </w:rPr>
      </w:pPr>
      <w:ins w:id="20" w:author="Dina H F Abushanab [2]" w:date="2025-02-09T16:02:00Z">
        <w:r>
          <w:rPr>
            <w:rFonts w:asciiTheme="majorBidi" w:hAnsiTheme="majorBidi" w:cstheme="majorBidi"/>
            <w:color w:val="auto"/>
            <w:sz w:val="20"/>
            <w:szCs w:val="24"/>
            <w:vertAlign w:val="superscript"/>
            <w:lang w:val="en-US"/>
          </w:rPr>
          <w:t>4</w:t>
        </w:r>
      </w:ins>
      <w:del w:id="21" w:author="Dina H F Abushanab [2]" w:date="2025-02-09T16:01:00Z">
        <w:r w:rsidR="002250FD" w:rsidRPr="00035430" w:rsidDel="008802C5">
          <w:rPr>
            <w:rFonts w:asciiTheme="majorBidi" w:hAnsiTheme="majorBidi" w:cstheme="majorBidi"/>
            <w:color w:val="auto"/>
            <w:sz w:val="20"/>
            <w:szCs w:val="24"/>
            <w:vertAlign w:val="superscript"/>
            <w:lang w:val="en-US"/>
          </w:rPr>
          <w:delText>3</w:delText>
        </w:r>
      </w:del>
      <w:r w:rsidR="002250FD" w:rsidRPr="00035430">
        <w:rPr>
          <w:rFonts w:asciiTheme="majorBidi" w:hAnsiTheme="majorBidi" w:cstheme="majorBidi"/>
          <w:color w:val="auto"/>
          <w:sz w:val="20"/>
          <w:szCs w:val="24"/>
          <w:lang w:val="en-US"/>
        </w:rPr>
        <w:t>The Adelaide Medical School, The University of Adelaide, Adelaide, Australia.</w:t>
      </w:r>
    </w:p>
    <w:p w14:paraId="413422CE" w14:textId="6C881DAE" w:rsidR="002250FD" w:rsidRPr="00035430" w:rsidRDefault="008802C5" w:rsidP="002250FD">
      <w:pPr>
        <w:pStyle w:val="Body"/>
        <w:spacing w:after="0" w:line="240" w:lineRule="auto"/>
        <w:jc w:val="both"/>
        <w:rPr>
          <w:rFonts w:asciiTheme="majorBidi" w:hAnsiTheme="majorBidi" w:cstheme="majorBidi"/>
          <w:color w:val="auto"/>
          <w:sz w:val="20"/>
          <w:szCs w:val="24"/>
          <w:lang w:val="en-US"/>
        </w:rPr>
      </w:pPr>
      <w:ins w:id="22" w:author="Dina H F Abushanab [2]" w:date="2025-02-09T16:02:00Z">
        <w:r>
          <w:rPr>
            <w:rFonts w:asciiTheme="majorBidi" w:hAnsiTheme="majorBidi" w:cstheme="majorBidi"/>
            <w:color w:val="auto"/>
            <w:sz w:val="20"/>
            <w:szCs w:val="24"/>
            <w:vertAlign w:val="superscript"/>
            <w:lang w:val="en-US"/>
          </w:rPr>
          <w:t>5</w:t>
        </w:r>
      </w:ins>
      <w:del w:id="23" w:author="Dina H F Abushanab [2]" w:date="2025-02-09T16:02:00Z">
        <w:r w:rsidR="002250FD" w:rsidRPr="00035430" w:rsidDel="008802C5">
          <w:rPr>
            <w:rFonts w:asciiTheme="majorBidi" w:hAnsiTheme="majorBidi" w:cstheme="majorBidi"/>
            <w:color w:val="auto"/>
            <w:sz w:val="20"/>
            <w:szCs w:val="24"/>
            <w:vertAlign w:val="superscript"/>
            <w:lang w:val="en-US"/>
          </w:rPr>
          <w:delText>4</w:delText>
        </w:r>
      </w:del>
      <w:r w:rsidR="002250FD" w:rsidRPr="00035430">
        <w:rPr>
          <w:rFonts w:asciiTheme="majorBidi" w:hAnsiTheme="majorBidi" w:cstheme="majorBidi"/>
          <w:color w:val="auto"/>
          <w:sz w:val="20"/>
          <w:szCs w:val="24"/>
          <w:lang w:val="en-US"/>
        </w:rPr>
        <w:t>School of Public Health and Preventive Medicine, Monash University, Melbourne, Australia.</w:t>
      </w:r>
    </w:p>
    <w:bookmarkEnd w:id="0"/>
    <w:p w14:paraId="61D24E8F" w14:textId="77777777" w:rsidR="00507988" w:rsidRDefault="00507988" w:rsidP="00007C5F">
      <w:pPr>
        <w:pStyle w:val="Body"/>
        <w:rPr>
          <w:rFonts w:ascii="Times New Roman" w:hAnsi="Times New Roman" w:cs="Times New Roman"/>
          <w:b/>
          <w:bCs/>
          <w:color w:val="auto"/>
          <w:sz w:val="20"/>
          <w:szCs w:val="20"/>
          <w:lang w:val="en-US"/>
        </w:rPr>
      </w:pPr>
    </w:p>
    <w:p w14:paraId="3BC099DC" w14:textId="16C36A50" w:rsidR="00007C5F" w:rsidRPr="001B701F" w:rsidRDefault="00007C5F" w:rsidP="00007C5F">
      <w:pPr>
        <w:pStyle w:val="Body"/>
        <w:rPr>
          <w:rFonts w:ascii="Times New Roman" w:hAnsi="Times New Roman" w:cs="Times New Roman"/>
          <w:b/>
          <w:bCs/>
          <w:color w:val="auto"/>
          <w:sz w:val="20"/>
          <w:szCs w:val="20"/>
          <w:lang w:val="en-US"/>
        </w:rPr>
      </w:pPr>
      <w:r w:rsidRPr="001B701F">
        <w:rPr>
          <w:rFonts w:ascii="Times New Roman" w:hAnsi="Times New Roman" w:cs="Times New Roman"/>
          <w:b/>
          <w:bCs/>
          <w:color w:val="auto"/>
          <w:sz w:val="20"/>
          <w:szCs w:val="20"/>
          <w:lang w:val="en-US"/>
        </w:rPr>
        <w:t>Corresponding authors</w:t>
      </w:r>
    </w:p>
    <w:p w14:paraId="66DB5D9E" w14:textId="101AEF96" w:rsidR="00007C5F" w:rsidRPr="001B701F" w:rsidRDefault="00007C5F" w:rsidP="00007C5F">
      <w:pPr>
        <w:pStyle w:val="Body"/>
        <w:spacing w:after="0" w:line="240" w:lineRule="auto"/>
        <w:jc w:val="both"/>
        <w:rPr>
          <w:rFonts w:ascii="Times New Roman" w:hAnsi="Times New Roman" w:cs="Times New Roman"/>
          <w:color w:val="auto"/>
          <w:sz w:val="20"/>
          <w:szCs w:val="20"/>
          <w:lang w:val="en-US"/>
        </w:rPr>
      </w:pPr>
      <w:r w:rsidRPr="001B701F">
        <w:rPr>
          <w:rFonts w:ascii="Times New Roman" w:hAnsi="Times New Roman" w:cs="Times New Roman"/>
          <w:color w:val="auto"/>
          <w:sz w:val="20"/>
          <w:szCs w:val="20"/>
          <w:lang w:val="en-US"/>
        </w:rPr>
        <w:t xml:space="preserve">Dina Abushanab, MSc, Health Economics and Policy Evaluation Research (HEPER) Group Centre for Medicine Use and Safety, Faculty of Pharmacy and Pharmaceutical Sciences, Monash University, Melbourne, Australia. </w:t>
      </w:r>
      <w:ins w:id="24" w:author="Dina H F Abushanab [2]" w:date="2025-02-09T16:02:00Z">
        <w:r w:rsidR="004D04C3" w:rsidRPr="004D04C3">
          <w:rPr>
            <w:rFonts w:ascii="Times New Roman" w:hAnsi="Times New Roman" w:cs="Times New Roman"/>
            <w:color w:val="auto"/>
            <w:sz w:val="20"/>
            <w:szCs w:val="20"/>
            <w:lang w:val="en-US"/>
          </w:rPr>
          <w:t>Department of Pharmacy, Hamad Medical Corporation, Doha, Qatar.</w:t>
        </w:r>
        <w:r w:rsidR="00F9284F">
          <w:rPr>
            <w:rFonts w:ascii="Times New Roman" w:hAnsi="Times New Roman" w:cs="Times New Roman"/>
            <w:color w:val="auto"/>
            <w:sz w:val="20"/>
            <w:szCs w:val="20"/>
            <w:lang w:val="en-US"/>
          </w:rPr>
          <w:t xml:space="preserve"> </w:t>
        </w:r>
      </w:ins>
      <w:r w:rsidRPr="001B701F">
        <w:rPr>
          <w:rFonts w:ascii="Times New Roman" w:hAnsi="Times New Roman" w:cs="Times New Roman"/>
          <w:color w:val="auto"/>
          <w:sz w:val="20"/>
          <w:szCs w:val="20"/>
          <w:lang w:val="en-US"/>
        </w:rPr>
        <w:t xml:space="preserve">Email: </w:t>
      </w:r>
      <w:hyperlink r:id="rId8" w:history="1">
        <w:r w:rsidRPr="001B701F">
          <w:rPr>
            <w:rStyle w:val="Hyperlink"/>
            <w:rFonts w:ascii="Times New Roman" w:hAnsi="Times New Roman" w:cs="Times New Roman"/>
            <w:color w:val="auto"/>
            <w:sz w:val="20"/>
            <w:szCs w:val="20"/>
            <w:lang w:val="en-US"/>
          </w:rPr>
          <w:t>dina.abushanab@monash.edu</w:t>
        </w:r>
      </w:hyperlink>
      <w:r w:rsidRPr="001B701F">
        <w:rPr>
          <w:rFonts w:ascii="Times New Roman" w:hAnsi="Times New Roman" w:cs="Times New Roman"/>
          <w:color w:val="auto"/>
          <w:sz w:val="20"/>
          <w:szCs w:val="20"/>
          <w:lang w:val="en-US"/>
        </w:rPr>
        <w:t xml:space="preserve">. </w:t>
      </w:r>
    </w:p>
    <w:p w14:paraId="08A3684B" w14:textId="77777777" w:rsidR="00007C5F" w:rsidRPr="001B701F" w:rsidRDefault="00007C5F" w:rsidP="00007C5F">
      <w:pPr>
        <w:pStyle w:val="Body"/>
        <w:spacing w:after="0" w:line="240" w:lineRule="auto"/>
        <w:jc w:val="both"/>
        <w:rPr>
          <w:rFonts w:ascii="Times New Roman" w:hAnsi="Times New Roman" w:cs="Times New Roman"/>
          <w:color w:val="auto"/>
          <w:sz w:val="20"/>
          <w:szCs w:val="20"/>
          <w:lang w:val="en-US"/>
        </w:rPr>
      </w:pPr>
    </w:p>
    <w:p w14:paraId="42CE5A18" w14:textId="649C3763" w:rsidR="00D92D8F" w:rsidRPr="001B701F" w:rsidRDefault="00D92D8F" w:rsidP="00D92D8F">
      <w:pPr>
        <w:pStyle w:val="Body"/>
        <w:spacing w:after="0" w:line="240" w:lineRule="auto"/>
        <w:jc w:val="both"/>
        <w:rPr>
          <w:rStyle w:val="None"/>
          <w:sz w:val="20"/>
          <w:szCs w:val="20"/>
          <w:lang w:val="en-US"/>
        </w:rPr>
      </w:pPr>
      <w:r w:rsidRPr="001B701F">
        <w:rPr>
          <w:rFonts w:ascii="Times New Roman" w:hAnsi="Times New Roman" w:cs="Times New Roman"/>
          <w:color w:val="auto"/>
          <w:sz w:val="20"/>
          <w:szCs w:val="20"/>
          <w:lang w:val="en-US"/>
        </w:rPr>
        <w:t xml:space="preserve">Daoud Al-Badriyeh, PhD, Professor, </w:t>
      </w:r>
      <w:r w:rsidR="00A30AA2">
        <w:rPr>
          <w:rFonts w:ascii="Times New Roman" w:hAnsi="Times New Roman" w:cs="Times New Roman"/>
          <w:color w:val="auto"/>
          <w:sz w:val="20"/>
          <w:szCs w:val="20"/>
          <w:lang w:val="en-US"/>
        </w:rPr>
        <w:t>College of Pharmacy,</w:t>
      </w:r>
      <w:r w:rsidRPr="001B701F">
        <w:rPr>
          <w:rFonts w:ascii="Times New Roman" w:hAnsi="Times New Roman" w:cs="Times New Roman"/>
          <w:color w:val="auto"/>
          <w:sz w:val="20"/>
          <w:szCs w:val="20"/>
          <w:lang w:val="en-US"/>
        </w:rPr>
        <w:t xml:space="preserve"> QU Health, Qatar University, Doha, Qatar. Email: </w:t>
      </w:r>
      <w:hyperlink r:id="rId9" w:history="1">
        <w:r w:rsidRPr="001B701F">
          <w:rPr>
            <w:rStyle w:val="Hyperlink"/>
            <w:rFonts w:ascii="Times New Roman" w:eastAsia="Calibri" w:hAnsi="Times New Roman" w:cs="Times New Roman"/>
            <w:sz w:val="20"/>
            <w:szCs w:val="20"/>
            <w:lang w:val="en-US"/>
          </w:rPr>
          <w:t>daoud.a@qu.edu.qa</w:t>
        </w:r>
      </w:hyperlink>
      <w:r w:rsidRPr="001B701F">
        <w:rPr>
          <w:rStyle w:val="None"/>
          <w:color w:val="auto"/>
          <w:sz w:val="20"/>
          <w:szCs w:val="20"/>
          <w:lang w:val="en-US"/>
        </w:rPr>
        <w:t xml:space="preserve">. </w:t>
      </w:r>
    </w:p>
    <w:p w14:paraId="6300B11F" w14:textId="77777777" w:rsidR="001207B9" w:rsidRPr="001B701F" w:rsidRDefault="001207B9" w:rsidP="001207B9">
      <w:pPr>
        <w:spacing w:after="0" w:line="480" w:lineRule="auto"/>
        <w:jc w:val="both"/>
        <w:rPr>
          <w:rFonts w:ascii="Times New Roman" w:hAnsi="Times New Roman" w:cs="Times New Roman"/>
          <w:color w:val="000000" w:themeColor="text1"/>
          <w:sz w:val="24"/>
          <w:szCs w:val="24"/>
        </w:rPr>
      </w:pPr>
    </w:p>
    <w:p w14:paraId="5A0FE9FE" w14:textId="7777777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56D22896" w14:textId="7777777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627A1D52" w14:textId="7777777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4ED8BF16" w14:textId="7777777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4312838E" w14:textId="7777777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1892004F" w14:textId="7777777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2B3B7C1C" w14:textId="7777777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54A3A6AA" w14:textId="669CE807" w:rsidR="001207B9" w:rsidRPr="001B701F" w:rsidRDefault="001207B9" w:rsidP="001207B9">
      <w:pPr>
        <w:spacing w:after="0" w:line="480" w:lineRule="auto"/>
        <w:jc w:val="both"/>
        <w:rPr>
          <w:rFonts w:ascii="Times New Roman" w:hAnsi="Times New Roman" w:cs="Times New Roman"/>
          <w:color w:val="000000" w:themeColor="text1"/>
          <w:sz w:val="20"/>
          <w:szCs w:val="20"/>
        </w:rPr>
      </w:pPr>
    </w:p>
    <w:p w14:paraId="2C7E4623" w14:textId="03556E48" w:rsidR="00B02CDF" w:rsidRPr="001B701F" w:rsidRDefault="00B02CDF" w:rsidP="001207B9">
      <w:pPr>
        <w:spacing w:after="0" w:line="480" w:lineRule="auto"/>
        <w:jc w:val="both"/>
        <w:rPr>
          <w:rFonts w:ascii="Times New Roman" w:hAnsi="Times New Roman" w:cs="Times New Roman"/>
          <w:color w:val="000000" w:themeColor="text1"/>
          <w:sz w:val="20"/>
          <w:szCs w:val="20"/>
        </w:rPr>
      </w:pPr>
    </w:p>
    <w:p w14:paraId="7F747128" w14:textId="312603CB" w:rsidR="00B02CDF" w:rsidRPr="001B701F" w:rsidRDefault="00B02CDF" w:rsidP="001207B9">
      <w:pPr>
        <w:spacing w:after="0" w:line="480" w:lineRule="auto"/>
        <w:jc w:val="both"/>
        <w:rPr>
          <w:rFonts w:ascii="Times New Roman" w:hAnsi="Times New Roman" w:cs="Times New Roman"/>
          <w:color w:val="000000" w:themeColor="text1"/>
          <w:sz w:val="20"/>
          <w:szCs w:val="20"/>
        </w:rPr>
      </w:pPr>
    </w:p>
    <w:p w14:paraId="1A6C61AF" w14:textId="4AEC2F5F" w:rsidR="00B02CDF" w:rsidRPr="001B701F" w:rsidRDefault="00B02CDF" w:rsidP="001207B9">
      <w:pPr>
        <w:spacing w:after="0" w:line="480" w:lineRule="auto"/>
        <w:jc w:val="both"/>
        <w:rPr>
          <w:rFonts w:ascii="Times New Roman" w:hAnsi="Times New Roman" w:cs="Times New Roman"/>
          <w:color w:val="000000" w:themeColor="text1"/>
          <w:sz w:val="20"/>
          <w:szCs w:val="20"/>
        </w:rPr>
      </w:pPr>
    </w:p>
    <w:p w14:paraId="61E21D36" w14:textId="3A878852" w:rsidR="00B02CDF" w:rsidRPr="001B701F" w:rsidRDefault="00B02CDF" w:rsidP="001207B9">
      <w:pPr>
        <w:spacing w:after="0" w:line="480" w:lineRule="auto"/>
        <w:jc w:val="both"/>
        <w:rPr>
          <w:rFonts w:ascii="Times New Roman" w:hAnsi="Times New Roman" w:cs="Times New Roman"/>
          <w:color w:val="000000" w:themeColor="text1"/>
          <w:sz w:val="20"/>
          <w:szCs w:val="20"/>
        </w:rPr>
      </w:pPr>
    </w:p>
    <w:p w14:paraId="7C85743F" w14:textId="26C99983" w:rsidR="00B02CDF" w:rsidRPr="001B701F" w:rsidRDefault="00B02CDF" w:rsidP="001207B9">
      <w:pPr>
        <w:spacing w:after="0" w:line="480" w:lineRule="auto"/>
        <w:jc w:val="both"/>
        <w:rPr>
          <w:rFonts w:ascii="Times New Roman" w:hAnsi="Times New Roman" w:cs="Times New Roman"/>
          <w:color w:val="000000" w:themeColor="text1"/>
          <w:sz w:val="20"/>
          <w:szCs w:val="20"/>
        </w:rPr>
      </w:pPr>
    </w:p>
    <w:p w14:paraId="69883468" w14:textId="77777777" w:rsidR="00A646DC" w:rsidRDefault="00A646DC">
      <w:pPr>
        <w:rPr>
          <w:rFonts w:ascii="Times New Roman" w:hAnsi="Times New Roman" w:cs="Times New Roman"/>
          <w:b/>
          <w:bCs/>
          <w:sz w:val="20"/>
          <w:szCs w:val="20"/>
        </w:rPr>
      </w:pPr>
      <w:r>
        <w:rPr>
          <w:rFonts w:ascii="Times New Roman" w:hAnsi="Times New Roman" w:cs="Times New Roman"/>
          <w:b/>
          <w:bCs/>
          <w:sz w:val="20"/>
          <w:szCs w:val="20"/>
        </w:rPr>
        <w:br w:type="page"/>
      </w:r>
    </w:p>
    <w:p w14:paraId="1C4388DA" w14:textId="0F41C751" w:rsidR="000967D4" w:rsidRPr="001B701F" w:rsidRDefault="000967D4" w:rsidP="00002B09">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Supplementary Appendices</w:t>
      </w:r>
    </w:p>
    <w:p w14:paraId="6112FCD8" w14:textId="20A10534" w:rsidR="00B5775C" w:rsidRPr="001B701F" w:rsidRDefault="0059401D" w:rsidP="0059401D">
      <w:pPr>
        <w:spacing w:after="0" w:line="360" w:lineRule="auto"/>
        <w:rPr>
          <w:rFonts w:ascii="Times New Roman" w:hAnsi="Times New Roman" w:cs="Times New Roman"/>
          <w:sz w:val="20"/>
          <w:szCs w:val="20"/>
        </w:rPr>
      </w:pPr>
      <w:r w:rsidRPr="001B701F">
        <w:rPr>
          <w:rFonts w:ascii="Times New Roman" w:hAnsi="Times New Roman" w:cs="Times New Roman"/>
          <w:sz w:val="20"/>
          <w:szCs w:val="20"/>
        </w:rPr>
        <w:t>Supplementary Table 1: Prevalence and Incidence of Type 2 Diabetes by Age and Sex in the Qatari Population, and Number of People Affected by Type 2 Diabetes.</w:t>
      </w:r>
      <w:r w:rsidRPr="001B701F">
        <w:rPr>
          <w:rFonts w:ascii="Times New Roman" w:hAnsi="Times New Roman" w:cs="Times New Roman"/>
          <w:sz w:val="20"/>
          <w:szCs w:val="20"/>
        </w:rPr>
        <w:br/>
        <w:t>Supplementary Table 2: Prevalence of Coronary Heart Disease and Stroke by Age and Sex in the Qatari Population.</w:t>
      </w:r>
      <w:r w:rsidRPr="001B701F">
        <w:rPr>
          <w:rFonts w:ascii="Times New Roman" w:hAnsi="Times New Roman" w:cs="Times New Roman"/>
          <w:sz w:val="20"/>
          <w:szCs w:val="20"/>
        </w:rPr>
        <w:br/>
        <w:t>Supplementary Table 3: Projections of Migration among People with Type 2 Diabetes by Age and Sex.</w:t>
      </w:r>
      <w:r w:rsidRPr="001B701F">
        <w:rPr>
          <w:rFonts w:ascii="Times New Roman" w:hAnsi="Times New Roman" w:cs="Times New Roman"/>
          <w:sz w:val="20"/>
          <w:szCs w:val="20"/>
        </w:rPr>
        <w:br/>
        <w:t>Supplementary Table 4: Projections of Mortality among People with Type 2 Diabetes by Age and Sex.</w:t>
      </w:r>
      <w:r w:rsidRPr="001B701F">
        <w:rPr>
          <w:rFonts w:ascii="Times New Roman" w:hAnsi="Times New Roman" w:cs="Times New Roman"/>
          <w:sz w:val="20"/>
          <w:szCs w:val="20"/>
        </w:rPr>
        <w:br/>
        <w:t>Supplementary Table 5: Description of Model Inputs and Data Sources.</w:t>
      </w:r>
      <w:r w:rsidRPr="001B701F">
        <w:rPr>
          <w:rFonts w:ascii="Times New Roman" w:hAnsi="Times New Roman" w:cs="Times New Roman"/>
          <w:sz w:val="20"/>
          <w:szCs w:val="20"/>
        </w:rPr>
        <w:br/>
        <w:t xml:space="preserve">Supplementary Table </w:t>
      </w:r>
      <w:r w:rsidR="00D92D8F" w:rsidRPr="001B701F">
        <w:rPr>
          <w:rFonts w:ascii="Times New Roman" w:hAnsi="Times New Roman" w:cs="Times New Roman"/>
          <w:sz w:val="20"/>
          <w:szCs w:val="20"/>
        </w:rPr>
        <w:t>6</w:t>
      </w:r>
      <w:r w:rsidRPr="001B701F">
        <w:rPr>
          <w:rFonts w:ascii="Times New Roman" w:hAnsi="Times New Roman" w:cs="Times New Roman"/>
          <w:sz w:val="20"/>
          <w:szCs w:val="20"/>
        </w:rPr>
        <w:t>: Description of Data Sources Used in the Intervention Scenarios.</w:t>
      </w:r>
    </w:p>
    <w:p w14:paraId="0EDF5E14" w14:textId="23FA0969" w:rsidR="00075B7C" w:rsidRPr="001B701F" w:rsidRDefault="00B5775C" w:rsidP="0059401D">
      <w:pPr>
        <w:spacing w:after="0" w:line="360" w:lineRule="auto"/>
        <w:rPr>
          <w:rFonts w:ascii="Times New Roman" w:hAnsi="Times New Roman" w:cs="Times New Roman"/>
          <w:kern w:val="0"/>
          <w:sz w:val="20"/>
          <w:szCs w:val="20"/>
        </w:rPr>
      </w:pPr>
      <w:r w:rsidRPr="001B701F">
        <w:rPr>
          <w:rFonts w:ascii="Times New Roman" w:hAnsi="Times New Roman" w:cs="Times New Roman"/>
          <w:sz w:val="20"/>
          <w:szCs w:val="20"/>
        </w:rPr>
        <w:t xml:space="preserve">Supplementary Table </w:t>
      </w:r>
      <w:r w:rsidR="00D92D8F" w:rsidRPr="001B701F">
        <w:rPr>
          <w:rFonts w:ascii="Times New Roman" w:hAnsi="Times New Roman" w:cs="Times New Roman"/>
          <w:sz w:val="20"/>
          <w:szCs w:val="20"/>
        </w:rPr>
        <w:t>7</w:t>
      </w:r>
      <w:r w:rsidRPr="001B701F">
        <w:rPr>
          <w:rFonts w:ascii="Times New Roman" w:hAnsi="Times New Roman" w:cs="Times New Roman"/>
          <w:sz w:val="20"/>
          <w:szCs w:val="20"/>
        </w:rPr>
        <w:t xml:space="preserve">. </w:t>
      </w:r>
      <w:r w:rsidR="00DA437E" w:rsidRPr="00DA437E">
        <w:rPr>
          <w:rFonts w:ascii="Times New Roman" w:hAnsi="Times New Roman" w:cs="Times New Roman"/>
          <w:sz w:val="20"/>
          <w:szCs w:val="20"/>
        </w:rPr>
        <w:t>Model Input Variables and Distributions</w:t>
      </w:r>
      <w:r w:rsidRPr="001B701F">
        <w:rPr>
          <w:rFonts w:ascii="Times New Roman" w:hAnsi="Times New Roman" w:cs="Times New Roman"/>
          <w:sz w:val="20"/>
          <w:szCs w:val="20"/>
        </w:rPr>
        <w:t>.</w:t>
      </w:r>
      <w:r w:rsidR="0059401D" w:rsidRPr="001B701F">
        <w:rPr>
          <w:rFonts w:ascii="Times New Roman" w:hAnsi="Times New Roman" w:cs="Times New Roman"/>
          <w:sz w:val="20"/>
          <w:szCs w:val="20"/>
        </w:rPr>
        <w:br/>
        <w:t xml:space="preserve">Supplementary Table </w:t>
      </w:r>
      <w:r w:rsidR="00D92D8F" w:rsidRPr="001B701F">
        <w:rPr>
          <w:rFonts w:ascii="Times New Roman" w:hAnsi="Times New Roman" w:cs="Times New Roman"/>
          <w:sz w:val="20"/>
          <w:szCs w:val="20"/>
        </w:rPr>
        <w:t>8</w:t>
      </w:r>
      <w:r w:rsidR="0059401D" w:rsidRPr="001B701F">
        <w:rPr>
          <w:rFonts w:ascii="Times New Roman" w:hAnsi="Times New Roman" w:cs="Times New Roman"/>
          <w:sz w:val="20"/>
          <w:szCs w:val="20"/>
        </w:rPr>
        <w:t>: Impact on Years of Life Lived in a Qatari Working-Age Cohort with Type 2 Diabetes and First Cardiovascular Disease Events.</w:t>
      </w:r>
      <w:r w:rsidR="0059401D" w:rsidRPr="001B701F">
        <w:rPr>
          <w:rFonts w:ascii="Times New Roman" w:hAnsi="Times New Roman" w:cs="Times New Roman"/>
          <w:sz w:val="20"/>
          <w:szCs w:val="20"/>
        </w:rPr>
        <w:br/>
        <w:t xml:space="preserve">Supplementary Table </w:t>
      </w:r>
      <w:r w:rsidR="00D92D8F" w:rsidRPr="001B701F">
        <w:rPr>
          <w:rFonts w:ascii="Times New Roman" w:hAnsi="Times New Roman" w:cs="Times New Roman"/>
          <w:sz w:val="20"/>
          <w:szCs w:val="20"/>
        </w:rPr>
        <w:t>9</w:t>
      </w:r>
      <w:r w:rsidR="0059401D" w:rsidRPr="001B701F">
        <w:rPr>
          <w:rFonts w:ascii="Times New Roman" w:hAnsi="Times New Roman" w:cs="Times New Roman"/>
          <w:sz w:val="20"/>
          <w:szCs w:val="20"/>
        </w:rPr>
        <w:t xml:space="preserve">: Impact on Productivity-Adjusted Life Years (PALYs) in a Qatari Working-Age Cohort with Type 2 Diabetes and First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0</w:t>
      </w:r>
      <w:r w:rsidR="0059401D" w:rsidRPr="001B701F">
        <w:rPr>
          <w:rFonts w:ascii="Times New Roman" w:hAnsi="Times New Roman" w:cs="Times New Roman"/>
          <w:sz w:val="20"/>
          <w:szCs w:val="20"/>
        </w:rPr>
        <w:t>: Impact on Cost of Productivity-Adjusted Life Years (PALYs) in a</w:t>
      </w:r>
      <w:r w:rsidR="006F116C" w:rsidRPr="001B701F">
        <w:rPr>
          <w:rFonts w:ascii="Times New Roman" w:hAnsi="Times New Roman" w:cs="Times New Roman"/>
          <w:sz w:val="20"/>
          <w:szCs w:val="20"/>
        </w:rPr>
        <w:t xml:space="preserve"> Qatari </w:t>
      </w:r>
      <w:r w:rsidR="0059401D" w:rsidRPr="001B701F">
        <w:rPr>
          <w:rFonts w:ascii="Times New Roman" w:hAnsi="Times New Roman" w:cs="Times New Roman"/>
          <w:sz w:val="20"/>
          <w:szCs w:val="20"/>
        </w:rPr>
        <w:t xml:space="preserve">Working-Age Cohort with Type 2 Diabetes and First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1</w:t>
      </w:r>
      <w:r w:rsidR="007436CA" w:rsidRPr="001B701F">
        <w:rPr>
          <w:rFonts w:ascii="Times New Roman" w:hAnsi="Times New Roman" w:cs="Times New Roman"/>
          <w:sz w:val="20"/>
          <w:szCs w:val="20"/>
        </w:rPr>
        <w:t>:</w:t>
      </w:r>
      <w:r w:rsidR="0059401D" w:rsidRPr="001B701F">
        <w:rPr>
          <w:rFonts w:ascii="Times New Roman" w:hAnsi="Times New Roman" w:cs="Times New Roman"/>
          <w:sz w:val="20"/>
          <w:szCs w:val="20"/>
        </w:rPr>
        <w:t xml:space="preserve"> Impact on Years of Life Lived in a Qatari Working-Age Cohort with Type 2 Diabetes and Recurrent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2</w:t>
      </w:r>
      <w:r w:rsidR="0059401D" w:rsidRPr="001B701F">
        <w:rPr>
          <w:rFonts w:ascii="Times New Roman" w:hAnsi="Times New Roman" w:cs="Times New Roman"/>
          <w:sz w:val="20"/>
          <w:szCs w:val="20"/>
        </w:rPr>
        <w:t xml:space="preserve">: Impact on Productivity-Adjusted Life Years (PALYs) in a Qatari Working-Age Cohort with Type 2 Diabetes and Recurrent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3</w:t>
      </w:r>
      <w:r w:rsidR="0059401D" w:rsidRPr="001B701F">
        <w:rPr>
          <w:rFonts w:ascii="Times New Roman" w:hAnsi="Times New Roman" w:cs="Times New Roman"/>
          <w:sz w:val="20"/>
          <w:szCs w:val="20"/>
        </w:rPr>
        <w:t xml:space="preserve">: Impact on Cost of Productivity-Adjusted Life Years (PALYs) in a Qatari Working-Age Cohort with Type 2 Diabetes and Recurrent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4</w:t>
      </w:r>
      <w:r w:rsidR="0059401D" w:rsidRPr="001B701F">
        <w:rPr>
          <w:rFonts w:ascii="Times New Roman" w:hAnsi="Times New Roman" w:cs="Times New Roman"/>
          <w:sz w:val="20"/>
          <w:szCs w:val="20"/>
        </w:rPr>
        <w:t xml:space="preserve">: Impact on Years of Life Lived in a Qatari Working-Age Cohort with Type 2 Diabetes and First and Recurrent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5</w:t>
      </w:r>
      <w:r w:rsidR="0059401D" w:rsidRPr="001B701F">
        <w:rPr>
          <w:rFonts w:ascii="Times New Roman" w:hAnsi="Times New Roman" w:cs="Times New Roman"/>
          <w:sz w:val="20"/>
          <w:szCs w:val="20"/>
        </w:rPr>
        <w:t xml:space="preserve">: Impact on Productivity-Adjusted Life Years (PALYs) in a Qatari Working-Age Cohort with Type 2 Diabetes and First and Recurrent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6</w:t>
      </w:r>
      <w:r w:rsidR="0059401D" w:rsidRPr="001B701F">
        <w:rPr>
          <w:rFonts w:ascii="Times New Roman" w:hAnsi="Times New Roman" w:cs="Times New Roman"/>
          <w:sz w:val="20"/>
          <w:szCs w:val="20"/>
        </w:rPr>
        <w:t xml:space="preserve">: Impact on Cost of Productivity-Adjusted Life Years (PALYs) in a Qatari Working-Age Cohort with Type 2 Diabetes and First and Recurrent </w:t>
      </w:r>
      <w:r w:rsidR="006F116C" w:rsidRPr="001B701F">
        <w:rPr>
          <w:rFonts w:ascii="Times New Roman" w:hAnsi="Times New Roman" w:cs="Times New Roman"/>
          <w:sz w:val="20"/>
          <w:szCs w:val="20"/>
        </w:rPr>
        <w:t xml:space="preserve">Cardiovascular Disease </w:t>
      </w:r>
      <w:r w:rsidR="0059401D" w:rsidRPr="001B701F">
        <w:rPr>
          <w:rFonts w:ascii="Times New Roman" w:hAnsi="Times New Roman" w:cs="Times New Roman"/>
          <w:sz w:val="20"/>
          <w:szCs w:val="20"/>
        </w:rPr>
        <w:t>Events.</w:t>
      </w:r>
      <w:r w:rsidR="0059401D" w:rsidRPr="001B701F">
        <w:rPr>
          <w:rFonts w:ascii="Times New Roman" w:hAnsi="Times New Roman" w:cs="Times New Roman"/>
          <w:sz w:val="20"/>
          <w:szCs w:val="20"/>
        </w:rPr>
        <w:br/>
        <w:t>Supplementary Table 1</w:t>
      </w:r>
      <w:r w:rsidR="00D92D8F" w:rsidRPr="001B701F">
        <w:rPr>
          <w:rFonts w:ascii="Times New Roman" w:hAnsi="Times New Roman" w:cs="Times New Roman"/>
          <w:sz w:val="20"/>
          <w:szCs w:val="20"/>
        </w:rPr>
        <w:t>7</w:t>
      </w:r>
      <w:r w:rsidR="0059401D" w:rsidRPr="001B701F">
        <w:rPr>
          <w:rFonts w:ascii="Times New Roman" w:hAnsi="Times New Roman" w:cs="Times New Roman"/>
          <w:sz w:val="20"/>
          <w:szCs w:val="20"/>
        </w:rPr>
        <w:t>: Assessment of the Validation Status of Health-Economic Decision Models.</w:t>
      </w:r>
    </w:p>
    <w:p w14:paraId="5C4F65AD" w14:textId="77777777" w:rsidR="009B2721" w:rsidRPr="001B701F" w:rsidRDefault="009B2721" w:rsidP="00600833">
      <w:pPr>
        <w:jc w:val="both"/>
        <w:rPr>
          <w:rFonts w:ascii="Times New Roman" w:hAnsi="Times New Roman" w:cs="Times New Roman"/>
          <w:kern w:val="0"/>
          <w:sz w:val="20"/>
          <w:szCs w:val="20"/>
        </w:rPr>
      </w:pPr>
    </w:p>
    <w:p w14:paraId="4BD6A9EE" w14:textId="77777777" w:rsidR="00926EA8" w:rsidRPr="001B701F" w:rsidRDefault="00926EA8" w:rsidP="00926EA8">
      <w:pPr>
        <w:jc w:val="both"/>
        <w:rPr>
          <w:rFonts w:ascii="Times New Roman" w:hAnsi="Times New Roman" w:cs="Times New Roman"/>
        </w:rPr>
      </w:pPr>
    </w:p>
    <w:p w14:paraId="4B793648" w14:textId="77777777" w:rsidR="001207B9" w:rsidRPr="001B701F" w:rsidRDefault="001207B9" w:rsidP="00926EA8">
      <w:pPr>
        <w:jc w:val="both"/>
        <w:rPr>
          <w:rFonts w:ascii="Times New Roman" w:hAnsi="Times New Roman" w:cs="Times New Roman"/>
        </w:rPr>
      </w:pPr>
    </w:p>
    <w:p w14:paraId="004C2B0F" w14:textId="77777777" w:rsidR="001207B9" w:rsidRPr="001B701F" w:rsidRDefault="001207B9" w:rsidP="00926EA8">
      <w:pPr>
        <w:jc w:val="both"/>
        <w:rPr>
          <w:rFonts w:ascii="Times New Roman" w:hAnsi="Times New Roman" w:cs="Times New Roman"/>
        </w:rPr>
      </w:pPr>
    </w:p>
    <w:p w14:paraId="75C95C0B" w14:textId="77777777" w:rsidR="00BB6ADF" w:rsidRPr="001B701F" w:rsidRDefault="00BB6ADF" w:rsidP="00926EA8">
      <w:pPr>
        <w:jc w:val="both"/>
        <w:rPr>
          <w:rFonts w:ascii="Times New Roman" w:hAnsi="Times New Roman" w:cs="Times New Roman"/>
        </w:rPr>
      </w:pPr>
    </w:p>
    <w:p w14:paraId="613BA0DD" w14:textId="77777777" w:rsidR="00BB6ADF" w:rsidRPr="001B701F" w:rsidRDefault="00BB6ADF" w:rsidP="00926EA8">
      <w:pPr>
        <w:jc w:val="both"/>
        <w:rPr>
          <w:rFonts w:ascii="Times New Roman" w:hAnsi="Times New Roman" w:cs="Times New Roman"/>
        </w:rPr>
      </w:pPr>
    </w:p>
    <w:p w14:paraId="6707E13D" w14:textId="77777777" w:rsidR="00A646DC" w:rsidRDefault="00A646DC">
      <w:pPr>
        <w:rPr>
          <w:rFonts w:ascii="Times New Roman" w:hAnsi="Times New Roman" w:cs="Times New Roman"/>
          <w:b/>
          <w:bCs/>
          <w:sz w:val="20"/>
          <w:szCs w:val="20"/>
        </w:rPr>
      </w:pPr>
      <w:r>
        <w:rPr>
          <w:rFonts w:ascii="Times New Roman" w:hAnsi="Times New Roman" w:cs="Times New Roman"/>
          <w:b/>
          <w:bCs/>
          <w:sz w:val="20"/>
          <w:szCs w:val="20"/>
        </w:rPr>
        <w:br w:type="page"/>
      </w:r>
    </w:p>
    <w:p w14:paraId="78BD9F2E" w14:textId="294F6CA6" w:rsidR="00454394" w:rsidRPr="001B701F" w:rsidRDefault="008E2823" w:rsidP="00454394">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Supplementary Table 1: Prevalence and Incidence of Type 2 Diabetes by Age and Sex in the Qatari Population, and Number of People Affected by Type 2 Diabetes.</w:t>
      </w:r>
    </w:p>
    <w:tbl>
      <w:tblPr>
        <w:tblStyle w:val="TableGrid"/>
        <w:tblW w:w="9625" w:type="dxa"/>
        <w:tblLook w:val="04A0" w:firstRow="1" w:lastRow="0" w:firstColumn="1" w:lastColumn="0" w:noHBand="0" w:noVBand="1"/>
      </w:tblPr>
      <w:tblGrid>
        <w:gridCol w:w="550"/>
        <w:gridCol w:w="1139"/>
        <w:gridCol w:w="1146"/>
        <w:gridCol w:w="1139"/>
        <w:gridCol w:w="1039"/>
        <w:gridCol w:w="1139"/>
        <w:gridCol w:w="1146"/>
        <w:gridCol w:w="1247"/>
        <w:gridCol w:w="1080"/>
      </w:tblGrid>
      <w:tr w:rsidR="00837640" w:rsidRPr="001B701F" w14:paraId="50B16EE4" w14:textId="04E79B31" w:rsidTr="004A1998">
        <w:tc>
          <w:tcPr>
            <w:tcW w:w="550" w:type="dxa"/>
          </w:tcPr>
          <w:p w14:paraId="7299691F" w14:textId="77777777" w:rsidR="00837640" w:rsidRPr="001B701F" w:rsidRDefault="00837640" w:rsidP="00974285">
            <w:pPr>
              <w:rPr>
                <w:rFonts w:ascii="Times New Roman" w:hAnsi="Times New Roman" w:cs="Times New Roman"/>
                <w:sz w:val="20"/>
                <w:szCs w:val="20"/>
              </w:rPr>
            </w:pPr>
          </w:p>
        </w:tc>
        <w:tc>
          <w:tcPr>
            <w:tcW w:w="4463" w:type="dxa"/>
            <w:gridSpan w:val="4"/>
          </w:tcPr>
          <w:p w14:paraId="176FC5CC" w14:textId="5E8535FD" w:rsidR="00837640" w:rsidRPr="001B701F" w:rsidRDefault="00094ED4" w:rsidP="001E1126">
            <w:pPr>
              <w:jc w:val="center"/>
              <w:rPr>
                <w:rFonts w:ascii="Times New Roman" w:hAnsi="Times New Roman" w:cs="Times New Roman"/>
                <w:b/>
                <w:bCs/>
                <w:sz w:val="20"/>
                <w:szCs w:val="20"/>
              </w:rPr>
            </w:pPr>
            <w:r w:rsidRPr="001B701F">
              <w:rPr>
                <w:rFonts w:ascii="Times New Roman" w:hAnsi="Times New Roman" w:cs="Times New Roman"/>
                <w:b/>
                <w:bCs/>
                <w:sz w:val="20"/>
                <w:szCs w:val="20"/>
              </w:rPr>
              <w:t>Men</w:t>
            </w:r>
          </w:p>
        </w:tc>
        <w:tc>
          <w:tcPr>
            <w:tcW w:w="4612" w:type="dxa"/>
            <w:gridSpan w:val="4"/>
          </w:tcPr>
          <w:p w14:paraId="443968D0" w14:textId="26D248DA" w:rsidR="00837640" w:rsidRPr="001B701F" w:rsidRDefault="00094ED4" w:rsidP="001E1126">
            <w:pPr>
              <w:jc w:val="center"/>
              <w:rPr>
                <w:rFonts w:ascii="Times New Roman" w:hAnsi="Times New Roman" w:cs="Times New Roman"/>
                <w:b/>
                <w:bCs/>
                <w:sz w:val="20"/>
                <w:szCs w:val="20"/>
              </w:rPr>
            </w:pPr>
            <w:r w:rsidRPr="001B701F">
              <w:rPr>
                <w:rFonts w:ascii="Times New Roman" w:hAnsi="Times New Roman" w:cs="Times New Roman"/>
                <w:b/>
                <w:bCs/>
                <w:sz w:val="20"/>
                <w:szCs w:val="20"/>
              </w:rPr>
              <w:t>Women</w:t>
            </w:r>
          </w:p>
        </w:tc>
      </w:tr>
      <w:tr w:rsidR="004A1998" w:rsidRPr="001B701F" w14:paraId="55FF994F" w14:textId="362D3E53" w:rsidTr="00DC43E7">
        <w:trPr>
          <w:trHeight w:val="939"/>
        </w:trPr>
        <w:tc>
          <w:tcPr>
            <w:tcW w:w="550" w:type="dxa"/>
          </w:tcPr>
          <w:p w14:paraId="479D57CC" w14:textId="0DC77790"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 xml:space="preserve">Age </w:t>
            </w:r>
          </w:p>
        </w:tc>
        <w:tc>
          <w:tcPr>
            <w:tcW w:w="1139" w:type="dxa"/>
          </w:tcPr>
          <w:p w14:paraId="7A3E1063" w14:textId="2D533D74"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 xml:space="preserve">Total </w:t>
            </w:r>
            <w:r w:rsidR="00796591" w:rsidRPr="001B701F">
              <w:rPr>
                <w:rFonts w:ascii="Times New Roman" w:hAnsi="Times New Roman" w:cs="Times New Roman"/>
                <w:b/>
                <w:bCs/>
                <w:sz w:val="20"/>
                <w:szCs w:val="20"/>
              </w:rPr>
              <w:t xml:space="preserve">general </w:t>
            </w:r>
            <w:r w:rsidRPr="001B701F">
              <w:rPr>
                <w:rFonts w:ascii="Times New Roman" w:hAnsi="Times New Roman" w:cs="Times New Roman"/>
                <w:b/>
                <w:bCs/>
                <w:sz w:val="20"/>
                <w:szCs w:val="20"/>
              </w:rPr>
              <w:t xml:space="preserve">population </w:t>
            </w:r>
          </w:p>
        </w:tc>
        <w:tc>
          <w:tcPr>
            <w:tcW w:w="1146" w:type="dxa"/>
          </w:tcPr>
          <w:p w14:paraId="3A0799A8" w14:textId="64336AB6"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 xml:space="preserve">Prevalence </w:t>
            </w:r>
            <w:r w:rsidR="001E27C7" w:rsidRPr="001B701F">
              <w:rPr>
                <w:rFonts w:ascii="Times New Roman" w:hAnsi="Times New Roman" w:cs="Times New Roman"/>
                <w:b/>
                <w:bCs/>
                <w:sz w:val="20"/>
                <w:szCs w:val="20"/>
              </w:rPr>
              <w:t xml:space="preserve">rate </w:t>
            </w:r>
            <w:r w:rsidR="004A1998" w:rsidRPr="001B701F">
              <w:rPr>
                <w:rFonts w:ascii="Times New Roman" w:hAnsi="Times New Roman" w:cs="Times New Roman"/>
                <w:b/>
                <w:bCs/>
                <w:sz w:val="20"/>
                <w:szCs w:val="20"/>
              </w:rPr>
              <w:t>of type 2 diabetes</w:t>
            </w:r>
          </w:p>
        </w:tc>
        <w:tc>
          <w:tcPr>
            <w:tcW w:w="1139" w:type="dxa"/>
          </w:tcPr>
          <w:p w14:paraId="509E86E4" w14:textId="080D65B1"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w:t>
            </w:r>
          </w:p>
        </w:tc>
        <w:tc>
          <w:tcPr>
            <w:tcW w:w="1039" w:type="dxa"/>
          </w:tcPr>
          <w:p w14:paraId="62533D02" w14:textId="4B7064A7"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Incidence</w:t>
            </w:r>
            <w:r w:rsidR="000D3E6F" w:rsidRPr="001B701F">
              <w:rPr>
                <w:rFonts w:ascii="Times New Roman" w:hAnsi="Times New Roman" w:cs="Times New Roman"/>
                <w:b/>
                <w:bCs/>
                <w:sz w:val="20"/>
                <w:szCs w:val="20"/>
              </w:rPr>
              <w:t xml:space="preserve"> </w:t>
            </w:r>
            <w:r w:rsidR="00AB5D21" w:rsidRPr="001B701F">
              <w:rPr>
                <w:rFonts w:ascii="Times New Roman" w:hAnsi="Times New Roman" w:cs="Times New Roman"/>
                <w:b/>
                <w:bCs/>
                <w:sz w:val="20"/>
                <w:szCs w:val="20"/>
              </w:rPr>
              <w:t xml:space="preserve">rate </w:t>
            </w:r>
            <w:r w:rsidR="004A1998" w:rsidRPr="001B701F">
              <w:rPr>
                <w:rFonts w:ascii="Times New Roman" w:hAnsi="Times New Roman" w:cs="Times New Roman"/>
                <w:b/>
                <w:bCs/>
                <w:sz w:val="20"/>
                <w:szCs w:val="20"/>
              </w:rPr>
              <w:t xml:space="preserve">of type 2 diabetes </w:t>
            </w:r>
          </w:p>
        </w:tc>
        <w:tc>
          <w:tcPr>
            <w:tcW w:w="1139" w:type="dxa"/>
          </w:tcPr>
          <w:p w14:paraId="6CA9AFE4" w14:textId="67E6086C"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 xml:space="preserve">Total </w:t>
            </w:r>
            <w:r w:rsidR="00796591" w:rsidRPr="001B701F">
              <w:rPr>
                <w:rFonts w:ascii="Times New Roman" w:hAnsi="Times New Roman" w:cs="Times New Roman"/>
                <w:b/>
                <w:bCs/>
                <w:sz w:val="20"/>
                <w:szCs w:val="20"/>
              </w:rPr>
              <w:t xml:space="preserve">general </w:t>
            </w:r>
            <w:r w:rsidRPr="001B701F">
              <w:rPr>
                <w:rFonts w:ascii="Times New Roman" w:hAnsi="Times New Roman" w:cs="Times New Roman"/>
                <w:b/>
                <w:bCs/>
                <w:sz w:val="20"/>
                <w:szCs w:val="20"/>
              </w:rPr>
              <w:t xml:space="preserve">population </w:t>
            </w:r>
          </w:p>
        </w:tc>
        <w:tc>
          <w:tcPr>
            <w:tcW w:w="1146" w:type="dxa"/>
          </w:tcPr>
          <w:p w14:paraId="44CDC094" w14:textId="306DD81B"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Prevalence</w:t>
            </w:r>
            <w:r w:rsidR="001E27C7" w:rsidRPr="001B701F">
              <w:rPr>
                <w:rFonts w:ascii="Times New Roman" w:hAnsi="Times New Roman" w:cs="Times New Roman"/>
                <w:b/>
                <w:bCs/>
                <w:sz w:val="20"/>
                <w:szCs w:val="20"/>
              </w:rPr>
              <w:t xml:space="preserve"> rate</w:t>
            </w:r>
            <w:r w:rsidR="004A1998" w:rsidRPr="001B701F">
              <w:rPr>
                <w:rFonts w:ascii="Times New Roman" w:hAnsi="Times New Roman" w:cs="Times New Roman"/>
                <w:b/>
                <w:bCs/>
                <w:sz w:val="20"/>
                <w:szCs w:val="20"/>
              </w:rPr>
              <w:t xml:space="preserve"> of type 2 diabetes</w:t>
            </w:r>
          </w:p>
        </w:tc>
        <w:tc>
          <w:tcPr>
            <w:tcW w:w="1247" w:type="dxa"/>
          </w:tcPr>
          <w:p w14:paraId="2461C642" w14:textId="5CF05BB8" w:rsidR="00147798" w:rsidRPr="001B701F" w:rsidRDefault="00147798" w:rsidP="00147798">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w:t>
            </w:r>
          </w:p>
        </w:tc>
        <w:tc>
          <w:tcPr>
            <w:tcW w:w="1080" w:type="dxa"/>
          </w:tcPr>
          <w:p w14:paraId="2B14E3E9" w14:textId="77777777" w:rsidR="00834248" w:rsidRPr="001B701F" w:rsidRDefault="00834248" w:rsidP="00834248">
            <w:pPr>
              <w:rPr>
                <w:rFonts w:ascii="Times New Roman" w:hAnsi="Times New Roman" w:cs="Times New Roman"/>
                <w:b/>
                <w:bCs/>
                <w:sz w:val="20"/>
                <w:szCs w:val="20"/>
              </w:rPr>
            </w:pPr>
            <w:r w:rsidRPr="001B701F">
              <w:rPr>
                <w:rFonts w:ascii="Times New Roman" w:hAnsi="Times New Roman" w:cs="Times New Roman"/>
                <w:b/>
                <w:bCs/>
                <w:sz w:val="20"/>
                <w:szCs w:val="20"/>
              </w:rPr>
              <w:t xml:space="preserve">Incidence rate of type 2 diabetes </w:t>
            </w:r>
          </w:p>
          <w:p w14:paraId="00BCC941" w14:textId="4863788F" w:rsidR="00147798" w:rsidRPr="001B701F" w:rsidRDefault="00147798" w:rsidP="000D3E6F">
            <w:pPr>
              <w:rPr>
                <w:rFonts w:ascii="Times New Roman" w:hAnsi="Times New Roman" w:cs="Times New Roman"/>
                <w:b/>
                <w:bCs/>
                <w:sz w:val="20"/>
                <w:szCs w:val="20"/>
              </w:rPr>
            </w:pPr>
          </w:p>
        </w:tc>
      </w:tr>
      <w:tr w:rsidR="00DC43E7" w:rsidRPr="001B701F" w14:paraId="4FC29A60" w14:textId="09E194C8" w:rsidTr="0016280E">
        <w:tc>
          <w:tcPr>
            <w:tcW w:w="550" w:type="dxa"/>
          </w:tcPr>
          <w:p w14:paraId="49A9428A" w14:textId="0F65A4C2"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40</w:t>
            </w:r>
          </w:p>
        </w:tc>
        <w:tc>
          <w:tcPr>
            <w:tcW w:w="1139" w:type="dxa"/>
          </w:tcPr>
          <w:p w14:paraId="7D6A95F9" w14:textId="37E6903E"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72,075 </w:t>
            </w:r>
          </w:p>
        </w:tc>
        <w:tc>
          <w:tcPr>
            <w:tcW w:w="1146" w:type="dxa"/>
          </w:tcPr>
          <w:p w14:paraId="7D087C98" w14:textId="66B51D78"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35.69%</w:t>
            </w:r>
          </w:p>
        </w:tc>
        <w:tc>
          <w:tcPr>
            <w:tcW w:w="1139" w:type="dxa"/>
          </w:tcPr>
          <w:p w14:paraId="49A0DF42" w14:textId="614D5564"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25,725 </w:t>
            </w:r>
          </w:p>
        </w:tc>
        <w:tc>
          <w:tcPr>
            <w:tcW w:w="1039" w:type="dxa"/>
            <w:vAlign w:val="bottom"/>
          </w:tcPr>
          <w:p w14:paraId="05F1DF43" w14:textId="727F81AD"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8.7</w:t>
            </w:r>
            <w:r w:rsidR="009E6A01" w:rsidRPr="001B701F">
              <w:rPr>
                <w:rFonts w:ascii="Times New Roman" w:hAnsi="Times New Roman" w:cs="Times New Roman"/>
                <w:color w:val="000000"/>
                <w:sz w:val="20"/>
                <w:szCs w:val="20"/>
              </w:rPr>
              <w:t>%</w:t>
            </w:r>
          </w:p>
        </w:tc>
        <w:tc>
          <w:tcPr>
            <w:tcW w:w="1139" w:type="dxa"/>
          </w:tcPr>
          <w:p w14:paraId="3BA1D38C" w14:textId="195F8275"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18,001 </w:t>
            </w:r>
          </w:p>
        </w:tc>
        <w:tc>
          <w:tcPr>
            <w:tcW w:w="1146" w:type="dxa"/>
          </w:tcPr>
          <w:p w14:paraId="4A3D8344" w14:textId="522BD839"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32.90%</w:t>
            </w:r>
          </w:p>
        </w:tc>
        <w:tc>
          <w:tcPr>
            <w:tcW w:w="1247" w:type="dxa"/>
          </w:tcPr>
          <w:p w14:paraId="34E1A6A3" w14:textId="40514DD9"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5,922 </w:t>
            </w:r>
          </w:p>
        </w:tc>
        <w:tc>
          <w:tcPr>
            <w:tcW w:w="1080" w:type="dxa"/>
            <w:vAlign w:val="bottom"/>
          </w:tcPr>
          <w:p w14:paraId="2E156412" w14:textId="289578D8"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32.4</w:t>
            </w:r>
            <w:r w:rsidR="009E6A01" w:rsidRPr="001B701F">
              <w:rPr>
                <w:rFonts w:ascii="Times New Roman" w:hAnsi="Times New Roman" w:cs="Times New Roman"/>
                <w:color w:val="000000"/>
                <w:sz w:val="20"/>
                <w:szCs w:val="20"/>
              </w:rPr>
              <w:t>%</w:t>
            </w:r>
          </w:p>
        </w:tc>
      </w:tr>
      <w:tr w:rsidR="009E6A01" w:rsidRPr="001B701F" w14:paraId="0AD00DE1" w14:textId="6D3A8B9E" w:rsidTr="00B10703">
        <w:tc>
          <w:tcPr>
            <w:tcW w:w="550" w:type="dxa"/>
          </w:tcPr>
          <w:p w14:paraId="77A92293" w14:textId="496E5C8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41</w:t>
            </w:r>
          </w:p>
        </w:tc>
        <w:tc>
          <w:tcPr>
            <w:tcW w:w="1139" w:type="dxa"/>
          </w:tcPr>
          <w:p w14:paraId="2EA0491B" w14:textId="2338719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68,109 </w:t>
            </w:r>
          </w:p>
        </w:tc>
        <w:tc>
          <w:tcPr>
            <w:tcW w:w="1146" w:type="dxa"/>
          </w:tcPr>
          <w:p w14:paraId="56215345" w14:textId="4D386DD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35.92%</w:t>
            </w:r>
          </w:p>
        </w:tc>
        <w:tc>
          <w:tcPr>
            <w:tcW w:w="1139" w:type="dxa"/>
          </w:tcPr>
          <w:p w14:paraId="57845C53" w14:textId="6ED1C2D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24,463 </w:t>
            </w:r>
          </w:p>
        </w:tc>
        <w:tc>
          <w:tcPr>
            <w:tcW w:w="1039" w:type="dxa"/>
          </w:tcPr>
          <w:p w14:paraId="33ABBC67" w14:textId="56430BF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8.7%</w:t>
            </w:r>
          </w:p>
        </w:tc>
        <w:tc>
          <w:tcPr>
            <w:tcW w:w="1139" w:type="dxa"/>
          </w:tcPr>
          <w:p w14:paraId="0BD6C954" w14:textId="001C73D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17,506 </w:t>
            </w:r>
          </w:p>
        </w:tc>
        <w:tc>
          <w:tcPr>
            <w:tcW w:w="1146" w:type="dxa"/>
          </w:tcPr>
          <w:p w14:paraId="49F64194" w14:textId="7712F73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33.44%</w:t>
            </w:r>
          </w:p>
        </w:tc>
        <w:tc>
          <w:tcPr>
            <w:tcW w:w="1247" w:type="dxa"/>
          </w:tcPr>
          <w:p w14:paraId="073EAF19" w14:textId="0A245A8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5,854 </w:t>
            </w:r>
          </w:p>
        </w:tc>
        <w:tc>
          <w:tcPr>
            <w:tcW w:w="1080" w:type="dxa"/>
          </w:tcPr>
          <w:p w14:paraId="7A0B160B" w14:textId="358CE20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32.4%</w:t>
            </w:r>
          </w:p>
        </w:tc>
      </w:tr>
      <w:tr w:rsidR="009E6A01" w:rsidRPr="001B701F" w14:paraId="0F8D8EFF" w14:textId="6A00D13A" w:rsidTr="00B10703">
        <w:tc>
          <w:tcPr>
            <w:tcW w:w="550" w:type="dxa"/>
          </w:tcPr>
          <w:p w14:paraId="6AB12243" w14:textId="29DF72E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42</w:t>
            </w:r>
          </w:p>
        </w:tc>
        <w:tc>
          <w:tcPr>
            <w:tcW w:w="1139" w:type="dxa"/>
          </w:tcPr>
          <w:p w14:paraId="287C6704" w14:textId="476A8A3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63,879 </w:t>
            </w:r>
          </w:p>
        </w:tc>
        <w:tc>
          <w:tcPr>
            <w:tcW w:w="1146" w:type="dxa"/>
          </w:tcPr>
          <w:p w14:paraId="4788D5E6" w14:textId="08DBBF5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36.13%</w:t>
            </w:r>
          </w:p>
        </w:tc>
        <w:tc>
          <w:tcPr>
            <w:tcW w:w="1139" w:type="dxa"/>
          </w:tcPr>
          <w:p w14:paraId="6782C366" w14:textId="002D2A1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23,080 </w:t>
            </w:r>
          </w:p>
        </w:tc>
        <w:tc>
          <w:tcPr>
            <w:tcW w:w="1039" w:type="dxa"/>
          </w:tcPr>
          <w:p w14:paraId="6C598139" w14:textId="48790A4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8.7%</w:t>
            </w:r>
          </w:p>
        </w:tc>
        <w:tc>
          <w:tcPr>
            <w:tcW w:w="1139" w:type="dxa"/>
          </w:tcPr>
          <w:p w14:paraId="1E8F2102" w14:textId="5E93939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16,906 </w:t>
            </w:r>
          </w:p>
        </w:tc>
        <w:tc>
          <w:tcPr>
            <w:tcW w:w="1146" w:type="dxa"/>
          </w:tcPr>
          <w:p w14:paraId="73F2145A" w14:textId="2DA30A7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33.96%</w:t>
            </w:r>
          </w:p>
        </w:tc>
        <w:tc>
          <w:tcPr>
            <w:tcW w:w="1247" w:type="dxa"/>
          </w:tcPr>
          <w:p w14:paraId="2903BD9A" w14:textId="2FB16E3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5,741 </w:t>
            </w:r>
          </w:p>
        </w:tc>
        <w:tc>
          <w:tcPr>
            <w:tcW w:w="1080" w:type="dxa"/>
          </w:tcPr>
          <w:p w14:paraId="3C677EA7" w14:textId="3526952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32.4%</w:t>
            </w:r>
          </w:p>
        </w:tc>
      </w:tr>
      <w:tr w:rsidR="009E6A01" w:rsidRPr="001B701F" w14:paraId="0A73D5DD" w14:textId="26B8827D" w:rsidTr="00B10703">
        <w:tc>
          <w:tcPr>
            <w:tcW w:w="550" w:type="dxa"/>
          </w:tcPr>
          <w:p w14:paraId="44B37C24" w14:textId="7C4861B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43</w:t>
            </w:r>
          </w:p>
        </w:tc>
        <w:tc>
          <w:tcPr>
            <w:tcW w:w="1139" w:type="dxa"/>
          </w:tcPr>
          <w:p w14:paraId="34AE5110" w14:textId="5D4644F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59,516 </w:t>
            </w:r>
          </w:p>
        </w:tc>
        <w:tc>
          <w:tcPr>
            <w:tcW w:w="1146" w:type="dxa"/>
          </w:tcPr>
          <w:p w14:paraId="1E68A071" w14:textId="7148DA8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36.33%</w:t>
            </w:r>
          </w:p>
        </w:tc>
        <w:tc>
          <w:tcPr>
            <w:tcW w:w="1139" w:type="dxa"/>
          </w:tcPr>
          <w:p w14:paraId="2EDFC96C" w14:textId="5FB5A3B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21,621 </w:t>
            </w:r>
          </w:p>
        </w:tc>
        <w:tc>
          <w:tcPr>
            <w:tcW w:w="1039" w:type="dxa"/>
          </w:tcPr>
          <w:p w14:paraId="04164098" w14:textId="58BAF1C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8.7%</w:t>
            </w:r>
          </w:p>
        </w:tc>
        <w:tc>
          <w:tcPr>
            <w:tcW w:w="1139" w:type="dxa"/>
          </w:tcPr>
          <w:p w14:paraId="5A3EFAD1" w14:textId="5E927F1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16,214 </w:t>
            </w:r>
          </w:p>
        </w:tc>
        <w:tc>
          <w:tcPr>
            <w:tcW w:w="1146" w:type="dxa"/>
          </w:tcPr>
          <w:p w14:paraId="3D2901D0" w14:textId="62D6540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34.46%</w:t>
            </w:r>
          </w:p>
        </w:tc>
        <w:tc>
          <w:tcPr>
            <w:tcW w:w="1247" w:type="dxa"/>
          </w:tcPr>
          <w:p w14:paraId="693752E4" w14:textId="44DF16C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5,587 </w:t>
            </w:r>
          </w:p>
        </w:tc>
        <w:tc>
          <w:tcPr>
            <w:tcW w:w="1080" w:type="dxa"/>
          </w:tcPr>
          <w:p w14:paraId="0F72ADE9" w14:textId="206376C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32.4%</w:t>
            </w:r>
          </w:p>
        </w:tc>
      </w:tr>
      <w:tr w:rsidR="009E6A01" w:rsidRPr="001B701F" w14:paraId="45160657" w14:textId="6B6DDD9E" w:rsidTr="00B10703">
        <w:tc>
          <w:tcPr>
            <w:tcW w:w="550" w:type="dxa"/>
          </w:tcPr>
          <w:p w14:paraId="18E03B61" w14:textId="7FDA444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44</w:t>
            </w:r>
          </w:p>
        </w:tc>
        <w:tc>
          <w:tcPr>
            <w:tcW w:w="1139" w:type="dxa"/>
          </w:tcPr>
          <w:p w14:paraId="6D52C5A3" w14:textId="6BCF91E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55,150 </w:t>
            </w:r>
          </w:p>
        </w:tc>
        <w:tc>
          <w:tcPr>
            <w:tcW w:w="1146" w:type="dxa"/>
          </w:tcPr>
          <w:p w14:paraId="1B74F068" w14:textId="12F3558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36.51%</w:t>
            </w:r>
          </w:p>
        </w:tc>
        <w:tc>
          <w:tcPr>
            <w:tcW w:w="1139" w:type="dxa"/>
          </w:tcPr>
          <w:p w14:paraId="703798B9" w14:textId="565706D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20,137 </w:t>
            </w:r>
          </w:p>
        </w:tc>
        <w:tc>
          <w:tcPr>
            <w:tcW w:w="1039" w:type="dxa"/>
          </w:tcPr>
          <w:p w14:paraId="172F1D98" w14:textId="249BEE0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8.7%</w:t>
            </w:r>
          </w:p>
        </w:tc>
        <w:tc>
          <w:tcPr>
            <w:tcW w:w="1139" w:type="dxa"/>
          </w:tcPr>
          <w:p w14:paraId="1FEAF455" w14:textId="35239A0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15,443 </w:t>
            </w:r>
          </w:p>
        </w:tc>
        <w:tc>
          <w:tcPr>
            <w:tcW w:w="1146" w:type="dxa"/>
          </w:tcPr>
          <w:p w14:paraId="13AC35ED" w14:textId="5362324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34.94%</w:t>
            </w:r>
          </w:p>
        </w:tc>
        <w:tc>
          <w:tcPr>
            <w:tcW w:w="1247" w:type="dxa"/>
          </w:tcPr>
          <w:p w14:paraId="509D7ECB" w14:textId="3D7939A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5,396 </w:t>
            </w:r>
          </w:p>
        </w:tc>
        <w:tc>
          <w:tcPr>
            <w:tcW w:w="1080" w:type="dxa"/>
          </w:tcPr>
          <w:p w14:paraId="70DBE2BE" w14:textId="27F365E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32.4%</w:t>
            </w:r>
          </w:p>
        </w:tc>
      </w:tr>
      <w:tr w:rsidR="00DC43E7" w:rsidRPr="001B701F" w14:paraId="4AD40AD1" w14:textId="4EA00A87" w:rsidTr="0016280E">
        <w:tc>
          <w:tcPr>
            <w:tcW w:w="550" w:type="dxa"/>
          </w:tcPr>
          <w:p w14:paraId="78FE1437" w14:textId="73798598"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45</w:t>
            </w:r>
          </w:p>
        </w:tc>
        <w:tc>
          <w:tcPr>
            <w:tcW w:w="1139" w:type="dxa"/>
          </w:tcPr>
          <w:p w14:paraId="465A6F4D" w14:textId="151D98F9"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41,841 </w:t>
            </w:r>
          </w:p>
        </w:tc>
        <w:tc>
          <w:tcPr>
            <w:tcW w:w="1146" w:type="dxa"/>
          </w:tcPr>
          <w:p w14:paraId="166CB76A" w14:textId="1C255E7C"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36.68%</w:t>
            </w:r>
          </w:p>
        </w:tc>
        <w:tc>
          <w:tcPr>
            <w:tcW w:w="1139" w:type="dxa"/>
          </w:tcPr>
          <w:p w14:paraId="63C51A33" w14:textId="63AD4588"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15,348 </w:t>
            </w:r>
          </w:p>
        </w:tc>
        <w:tc>
          <w:tcPr>
            <w:tcW w:w="1039" w:type="dxa"/>
            <w:vAlign w:val="bottom"/>
          </w:tcPr>
          <w:p w14:paraId="29FD3677" w14:textId="180B998B"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29.6</w:t>
            </w:r>
            <w:r w:rsidR="009E6A01" w:rsidRPr="001B701F">
              <w:rPr>
                <w:rFonts w:ascii="Times New Roman" w:hAnsi="Times New Roman" w:cs="Times New Roman"/>
                <w:color w:val="000000"/>
                <w:sz w:val="20"/>
                <w:szCs w:val="20"/>
              </w:rPr>
              <w:t>%</w:t>
            </w:r>
          </w:p>
        </w:tc>
        <w:tc>
          <w:tcPr>
            <w:tcW w:w="1139" w:type="dxa"/>
          </w:tcPr>
          <w:p w14:paraId="1B8AF550" w14:textId="31D81F16"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13,645 </w:t>
            </w:r>
          </w:p>
        </w:tc>
        <w:tc>
          <w:tcPr>
            <w:tcW w:w="1146" w:type="dxa"/>
          </w:tcPr>
          <w:p w14:paraId="3CF1CF49" w14:textId="792F0423"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35.40%</w:t>
            </w:r>
          </w:p>
        </w:tc>
        <w:tc>
          <w:tcPr>
            <w:tcW w:w="1247" w:type="dxa"/>
          </w:tcPr>
          <w:p w14:paraId="23A9F977" w14:textId="6EA60E24"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4,830 </w:t>
            </w:r>
          </w:p>
        </w:tc>
        <w:tc>
          <w:tcPr>
            <w:tcW w:w="1080" w:type="dxa"/>
            <w:vAlign w:val="bottom"/>
          </w:tcPr>
          <w:p w14:paraId="6CC0B1EF" w14:textId="35265C9A"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43.5</w:t>
            </w:r>
            <w:r w:rsidR="009E6A01" w:rsidRPr="001B701F">
              <w:rPr>
                <w:rFonts w:ascii="Times New Roman" w:hAnsi="Times New Roman" w:cs="Times New Roman"/>
                <w:color w:val="000000"/>
                <w:sz w:val="20"/>
                <w:szCs w:val="20"/>
              </w:rPr>
              <w:t>%</w:t>
            </w:r>
          </w:p>
        </w:tc>
      </w:tr>
      <w:tr w:rsidR="009E6A01" w:rsidRPr="001B701F" w14:paraId="21DC21E1" w14:textId="7F6AB0A1" w:rsidTr="00B10703">
        <w:tc>
          <w:tcPr>
            <w:tcW w:w="550" w:type="dxa"/>
          </w:tcPr>
          <w:p w14:paraId="43AFE3CB" w14:textId="18070E8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46</w:t>
            </w:r>
          </w:p>
        </w:tc>
        <w:tc>
          <w:tcPr>
            <w:tcW w:w="1139" w:type="dxa"/>
          </w:tcPr>
          <w:p w14:paraId="4DC2C3DA" w14:textId="2B824FB7"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38,570 </w:t>
            </w:r>
          </w:p>
        </w:tc>
        <w:tc>
          <w:tcPr>
            <w:tcW w:w="1146" w:type="dxa"/>
          </w:tcPr>
          <w:p w14:paraId="43E06B9F" w14:textId="60A67C3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36.84%</w:t>
            </w:r>
          </w:p>
        </w:tc>
        <w:tc>
          <w:tcPr>
            <w:tcW w:w="1139" w:type="dxa"/>
          </w:tcPr>
          <w:p w14:paraId="138D7C0B" w14:textId="095168C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14,208 </w:t>
            </w:r>
          </w:p>
        </w:tc>
        <w:tc>
          <w:tcPr>
            <w:tcW w:w="1039" w:type="dxa"/>
          </w:tcPr>
          <w:p w14:paraId="78AE6E6C" w14:textId="5499089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35DC7E33" w14:textId="4B2D591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12,818 </w:t>
            </w:r>
          </w:p>
        </w:tc>
        <w:tc>
          <w:tcPr>
            <w:tcW w:w="1146" w:type="dxa"/>
          </w:tcPr>
          <w:p w14:paraId="66E239F3" w14:textId="1BBE9DB7"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35.84%</w:t>
            </w:r>
          </w:p>
        </w:tc>
        <w:tc>
          <w:tcPr>
            <w:tcW w:w="1247" w:type="dxa"/>
          </w:tcPr>
          <w:p w14:paraId="0FD60DCD" w14:textId="73795DA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4,594 </w:t>
            </w:r>
          </w:p>
        </w:tc>
        <w:tc>
          <w:tcPr>
            <w:tcW w:w="1080" w:type="dxa"/>
          </w:tcPr>
          <w:p w14:paraId="3B070501" w14:textId="4FEBF52D"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1BAAFBC5" w14:textId="7C036150" w:rsidTr="00B10703">
        <w:tc>
          <w:tcPr>
            <w:tcW w:w="550" w:type="dxa"/>
          </w:tcPr>
          <w:p w14:paraId="7FA9A70A" w14:textId="61C54A0D"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47</w:t>
            </w:r>
          </w:p>
        </w:tc>
        <w:tc>
          <w:tcPr>
            <w:tcW w:w="1139" w:type="dxa"/>
          </w:tcPr>
          <w:p w14:paraId="2A7A39BF" w14:textId="4138EF5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35,618 </w:t>
            </w:r>
          </w:p>
        </w:tc>
        <w:tc>
          <w:tcPr>
            <w:tcW w:w="1146" w:type="dxa"/>
          </w:tcPr>
          <w:p w14:paraId="2E062BD4" w14:textId="6DF8E4A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36.98%</w:t>
            </w:r>
          </w:p>
        </w:tc>
        <w:tc>
          <w:tcPr>
            <w:tcW w:w="1139" w:type="dxa"/>
          </w:tcPr>
          <w:p w14:paraId="3DCC3CE2" w14:textId="132E0D4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13,172 </w:t>
            </w:r>
          </w:p>
        </w:tc>
        <w:tc>
          <w:tcPr>
            <w:tcW w:w="1039" w:type="dxa"/>
          </w:tcPr>
          <w:p w14:paraId="2F9DC524" w14:textId="2B3054C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5F486DE9" w14:textId="25BFE03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11,956 </w:t>
            </w:r>
          </w:p>
        </w:tc>
        <w:tc>
          <w:tcPr>
            <w:tcW w:w="1146" w:type="dxa"/>
          </w:tcPr>
          <w:p w14:paraId="78AD6C3E" w14:textId="7AB537A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36.26%</w:t>
            </w:r>
          </w:p>
        </w:tc>
        <w:tc>
          <w:tcPr>
            <w:tcW w:w="1247" w:type="dxa"/>
          </w:tcPr>
          <w:p w14:paraId="301E763E" w14:textId="120BDDE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4,335 </w:t>
            </w:r>
          </w:p>
        </w:tc>
        <w:tc>
          <w:tcPr>
            <w:tcW w:w="1080" w:type="dxa"/>
          </w:tcPr>
          <w:p w14:paraId="28B938D8" w14:textId="1842BF7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78003CC1" w14:textId="4EB28B13" w:rsidTr="00B10703">
        <w:tc>
          <w:tcPr>
            <w:tcW w:w="550" w:type="dxa"/>
          </w:tcPr>
          <w:p w14:paraId="30888E7C" w14:textId="68B6BBF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48</w:t>
            </w:r>
          </w:p>
        </w:tc>
        <w:tc>
          <w:tcPr>
            <w:tcW w:w="1139" w:type="dxa"/>
          </w:tcPr>
          <w:p w14:paraId="01CF0AA9" w14:textId="404341A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33,092 </w:t>
            </w:r>
          </w:p>
        </w:tc>
        <w:tc>
          <w:tcPr>
            <w:tcW w:w="1146" w:type="dxa"/>
          </w:tcPr>
          <w:p w14:paraId="7ED8A02D" w14:textId="0069F41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37.11%</w:t>
            </w:r>
          </w:p>
        </w:tc>
        <w:tc>
          <w:tcPr>
            <w:tcW w:w="1139" w:type="dxa"/>
          </w:tcPr>
          <w:p w14:paraId="5785D3B0" w14:textId="68C085A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12,280 </w:t>
            </w:r>
          </w:p>
        </w:tc>
        <w:tc>
          <w:tcPr>
            <w:tcW w:w="1039" w:type="dxa"/>
          </w:tcPr>
          <w:p w14:paraId="7BE96C0D" w14:textId="2C50EBA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4416E2BA" w14:textId="4D09401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11,072 </w:t>
            </w:r>
          </w:p>
        </w:tc>
        <w:tc>
          <w:tcPr>
            <w:tcW w:w="1146" w:type="dxa"/>
          </w:tcPr>
          <w:p w14:paraId="3D04C09A" w14:textId="1524775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36.66%</w:t>
            </w:r>
          </w:p>
        </w:tc>
        <w:tc>
          <w:tcPr>
            <w:tcW w:w="1247" w:type="dxa"/>
          </w:tcPr>
          <w:p w14:paraId="7A5DB546" w14:textId="6C4D1DA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4,059 </w:t>
            </w:r>
          </w:p>
        </w:tc>
        <w:tc>
          <w:tcPr>
            <w:tcW w:w="1080" w:type="dxa"/>
          </w:tcPr>
          <w:p w14:paraId="328E4034" w14:textId="6F3CDDF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6170B4D9" w14:textId="4DF31B72" w:rsidTr="00B10703">
        <w:tc>
          <w:tcPr>
            <w:tcW w:w="550" w:type="dxa"/>
          </w:tcPr>
          <w:p w14:paraId="2F7E815D" w14:textId="455624D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49</w:t>
            </w:r>
          </w:p>
        </w:tc>
        <w:tc>
          <w:tcPr>
            <w:tcW w:w="1139" w:type="dxa"/>
          </w:tcPr>
          <w:p w14:paraId="23359A7D" w14:textId="6F3AD4C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31,099 </w:t>
            </w:r>
          </w:p>
        </w:tc>
        <w:tc>
          <w:tcPr>
            <w:tcW w:w="1146" w:type="dxa"/>
          </w:tcPr>
          <w:p w14:paraId="5A746EBF" w14:textId="7BC5695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37.22%</w:t>
            </w:r>
          </w:p>
        </w:tc>
        <w:tc>
          <w:tcPr>
            <w:tcW w:w="1139" w:type="dxa"/>
          </w:tcPr>
          <w:p w14:paraId="3FC97E36" w14:textId="3CD54E1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11,576 </w:t>
            </w:r>
          </w:p>
        </w:tc>
        <w:tc>
          <w:tcPr>
            <w:tcW w:w="1039" w:type="dxa"/>
          </w:tcPr>
          <w:p w14:paraId="1F86364F" w14:textId="7FB8365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2FFBBBE1" w14:textId="76EBE52D"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10,179 </w:t>
            </w:r>
          </w:p>
        </w:tc>
        <w:tc>
          <w:tcPr>
            <w:tcW w:w="1146" w:type="dxa"/>
          </w:tcPr>
          <w:p w14:paraId="67636D8B" w14:textId="3302A8F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37.04%</w:t>
            </w:r>
          </w:p>
        </w:tc>
        <w:tc>
          <w:tcPr>
            <w:tcW w:w="1247" w:type="dxa"/>
          </w:tcPr>
          <w:p w14:paraId="6C6E6049" w14:textId="657803C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3,770 </w:t>
            </w:r>
          </w:p>
        </w:tc>
        <w:tc>
          <w:tcPr>
            <w:tcW w:w="1080" w:type="dxa"/>
          </w:tcPr>
          <w:p w14:paraId="0270BB1C" w14:textId="223920ED"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7344455B" w14:textId="4811A95B" w:rsidTr="00B10703">
        <w:tc>
          <w:tcPr>
            <w:tcW w:w="550" w:type="dxa"/>
          </w:tcPr>
          <w:p w14:paraId="417CE0E7" w14:textId="14CFF65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50</w:t>
            </w:r>
          </w:p>
        </w:tc>
        <w:tc>
          <w:tcPr>
            <w:tcW w:w="1139" w:type="dxa"/>
          </w:tcPr>
          <w:p w14:paraId="6ECCDBF3" w14:textId="3F027F3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35,068 </w:t>
            </w:r>
          </w:p>
        </w:tc>
        <w:tc>
          <w:tcPr>
            <w:tcW w:w="1146" w:type="dxa"/>
          </w:tcPr>
          <w:p w14:paraId="441EF7E8" w14:textId="5F66689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37.32%</w:t>
            </w:r>
          </w:p>
        </w:tc>
        <w:tc>
          <w:tcPr>
            <w:tcW w:w="1139" w:type="dxa"/>
          </w:tcPr>
          <w:p w14:paraId="73195838" w14:textId="5E216EB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13,088 </w:t>
            </w:r>
          </w:p>
        </w:tc>
        <w:tc>
          <w:tcPr>
            <w:tcW w:w="1039" w:type="dxa"/>
          </w:tcPr>
          <w:p w14:paraId="79B07342" w14:textId="514987D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2E5A4D7D" w14:textId="52C3EC1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9,528 </w:t>
            </w:r>
          </w:p>
        </w:tc>
        <w:tc>
          <w:tcPr>
            <w:tcW w:w="1146" w:type="dxa"/>
          </w:tcPr>
          <w:p w14:paraId="595B72AD" w14:textId="081897D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37.40%</w:t>
            </w:r>
          </w:p>
        </w:tc>
        <w:tc>
          <w:tcPr>
            <w:tcW w:w="1247" w:type="dxa"/>
          </w:tcPr>
          <w:p w14:paraId="244B2E84" w14:textId="483607C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3,563 </w:t>
            </w:r>
          </w:p>
        </w:tc>
        <w:tc>
          <w:tcPr>
            <w:tcW w:w="1080" w:type="dxa"/>
          </w:tcPr>
          <w:p w14:paraId="689AEB90" w14:textId="13AEE18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43AD4892" w14:textId="03B5BF41" w:rsidTr="00B10703">
        <w:tc>
          <w:tcPr>
            <w:tcW w:w="550" w:type="dxa"/>
          </w:tcPr>
          <w:p w14:paraId="476770D4" w14:textId="092B38B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51</w:t>
            </w:r>
          </w:p>
        </w:tc>
        <w:tc>
          <w:tcPr>
            <w:tcW w:w="1139" w:type="dxa"/>
          </w:tcPr>
          <w:p w14:paraId="66603DD8" w14:textId="5DD7F4A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34,355 </w:t>
            </w:r>
          </w:p>
        </w:tc>
        <w:tc>
          <w:tcPr>
            <w:tcW w:w="1146" w:type="dxa"/>
          </w:tcPr>
          <w:p w14:paraId="15317697" w14:textId="76C8915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37.41%</w:t>
            </w:r>
          </w:p>
        </w:tc>
        <w:tc>
          <w:tcPr>
            <w:tcW w:w="1139" w:type="dxa"/>
          </w:tcPr>
          <w:p w14:paraId="259F40A5" w14:textId="43A162A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12,851 </w:t>
            </w:r>
          </w:p>
        </w:tc>
        <w:tc>
          <w:tcPr>
            <w:tcW w:w="1039" w:type="dxa"/>
          </w:tcPr>
          <w:p w14:paraId="20A768BF" w14:textId="5A434E4D"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697FBFD9" w14:textId="41458BE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8,633 </w:t>
            </w:r>
          </w:p>
        </w:tc>
        <w:tc>
          <w:tcPr>
            <w:tcW w:w="1146" w:type="dxa"/>
          </w:tcPr>
          <w:p w14:paraId="64EFD3BA" w14:textId="328709D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37.74%</w:t>
            </w:r>
          </w:p>
        </w:tc>
        <w:tc>
          <w:tcPr>
            <w:tcW w:w="1247" w:type="dxa"/>
          </w:tcPr>
          <w:p w14:paraId="5F9A75FD" w14:textId="5BD4CA8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3,258 </w:t>
            </w:r>
          </w:p>
        </w:tc>
        <w:tc>
          <w:tcPr>
            <w:tcW w:w="1080" w:type="dxa"/>
          </w:tcPr>
          <w:p w14:paraId="6E76CC12" w14:textId="31C3C8C1"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38914AE5" w14:textId="5643B239" w:rsidTr="00B10703">
        <w:tc>
          <w:tcPr>
            <w:tcW w:w="550" w:type="dxa"/>
          </w:tcPr>
          <w:p w14:paraId="3146C8DD" w14:textId="5A2B594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52</w:t>
            </w:r>
          </w:p>
        </w:tc>
        <w:tc>
          <w:tcPr>
            <w:tcW w:w="1139" w:type="dxa"/>
          </w:tcPr>
          <w:p w14:paraId="0394A2D3" w14:textId="40D11B3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34,648 </w:t>
            </w:r>
          </w:p>
        </w:tc>
        <w:tc>
          <w:tcPr>
            <w:tcW w:w="1146" w:type="dxa"/>
          </w:tcPr>
          <w:p w14:paraId="783738A3" w14:textId="077BF6C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37.48%</w:t>
            </w:r>
          </w:p>
        </w:tc>
        <w:tc>
          <w:tcPr>
            <w:tcW w:w="1139" w:type="dxa"/>
          </w:tcPr>
          <w:p w14:paraId="7984CA0F" w14:textId="2153A54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12,986 </w:t>
            </w:r>
          </w:p>
        </w:tc>
        <w:tc>
          <w:tcPr>
            <w:tcW w:w="1039" w:type="dxa"/>
          </w:tcPr>
          <w:p w14:paraId="52D8694F" w14:textId="53AF4C2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7648A399" w14:textId="2415947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7,769 </w:t>
            </w:r>
          </w:p>
        </w:tc>
        <w:tc>
          <w:tcPr>
            <w:tcW w:w="1146" w:type="dxa"/>
          </w:tcPr>
          <w:p w14:paraId="5BB9120D" w14:textId="0190A5E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38.06%</w:t>
            </w:r>
          </w:p>
        </w:tc>
        <w:tc>
          <w:tcPr>
            <w:tcW w:w="1247" w:type="dxa"/>
          </w:tcPr>
          <w:p w14:paraId="65F66519" w14:textId="0D6BC06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2,957 </w:t>
            </w:r>
          </w:p>
        </w:tc>
        <w:tc>
          <w:tcPr>
            <w:tcW w:w="1080" w:type="dxa"/>
          </w:tcPr>
          <w:p w14:paraId="7E191BE1" w14:textId="007DAC8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6CAC3137" w14:textId="387BA86D" w:rsidTr="00B10703">
        <w:tc>
          <w:tcPr>
            <w:tcW w:w="550" w:type="dxa"/>
          </w:tcPr>
          <w:p w14:paraId="09D37743" w14:textId="4C0E189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53</w:t>
            </w:r>
          </w:p>
        </w:tc>
        <w:tc>
          <w:tcPr>
            <w:tcW w:w="1139" w:type="dxa"/>
          </w:tcPr>
          <w:p w14:paraId="1092FF0A" w14:textId="310E969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36,076 </w:t>
            </w:r>
          </w:p>
        </w:tc>
        <w:tc>
          <w:tcPr>
            <w:tcW w:w="1146" w:type="dxa"/>
          </w:tcPr>
          <w:p w14:paraId="724ED0DC" w14:textId="39B6A05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37.54%</w:t>
            </w:r>
          </w:p>
        </w:tc>
        <w:tc>
          <w:tcPr>
            <w:tcW w:w="1139" w:type="dxa"/>
          </w:tcPr>
          <w:p w14:paraId="54AF8AE5" w14:textId="20F73B47"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13,542 </w:t>
            </w:r>
          </w:p>
        </w:tc>
        <w:tc>
          <w:tcPr>
            <w:tcW w:w="1039" w:type="dxa"/>
          </w:tcPr>
          <w:p w14:paraId="77F4A65A" w14:textId="1069163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6D706082" w14:textId="6AEE11E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6,947 </w:t>
            </w:r>
          </w:p>
        </w:tc>
        <w:tc>
          <w:tcPr>
            <w:tcW w:w="1146" w:type="dxa"/>
          </w:tcPr>
          <w:p w14:paraId="0B335BF5" w14:textId="2538E52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38.36%</w:t>
            </w:r>
          </w:p>
        </w:tc>
        <w:tc>
          <w:tcPr>
            <w:tcW w:w="1247" w:type="dxa"/>
          </w:tcPr>
          <w:p w14:paraId="4C5B7BE0" w14:textId="79C194F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2,665 </w:t>
            </w:r>
          </w:p>
        </w:tc>
        <w:tc>
          <w:tcPr>
            <w:tcW w:w="1080" w:type="dxa"/>
          </w:tcPr>
          <w:p w14:paraId="7AF942AC" w14:textId="4869566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9E6A01" w:rsidRPr="001B701F" w14:paraId="49D4D5BC" w14:textId="5061CF34" w:rsidTr="00B10703">
        <w:tc>
          <w:tcPr>
            <w:tcW w:w="550" w:type="dxa"/>
          </w:tcPr>
          <w:p w14:paraId="78737565" w14:textId="53D16FF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54</w:t>
            </w:r>
          </w:p>
        </w:tc>
        <w:tc>
          <w:tcPr>
            <w:tcW w:w="1139" w:type="dxa"/>
          </w:tcPr>
          <w:p w14:paraId="006BA8D8" w14:textId="17B46891"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38,763 </w:t>
            </w:r>
          </w:p>
        </w:tc>
        <w:tc>
          <w:tcPr>
            <w:tcW w:w="1146" w:type="dxa"/>
          </w:tcPr>
          <w:p w14:paraId="3D391167" w14:textId="2E31C2A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37.58%</w:t>
            </w:r>
          </w:p>
        </w:tc>
        <w:tc>
          <w:tcPr>
            <w:tcW w:w="1139" w:type="dxa"/>
          </w:tcPr>
          <w:p w14:paraId="515D7954" w14:textId="47A9E10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14,568 </w:t>
            </w:r>
          </w:p>
        </w:tc>
        <w:tc>
          <w:tcPr>
            <w:tcW w:w="1039" w:type="dxa"/>
          </w:tcPr>
          <w:p w14:paraId="65C3F4C6" w14:textId="5456032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29.6%</w:t>
            </w:r>
          </w:p>
        </w:tc>
        <w:tc>
          <w:tcPr>
            <w:tcW w:w="1139" w:type="dxa"/>
          </w:tcPr>
          <w:p w14:paraId="0A0479D0" w14:textId="4A32390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6,183 </w:t>
            </w:r>
          </w:p>
        </w:tc>
        <w:tc>
          <w:tcPr>
            <w:tcW w:w="1146" w:type="dxa"/>
          </w:tcPr>
          <w:p w14:paraId="68C1E26C" w14:textId="12BD0F4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38.64%</w:t>
            </w:r>
          </w:p>
        </w:tc>
        <w:tc>
          <w:tcPr>
            <w:tcW w:w="1247" w:type="dxa"/>
          </w:tcPr>
          <w:p w14:paraId="71183C79" w14:textId="127DE97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2,389 </w:t>
            </w:r>
          </w:p>
        </w:tc>
        <w:tc>
          <w:tcPr>
            <w:tcW w:w="1080" w:type="dxa"/>
          </w:tcPr>
          <w:p w14:paraId="5356D27C" w14:textId="6B7AB94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43.5%</w:t>
            </w:r>
          </w:p>
        </w:tc>
      </w:tr>
      <w:tr w:rsidR="00DC43E7" w:rsidRPr="001B701F" w14:paraId="1D3C5EB9" w14:textId="7BAC9C0E" w:rsidTr="0016280E">
        <w:tc>
          <w:tcPr>
            <w:tcW w:w="550" w:type="dxa"/>
          </w:tcPr>
          <w:p w14:paraId="0DEB2F0B" w14:textId="24C0D875"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55</w:t>
            </w:r>
          </w:p>
        </w:tc>
        <w:tc>
          <w:tcPr>
            <w:tcW w:w="1139" w:type="dxa"/>
          </w:tcPr>
          <w:p w14:paraId="12787983" w14:textId="7F1C3540"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22,807 </w:t>
            </w:r>
          </w:p>
        </w:tc>
        <w:tc>
          <w:tcPr>
            <w:tcW w:w="1146" w:type="dxa"/>
          </w:tcPr>
          <w:p w14:paraId="32DA5921" w14:textId="46048DF4"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37.61%</w:t>
            </w:r>
          </w:p>
        </w:tc>
        <w:tc>
          <w:tcPr>
            <w:tcW w:w="1139" w:type="dxa"/>
          </w:tcPr>
          <w:p w14:paraId="7D9A05DA" w14:textId="5B2A4891"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8,578 </w:t>
            </w:r>
          </w:p>
        </w:tc>
        <w:tc>
          <w:tcPr>
            <w:tcW w:w="1039" w:type="dxa"/>
            <w:vAlign w:val="bottom"/>
          </w:tcPr>
          <w:p w14:paraId="45C087F3" w14:textId="678D8C9F"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39</w:t>
            </w:r>
            <w:r w:rsidR="009E6A01" w:rsidRPr="001B701F">
              <w:rPr>
                <w:rFonts w:ascii="Times New Roman" w:hAnsi="Times New Roman" w:cs="Times New Roman"/>
                <w:color w:val="000000"/>
                <w:sz w:val="20"/>
                <w:szCs w:val="20"/>
              </w:rPr>
              <w:t>%</w:t>
            </w:r>
          </w:p>
        </w:tc>
        <w:tc>
          <w:tcPr>
            <w:tcW w:w="1139" w:type="dxa"/>
          </w:tcPr>
          <w:p w14:paraId="18DF653F" w14:textId="03C3185E"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5,890 </w:t>
            </w:r>
          </w:p>
        </w:tc>
        <w:tc>
          <w:tcPr>
            <w:tcW w:w="1146" w:type="dxa"/>
          </w:tcPr>
          <w:p w14:paraId="4D3BEED6" w14:textId="79FEBAB0"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38.90%</w:t>
            </w:r>
          </w:p>
        </w:tc>
        <w:tc>
          <w:tcPr>
            <w:tcW w:w="1247" w:type="dxa"/>
          </w:tcPr>
          <w:p w14:paraId="0F46767D" w14:textId="0371F9DC"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2,291 </w:t>
            </w:r>
          </w:p>
        </w:tc>
        <w:tc>
          <w:tcPr>
            <w:tcW w:w="1080" w:type="dxa"/>
            <w:vAlign w:val="bottom"/>
          </w:tcPr>
          <w:p w14:paraId="27EBC78A" w14:textId="217753F5"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30.4</w:t>
            </w:r>
            <w:r w:rsidR="009E6A01" w:rsidRPr="001B701F">
              <w:rPr>
                <w:rFonts w:ascii="Times New Roman" w:hAnsi="Times New Roman" w:cs="Times New Roman"/>
                <w:color w:val="000000"/>
                <w:sz w:val="20"/>
                <w:szCs w:val="20"/>
              </w:rPr>
              <w:t>%</w:t>
            </w:r>
          </w:p>
        </w:tc>
      </w:tr>
      <w:tr w:rsidR="009E6A01" w:rsidRPr="001B701F" w14:paraId="78BD14F0" w14:textId="351FB605" w:rsidTr="00B10703">
        <w:tc>
          <w:tcPr>
            <w:tcW w:w="550" w:type="dxa"/>
          </w:tcPr>
          <w:p w14:paraId="10222AF1" w14:textId="153CBACD"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56</w:t>
            </w:r>
          </w:p>
        </w:tc>
        <w:tc>
          <w:tcPr>
            <w:tcW w:w="1139" w:type="dxa"/>
          </w:tcPr>
          <w:p w14:paraId="09D62AB5" w14:textId="7833C96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21,368 </w:t>
            </w:r>
          </w:p>
        </w:tc>
        <w:tc>
          <w:tcPr>
            <w:tcW w:w="1146" w:type="dxa"/>
          </w:tcPr>
          <w:p w14:paraId="78311C58" w14:textId="37C69FF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37.63%</w:t>
            </w:r>
          </w:p>
        </w:tc>
        <w:tc>
          <w:tcPr>
            <w:tcW w:w="1139" w:type="dxa"/>
          </w:tcPr>
          <w:p w14:paraId="0F195DD3" w14:textId="002ED50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8,040 </w:t>
            </w:r>
          </w:p>
        </w:tc>
        <w:tc>
          <w:tcPr>
            <w:tcW w:w="1039" w:type="dxa"/>
          </w:tcPr>
          <w:p w14:paraId="46DEF81C" w14:textId="0C67849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5B3112E2" w14:textId="6E8A788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5,233 </w:t>
            </w:r>
          </w:p>
        </w:tc>
        <w:tc>
          <w:tcPr>
            <w:tcW w:w="1146" w:type="dxa"/>
          </w:tcPr>
          <w:p w14:paraId="04AE60E4" w14:textId="3C4CEF7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39.14%</w:t>
            </w:r>
          </w:p>
        </w:tc>
        <w:tc>
          <w:tcPr>
            <w:tcW w:w="1247" w:type="dxa"/>
          </w:tcPr>
          <w:p w14:paraId="30C7B6D0" w14:textId="468B23E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2,048 </w:t>
            </w:r>
          </w:p>
        </w:tc>
        <w:tc>
          <w:tcPr>
            <w:tcW w:w="1080" w:type="dxa"/>
          </w:tcPr>
          <w:p w14:paraId="1C96B363" w14:textId="6E00B17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698C870E" w14:textId="28143653" w:rsidTr="00B10703">
        <w:tc>
          <w:tcPr>
            <w:tcW w:w="550" w:type="dxa"/>
          </w:tcPr>
          <w:p w14:paraId="5B03C194" w14:textId="55D70A1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57</w:t>
            </w:r>
          </w:p>
        </w:tc>
        <w:tc>
          <w:tcPr>
            <w:tcW w:w="1139" w:type="dxa"/>
          </w:tcPr>
          <w:p w14:paraId="3A262282" w14:textId="75C1E5F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19,962 </w:t>
            </w:r>
          </w:p>
        </w:tc>
        <w:tc>
          <w:tcPr>
            <w:tcW w:w="1146" w:type="dxa"/>
          </w:tcPr>
          <w:p w14:paraId="6406A39A" w14:textId="59F35D6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37.63%</w:t>
            </w:r>
          </w:p>
        </w:tc>
        <w:tc>
          <w:tcPr>
            <w:tcW w:w="1139" w:type="dxa"/>
          </w:tcPr>
          <w:p w14:paraId="6DBF24A2" w14:textId="1FAEDB5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7,512 </w:t>
            </w:r>
          </w:p>
        </w:tc>
        <w:tc>
          <w:tcPr>
            <w:tcW w:w="1039" w:type="dxa"/>
          </w:tcPr>
          <w:p w14:paraId="6B8C11A6" w14:textId="5578F7B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58ED44F3" w14:textId="513FD87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4,679 </w:t>
            </w:r>
          </w:p>
        </w:tc>
        <w:tc>
          <w:tcPr>
            <w:tcW w:w="1146" w:type="dxa"/>
          </w:tcPr>
          <w:p w14:paraId="217AFFE9" w14:textId="6E8C156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39.36%</w:t>
            </w:r>
          </w:p>
        </w:tc>
        <w:tc>
          <w:tcPr>
            <w:tcW w:w="1247" w:type="dxa"/>
          </w:tcPr>
          <w:p w14:paraId="06B85B20" w14:textId="62EDD4A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1,842 </w:t>
            </w:r>
          </w:p>
        </w:tc>
        <w:tc>
          <w:tcPr>
            <w:tcW w:w="1080" w:type="dxa"/>
          </w:tcPr>
          <w:p w14:paraId="2A74E2D3" w14:textId="02CEDED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7D3637AA" w14:textId="3A7C9592" w:rsidTr="00B10703">
        <w:tc>
          <w:tcPr>
            <w:tcW w:w="550" w:type="dxa"/>
          </w:tcPr>
          <w:p w14:paraId="0243B1C9" w14:textId="35AAD00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58</w:t>
            </w:r>
          </w:p>
        </w:tc>
        <w:tc>
          <w:tcPr>
            <w:tcW w:w="1139" w:type="dxa"/>
          </w:tcPr>
          <w:p w14:paraId="7A0812AE" w14:textId="2A9FBFB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18,588 </w:t>
            </w:r>
          </w:p>
        </w:tc>
        <w:tc>
          <w:tcPr>
            <w:tcW w:w="1146" w:type="dxa"/>
          </w:tcPr>
          <w:p w14:paraId="22C192ED" w14:textId="6854469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37.62%</w:t>
            </w:r>
          </w:p>
        </w:tc>
        <w:tc>
          <w:tcPr>
            <w:tcW w:w="1139" w:type="dxa"/>
          </w:tcPr>
          <w:p w14:paraId="772E6649" w14:textId="122146C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6,992 </w:t>
            </w:r>
          </w:p>
        </w:tc>
        <w:tc>
          <w:tcPr>
            <w:tcW w:w="1039" w:type="dxa"/>
          </w:tcPr>
          <w:p w14:paraId="72EE048C" w14:textId="3E35E6C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4A16F6B4" w14:textId="195F66C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4,243 </w:t>
            </w:r>
          </w:p>
        </w:tc>
        <w:tc>
          <w:tcPr>
            <w:tcW w:w="1146" w:type="dxa"/>
          </w:tcPr>
          <w:p w14:paraId="6E033EB7" w14:textId="0F1CFFF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39.56%</w:t>
            </w:r>
          </w:p>
        </w:tc>
        <w:tc>
          <w:tcPr>
            <w:tcW w:w="1247" w:type="dxa"/>
          </w:tcPr>
          <w:p w14:paraId="0D89DED5" w14:textId="5903BBD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1,678 </w:t>
            </w:r>
          </w:p>
        </w:tc>
        <w:tc>
          <w:tcPr>
            <w:tcW w:w="1080" w:type="dxa"/>
          </w:tcPr>
          <w:p w14:paraId="5882DA9A" w14:textId="4B6E780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0BF6E356" w14:textId="5AE4FB8C" w:rsidTr="00B10703">
        <w:tc>
          <w:tcPr>
            <w:tcW w:w="550" w:type="dxa"/>
          </w:tcPr>
          <w:p w14:paraId="5D546C2E" w14:textId="6EB146C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59</w:t>
            </w:r>
          </w:p>
        </w:tc>
        <w:tc>
          <w:tcPr>
            <w:tcW w:w="1139" w:type="dxa"/>
          </w:tcPr>
          <w:p w14:paraId="0AC705CB" w14:textId="4D8BD0D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17,247 </w:t>
            </w:r>
          </w:p>
        </w:tc>
        <w:tc>
          <w:tcPr>
            <w:tcW w:w="1146" w:type="dxa"/>
          </w:tcPr>
          <w:p w14:paraId="1035F180" w14:textId="0424CB7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37.59%</w:t>
            </w:r>
          </w:p>
        </w:tc>
        <w:tc>
          <w:tcPr>
            <w:tcW w:w="1139" w:type="dxa"/>
          </w:tcPr>
          <w:p w14:paraId="007E6A2F" w14:textId="21A48AD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6,483 </w:t>
            </w:r>
          </w:p>
        </w:tc>
        <w:tc>
          <w:tcPr>
            <w:tcW w:w="1039" w:type="dxa"/>
          </w:tcPr>
          <w:p w14:paraId="50A37491" w14:textId="38663F4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0CBC46C6" w14:textId="7BF7BB0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3,938 </w:t>
            </w:r>
          </w:p>
        </w:tc>
        <w:tc>
          <w:tcPr>
            <w:tcW w:w="1146" w:type="dxa"/>
          </w:tcPr>
          <w:p w14:paraId="2DF3C82A" w14:textId="66942C0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39.74%</w:t>
            </w:r>
          </w:p>
        </w:tc>
        <w:tc>
          <w:tcPr>
            <w:tcW w:w="1247" w:type="dxa"/>
          </w:tcPr>
          <w:p w14:paraId="7C52B501" w14:textId="7F49471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1,565 </w:t>
            </w:r>
          </w:p>
        </w:tc>
        <w:tc>
          <w:tcPr>
            <w:tcW w:w="1080" w:type="dxa"/>
          </w:tcPr>
          <w:p w14:paraId="1D930B1E" w14:textId="62946CF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4FA2F2E7" w14:textId="7BFC2A2B" w:rsidTr="00B10703">
        <w:tc>
          <w:tcPr>
            <w:tcW w:w="550" w:type="dxa"/>
          </w:tcPr>
          <w:p w14:paraId="28348A6D" w14:textId="21F59B2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60</w:t>
            </w:r>
          </w:p>
        </w:tc>
        <w:tc>
          <w:tcPr>
            <w:tcW w:w="1139" w:type="dxa"/>
          </w:tcPr>
          <w:p w14:paraId="02AF3677" w14:textId="07D78267"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15,399 </w:t>
            </w:r>
          </w:p>
        </w:tc>
        <w:tc>
          <w:tcPr>
            <w:tcW w:w="1146" w:type="dxa"/>
          </w:tcPr>
          <w:p w14:paraId="16C935EB" w14:textId="129EB8C7"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37.55%</w:t>
            </w:r>
          </w:p>
        </w:tc>
        <w:tc>
          <w:tcPr>
            <w:tcW w:w="1139" w:type="dxa"/>
          </w:tcPr>
          <w:p w14:paraId="4026452D" w14:textId="4070534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5,783 </w:t>
            </w:r>
          </w:p>
        </w:tc>
        <w:tc>
          <w:tcPr>
            <w:tcW w:w="1039" w:type="dxa"/>
          </w:tcPr>
          <w:p w14:paraId="23081761" w14:textId="14C66BF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1738A0CC" w14:textId="69D0209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3,050 </w:t>
            </w:r>
          </w:p>
        </w:tc>
        <w:tc>
          <w:tcPr>
            <w:tcW w:w="1146" w:type="dxa"/>
          </w:tcPr>
          <w:p w14:paraId="727D7697" w14:textId="5D6AC497"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39.90%</w:t>
            </w:r>
          </w:p>
        </w:tc>
        <w:tc>
          <w:tcPr>
            <w:tcW w:w="1247" w:type="dxa"/>
          </w:tcPr>
          <w:p w14:paraId="523B7FCE" w14:textId="393A5651"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1,217 </w:t>
            </w:r>
          </w:p>
        </w:tc>
        <w:tc>
          <w:tcPr>
            <w:tcW w:w="1080" w:type="dxa"/>
          </w:tcPr>
          <w:p w14:paraId="13EAA271" w14:textId="7ADE19C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3A06C171" w14:textId="22465192" w:rsidTr="00B10703">
        <w:tc>
          <w:tcPr>
            <w:tcW w:w="550" w:type="dxa"/>
          </w:tcPr>
          <w:p w14:paraId="3F74298D" w14:textId="664E3D6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61</w:t>
            </w:r>
          </w:p>
        </w:tc>
        <w:tc>
          <w:tcPr>
            <w:tcW w:w="1139" w:type="dxa"/>
          </w:tcPr>
          <w:p w14:paraId="666AEB86" w14:textId="71B2690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14,167 </w:t>
            </w:r>
          </w:p>
        </w:tc>
        <w:tc>
          <w:tcPr>
            <w:tcW w:w="1146" w:type="dxa"/>
          </w:tcPr>
          <w:p w14:paraId="2EDA63B3" w14:textId="6E23594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37.50%</w:t>
            </w:r>
          </w:p>
        </w:tc>
        <w:tc>
          <w:tcPr>
            <w:tcW w:w="1139" w:type="dxa"/>
          </w:tcPr>
          <w:p w14:paraId="0B2F92B6" w14:textId="30384C9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5,312 </w:t>
            </w:r>
          </w:p>
        </w:tc>
        <w:tc>
          <w:tcPr>
            <w:tcW w:w="1039" w:type="dxa"/>
          </w:tcPr>
          <w:p w14:paraId="361B0D0D" w14:textId="6AFDE86B"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3B1C0AF0" w14:textId="707E26B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3,050 </w:t>
            </w:r>
          </w:p>
        </w:tc>
        <w:tc>
          <w:tcPr>
            <w:tcW w:w="1146" w:type="dxa"/>
          </w:tcPr>
          <w:p w14:paraId="3DDC6338" w14:textId="6404B4D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40.04%</w:t>
            </w:r>
          </w:p>
        </w:tc>
        <w:tc>
          <w:tcPr>
            <w:tcW w:w="1247" w:type="dxa"/>
          </w:tcPr>
          <w:p w14:paraId="4AD72081" w14:textId="0E0E2431"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1,221 </w:t>
            </w:r>
          </w:p>
        </w:tc>
        <w:tc>
          <w:tcPr>
            <w:tcW w:w="1080" w:type="dxa"/>
          </w:tcPr>
          <w:p w14:paraId="7EB4258D" w14:textId="709917E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486F464B" w14:textId="1311F495" w:rsidTr="00B10703">
        <w:tc>
          <w:tcPr>
            <w:tcW w:w="550" w:type="dxa"/>
          </w:tcPr>
          <w:p w14:paraId="7B13C169" w14:textId="6296532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62</w:t>
            </w:r>
          </w:p>
        </w:tc>
        <w:tc>
          <w:tcPr>
            <w:tcW w:w="1139" w:type="dxa"/>
          </w:tcPr>
          <w:p w14:paraId="3FEFC292" w14:textId="647439E9"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12,966 </w:t>
            </w:r>
          </w:p>
        </w:tc>
        <w:tc>
          <w:tcPr>
            <w:tcW w:w="1146" w:type="dxa"/>
          </w:tcPr>
          <w:p w14:paraId="6C082464" w14:textId="5D24A7FF"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37.43%</w:t>
            </w:r>
          </w:p>
        </w:tc>
        <w:tc>
          <w:tcPr>
            <w:tcW w:w="1139" w:type="dxa"/>
          </w:tcPr>
          <w:p w14:paraId="0F6909DD" w14:textId="7AE04A9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4,853 </w:t>
            </w:r>
          </w:p>
        </w:tc>
        <w:tc>
          <w:tcPr>
            <w:tcW w:w="1039" w:type="dxa"/>
          </w:tcPr>
          <w:p w14:paraId="6E6F4730" w14:textId="4D67C7C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4BAC2EBD" w14:textId="32A0956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3,190 </w:t>
            </w:r>
          </w:p>
        </w:tc>
        <w:tc>
          <w:tcPr>
            <w:tcW w:w="1146" w:type="dxa"/>
          </w:tcPr>
          <w:p w14:paraId="2789DF21" w14:textId="239A69B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40.16%</w:t>
            </w:r>
          </w:p>
        </w:tc>
        <w:tc>
          <w:tcPr>
            <w:tcW w:w="1247" w:type="dxa"/>
          </w:tcPr>
          <w:p w14:paraId="6F41BFFD" w14:textId="4F8F1935"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1,281 </w:t>
            </w:r>
          </w:p>
        </w:tc>
        <w:tc>
          <w:tcPr>
            <w:tcW w:w="1080" w:type="dxa"/>
          </w:tcPr>
          <w:p w14:paraId="32E0B9D8" w14:textId="7A8869AE"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75BB6F05" w14:textId="0206343B" w:rsidTr="00B10703">
        <w:tc>
          <w:tcPr>
            <w:tcW w:w="550" w:type="dxa"/>
          </w:tcPr>
          <w:p w14:paraId="258F3248" w14:textId="3C01355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63</w:t>
            </w:r>
          </w:p>
        </w:tc>
        <w:tc>
          <w:tcPr>
            <w:tcW w:w="1139" w:type="dxa"/>
          </w:tcPr>
          <w:p w14:paraId="0188B3A0" w14:textId="59DE8FF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11,797 </w:t>
            </w:r>
          </w:p>
        </w:tc>
        <w:tc>
          <w:tcPr>
            <w:tcW w:w="1146" w:type="dxa"/>
          </w:tcPr>
          <w:p w14:paraId="745FAED4" w14:textId="624DCC4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37.35%</w:t>
            </w:r>
          </w:p>
        </w:tc>
        <w:tc>
          <w:tcPr>
            <w:tcW w:w="1139" w:type="dxa"/>
          </w:tcPr>
          <w:p w14:paraId="15C2F394" w14:textId="0999C8F1"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4,406 </w:t>
            </w:r>
          </w:p>
        </w:tc>
        <w:tc>
          <w:tcPr>
            <w:tcW w:w="1039" w:type="dxa"/>
          </w:tcPr>
          <w:p w14:paraId="53A2F243" w14:textId="1082877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73073DD1" w14:textId="559120C8"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3,482 </w:t>
            </w:r>
          </w:p>
        </w:tc>
        <w:tc>
          <w:tcPr>
            <w:tcW w:w="1146" w:type="dxa"/>
          </w:tcPr>
          <w:p w14:paraId="77DB7EF2" w14:textId="75D70BA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40.26%</w:t>
            </w:r>
          </w:p>
        </w:tc>
        <w:tc>
          <w:tcPr>
            <w:tcW w:w="1247" w:type="dxa"/>
          </w:tcPr>
          <w:p w14:paraId="3AA20C37" w14:textId="3FC6E2F1"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1,402 </w:t>
            </w:r>
          </w:p>
        </w:tc>
        <w:tc>
          <w:tcPr>
            <w:tcW w:w="1080" w:type="dxa"/>
          </w:tcPr>
          <w:p w14:paraId="430E7D39" w14:textId="07192853"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9E6A01" w:rsidRPr="001B701F" w14:paraId="285D4F87" w14:textId="3B88BD2D" w:rsidTr="00B10703">
        <w:tc>
          <w:tcPr>
            <w:tcW w:w="550" w:type="dxa"/>
          </w:tcPr>
          <w:p w14:paraId="339CB89D" w14:textId="15675412"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64</w:t>
            </w:r>
          </w:p>
        </w:tc>
        <w:tc>
          <w:tcPr>
            <w:tcW w:w="1139" w:type="dxa"/>
          </w:tcPr>
          <w:p w14:paraId="1E633787" w14:textId="4A45B4E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10,660 </w:t>
            </w:r>
          </w:p>
        </w:tc>
        <w:tc>
          <w:tcPr>
            <w:tcW w:w="1146" w:type="dxa"/>
          </w:tcPr>
          <w:p w14:paraId="5F55FD60" w14:textId="5DA1EC06"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37.25%</w:t>
            </w:r>
          </w:p>
        </w:tc>
        <w:tc>
          <w:tcPr>
            <w:tcW w:w="1139" w:type="dxa"/>
          </w:tcPr>
          <w:p w14:paraId="00E622B9" w14:textId="6BBE6970"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3,971 </w:t>
            </w:r>
          </w:p>
        </w:tc>
        <w:tc>
          <w:tcPr>
            <w:tcW w:w="1039" w:type="dxa"/>
          </w:tcPr>
          <w:p w14:paraId="612627EF" w14:textId="612495C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39%</w:t>
            </w:r>
          </w:p>
        </w:tc>
        <w:tc>
          <w:tcPr>
            <w:tcW w:w="1139" w:type="dxa"/>
          </w:tcPr>
          <w:p w14:paraId="17CEB454" w14:textId="3BA37C9C"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3,937 </w:t>
            </w:r>
          </w:p>
        </w:tc>
        <w:tc>
          <w:tcPr>
            <w:tcW w:w="1146" w:type="dxa"/>
          </w:tcPr>
          <w:p w14:paraId="6FE8B8EE" w14:textId="55E765B4"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40.34%</w:t>
            </w:r>
          </w:p>
        </w:tc>
        <w:tc>
          <w:tcPr>
            <w:tcW w:w="1247" w:type="dxa"/>
          </w:tcPr>
          <w:p w14:paraId="4E0B7391" w14:textId="4BFD057A"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sz w:val="20"/>
                <w:szCs w:val="20"/>
              </w:rPr>
              <w:t xml:space="preserve"> 1,588 </w:t>
            </w:r>
          </w:p>
        </w:tc>
        <w:tc>
          <w:tcPr>
            <w:tcW w:w="1080" w:type="dxa"/>
          </w:tcPr>
          <w:p w14:paraId="07CE45D6" w14:textId="2BE0AFBD" w:rsidR="009E6A01" w:rsidRPr="001B701F" w:rsidRDefault="009E6A01" w:rsidP="009E6A01">
            <w:pPr>
              <w:rPr>
                <w:rFonts w:ascii="Times New Roman" w:hAnsi="Times New Roman" w:cs="Times New Roman"/>
                <w:sz w:val="20"/>
                <w:szCs w:val="20"/>
              </w:rPr>
            </w:pPr>
            <w:r w:rsidRPr="001B701F">
              <w:rPr>
                <w:rFonts w:ascii="Times New Roman" w:hAnsi="Times New Roman" w:cs="Times New Roman"/>
                <w:color w:val="000000"/>
                <w:sz w:val="20"/>
                <w:szCs w:val="20"/>
              </w:rPr>
              <w:t>30.4%</w:t>
            </w:r>
          </w:p>
        </w:tc>
      </w:tr>
      <w:tr w:rsidR="00DC43E7" w:rsidRPr="001B701F" w14:paraId="659B010C" w14:textId="672D6E1B" w:rsidTr="0016280E">
        <w:tc>
          <w:tcPr>
            <w:tcW w:w="550" w:type="dxa"/>
          </w:tcPr>
          <w:p w14:paraId="6A6EAFA3" w14:textId="5DD4239C"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65</w:t>
            </w:r>
          </w:p>
        </w:tc>
        <w:tc>
          <w:tcPr>
            <w:tcW w:w="1139" w:type="dxa"/>
          </w:tcPr>
          <w:p w14:paraId="3354E093" w14:textId="6F3A926E"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8,623 </w:t>
            </w:r>
          </w:p>
        </w:tc>
        <w:tc>
          <w:tcPr>
            <w:tcW w:w="1146" w:type="dxa"/>
          </w:tcPr>
          <w:p w14:paraId="5A383181" w14:textId="27E8792C"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37.14%</w:t>
            </w:r>
          </w:p>
        </w:tc>
        <w:tc>
          <w:tcPr>
            <w:tcW w:w="1139" w:type="dxa"/>
          </w:tcPr>
          <w:p w14:paraId="38D0145B" w14:textId="02DFEE1E"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3,203 </w:t>
            </w:r>
          </w:p>
        </w:tc>
        <w:tc>
          <w:tcPr>
            <w:tcW w:w="1039" w:type="dxa"/>
            <w:vAlign w:val="bottom"/>
          </w:tcPr>
          <w:p w14:paraId="66DFCC40" w14:textId="6CC6FAEE"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24</w:t>
            </w:r>
            <w:r w:rsidR="009E6A01" w:rsidRPr="001B701F">
              <w:rPr>
                <w:rFonts w:ascii="Times New Roman" w:hAnsi="Times New Roman" w:cs="Times New Roman"/>
                <w:color w:val="000000"/>
                <w:sz w:val="20"/>
                <w:szCs w:val="20"/>
              </w:rPr>
              <w:t>%</w:t>
            </w:r>
          </w:p>
        </w:tc>
        <w:tc>
          <w:tcPr>
            <w:tcW w:w="1139" w:type="dxa"/>
          </w:tcPr>
          <w:p w14:paraId="21A9AF84" w14:textId="09F0525A"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2,409 </w:t>
            </w:r>
          </w:p>
        </w:tc>
        <w:tc>
          <w:tcPr>
            <w:tcW w:w="1146" w:type="dxa"/>
          </w:tcPr>
          <w:p w14:paraId="05BF273C" w14:textId="2935886D"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40.40%</w:t>
            </w:r>
          </w:p>
        </w:tc>
        <w:tc>
          <w:tcPr>
            <w:tcW w:w="1247" w:type="dxa"/>
          </w:tcPr>
          <w:p w14:paraId="1150D8D4" w14:textId="44C7EF90"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sz w:val="20"/>
                <w:szCs w:val="20"/>
              </w:rPr>
              <w:t xml:space="preserve"> 973 </w:t>
            </w:r>
          </w:p>
        </w:tc>
        <w:tc>
          <w:tcPr>
            <w:tcW w:w="1080" w:type="dxa"/>
            <w:vAlign w:val="bottom"/>
          </w:tcPr>
          <w:p w14:paraId="54E5FFC3" w14:textId="54BF1AE8" w:rsidR="00DC43E7" w:rsidRPr="001B701F" w:rsidRDefault="00DC43E7" w:rsidP="00DC43E7">
            <w:pPr>
              <w:rPr>
                <w:rFonts w:ascii="Times New Roman" w:hAnsi="Times New Roman" w:cs="Times New Roman"/>
                <w:sz w:val="20"/>
                <w:szCs w:val="20"/>
              </w:rPr>
            </w:pPr>
            <w:r w:rsidRPr="001B701F">
              <w:rPr>
                <w:rFonts w:ascii="Times New Roman" w:hAnsi="Times New Roman" w:cs="Times New Roman"/>
                <w:color w:val="000000"/>
                <w:sz w:val="20"/>
                <w:szCs w:val="20"/>
              </w:rPr>
              <w:t>24.3</w:t>
            </w:r>
            <w:r w:rsidR="009E6A01" w:rsidRPr="001B701F">
              <w:rPr>
                <w:rFonts w:ascii="Times New Roman" w:hAnsi="Times New Roman" w:cs="Times New Roman"/>
                <w:color w:val="000000"/>
                <w:sz w:val="20"/>
                <w:szCs w:val="20"/>
              </w:rPr>
              <w:t>%</w:t>
            </w:r>
          </w:p>
        </w:tc>
      </w:tr>
    </w:tbl>
    <w:p w14:paraId="1E6DE381" w14:textId="77777777" w:rsidR="00454394" w:rsidRPr="001B701F" w:rsidRDefault="00454394" w:rsidP="00002B09">
      <w:pPr>
        <w:rPr>
          <w:rFonts w:ascii="Times New Roman" w:hAnsi="Times New Roman" w:cs="Times New Roman"/>
          <w:sz w:val="20"/>
          <w:szCs w:val="20"/>
        </w:rPr>
      </w:pPr>
    </w:p>
    <w:p w14:paraId="09FB0A70" w14:textId="77777777" w:rsidR="005D17F5" w:rsidRPr="001B701F" w:rsidRDefault="005D17F5" w:rsidP="00002B09">
      <w:pPr>
        <w:rPr>
          <w:rFonts w:ascii="Times New Roman" w:hAnsi="Times New Roman" w:cs="Times New Roman"/>
          <w:sz w:val="20"/>
          <w:szCs w:val="20"/>
        </w:rPr>
      </w:pPr>
    </w:p>
    <w:p w14:paraId="0CA58333" w14:textId="77777777" w:rsidR="00B2030D" w:rsidRPr="001B701F" w:rsidRDefault="00B2030D" w:rsidP="005D17F5">
      <w:pPr>
        <w:rPr>
          <w:rFonts w:ascii="Times New Roman" w:hAnsi="Times New Roman" w:cs="Times New Roman"/>
          <w:sz w:val="20"/>
          <w:szCs w:val="20"/>
        </w:rPr>
      </w:pPr>
    </w:p>
    <w:p w14:paraId="567EA4C1" w14:textId="77777777" w:rsidR="00B2030D" w:rsidRPr="001B701F" w:rsidRDefault="00B2030D" w:rsidP="005D17F5">
      <w:pPr>
        <w:rPr>
          <w:rFonts w:ascii="Times New Roman" w:hAnsi="Times New Roman" w:cs="Times New Roman"/>
          <w:sz w:val="20"/>
          <w:szCs w:val="20"/>
        </w:rPr>
      </w:pPr>
    </w:p>
    <w:p w14:paraId="72386AA3" w14:textId="77777777" w:rsidR="00B2030D" w:rsidRPr="001B701F" w:rsidRDefault="00B2030D" w:rsidP="005D17F5">
      <w:pPr>
        <w:rPr>
          <w:rFonts w:ascii="Times New Roman" w:hAnsi="Times New Roman" w:cs="Times New Roman"/>
          <w:sz w:val="20"/>
          <w:szCs w:val="20"/>
        </w:rPr>
      </w:pPr>
    </w:p>
    <w:p w14:paraId="6D57514F" w14:textId="77777777" w:rsidR="00B2030D" w:rsidRPr="001B701F" w:rsidRDefault="00B2030D" w:rsidP="005D17F5">
      <w:pPr>
        <w:rPr>
          <w:rFonts w:ascii="Times New Roman" w:hAnsi="Times New Roman" w:cs="Times New Roman"/>
          <w:sz w:val="20"/>
          <w:szCs w:val="20"/>
        </w:rPr>
      </w:pPr>
    </w:p>
    <w:p w14:paraId="0C9D1A05" w14:textId="77777777" w:rsidR="00D57573" w:rsidRPr="001B701F" w:rsidRDefault="00D57573" w:rsidP="005D17F5">
      <w:pPr>
        <w:rPr>
          <w:rFonts w:ascii="Times New Roman" w:hAnsi="Times New Roman" w:cs="Times New Roman"/>
          <w:sz w:val="20"/>
          <w:szCs w:val="20"/>
        </w:rPr>
        <w:sectPr w:rsidR="00D57573" w:rsidRPr="001B701F" w:rsidSect="00891235">
          <w:footerReference w:type="default" r:id="rId10"/>
          <w:pgSz w:w="12240" w:h="15840"/>
          <w:pgMar w:top="1440" w:right="1440" w:bottom="1440" w:left="1440" w:header="720" w:footer="720" w:gutter="0"/>
          <w:cols w:space="720"/>
          <w:docGrid w:linePitch="360"/>
        </w:sectPr>
      </w:pPr>
    </w:p>
    <w:p w14:paraId="20698D13" w14:textId="0A2C3DDF" w:rsidR="005D17F5" w:rsidRPr="001B701F" w:rsidRDefault="00205F51" w:rsidP="005D17F5">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Supplementary Table 2: Prevalence of Coronary Heart Disease and Stroke by Age and Sex in the Qatari Population.</w:t>
      </w:r>
    </w:p>
    <w:tbl>
      <w:tblPr>
        <w:tblStyle w:val="TableGrid"/>
        <w:tblW w:w="13066" w:type="dxa"/>
        <w:tblLayout w:type="fixed"/>
        <w:tblLook w:val="04A0" w:firstRow="1" w:lastRow="0" w:firstColumn="1" w:lastColumn="0" w:noHBand="0" w:noVBand="1"/>
      </w:tblPr>
      <w:tblGrid>
        <w:gridCol w:w="1255"/>
        <w:gridCol w:w="1120"/>
        <w:gridCol w:w="1188"/>
        <w:gridCol w:w="1188"/>
        <w:gridCol w:w="1188"/>
        <w:gridCol w:w="1166"/>
        <w:gridCol w:w="21"/>
        <w:gridCol w:w="1188"/>
        <w:gridCol w:w="1188"/>
        <w:gridCol w:w="1188"/>
        <w:gridCol w:w="1188"/>
        <w:gridCol w:w="1188"/>
      </w:tblGrid>
      <w:tr w:rsidR="00D57573" w:rsidRPr="001B701F" w14:paraId="391F3C81" w14:textId="78350BB8" w:rsidTr="004936F2">
        <w:tc>
          <w:tcPr>
            <w:tcW w:w="1255" w:type="dxa"/>
          </w:tcPr>
          <w:p w14:paraId="0C55D079" w14:textId="77777777" w:rsidR="00D57573" w:rsidRPr="001B701F" w:rsidRDefault="00D57573" w:rsidP="007621EC">
            <w:pPr>
              <w:rPr>
                <w:rFonts w:ascii="Times New Roman" w:hAnsi="Times New Roman" w:cs="Times New Roman"/>
                <w:b/>
                <w:bCs/>
                <w:sz w:val="20"/>
                <w:szCs w:val="20"/>
              </w:rPr>
            </w:pPr>
          </w:p>
        </w:tc>
        <w:tc>
          <w:tcPr>
            <w:tcW w:w="5850" w:type="dxa"/>
            <w:gridSpan w:val="5"/>
          </w:tcPr>
          <w:p w14:paraId="08610596" w14:textId="1D406E34" w:rsidR="00D57573" w:rsidRPr="001B701F" w:rsidRDefault="00D57573" w:rsidP="007621EC">
            <w:pPr>
              <w:jc w:val="center"/>
              <w:rPr>
                <w:rFonts w:ascii="Times New Roman" w:hAnsi="Times New Roman" w:cs="Times New Roman"/>
                <w:b/>
                <w:bCs/>
                <w:sz w:val="20"/>
                <w:szCs w:val="20"/>
              </w:rPr>
            </w:pPr>
            <w:r w:rsidRPr="001B701F">
              <w:rPr>
                <w:rFonts w:ascii="Times New Roman" w:hAnsi="Times New Roman" w:cs="Times New Roman"/>
                <w:b/>
                <w:bCs/>
                <w:sz w:val="20"/>
                <w:szCs w:val="20"/>
              </w:rPr>
              <w:t>M</w:t>
            </w:r>
            <w:r w:rsidR="00206D9A" w:rsidRPr="001B701F">
              <w:rPr>
                <w:rFonts w:ascii="Times New Roman" w:hAnsi="Times New Roman" w:cs="Times New Roman"/>
                <w:b/>
                <w:bCs/>
                <w:sz w:val="20"/>
                <w:szCs w:val="20"/>
              </w:rPr>
              <w:t>en</w:t>
            </w:r>
          </w:p>
        </w:tc>
        <w:tc>
          <w:tcPr>
            <w:tcW w:w="5961" w:type="dxa"/>
            <w:gridSpan w:val="6"/>
          </w:tcPr>
          <w:p w14:paraId="260F8C5B" w14:textId="7143029E" w:rsidR="00D57573" w:rsidRPr="001B701F" w:rsidRDefault="00206D9A" w:rsidP="007621EC">
            <w:pPr>
              <w:jc w:val="center"/>
              <w:rPr>
                <w:rFonts w:ascii="Times New Roman" w:hAnsi="Times New Roman" w:cs="Times New Roman"/>
                <w:b/>
                <w:bCs/>
                <w:sz w:val="20"/>
                <w:szCs w:val="20"/>
              </w:rPr>
            </w:pPr>
            <w:r w:rsidRPr="001B701F">
              <w:rPr>
                <w:rFonts w:ascii="Times New Roman" w:hAnsi="Times New Roman" w:cs="Times New Roman"/>
                <w:b/>
                <w:bCs/>
                <w:sz w:val="20"/>
                <w:szCs w:val="20"/>
              </w:rPr>
              <w:t>Women</w:t>
            </w:r>
          </w:p>
        </w:tc>
      </w:tr>
      <w:tr w:rsidR="00D57573" w:rsidRPr="001B701F" w14:paraId="5BCD7007" w14:textId="7872C379" w:rsidTr="00BF41B6">
        <w:tc>
          <w:tcPr>
            <w:tcW w:w="1255" w:type="dxa"/>
          </w:tcPr>
          <w:p w14:paraId="7E60FC7F" w14:textId="77777777"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 xml:space="preserve">Age </w:t>
            </w:r>
          </w:p>
        </w:tc>
        <w:tc>
          <w:tcPr>
            <w:tcW w:w="1120" w:type="dxa"/>
          </w:tcPr>
          <w:p w14:paraId="69C399F5" w14:textId="38286D1F"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CHD, Prevalence %</w:t>
            </w:r>
          </w:p>
        </w:tc>
        <w:tc>
          <w:tcPr>
            <w:tcW w:w="1188" w:type="dxa"/>
          </w:tcPr>
          <w:p w14:paraId="0FF635BB" w14:textId="752006B2"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Stroke, Prevalence %</w:t>
            </w:r>
          </w:p>
        </w:tc>
        <w:tc>
          <w:tcPr>
            <w:tcW w:w="1188" w:type="dxa"/>
          </w:tcPr>
          <w:p w14:paraId="737805B8" w14:textId="6ED1FC36"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 and without CVD</w:t>
            </w:r>
          </w:p>
        </w:tc>
        <w:tc>
          <w:tcPr>
            <w:tcW w:w="1188" w:type="dxa"/>
          </w:tcPr>
          <w:p w14:paraId="110FE5F8" w14:textId="63BDAE89"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 and with CHD</w:t>
            </w:r>
          </w:p>
        </w:tc>
        <w:tc>
          <w:tcPr>
            <w:tcW w:w="1187" w:type="dxa"/>
            <w:gridSpan w:val="2"/>
          </w:tcPr>
          <w:p w14:paraId="2DFA23CA" w14:textId="1D92CB2C"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 and with stroke</w:t>
            </w:r>
          </w:p>
        </w:tc>
        <w:tc>
          <w:tcPr>
            <w:tcW w:w="1188" w:type="dxa"/>
          </w:tcPr>
          <w:p w14:paraId="5E806C49" w14:textId="34EAC7A7"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CHD, Prevalence %</w:t>
            </w:r>
          </w:p>
        </w:tc>
        <w:tc>
          <w:tcPr>
            <w:tcW w:w="1188" w:type="dxa"/>
          </w:tcPr>
          <w:p w14:paraId="7FC723E0" w14:textId="4ED77CA8"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Stroke, Prevalence %</w:t>
            </w:r>
          </w:p>
        </w:tc>
        <w:tc>
          <w:tcPr>
            <w:tcW w:w="1188" w:type="dxa"/>
          </w:tcPr>
          <w:p w14:paraId="15B85624" w14:textId="640A5D6F"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 and without CVD</w:t>
            </w:r>
          </w:p>
        </w:tc>
        <w:tc>
          <w:tcPr>
            <w:tcW w:w="1188" w:type="dxa"/>
          </w:tcPr>
          <w:p w14:paraId="2E950495" w14:textId="5997AC9E"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 and with CHD</w:t>
            </w:r>
          </w:p>
        </w:tc>
        <w:tc>
          <w:tcPr>
            <w:tcW w:w="1188" w:type="dxa"/>
          </w:tcPr>
          <w:p w14:paraId="65C1FDE1" w14:textId="2AC602A4" w:rsidR="00D57573" w:rsidRPr="001B701F" w:rsidRDefault="00D57573" w:rsidP="00D57573">
            <w:pPr>
              <w:rPr>
                <w:rFonts w:ascii="Times New Roman" w:hAnsi="Times New Roman" w:cs="Times New Roman"/>
                <w:b/>
                <w:bCs/>
                <w:sz w:val="20"/>
                <w:szCs w:val="20"/>
              </w:rPr>
            </w:pPr>
            <w:r w:rsidRPr="001B701F">
              <w:rPr>
                <w:rFonts w:ascii="Times New Roman" w:hAnsi="Times New Roman" w:cs="Times New Roman"/>
                <w:b/>
                <w:bCs/>
                <w:sz w:val="20"/>
                <w:szCs w:val="20"/>
              </w:rPr>
              <w:t>Total population with type 2 diabetes and with stroke</w:t>
            </w:r>
          </w:p>
        </w:tc>
      </w:tr>
      <w:tr w:rsidR="0016280E" w:rsidRPr="001B701F" w14:paraId="585B79E5" w14:textId="52BEB1F5" w:rsidTr="0016280E">
        <w:tc>
          <w:tcPr>
            <w:tcW w:w="1255" w:type="dxa"/>
          </w:tcPr>
          <w:p w14:paraId="734FAB49"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40</w:t>
            </w:r>
          </w:p>
        </w:tc>
        <w:tc>
          <w:tcPr>
            <w:tcW w:w="1120" w:type="dxa"/>
            <w:vAlign w:val="bottom"/>
          </w:tcPr>
          <w:p w14:paraId="526AFB31" w14:textId="57B11B8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0.35%</w:t>
            </w:r>
          </w:p>
        </w:tc>
        <w:tc>
          <w:tcPr>
            <w:tcW w:w="1188" w:type="dxa"/>
            <w:vAlign w:val="bottom"/>
          </w:tcPr>
          <w:p w14:paraId="6D336163" w14:textId="4D7C843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0.35%</w:t>
            </w:r>
          </w:p>
        </w:tc>
        <w:tc>
          <w:tcPr>
            <w:tcW w:w="1188" w:type="dxa"/>
          </w:tcPr>
          <w:p w14:paraId="672C03F4" w14:textId="215CE52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25,545 </w:t>
            </w:r>
          </w:p>
        </w:tc>
        <w:tc>
          <w:tcPr>
            <w:tcW w:w="1188" w:type="dxa"/>
          </w:tcPr>
          <w:p w14:paraId="06B77829" w14:textId="1F0041AB"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90 </w:t>
            </w:r>
          </w:p>
        </w:tc>
        <w:tc>
          <w:tcPr>
            <w:tcW w:w="1187" w:type="dxa"/>
            <w:gridSpan w:val="2"/>
          </w:tcPr>
          <w:p w14:paraId="07A23A92" w14:textId="66FBEB06"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90 </w:t>
            </w:r>
          </w:p>
        </w:tc>
        <w:tc>
          <w:tcPr>
            <w:tcW w:w="1188" w:type="dxa"/>
            <w:vAlign w:val="bottom"/>
          </w:tcPr>
          <w:p w14:paraId="1EA0A48C" w14:textId="445243D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0.06%</w:t>
            </w:r>
          </w:p>
        </w:tc>
        <w:tc>
          <w:tcPr>
            <w:tcW w:w="1188" w:type="dxa"/>
            <w:vAlign w:val="bottom"/>
          </w:tcPr>
          <w:p w14:paraId="13D560D5" w14:textId="7C9AABE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0.03%</w:t>
            </w:r>
          </w:p>
        </w:tc>
        <w:tc>
          <w:tcPr>
            <w:tcW w:w="1188" w:type="dxa"/>
          </w:tcPr>
          <w:p w14:paraId="7BF09A46" w14:textId="20BCA9A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5,917 </w:t>
            </w:r>
          </w:p>
        </w:tc>
        <w:tc>
          <w:tcPr>
            <w:tcW w:w="1188" w:type="dxa"/>
          </w:tcPr>
          <w:p w14:paraId="3D5B34C3" w14:textId="3BE92B8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 </w:t>
            </w:r>
          </w:p>
        </w:tc>
        <w:tc>
          <w:tcPr>
            <w:tcW w:w="1188" w:type="dxa"/>
          </w:tcPr>
          <w:p w14:paraId="78BDD8D2" w14:textId="5789365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 </w:t>
            </w:r>
          </w:p>
        </w:tc>
      </w:tr>
      <w:tr w:rsidR="0016280E" w:rsidRPr="001B701F" w14:paraId="1CC5A39D" w14:textId="2345331B" w:rsidTr="0016280E">
        <w:tc>
          <w:tcPr>
            <w:tcW w:w="1255" w:type="dxa"/>
          </w:tcPr>
          <w:p w14:paraId="486039CE"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41</w:t>
            </w:r>
          </w:p>
        </w:tc>
        <w:tc>
          <w:tcPr>
            <w:tcW w:w="1120" w:type="dxa"/>
            <w:vAlign w:val="bottom"/>
          </w:tcPr>
          <w:p w14:paraId="2E967817" w14:textId="7A5F4E7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0.43%</w:t>
            </w:r>
          </w:p>
        </w:tc>
        <w:tc>
          <w:tcPr>
            <w:tcW w:w="1188" w:type="dxa"/>
            <w:vAlign w:val="bottom"/>
          </w:tcPr>
          <w:p w14:paraId="5D89E58B" w14:textId="789EFD0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0.38%</w:t>
            </w:r>
          </w:p>
        </w:tc>
        <w:tc>
          <w:tcPr>
            <w:tcW w:w="1188" w:type="dxa"/>
          </w:tcPr>
          <w:p w14:paraId="0E37E183" w14:textId="3B27304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24,264 </w:t>
            </w:r>
          </w:p>
        </w:tc>
        <w:tc>
          <w:tcPr>
            <w:tcW w:w="1188" w:type="dxa"/>
          </w:tcPr>
          <w:p w14:paraId="59E2C818" w14:textId="2F4FA6B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106 </w:t>
            </w:r>
          </w:p>
        </w:tc>
        <w:tc>
          <w:tcPr>
            <w:tcW w:w="1187" w:type="dxa"/>
            <w:gridSpan w:val="2"/>
          </w:tcPr>
          <w:p w14:paraId="0EB3E1D2" w14:textId="2B79FF1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93 </w:t>
            </w:r>
          </w:p>
        </w:tc>
        <w:tc>
          <w:tcPr>
            <w:tcW w:w="1188" w:type="dxa"/>
            <w:vAlign w:val="bottom"/>
          </w:tcPr>
          <w:p w14:paraId="10D3142B" w14:textId="171011B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0.07%</w:t>
            </w:r>
          </w:p>
        </w:tc>
        <w:tc>
          <w:tcPr>
            <w:tcW w:w="1188" w:type="dxa"/>
            <w:vAlign w:val="bottom"/>
          </w:tcPr>
          <w:p w14:paraId="0CB9643B" w14:textId="3DBC9FF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0.03%</w:t>
            </w:r>
          </w:p>
        </w:tc>
        <w:tc>
          <w:tcPr>
            <w:tcW w:w="1188" w:type="dxa"/>
          </w:tcPr>
          <w:p w14:paraId="3F46DE29" w14:textId="41CAF7C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5,848 </w:t>
            </w:r>
          </w:p>
        </w:tc>
        <w:tc>
          <w:tcPr>
            <w:tcW w:w="1188" w:type="dxa"/>
          </w:tcPr>
          <w:p w14:paraId="08DDD47C" w14:textId="0574CAE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4 </w:t>
            </w:r>
          </w:p>
        </w:tc>
        <w:tc>
          <w:tcPr>
            <w:tcW w:w="1188" w:type="dxa"/>
          </w:tcPr>
          <w:p w14:paraId="30C66036" w14:textId="74AF524B"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6BE15F0F" w14:textId="00450930" w:rsidTr="0016280E">
        <w:tc>
          <w:tcPr>
            <w:tcW w:w="1255" w:type="dxa"/>
          </w:tcPr>
          <w:p w14:paraId="652273E8"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42</w:t>
            </w:r>
          </w:p>
        </w:tc>
        <w:tc>
          <w:tcPr>
            <w:tcW w:w="1120" w:type="dxa"/>
            <w:vAlign w:val="bottom"/>
          </w:tcPr>
          <w:p w14:paraId="75C57C1F" w14:textId="094AE6D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0.54%</w:t>
            </w:r>
          </w:p>
        </w:tc>
        <w:tc>
          <w:tcPr>
            <w:tcW w:w="1188" w:type="dxa"/>
            <w:vAlign w:val="bottom"/>
          </w:tcPr>
          <w:p w14:paraId="3437A03B" w14:textId="4F7535C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0.41%</w:t>
            </w:r>
          </w:p>
        </w:tc>
        <w:tc>
          <w:tcPr>
            <w:tcW w:w="1188" w:type="dxa"/>
          </w:tcPr>
          <w:p w14:paraId="550AD1B9" w14:textId="77BBFAD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22,861 </w:t>
            </w:r>
          </w:p>
        </w:tc>
        <w:tc>
          <w:tcPr>
            <w:tcW w:w="1188" w:type="dxa"/>
          </w:tcPr>
          <w:p w14:paraId="166B99E8" w14:textId="456023F9"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124 </w:t>
            </w:r>
          </w:p>
        </w:tc>
        <w:tc>
          <w:tcPr>
            <w:tcW w:w="1187" w:type="dxa"/>
            <w:gridSpan w:val="2"/>
          </w:tcPr>
          <w:p w14:paraId="5F9BC23B" w14:textId="3CEA2271"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95 </w:t>
            </w:r>
          </w:p>
        </w:tc>
        <w:tc>
          <w:tcPr>
            <w:tcW w:w="1188" w:type="dxa"/>
            <w:vAlign w:val="bottom"/>
          </w:tcPr>
          <w:p w14:paraId="1B1C7B54" w14:textId="15D3B5C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0.10%</w:t>
            </w:r>
          </w:p>
        </w:tc>
        <w:tc>
          <w:tcPr>
            <w:tcW w:w="1188" w:type="dxa"/>
            <w:vAlign w:val="bottom"/>
          </w:tcPr>
          <w:p w14:paraId="2EB4062E" w14:textId="1EC5E09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0.03%</w:t>
            </w:r>
          </w:p>
        </w:tc>
        <w:tc>
          <w:tcPr>
            <w:tcW w:w="1188" w:type="dxa"/>
          </w:tcPr>
          <w:p w14:paraId="4B5DE32F" w14:textId="77BA3D9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5,734 </w:t>
            </w:r>
          </w:p>
        </w:tc>
        <w:tc>
          <w:tcPr>
            <w:tcW w:w="1188" w:type="dxa"/>
          </w:tcPr>
          <w:p w14:paraId="12D0BCE9" w14:textId="3C1259BD"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6 </w:t>
            </w:r>
          </w:p>
        </w:tc>
        <w:tc>
          <w:tcPr>
            <w:tcW w:w="1188" w:type="dxa"/>
          </w:tcPr>
          <w:p w14:paraId="737E251D" w14:textId="46AD1E3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35EAC47C" w14:textId="5B54B75D" w:rsidTr="0016280E">
        <w:tc>
          <w:tcPr>
            <w:tcW w:w="1255" w:type="dxa"/>
          </w:tcPr>
          <w:p w14:paraId="4008AC40"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43</w:t>
            </w:r>
          </w:p>
        </w:tc>
        <w:tc>
          <w:tcPr>
            <w:tcW w:w="1120" w:type="dxa"/>
            <w:vAlign w:val="bottom"/>
          </w:tcPr>
          <w:p w14:paraId="27C4D903" w14:textId="48D01D9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0.65%</w:t>
            </w:r>
          </w:p>
        </w:tc>
        <w:tc>
          <w:tcPr>
            <w:tcW w:w="1188" w:type="dxa"/>
            <w:vAlign w:val="bottom"/>
          </w:tcPr>
          <w:p w14:paraId="45C5FFB0" w14:textId="6EE1C39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0.44%</w:t>
            </w:r>
          </w:p>
        </w:tc>
        <w:tc>
          <w:tcPr>
            <w:tcW w:w="1188" w:type="dxa"/>
          </w:tcPr>
          <w:p w14:paraId="57EED43C" w14:textId="5D89A2D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21,383 </w:t>
            </w:r>
          </w:p>
        </w:tc>
        <w:tc>
          <w:tcPr>
            <w:tcW w:w="1188" w:type="dxa"/>
          </w:tcPr>
          <w:p w14:paraId="073D835B" w14:textId="7B6D4E79"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141 </w:t>
            </w:r>
          </w:p>
        </w:tc>
        <w:tc>
          <w:tcPr>
            <w:tcW w:w="1187" w:type="dxa"/>
            <w:gridSpan w:val="2"/>
          </w:tcPr>
          <w:p w14:paraId="486A0568" w14:textId="6C045FFF"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96 </w:t>
            </w:r>
          </w:p>
        </w:tc>
        <w:tc>
          <w:tcPr>
            <w:tcW w:w="1188" w:type="dxa"/>
            <w:vAlign w:val="bottom"/>
          </w:tcPr>
          <w:p w14:paraId="0050DEB6" w14:textId="70192BB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0.12%</w:t>
            </w:r>
          </w:p>
        </w:tc>
        <w:tc>
          <w:tcPr>
            <w:tcW w:w="1188" w:type="dxa"/>
            <w:vAlign w:val="bottom"/>
          </w:tcPr>
          <w:p w14:paraId="397CA896" w14:textId="033B20D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0.03%</w:t>
            </w:r>
          </w:p>
        </w:tc>
        <w:tc>
          <w:tcPr>
            <w:tcW w:w="1188" w:type="dxa"/>
          </w:tcPr>
          <w:p w14:paraId="7E5C4C5F" w14:textId="5D2DD30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5,579 </w:t>
            </w:r>
          </w:p>
        </w:tc>
        <w:tc>
          <w:tcPr>
            <w:tcW w:w="1188" w:type="dxa"/>
          </w:tcPr>
          <w:p w14:paraId="3393AD2D" w14:textId="3315D909"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 </w:t>
            </w:r>
          </w:p>
        </w:tc>
        <w:tc>
          <w:tcPr>
            <w:tcW w:w="1188" w:type="dxa"/>
          </w:tcPr>
          <w:p w14:paraId="5C0B4021" w14:textId="41B9D9D1"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120C038B" w14:textId="39FFC68F" w:rsidTr="0016280E">
        <w:tc>
          <w:tcPr>
            <w:tcW w:w="1255" w:type="dxa"/>
          </w:tcPr>
          <w:p w14:paraId="0A809926"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44</w:t>
            </w:r>
          </w:p>
        </w:tc>
        <w:tc>
          <w:tcPr>
            <w:tcW w:w="1120" w:type="dxa"/>
            <w:vAlign w:val="bottom"/>
          </w:tcPr>
          <w:p w14:paraId="028000F4" w14:textId="5E4A943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0.79%</w:t>
            </w:r>
          </w:p>
        </w:tc>
        <w:tc>
          <w:tcPr>
            <w:tcW w:w="1188" w:type="dxa"/>
            <w:vAlign w:val="bottom"/>
          </w:tcPr>
          <w:p w14:paraId="03B14252" w14:textId="1593CCE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0.48%</w:t>
            </w:r>
          </w:p>
        </w:tc>
        <w:tc>
          <w:tcPr>
            <w:tcW w:w="1188" w:type="dxa"/>
          </w:tcPr>
          <w:p w14:paraId="424A07AD" w14:textId="30183C2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19,881 </w:t>
            </w:r>
          </w:p>
        </w:tc>
        <w:tc>
          <w:tcPr>
            <w:tcW w:w="1188" w:type="dxa"/>
          </w:tcPr>
          <w:p w14:paraId="2E738619" w14:textId="5E6CB5F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159 </w:t>
            </w:r>
          </w:p>
        </w:tc>
        <w:tc>
          <w:tcPr>
            <w:tcW w:w="1187" w:type="dxa"/>
            <w:gridSpan w:val="2"/>
          </w:tcPr>
          <w:p w14:paraId="0BFC18B8" w14:textId="7C49F94E"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97 </w:t>
            </w:r>
          </w:p>
        </w:tc>
        <w:tc>
          <w:tcPr>
            <w:tcW w:w="1188" w:type="dxa"/>
            <w:vAlign w:val="bottom"/>
          </w:tcPr>
          <w:p w14:paraId="2D15580C" w14:textId="0FD40E0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0.15%</w:t>
            </w:r>
          </w:p>
        </w:tc>
        <w:tc>
          <w:tcPr>
            <w:tcW w:w="1188" w:type="dxa"/>
            <w:vAlign w:val="bottom"/>
          </w:tcPr>
          <w:p w14:paraId="26DF979B" w14:textId="260375D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0.04%</w:t>
            </w:r>
          </w:p>
        </w:tc>
        <w:tc>
          <w:tcPr>
            <w:tcW w:w="1188" w:type="dxa"/>
          </w:tcPr>
          <w:p w14:paraId="6AC7E794" w14:textId="1717538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5,386 </w:t>
            </w:r>
          </w:p>
        </w:tc>
        <w:tc>
          <w:tcPr>
            <w:tcW w:w="1188" w:type="dxa"/>
          </w:tcPr>
          <w:p w14:paraId="3C785E1C" w14:textId="2C92C99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8 </w:t>
            </w:r>
          </w:p>
        </w:tc>
        <w:tc>
          <w:tcPr>
            <w:tcW w:w="1188" w:type="dxa"/>
          </w:tcPr>
          <w:p w14:paraId="24713B2F" w14:textId="3DE685D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4636AB23" w14:textId="395DA725" w:rsidTr="0016280E">
        <w:tc>
          <w:tcPr>
            <w:tcW w:w="1255" w:type="dxa"/>
          </w:tcPr>
          <w:p w14:paraId="71F098D3"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45</w:t>
            </w:r>
          </w:p>
        </w:tc>
        <w:tc>
          <w:tcPr>
            <w:tcW w:w="1120" w:type="dxa"/>
            <w:vAlign w:val="bottom"/>
          </w:tcPr>
          <w:p w14:paraId="3623D2BC" w14:textId="2981C49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0.94%</w:t>
            </w:r>
          </w:p>
        </w:tc>
        <w:tc>
          <w:tcPr>
            <w:tcW w:w="1188" w:type="dxa"/>
            <w:vAlign w:val="bottom"/>
          </w:tcPr>
          <w:p w14:paraId="17584859" w14:textId="62AF4BA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0.52%</w:t>
            </w:r>
          </w:p>
        </w:tc>
        <w:tc>
          <w:tcPr>
            <w:tcW w:w="1188" w:type="dxa"/>
          </w:tcPr>
          <w:p w14:paraId="30DC2DD6" w14:textId="2FF94A3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15,125 </w:t>
            </w:r>
          </w:p>
        </w:tc>
        <w:tc>
          <w:tcPr>
            <w:tcW w:w="1188" w:type="dxa"/>
          </w:tcPr>
          <w:p w14:paraId="79D39CF4" w14:textId="4689C8A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144 </w:t>
            </w:r>
          </w:p>
        </w:tc>
        <w:tc>
          <w:tcPr>
            <w:tcW w:w="1187" w:type="dxa"/>
            <w:gridSpan w:val="2"/>
          </w:tcPr>
          <w:p w14:paraId="20E2EFC2" w14:textId="159082FD"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79 </w:t>
            </w:r>
          </w:p>
        </w:tc>
        <w:tc>
          <w:tcPr>
            <w:tcW w:w="1188" w:type="dxa"/>
            <w:vAlign w:val="bottom"/>
          </w:tcPr>
          <w:p w14:paraId="09D74ABB" w14:textId="4FA780C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0.19%</w:t>
            </w:r>
          </w:p>
        </w:tc>
        <w:tc>
          <w:tcPr>
            <w:tcW w:w="1188" w:type="dxa"/>
            <w:vAlign w:val="bottom"/>
          </w:tcPr>
          <w:p w14:paraId="235A8F33" w14:textId="6B67F03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0.04%</w:t>
            </w:r>
          </w:p>
        </w:tc>
        <w:tc>
          <w:tcPr>
            <w:tcW w:w="1188" w:type="dxa"/>
          </w:tcPr>
          <w:p w14:paraId="643451E5" w14:textId="43302BC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4,819 </w:t>
            </w:r>
          </w:p>
        </w:tc>
        <w:tc>
          <w:tcPr>
            <w:tcW w:w="1188" w:type="dxa"/>
          </w:tcPr>
          <w:p w14:paraId="22706B31" w14:textId="0E0B358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 </w:t>
            </w:r>
          </w:p>
        </w:tc>
        <w:tc>
          <w:tcPr>
            <w:tcW w:w="1188" w:type="dxa"/>
          </w:tcPr>
          <w:p w14:paraId="58E2112E" w14:textId="1B859E9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3DF807E7" w14:textId="223B8F84" w:rsidTr="0016280E">
        <w:tc>
          <w:tcPr>
            <w:tcW w:w="1255" w:type="dxa"/>
          </w:tcPr>
          <w:p w14:paraId="3A503B9A"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46</w:t>
            </w:r>
          </w:p>
        </w:tc>
        <w:tc>
          <w:tcPr>
            <w:tcW w:w="1120" w:type="dxa"/>
            <w:vAlign w:val="bottom"/>
          </w:tcPr>
          <w:p w14:paraId="330B4D46" w14:textId="763203A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1.11%</w:t>
            </w:r>
          </w:p>
        </w:tc>
        <w:tc>
          <w:tcPr>
            <w:tcW w:w="1188" w:type="dxa"/>
            <w:vAlign w:val="bottom"/>
          </w:tcPr>
          <w:p w14:paraId="53A05776" w14:textId="78FA212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0.56%</w:t>
            </w:r>
          </w:p>
        </w:tc>
        <w:tc>
          <w:tcPr>
            <w:tcW w:w="1188" w:type="dxa"/>
          </w:tcPr>
          <w:p w14:paraId="49482C53" w14:textId="2784B35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13,972 </w:t>
            </w:r>
          </w:p>
        </w:tc>
        <w:tc>
          <w:tcPr>
            <w:tcW w:w="1188" w:type="dxa"/>
          </w:tcPr>
          <w:p w14:paraId="67CC286D" w14:textId="6760B2C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158 </w:t>
            </w:r>
          </w:p>
        </w:tc>
        <w:tc>
          <w:tcPr>
            <w:tcW w:w="1187" w:type="dxa"/>
            <w:gridSpan w:val="2"/>
          </w:tcPr>
          <w:p w14:paraId="66B1DC70" w14:textId="1D7054CD"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79 </w:t>
            </w:r>
          </w:p>
        </w:tc>
        <w:tc>
          <w:tcPr>
            <w:tcW w:w="1188" w:type="dxa"/>
            <w:vAlign w:val="bottom"/>
          </w:tcPr>
          <w:p w14:paraId="70D9398D" w14:textId="6074554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0.23%</w:t>
            </w:r>
          </w:p>
        </w:tc>
        <w:tc>
          <w:tcPr>
            <w:tcW w:w="1188" w:type="dxa"/>
            <w:vAlign w:val="bottom"/>
          </w:tcPr>
          <w:p w14:paraId="5881C86A" w14:textId="3BADBD1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0.04%</w:t>
            </w:r>
          </w:p>
        </w:tc>
        <w:tc>
          <w:tcPr>
            <w:tcW w:w="1188" w:type="dxa"/>
          </w:tcPr>
          <w:p w14:paraId="05F25D75" w14:textId="652CFA5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4,581 </w:t>
            </w:r>
          </w:p>
        </w:tc>
        <w:tc>
          <w:tcPr>
            <w:tcW w:w="1188" w:type="dxa"/>
          </w:tcPr>
          <w:p w14:paraId="0AAF90C7" w14:textId="1EA3EA73"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11 </w:t>
            </w:r>
          </w:p>
        </w:tc>
        <w:tc>
          <w:tcPr>
            <w:tcW w:w="1188" w:type="dxa"/>
          </w:tcPr>
          <w:p w14:paraId="61FD89C7" w14:textId="505C439D"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01A3B066" w14:textId="1EDEADC3" w:rsidTr="0016280E">
        <w:tc>
          <w:tcPr>
            <w:tcW w:w="1255" w:type="dxa"/>
          </w:tcPr>
          <w:p w14:paraId="6F53FDCF"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47</w:t>
            </w:r>
          </w:p>
        </w:tc>
        <w:tc>
          <w:tcPr>
            <w:tcW w:w="1120" w:type="dxa"/>
            <w:vAlign w:val="bottom"/>
          </w:tcPr>
          <w:p w14:paraId="043CE6B0" w14:textId="0194929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1.29%</w:t>
            </w:r>
          </w:p>
        </w:tc>
        <w:tc>
          <w:tcPr>
            <w:tcW w:w="1188" w:type="dxa"/>
            <w:vAlign w:val="bottom"/>
          </w:tcPr>
          <w:p w14:paraId="2F6AA469" w14:textId="694D149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0.60%</w:t>
            </w:r>
          </w:p>
        </w:tc>
        <w:tc>
          <w:tcPr>
            <w:tcW w:w="1188" w:type="dxa"/>
          </w:tcPr>
          <w:p w14:paraId="29322C02" w14:textId="53059D5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12,922 </w:t>
            </w:r>
          </w:p>
        </w:tc>
        <w:tc>
          <w:tcPr>
            <w:tcW w:w="1188" w:type="dxa"/>
          </w:tcPr>
          <w:p w14:paraId="228D5757" w14:textId="248E174D"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170 </w:t>
            </w:r>
          </w:p>
        </w:tc>
        <w:tc>
          <w:tcPr>
            <w:tcW w:w="1187" w:type="dxa"/>
            <w:gridSpan w:val="2"/>
          </w:tcPr>
          <w:p w14:paraId="4CE3E4CF" w14:textId="25E64E3B"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79 </w:t>
            </w:r>
          </w:p>
        </w:tc>
        <w:tc>
          <w:tcPr>
            <w:tcW w:w="1188" w:type="dxa"/>
            <w:vAlign w:val="bottom"/>
          </w:tcPr>
          <w:p w14:paraId="04CF16BB" w14:textId="5387865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0.28%</w:t>
            </w:r>
          </w:p>
        </w:tc>
        <w:tc>
          <w:tcPr>
            <w:tcW w:w="1188" w:type="dxa"/>
            <w:vAlign w:val="bottom"/>
          </w:tcPr>
          <w:p w14:paraId="17A7BAC9" w14:textId="04AF267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0.05%</w:t>
            </w:r>
          </w:p>
        </w:tc>
        <w:tc>
          <w:tcPr>
            <w:tcW w:w="1188" w:type="dxa"/>
          </w:tcPr>
          <w:p w14:paraId="18B56300" w14:textId="6FECAF3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4,321 </w:t>
            </w:r>
          </w:p>
        </w:tc>
        <w:tc>
          <w:tcPr>
            <w:tcW w:w="1188" w:type="dxa"/>
          </w:tcPr>
          <w:p w14:paraId="0AFED151" w14:textId="0EA01F6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12 </w:t>
            </w:r>
          </w:p>
        </w:tc>
        <w:tc>
          <w:tcPr>
            <w:tcW w:w="1188" w:type="dxa"/>
          </w:tcPr>
          <w:p w14:paraId="5FBCCA2F" w14:textId="121F4BF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2A6914C6" w14:textId="7327BB5C" w:rsidTr="0016280E">
        <w:tc>
          <w:tcPr>
            <w:tcW w:w="1255" w:type="dxa"/>
          </w:tcPr>
          <w:p w14:paraId="7FB2F1C6"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48</w:t>
            </w:r>
          </w:p>
        </w:tc>
        <w:tc>
          <w:tcPr>
            <w:tcW w:w="1120" w:type="dxa"/>
            <w:vAlign w:val="bottom"/>
          </w:tcPr>
          <w:p w14:paraId="0EF22608" w14:textId="3539118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1.50%</w:t>
            </w:r>
          </w:p>
        </w:tc>
        <w:tc>
          <w:tcPr>
            <w:tcW w:w="1188" w:type="dxa"/>
            <w:vAlign w:val="bottom"/>
          </w:tcPr>
          <w:p w14:paraId="7AA9AB8A" w14:textId="1E8E7C7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0.64%</w:t>
            </w:r>
          </w:p>
        </w:tc>
        <w:tc>
          <w:tcPr>
            <w:tcW w:w="1188" w:type="dxa"/>
          </w:tcPr>
          <w:p w14:paraId="5A26B488" w14:textId="39424DE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12,017 </w:t>
            </w:r>
          </w:p>
        </w:tc>
        <w:tc>
          <w:tcPr>
            <w:tcW w:w="1188" w:type="dxa"/>
          </w:tcPr>
          <w:p w14:paraId="6355EDDA" w14:textId="54566DF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184 </w:t>
            </w:r>
          </w:p>
        </w:tc>
        <w:tc>
          <w:tcPr>
            <w:tcW w:w="1187" w:type="dxa"/>
            <w:gridSpan w:val="2"/>
          </w:tcPr>
          <w:p w14:paraId="0C96FD08" w14:textId="2493E68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79 </w:t>
            </w:r>
          </w:p>
        </w:tc>
        <w:tc>
          <w:tcPr>
            <w:tcW w:w="1188" w:type="dxa"/>
            <w:vAlign w:val="bottom"/>
          </w:tcPr>
          <w:p w14:paraId="19E8B8B9" w14:textId="519CFC4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0.32%</w:t>
            </w:r>
          </w:p>
        </w:tc>
        <w:tc>
          <w:tcPr>
            <w:tcW w:w="1188" w:type="dxa"/>
            <w:vAlign w:val="bottom"/>
          </w:tcPr>
          <w:p w14:paraId="10035997" w14:textId="66863A2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0.05%</w:t>
            </w:r>
          </w:p>
        </w:tc>
        <w:tc>
          <w:tcPr>
            <w:tcW w:w="1188" w:type="dxa"/>
          </w:tcPr>
          <w:p w14:paraId="6B90BB29" w14:textId="42AF876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4,044 </w:t>
            </w:r>
          </w:p>
        </w:tc>
        <w:tc>
          <w:tcPr>
            <w:tcW w:w="1188" w:type="dxa"/>
          </w:tcPr>
          <w:p w14:paraId="36E32BE8" w14:textId="6711350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13 </w:t>
            </w:r>
          </w:p>
        </w:tc>
        <w:tc>
          <w:tcPr>
            <w:tcW w:w="1188" w:type="dxa"/>
          </w:tcPr>
          <w:p w14:paraId="564BABCF" w14:textId="0A3B6F1B"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220A9454" w14:textId="25CB440E" w:rsidTr="0016280E">
        <w:tc>
          <w:tcPr>
            <w:tcW w:w="1255" w:type="dxa"/>
          </w:tcPr>
          <w:p w14:paraId="1C4EB398"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49</w:t>
            </w:r>
          </w:p>
        </w:tc>
        <w:tc>
          <w:tcPr>
            <w:tcW w:w="1120" w:type="dxa"/>
            <w:vAlign w:val="bottom"/>
          </w:tcPr>
          <w:p w14:paraId="124C8286" w14:textId="0667587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1.71%</w:t>
            </w:r>
          </w:p>
        </w:tc>
        <w:tc>
          <w:tcPr>
            <w:tcW w:w="1188" w:type="dxa"/>
            <w:vAlign w:val="bottom"/>
          </w:tcPr>
          <w:p w14:paraId="1C37F9EA" w14:textId="412B598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0.69%</w:t>
            </w:r>
          </w:p>
        </w:tc>
        <w:tc>
          <w:tcPr>
            <w:tcW w:w="1188" w:type="dxa"/>
          </w:tcPr>
          <w:p w14:paraId="2A7B586E" w14:textId="6BDB225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11,298 </w:t>
            </w:r>
          </w:p>
        </w:tc>
        <w:tc>
          <w:tcPr>
            <w:tcW w:w="1188" w:type="dxa"/>
          </w:tcPr>
          <w:p w14:paraId="749B131A" w14:textId="419854B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198 </w:t>
            </w:r>
          </w:p>
        </w:tc>
        <w:tc>
          <w:tcPr>
            <w:tcW w:w="1187" w:type="dxa"/>
            <w:gridSpan w:val="2"/>
          </w:tcPr>
          <w:p w14:paraId="5EBC6161" w14:textId="5293FC8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79 </w:t>
            </w:r>
          </w:p>
        </w:tc>
        <w:tc>
          <w:tcPr>
            <w:tcW w:w="1188" w:type="dxa"/>
            <w:vAlign w:val="bottom"/>
          </w:tcPr>
          <w:p w14:paraId="58FC464E" w14:textId="0CE0149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0.38%</w:t>
            </w:r>
          </w:p>
        </w:tc>
        <w:tc>
          <w:tcPr>
            <w:tcW w:w="1188" w:type="dxa"/>
            <w:vAlign w:val="bottom"/>
          </w:tcPr>
          <w:p w14:paraId="61221013" w14:textId="2B9AF38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0.06%</w:t>
            </w:r>
          </w:p>
        </w:tc>
        <w:tc>
          <w:tcPr>
            <w:tcW w:w="1188" w:type="dxa"/>
          </w:tcPr>
          <w:p w14:paraId="72CF9EC3" w14:textId="31EE52E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3,754 </w:t>
            </w:r>
          </w:p>
        </w:tc>
        <w:tc>
          <w:tcPr>
            <w:tcW w:w="1188" w:type="dxa"/>
          </w:tcPr>
          <w:p w14:paraId="12C61845" w14:textId="077FC46E"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14 </w:t>
            </w:r>
          </w:p>
        </w:tc>
        <w:tc>
          <w:tcPr>
            <w:tcW w:w="1188" w:type="dxa"/>
          </w:tcPr>
          <w:p w14:paraId="01FE8D3B" w14:textId="2A65E6B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3F1F1F25" w14:textId="18A747B0" w:rsidTr="0016280E">
        <w:tc>
          <w:tcPr>
            <w:tcW w:w="1255" w:type="dxa"/>
          </w:tcPr>
          <w:p w14:paraId="0AE92D2A"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50</w:t>
            </w:r>
          </w:p>
        </w:tc>
        <w:tc>
          <w:tcPr>
            <w:tcW w:w="1120" w:type="dxa"/>
            <w:vAlign w:val="bottom"/>
          </w:tcPr>
          <w:p w14:paraId="2E766526" w14:textId="54C26D9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1.95%</w:t>
            </w:r>
          </w:p>
        </w:tc>
        <w:tc>
          <w:tcPr>
            <w:tcW w:w="1188" w:type="dxa"/>
            <w:vAlign w:val="bottom"/>
          </w:tcPr>
          <w:p w14:paraId="0F1321D3" w14:textId="601CC1C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0.73%</w:t>
            </w:r>
          </w:p>
        </w:tc>
        <w:tc>
          <w:tcPr>
            <w:tcW w:w="1188" w:type="dxa"/>
          </w:tcPr>
          <w:p w14:paraId="6C0545E9" w14:textId="22FFB1E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12,737 </w:t>
            </w:r>
          </w:p>
        </w:tc>
        <w:tc>
          <w:tcPr>
            <w:tcW w:w="1188" w:type="dxa"/>
          </w:tcPr>
          <w:p w14:paraId="349DD01B" w14:textId="0551FA8A"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255 </w:t>
            </w:r>
          </w:p>
        </w:tc>
        <w:tc>
          <w:tcPr>
            <w:tcW w:w="1187" w:type="dxa"/>
            <w:gridSpan w:val="2"/>
          </w:tcPr>
          <w:p w14:paraId="6DCAF027" w14:textId="54B901CA"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96 </w:t>
            </w:r>
          </w:p>
        </w:tc>
        <w:tc>
          <w:tcPr>
            <w:tcW w:w="1188" w:type="dxa"/>
            <w:vAlign w:val="bottom"/>
          </w:tcPr>
          <w:p w14:paraId="2157E692" w14:textId="1BDB61B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0.44%</w:t>
            </w:r>
          </w:p>
        </w:tc>
        <w:tc>
          <w:tcPr>
            <w:tcW w:w="1188" w:type="dxa"/>
            <w:vAlign w:val="bottom"/>
          </w:tcPr>
          <w:p w14:paraId="44352A4F" w14:textId="21BB1F4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0.06%</w:t>
            </w:r>
          </w:p>
        </w:tc>
        <w:tc>
          <w:tcPr>
            <w:tcW w:w="1188" w:type="dxa"/>
          </w:tcPr>
          <w:p w14:paraId="46A4E62D" w14:textId="4C6C916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3,546 </w:t>
            </w:r>
          </w:p>
        </w:tc>
        <w:tc>
          <w:tcPr>
            <w:tcW w:w="1188" w:type="dxa"/>
          </w:tcPr>
          <w:p w14:paraId="6052A463" w14:textId="3CC7D09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16 </w:t>
            </w:r>
          </w:p>
        </w:tc>
        <w:tc>
          <w:tcPr>
            <w:tcW w:w="1188" w:type="dxa"/>
          </w:tcPr>
          <w:p w14:paraId="6475D9EA" w14:textId="68BE79D3"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10BA37D2" w14:textId="65B89781" w:rsidTr="0016280E">
        <w:tc>
          <w:tcPr>
            <w:tcW w:w="1255" w:type="dxa"/>
          </w:tcPr>
          <w:p w14:paraId="27FA9D45"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51</w:t>
            </w:r>
          </w:p>
        </w:tc>
        <w:tc>
          <w:tcPr>
            <w:tcW w:w="1120" w:type="dxa"/>
            <w:vAlign w:val="bottom"/>
          </w:tcPr>
          <w:p w14:paraId="547016D7" w14:textId="217EB0E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2.20%</w:t>
            </w:r>
          </w:p>
        </w:tc>
        <w:tc>
          <w:tcPr>
            <w:tcW w:w="1188" w:type="dxa"/>
            <w:vAlign w:val="bottom"/>
          </w:tcPr>
          <w:p w14:paraId="6B29077A" w14:textId="5E1F4BA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0.78%</w:t>
            </w:r>
          </w:p>
        </w:tc>
        <w:tc>
          <w:tcPr>
            <w:tcW w:w="1188" w:type="dxa"/>
          </w:tcPr>
          <w:p w14:paraId="2010B734" w14:textId="50F2382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12,468 </w:t>
            </w:r>
          </w:p>
        </w:tc>
        <w:tc>
          <w:tcPr>
            <w:tcW w:w="1188" w:type="dxa"/>
          </w:tcPr>
          <w:p w14:paraId="77359DFF" w14:textId="23D336C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283 </w:t>
            </w:r>
          </w:p>
        </w:tc>
        <w:tc>
          <w:tcPr>
            <w:tcW w:w="1187" w:type="dxa"/>
            <w:gridSpan w:val="2"/>
          </w:tcPr>
          <w:p w14:paraId="36B61114" w14:textId="3D32878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101 </w:t>
            </w:r>
          </w:p>
        </w:tc>
        <w:tc>
          <w:tcPr>
            <w:tcW w:w="1188" w:type="dxa"/>
            <w:vAlign w:val="bottom"/>
          </w:tcPr>
          <w:p w14:paraId="3C50FE50" w14:textId="7C7247D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0.50%</w:t>
            </w:r>
          </w:p>
        </w:tc>
        <w:tc>
          <w:tcPr>
            <w:tcW w:w="1188" w:type="dxa"/>
            <w:vAlign w:val="bottom"/>
          </w:tcPr>
          <w:p w14:paraId="0A39144A" w14:textId="4753E35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0.07%</w:t>
            </w:r>
          </w:p>
        </w:tc>
        <w:tc>
          <w:tcPr>
            <w:tcW w:w="1188" w:type="dxa"/>
          </w:tcPr>
          <w:p w14:paraId="4ACC0A76" w14:textId="17D0100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3,240 </w:t>
            </w:r>
          </w:p>
        </w:tc>
        <w:tc>
          <w:tcPr>
            <w:tcW w:w="1188" w:type="dxa"/>
          </w:tcPr>
          <w:p w14:paraId="0979E733" w14:textId="1F138E0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16 </w:t>
            </w:r>
          </w:p>
        </w:tc>
        <w:tc>
          <w:tcPr>
            <w:tcW w:w="1188" w:type="dxa"/>
          </w:tcPr>
          <w:p w14:paraId="75990F18" w14:textId="3DCA497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72966EE0" w14:textId="0E975A76" w:rsidTr="0016280E">
        <w:tc>
          <w:tcPr>
            <w:tcW w:w="1255" w:type="dxa"/>
          </w:tcPr>
          <w:p w14:paraId="52FC3CCB"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52</w:t>
            </w:r>
          </w:p>
        </w:tc>
        <w:tc>
          <w:tcPr>
            <w:tcW w:w="1120" w:type="dxa"/>
            <w:vAlign w:val="bottom"/>
          </w:tcPr>
          <w:p w14:paraId="31B518DB" w14:textId="439019B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2.47%</w:t>
            </w:r>
          </w:p>
        </w:tc>
        <w:tc>
          <w:tcPr>
            <w:tcW w:w="1188" w:type="dxa"/>
            <w:vAlign w:val="bottom"/>
          </w:tcPr>
          <w:p w14:paraId="0B874C9F" w14:textId="6B55B48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0.84%</w:t>
            </w:r>
          </w:p>
        </w:tc>
        <w:tc>
          <w:tcPr>
            <w:tcW w:w="1188" w:type="dxa"/>
          </w:tcPr>
          <w:p w14:paraId="6093390A" w14:textId="72F78F0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12,557 </w:t>
            </w:r>
          </w:p>
        </w:tc>
        <w:tc>
          <w:tcPr>
            <w:tcW w:w="1188" w:type="dxa"/>
          </w:tcPr>
          <w:p w14:paraId="6FF4FCDD" w14:textId="0B2361B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320 </w:t>
            </w:r>
          </w:p>
        </w:tc>
        <w:tc>
          <w:tcPr>
            <w:tcW w:w="1187" w:type="dxa"/>
            <w:gridSpan w:val="2"/>
          </w:tcPr>
          <w:p w14:paraId="1233C1DF" w14:textId="768CC43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109 </w:t>
            </w:r>
          </w:p>
        </w:tc>
        <w:tc>
          <w:tcPr>
            <w:tcW w:w="1188" w:type="dxa"/>
            <w:vAlign w:val="bottom"/>
          </w:tcPr>
          <w:p w14:paraId="0B002734" w14:textId="51E33A1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0.57%</w:t>
            </w:r>
          </w:p>
        </w:tc>
        <w:tc>
          <w:tcPr>
            <w:tcW w:w="1188" w:type="dxa"/>
            <w:vAlign w:val="bottom"/>
          </w:tcPr>
          <w:p w14:paraId="1FEC9EF4" w14:textId="7CBE8F3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0.07%</w:t>
            </w:r>
          </w:p>
        </w:tc>
        <w:tc>
          <w:tcPr>
            <w:tcW w:w="1188" w:type="dxa"/>
          </w:tcPr>
          <w:p w14:paraId="539ABECC" w14:textId="308EF40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2,938 </w:t>
            </w:r>
          </w:p>
        </w:tc>
        <w:tc>
          <w:tcPr>
            <w:tcW w:w="1188" w:type="dxa"/>
          </w:tcPr>
          <w:p w14:paraId="23E4C4DA" w14:textId="2576D52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17 </w:t>
            </w:r>
          </w:p>
        </w:tc>
        <w:tc>
          <w:tcPr>
            <w:tcW w:w="1188" w:type="dxa"/>
          </w:tcPr>
          <w:p w14:paraId="5F760D26" w14:textId="46A2181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0D7F4891" w14:textId="1B4A4DDB" w:rsidTr="0016280E">
        <w:tc>
          <w:tcPr>
            <w:tcW w:w="1255" w:type="dxa"/>
          </w:tcPr>
          <w:p w14:paraId="10286E41"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53</w:t>
            </w:r>
          </w:p>
        </w:tc>
        <w:tc>
          <w:tcPr>
            <w:tcW w:w="1120" w:type="dxa"/>
            <w:vAlign w:val="bottom"/>
          </w:tcPr>
          <w:p w14:paraId="7A1A7639" w14:textId="3439D55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2.75%</w:t>
            </w:r>
          </w:p>
        </w:tc>
        <w:tc>
          <w:tcPr>
            <w:tcW w:w="1188" w:type="dxa"/>
            <w:vAlign w:val="bottom"/>
          </w:tcPr>
          <w:p w14:paraId="643654E7" w14:textId="3068D7C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0.89%</w:t>
            </w:r>
          </w:p>
        </w:tc>
        <w:tc>
          <w:tcPr>
            <w:tcW w:w="1188" w:type="dxa"/>
          </w:tcPr>
          <w:p w14:paraId="136406D9" w14:textId="2E2C15D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13,049 </w:t>
            </w:r>
          </w:p>
        </w:tc>
        <w:tc>
          <w:tcPr>
            <w:tcW w:w="1188" w:type="dxa"/>
          </w:tcPr>
          <w:p w14:paraId="14CF33F8" w14:textId="1D18868F"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373 </w:t>
            </w:r>
          </w:p>
        </w:tc>
        <w:tc>
          <w:tcPr>
            <w:tcW w:w="1187" w:type="dxa"/>
            <w:gridSpan w:val="2"/>
          </w:tcPr>
          <w:p w14:paraId="7EEFB184" w14:textId="524B3416"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121 </w:t>
            </w:r>
          </w:p>
        </w:tc>
        <w:tc>
          <w:tcPr>
            <w:tcW w:w="1188" w:type="dxa"/>
            <w:vAlign w:val="bottom"/>
          </w:tcPr>
          <w:p w14:paraId="7F678001" w14:textId="1A8E7BA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0.64%</w:t>
            </w:r>
          </w:p>
        </w:tc>
        <w:tc>
          <w:tcPr>
            <w:tcW w:w="1188" w:type="dxa"/>
            <w:vAlign w:val="bottom"/>
          </w:tcPr>
          <w:p w14:paraId="40A6AA03" w14:textId="5D4FC9A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0.08%</w:t>
            </w:r>
          </w:p>
        </w:tc>
        <w:tc>
          <w:tcPr>
            <w:tcW w:w="1188" w:type="dxa"/>
          </w:tcPr>
          <w:p w14:paraId="54D51479" w14:textId="0AB2125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2,646 </w:t>
            </w:r>
          </w:p>
        </w:tc>
        <w:tc>
          <w:tcPr>
            <w:tcW w:w="1188" w:type="dxa"/>
          </w:tcPr>
          <w:p w14:paraId="5C8269A4" w14:textId="2810F32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17 </w:t>
            </w:r>
          </w:p>
        </w:tc>
        <w:tc>
          <w:tcPr>
            <w:tcW w:w="1188" w:type="dxa"/>
          </w:tcPr>
          <w:p w14:paraId="0C998F20" w14:textId="6A7D3C3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4D470A11" w14:textId="7B772470" w:rsidTr="0016280E">
        <w:tc>
          <w:tcPr>
            <w:tcW w:w="1255" w:type="dxa"/>
          </w:tcPr>
          <w:p w14:paraId="670F97A6"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54</w:t>
            </w:r>
          </w:p>
        </w:tc>
        <w:tc>
          <w:tcPr>
            <w:tcW w:w="1120" w:type="dxa"/>
            <w:vAlign w:val="bottom"/>
          </w:tcPr>
          <w:p w14:paraId="5C39A540" w14:textId="515215E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3.05%</w:t>
            </w:r>
          </w:p>
        </w:tc>
        <w:tc>
          <w:tcPr>
            <w:tcW w:w="1188" w:type="dxa"/>
            <w:vAlign w:val="bottom"/>
          </w:tcPr>
          <w:p w14:paraId="2A85824F" w14:textId="18D9F49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0.95%</w:t>
            </w:r>
          </w:p>
        </w:tc>
        <w:tc>
          <w:tcPr>
            <w:tcW w:w="1188" w:type="dxa"/>
          </w:tcPr>
          <w:p w14:paraId="5EE4E66A" w14:textId="45338C7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13,985 </w:t>
            </w:r>
          </w:p>
        </w:tc>
        <w:tc>
          <w:tcPr>
            <w:tcW w:w="1188" w:type="dxa"/>
          </w:tcPr>
          <w:p w14:paraId="4646BD25" w14:textId="75840FA9"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445 </w:t>
            </w:r>
          </w:p>
        </w:tc>
        <w:tc>
          <w:tcPr>
            <w:tcW w:w="1187" w:type="dxa"/>
            <w:gridSpan w:val="2"/>
          </w:tcPr>
          <w:p w14:paraId="6734DAE4" w14:textId="42A1F171"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138 </w:t>
            </w:r>
          </w:p>
        </w:tc>
        <w:tc>
          <w:tcPr>
            <w:tcW w:w="1188" w:type="dxa"/>
            <w:vAlign w:val="bottom"/>
          </w:tcPr>
          <w:p w14:paraId="0E6868EC" w14:textId="605B6A4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0.72%</w:t>
            </w:r>
          </w:p>
        </w:tc>
        <w:tc>
          <w:tcPr>
            <w:tcW w:w="1188" w:type="dxa"/>
            <w:vAlign w:val="bottom"/>
          </w:tcPr>
          <w:p w14:paraId="568DD53D" w14:textId="4FD818C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0.09%</w:t>
            </w:r>
          </w:p>
        </w:tc>
        <w:tc>
          <w:tcPr>
            <w:tcW w:w="1188" w:type="dxa"/>
          </w:tcPr>
          <w:p w14:paraId="1A3A6525" w14:textId="0BFCF71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2,370 </w:t>
            </w:r>
          </w:p>
        </w:tc>
        <w:tc>
          <w:tcPr>
            <w:tcW w:w="1188" w:type="dxa"/>
          </w:tcPr>
          <w:p w14:paraId="3BA7C3FC" w14:textId="5EF32D3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17 </w:t>
            </w:r>
          </w:p>
        </w:tc>
        <w:tc>
          <w:tcPr>
            <w:tcW w:w="1188" w:type="dxa"/>
          </w:tcPr>
          <w:p w14:paraId="24BDD181" w14:textId="435EF0E9"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7673F666" w14:textId="1B577720" w:rsidTr="0016280E">
        <w:tc>
          <w:tcPr>
            <w:tcW w:w="1255" w:type="dxa"/>
          </w:tcPr>
          <w:p w14:paraId="395A0EE9"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55</w:t>
            </w:r>
          </w:p>
        </w:tc>
        <w:tc>
          <w:tcPr>
            <w:tcW w:w="1120" w:type="dxa"/>
            <w:vAlign w:val="bottom"/>
          </w:tcPr>
          <w:p w14:paraId="4EFAC73A" w14:textId="414E766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3.37%</w:t>
            </w:r>
          </w:p>
        </w:tc>
        <w:tc>
          <w:tcPr>
            <w:tcW w:w="1188" w:type="dxa"/>
            <w:vAlign w:val="bottom"/>
          </w:tcPr>
          <w:p w14:paraId="05B9D9F6" w14:textId="3B50296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1.01%</w:t>
            </w:r>
          </w:p>
        </w:tc>
        <w:tc>
          <w:tcPr>
            <w:tcW w:w="1188" w:type="dxa"/>
          </w:tcPr>
          <w:p w14:paraId="45EB5655" w14:textId="6D29323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8,203 </w:t>
            </w:r>
          </w:p>
        </w:tc>
        <w:tc>
          <w:tcPr>
            <w:tcW w:w="1188" w:type="dxa"/>
          </w:tcPr>
          <w:p w14:paraId="48559F52" w14:textId="1E2D216F"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289 </w:t>
            </w:r>
          </w:p>
        </w:tc>
        <w:tc>
          <w:tcPr>
            <w:tcW w:w="1187" w:type="dxa"/>
            <w:gridSpan w:val="2"/>
          </w:tcPr>
          <w:p w14:paraId="06D21856" w14:textId="0E738CA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86 </w:t>
            </w:r>
          </w:p>
        </w:tc>
        <w:tc>
          <w:tcPr>
            <w:tcW w:w="1188" w:type="dxa"/>
            <w:vAlign w:val="bottom"/>
          </w:tcPr>
          <w:p w14:paraId="705BDBE9" w14:textId="11DD748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0.80%</w:t>
            </w:r>
          </w:p>
        </w:tc>
        <w:tc>
          <w:tcPr>
            <w:tcW w:w="1188" w:type="dxa"/>
            <w:vAlign w:val="bottom"/>
          </w:tcPr>
          <w:p w14:paraId="0F105C1B" w14:textId="0354D08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0.10%</w:t>
            </w:r>
          </w:p>
        </w:tc>
        <w:tc>
          <w:tcPr>
            <w:tcW w:w="1188" w:type="dxa"/>
          </w:tcPr>
          <w:p w14:paraId="01AA1F00" w14:textId="2CB9F40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2,271 </w:t>
            </w:r>
          </w:p>
        </w:tc>
        <w:tc>
          <w:tcPr>
            <w:tcW w:w="1188" w:type="dxa"/>
          </w:tcPr>
          <w:p w14:paraId="2CD81E6C" w14:textId="3CBFEA71"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18 </w:t>
            </w:r>
          </w:p>
        </w:tc>
        <w:tc>
          <w:tcPr>
            <w:tcW w:w="1188" w:type="dxa"/>
          </w:tcPr>
          <w:p w14:paraId="0581D0F5" w14:textId="1E04597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288D294C" w14:textId="5473BBF3" w:rsidTr="0016280E">
        <w:tc>
          <w:tcPr>
            <w:tcW w:w="1255" w:type="dxa"/>
          </w:tcPr>
          <w:p w14:paraId="59C0981F"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56</w:t>
            </w:r>
          </w:p>
        </w:tc>
        <w:tc>
          <w:tcPr>
            <w:tcW w:w="1120" w:type="dxa"/>
            <w:vAlign w:val="bottom"/>
          </w:tcPr>
          <w:p w14:paraId="4C98C663" w14:textId="3EEF762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3.71%</w:t>
            </w:r>
          </w:p>
        </w:tc>
        <w:tc>
          <w:tcPr>
            <w:tcW w:w="1188" w:type="dxa"/>
            <w:vAlign w:val="bottom"/>
          </w:tcPr>
          <w:p w14:paraId="1BFF97BD" w14:textId="181F037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1.07%</w:t>
            </w:r>
          </w:p>
        </w:tc>
        <w:tc>
          <w:tcPr>
            <w:tcW w:w="1188" w:type="dxa"/>
          </w:tcPr>
          <w:p w14:paraId="376CE3FC" w14:textId="08864AB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7,656 </w:t>
            </w:r>
          </w:p>
        </w:tc>
        <w:tc>
          <w:tcPr>
            <w:tcW w:w="1188" w:type="dxa"/>
          </w:tcPr>
          <w:p w14:paraId="67E1AED8" w14:textId="72E3E121"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298 </w:t>
            </w:r>
          </w:p>
        </w:tc>
        <w:tc>
          <w:tcPr>
            <w:tcW w:w="1187" w:type="dxa"/>
            <w:gridSpan w:val="2"/>
          </w:tcPr>
          <w:p w14:paraId="05B3A0BD" w14:textId="12EC615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86 </w:t>
            </w:r>
          </w:p>
        </w:tc>
        <w:tc>
          <w:tcPr>
            <w:tcW w:w="1188" w:type="dxa"/>
            <w:vAlign w:val="bottom"/>
          </w:tcPr>
          <w:p w14:paraId="67730878" w14:textId="0FD2012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0.89%</w:t>
            </w:r>
          </w:p>
        </w:tc>
        <w:tc>
          <w:tcPr>
            <w:tcW w:w="1188" w:type="dxa"/>
            <w:vAlign w:val="bottom"/>
          </w:tcPr>
          <w:p w14:paraId="4318E033" w14:textId="4644927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0.10%</w:t>
            </w:r>
          </w:p>
        </w:tc>
        <w:tc>
          <w:tcPr>
            <w:tcW w:w="1188" w:type="dxa"/>
          </w:tcPr>
          <w:p w14:paraId="2C5DE0FE" w14:textId="6BF3450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2,028 </w:t>
            </w:r>
          </w:p>
        </w:tc>
        <w:tc>
          <w:tcPr>
            <w:tcW w:w="1188" w:type="dxa"/>
          </w:tcPr>
          <w:p w14:paraId="4F83B97A" w14:textId="59B1180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18 </w:t>
            </w:r>
          </w:p>
        </w:tc>
        <w:tc>
          <w:tcPr>
            <w:tcW w:w="1188" w:type="dxa"/>
          </w:tcPr>
          <w:p w14:paraId="76FE4B77" w14:textId="2CE72AE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3D92AD5D" w14:textId="7AB25CF4" w:rsidTr="0016280E">
        <w:tc>
          <w:tcPr>
            <w:tcW w:w="1255" w:type="dxa"/>
          </w:tcPr>
          <w:p w14:paraId="4A7604DA"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57</w:t>
            </w:r>
          </w:p>
        </w:tc>
        <w:tc>
          <w:tcPr>
            <w:tcW w:w="1120" w:type="dxa"/>
            <w:vAlign w:val="bottom"/>
          </w:tcPr>
          <w:p w14:paraId="2CA4FA89" w14:textId="7D6F91C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4.06%</w:t>
            </w:r>
          </w:p>
        </w:tc>
        <w:tc>
          <w:tcPr>
            <w:tcW w:w="1188" w:type="dxa"/>
            <w:vAlign w:val="bottom"/>
          </w:tcPr>
          <w:p w14:paraId="502C1D5B" w14:textId="3DF2233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1.14%</w:t>
            </w:r>
          </w:p>
        </w:tc>
        <w:tc>
          <w:tcPr>
            <w:tcW w:w="1188" w:type="dxa"/>
          </w:tcPr>
          <w:p w14:paraId="476EFFC1" w14:textId="6526AF5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7,122 </w:t>
            </w:r>
          </w:p>
        </w:tc>
        <w:tc>
          <w:tcPr>
            <w:tcW w:w="1188" w:type="dxa"/>
          </w:tcPr>
          <w:p w14:paraId="46E2D3EB" w14:textId="6CB00F69"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305 </w:t>
            </w:r>
          </w:p>
        </w:tc>
        <w:tc>
          <w:tcPr>
            <w:tcW w:w="1187" w:type="dxa"/>
            <w:gridSpan w:val="2"/>
          </w:tcPr>
          <w:p w14:paraId="3F948E31" w14:textId="7A526C0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85 </w:t>
            </w:r>
          </w:p>
        </w:tc>
        <w:tc>
          <w:tcPr>
            <w:tcW w:w="1188" w:type="dxa"/>
            <w:vAlign w:val="bottom"/>
          </w:tcPr>
          <w:p w14:paraId="085664D6" w14:textId="6D848A2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0.98%</w:t>
            </w:r>
          </w:p>
        </w:tc>
        <w:tc>
          <w:tcPr>
            <w:tcW w:w="1188" w:type="dxa"/>
            <w:vAlign w:val="bottom"/>
          </w:tcPr>
          <w:p w14:paraId="7567116C" w14:textId="392C631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0.11%</w:t>
            </w:r>
          </w:p>
        </w:tc>
        <w:tc>
          <w:tcPr>
            <w:tcW w:w="1188" w:type="dxa"/>
          </w:tcPr>
          <w:p w14:paraId="0E145878" w14:textId="555846B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1,822 </w:t>
            </w:r>
          </w:p>
        </w:tc>
        <w:tc>
          <w:tcPr>
            <w:tcW w:w="1188" w:type="dxa"/>
          </w:tcPr>
          <w:p w14:paraId="7078893E" w14:textId="1B5BFC3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18 </w:t>
            </w:r>
          </w:p>
        </w:tc>
        <w:tc>
          <w:tcPr>
            <w:tcW w:w="1188" w:type="dxa"/>
          </w:tcPr>
          <w:p w14:paraId="27A4F102" w14:textId="4EE3907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25FD4DA3" w14:textId="6D23D5AC" w:rsidTr="0016280E">
        <w:tc>
          <w:tcPr>
            <w:tcW w:w="1255" w:type="dxa"/>
          </w:tcPr>
          <w:p w14:paraId="3F11A459"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58</w:t>
            </w:r>
          </w:p>
        </w:tc>
        <w:tc>
          <w:tcPr>
            <w:tcW w:w="1120" w:type="dxa"/>
            <w:vAlign w:val="bottom"/>
          </w:tcPr>
          <w:p w14:paraId="22DAC2D3" w14:textId="7BABECE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4.42%</w:t>
            </w:r>
          </w:p>
        </w:tc>
        <w:tc>
          <w:tcPr>
            <w:tcW w:w="1188" w:type="dxa"/>
            <w:vAlign w:val="bottom"/>
          </w:tcPr>
          <w:p w14:paraId="3D70DFFC" w14:textId="25207F9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1.20%</w:t>
            </w:r>
          </w:p>
        </w:tc>
        <w:tc>
          <w:tcPr>
            <w:tcW w:w="1188" w:type="dxa"/>
          </w:tcPr>
          <w:p w14:paraId="2E4D9D64" w14:textId="7F9A8EF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6,599 </w:t>
            </w:r>
          </w:p>
        </w:tc>
        <w:tc>
          <w:tcPr>
            <w:tcW w:w="1188" w:type="dxa"/>
          </w:tcPr>
          <w:p w14:paraId="2E69BD5B" w14:textId="35CD943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309 </w:t>
            </w:r>
          </w:p>
        </w:tc>
        <w:tc>
          <w:tcPr>
            <w:tcW w:w="1187" w:type="dxa"/>
            <w:gridSpan w:val="2"/>
          </w:tcPr>
          <w:p w14:paraId="7DC3DF09" w14:textId="7ED7899C"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84 </w:t>
            </w:r>
          </w:p>
        </w:tc>
        <w:tc>
          <w:tcPr>
            <w:tcW w:w="1188" w:type="dxa"/>
            <w:vAlign w:val="bottom"/>
          </w:tcPr>
          <w:p w14:paraId="729BCCCF" w14:textId="09CDA21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1.07%</w:t>
            </w:r>
          </w:p>
        </w:tc>
        <w:tc>
          <w:tcPr>
            <w:tcW w:w="1188" w:type="dxa"/>
            <w:vAlign w:val="bottom"/>
          </w:tcPr>
          <w:p w14:paraId="5E0D05FA" w14:textId="0286674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0.13%</w:t>
            </w:r>
          </w:p>
        </w:tc>
        <w:tc>
          <w:tcPr>
            <w:tcW w:w="1188" w:type="dxa"/>
          </w:tcPr>
          <w:p w14:paraId="34AB2D80" w14:textId="3D03DA0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1,658 </w:t>
            </w:r>
          </w:p>
        </w:tc>
        <w:tc>
          <w:tcPr>
            <w:tcW w:w="1188" w:type="dxa"/>
          </w:tcPr>
          <w:p w14:paraId="0721D5E6" w14:textId="594B0B2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18 </w:t>
            </w:r>
          </w:p>
        </w:tc>
        <w:tc>
          <w:tcPr>
            <w:tcW w:w="1188" w:type="dxa"/>
          </w:tcPr>
          <w:p w14:paraId="12C906F2" w14:textId="68B77E5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6EC256F7" w14:textId="0C746D37" w:rsidTr="0016280E">
        <w:tc>
          <w:tcPr>
            <w:tcW w:w="1255" w:type="dxa"/>
          </w:tcPr>
          <w:p w14:paraId="01981A4B"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59</w:t>
            </w:r>
          </w:p>
        </w:tc>
        <w:tc>
          <w:tcPr>
            <w:tcW w:w="1120" w:type="dxa"/>
            <w:vAlign w:val="bottom"/>
          </w:tcPr>
          <w:p w14:paraId="43356BF0" w14:textId="174C49C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4.81%</w:t>
            </w:r>
          </w:p>
        </w:tc>
        <w:tc>
          <w:tcPr>
            <w:tcW w:w="1188" w:type="dxa"/>
            <w:vAlign w:val="bottom"/>
          </w:tcPr>
          <w:p w14:paraId="737AB4F8" w14:textId="2AB0D12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1.28%</w:t>
            </w:r>
          </w:p>
        </w:tc>
        <w:tc>
          <w:tcPr>
            <w:tcW w:w="1188" w:type="dxa"/>
          </w:tcPr>
          <w:p w14:paraId="457D9125" w14:textId="3FEA6CE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6,089 </w:t>
            </w:r>
          </w:p>
        </w:tc>
        <w:tc>
          <w:tcPr>
            <w:tcW w:w="1188" w:type="dxa"/>
          </w:tcPr>
          <w:p w14:paraId="6EABA29A" w14:textId="5A195AB3"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312 </w:t>
            </w:r>
          </w:p>
        </w:tc>
        <w:tc>
          <w:tcPr>
            <w:tcW w:w="1187" w:type="dxa"/>
            <w:gridSpan w:val="2"/>
          </w:tcPr>
          <w:p w14:paraId="5E796016" w14:textId="4D9FE1B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83 </w:t>
            </w:r>
          </w:p>
        </w:tc>
        <w:tc>
          <w:tcPr>
            <w:tcW w:w="1188" w:type="dxa"/>
            <w:vAlign w:val="bottom"/>
          </w:tcPr>
          <w:p w14:paraId="7D360670" w14:textId="1DB75E8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1.17%</w:t>
            </w:r>
          </w:p>
        </w:tc>
        <w:tc>
          <w:tcPr>
            <w:tcW w:w="1188" w:type="dxa"/>
            <w:vAlign w:val="bottom"/>
          </w:tcPr>
          <w:p w14:paraId="1CA1FA44" w14:textId="5D76D4F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0.14%</w:t>
            </w:r>
          </w:p>
        </w:tc>
        <w:tc>
          <w:tcPr>
            <w:tcW w:w="1188" w:type="dxa"/>
          </w:tcPr>
          <w:p w14:paraId="0D0AB4AF" w14:textId="0CD031C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1,544 </w:t>
            </w:r>
          </w:p>
        </w:tc>
        <w:tc>
          <w:tcPr>
            <w:tcW w:w="1188" w:type="dxa"/>
          </w:tcPr>
          <w:p w14:paraId="4C589B80" w14:textId="662A94AB"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18 </w:t>
            </w:r>
          </w:p>
        </w:tc>
        <w:tc>
          <w:tcPr>
            <w:tcW w:w="1188" w:type="dxa"/>
          </w:tcPr>
          <w:p w14:paraId="698E818A" w14:textId="034E470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4AE75FC8" w14:textId="54170FC1" w:rsidTr="0016280E">
        <w:tc>
          <w:tcPr>
            <w:tcW w:w="1255" w:type="dxa"/>
          </w:tcPr>
          <w:p w14:paraId="308F472E"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60</w:t>
            </w:r>
          </w:p>
        </w:tc>
        <w:tc>
          <w:tcPr>
            <w:tcW w:w="1120" w:type="dxa"/>
            <w:vAlign w:val="bottom"/>
          </w:tcPr>
          <w:p w14:paraId="03AA7686" w14:textId="470917E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5.21%</w:t>
            </w:r>
          </w:p>
        </w:tc>
        <w:tc>
          <w:tcPr>
            <w:tcW w:w="1188" w:type="dxa"/>
            <w:vAlign w:val="bottom"/>
          </w:tcPr>
          <w:p w14:paraId="3D9198BE" w14:textId="1786B96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1.35%</w:t>
            </w:r>
          </w:p>
        </w:tc>
        <w:tc>
          <w:tcPr>
            <w:tcW w:w="1188" w:type="dxa"/>
          </w:tcPr>
          <w:p w14:paraId="159D955B" w14:textId="3ED6597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5,403 </w:t>
            </w:r>
          </w:p>
        </w:tc>
        <w:tc>
          <w:tcPr>
            <w:tcW w:w="1188" w:type="dxa"/>
          </w:tcPr>
          <w:p w14:paraId="31F00FA0" w14:textId="783F936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301 </w:t>
            </w:r>
          </w:p>
        </w:tc>
        <w:tc>
          <w:tcPr>
            <w:tcW w:w="1187" w:type="dxa"/>
            <w:gridSpan w:val="2"/>
          </w:tcPr>
          <w:p w14:paraId="6ADCED96" w14:textId="3C7599C1"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78 </w:t>
            </w:r>
          </w:p>
        </w:tc>
        <w:tc>
          <w:tcPr>
            <w:tcW w:w="1188" w:type="dxa"/>
            <w:vAlign w:val="bottom"/>
          </w:tcPr>
          <w:p w14:paraId="59777FDA" w14:textId="1960B1A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1.28%</w:t>
            </w:r>
          </w:p>
        </w:tc>
        <w:tc>
          <w:tcPr>
            <w:tcW w:w="1188" w:type="dxa"/>
            <w:vAlign w:val="bottom"/>
          </w:tcPr>
          <w:p w14:paraId="5870A616" w14:textId="486966F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0.15%</w:t>
            </w:r>
          </w:p>
        </w:tc>
        <w:tc>
          <w:tcPr>
            <w:tcW w:w="1188" w:type="dxa"/>
          </w:tcPr>
          <w:p w14:paraId="74A0764D" w14:textId="30F7AFA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1,200 </w:t>
            </w:r>
          </w:p>
        </w:tc>
        <w:tc>
          <w:tcPr>
            <w:tcW w:w="1188" w:type="dxa"/>
          </w:tcPr>
          <w:p w14:paraId="5AF0C283" w14:textId="434C3B96"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16 </w:t>
            </w:r>
          </w:p>
        </w:tc>
        <w:tc>
          <w:tcPr>
            <w:tcW w:w="1188" w:type="dxa"/>
          </w:tcPr>
          <w:p w14:paraId="13C44E4F" w14:textId="5904E71B"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1689645F" w14:textId="1292424F" w:rsidTr="0016280E">
        <w:tc>
          <w:tcPr>
            <w:tcW w:w="1255" w:type="dxa"/>
          </w:tcPr>
          <w:p w14:paraId="29526695"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61</w:t>
            </w:r>
          </w:p>
        </w:tc>
        <w:tc>
          <w:tcPr>
            <w:tcW w:w="1120" w:type="dxa"/>
            <w:vAlign w:val="bottom"/>
          </w:tcPr>
          <w:p w14:paraId="59361D52" w14:textId="0C947A3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5.63%</w:t>
            </w:r>
          </w:p>
        </w:tc>
        <w:tc>
          <w:tcPr>
            <w:tcW w:w="1188" w:type="dxa"/>
            <w:vAlign w:val="bottom"/>
          </w:tcPr>
          <w:p w14:paraId="0C0FBFAA" w14:textId="21C28B4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1.43%</w:t>
            </w:r>
          </w:p>
        </w:tc>
        <w:tc>
          <w:tcPr>
            <w:tcW w:w="1188" w:type="dxa"/>
          </w:tcPr>
          <w:p w14:paraId="53388D4F" w14:textId="72D0723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4,938 </w:t>
            </w:r>
          </w:p>
        </w:tc>
        <w:tc>
          <w:tcPr>
            <w:tcW w:w="1188" w:type="dxa"/>
          </w:tcPr>
          <w:p w14:paraId="155A9599" w14:textId="2575241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299 </w:t>
            </w:r>
          </w:p>
        </w:tc>
        <w:tc>
          <w:tcPr>
            <w:tcW w:w="1187" w:type="dxa"/>
            <w:gridSpan w:val="2"/>
          </w:tcPr>
          <w:p w14:paraId="1986EDD5" w14:textId="1B2B93BE"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76 </w:t>
            </w:r>
          </w:p>
        </w:tc>
        <w:tc>
          <w:tcPr>
            <w:tcW w:w="1188" w:type="dxa"/>
            <w:vAlign w:val="bottom"/>
          </w:tcPr>
          <w:p w14:paraId="3B920483" w14:textId="58C5536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1.39%</w:t>
            </w:r>
          </w:p>
        </w:tc>
        <w:tc>
          <w:tcPr>
            <w:tcW w:w="1188" w:type="dxa"/>
            <w:vAlign w:val="bottom"/>
          </w:tcPr>
          <w:p w14:paraId="6BC3F63F" w14:textId="27AA16E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0.16%</w:t>
            </w:r>
          </w:p>
        </w:tc>
        <w:tc>
          <w:tcPr>
            <w:tcW w:w="1188" w:type="dxa"/>
          </w:tcPr>
          <w:p w14:paraId="57CAB4DD" w14:textId="7E6AFC3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1,202 </w:t>
            </w:r>
          </w:p>
        </w:tc>
        <w:tc>
          <w:tcPr>
            <w:tcW w:w="1188" w:type="dxa"/>
          </w:tcPr>
          <w:p w14:paraId="76AAE686" w14:textId="5ADB8E03"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17 </w:t>
            </w:r>
          </w:p>
        </w:tc>
        <w:tc>
          <w:tcPr>
            <w:tcW w:w="1188" w:type="dxa"/>
          </w:tcPr>
          <w:p w14:paraId="10067DCF" w14:textId="4FE773C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627FC283" w14:textId="3251573F" w:rsidTr="0016280E">
        <w:tc>
          <w:tcPr>
            <w:tcW w:w="1255" w:type="dxa"/>
          </w:tcPr>
          <w:p w14:paraId="2FDC3B13"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62</w:t>
            </w:r>
          </w:p>
        </w:tc>
        <w:tc>
          <w:tcPr>
            <w:tcW w:w="1120" w:type="dxa"/>
            <w:vAlign w:val="bottom"/>
          </w:tcPr>
          <w:p w14:paraId="2ED301F9" w14:textId="0316FE9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6.06%</w:t>
            </w:r>
          </w:p>
        </w:tc>
        <w:tc>
          <w:tcPr>
            <w:tcW w:w="1188" w:type="dxa"/>
            <w:vAlign w:val="bottom"/>
          </w:tcPr>
          <w:p w14:paraId="6FFF7E87" w14:textId="4B456EB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1.51%</w:t>
            </w:r>
          </w:p>
        </w:tc>
        <w:tc>
          <w:tcPr>
            <w:tcW w:w="1188" w:type="dxa"/>
          </w:tcPr>
          <w:p w14:paraId="37A5EF6A" w14:textId="4D273E9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4,486 </w:t>
            </w:r>
          </w:p>
        </w:tc>
        <w:tc>
          <w:tcPr>
            <w:tcW w:w="1188" w:type="dxa"/>
          </w:tcPr>
          <w:p w14:paraId="54B77840" w14:textId="08A4ACDC"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294 </w:t>
            </w:r>
          </w:p>
        </w:tc>
        <w:tc>
          <w:tcPr>
            <w:tcW w:w="1187" w:type="dxa"/>
            <w:gridSpan w:val="2"/>
          </w:tcPr>
          <w:p w14:paraId="35A43302" w14:textId="43E18118"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73 </w:t>
            </w:r>
          </w:p>
        </w:tc>
        <w:tc>
          <w:tcPr>
            <w:tcW w:w="1188" w:type="dxa"/>
            <w:vAlign w:val="bottom"/>
          </w:tcPr>
          <w:p w14:paraId="73DE7E69" w14:textId="1DD1B43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1.50%</w:t>
            </w:r>
          </w:p>
        </w:tc>
        <w:tc>
          <w:tcPr>
            <w:tcW w:w="1188" w:type="dxa"/>
            <w:vAlign w:val="bottom"/>
          </w:tcPr>
          <w:p w14:paraId="39A4783B" w14:textId="0CC05D5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0.18%</w:t>
            </w:r>
          </w:p>
        </w:tc>
        <w:tc>
          <w:tcPr>
            <w:tcW w:w="1188" w:type="dxa"/>
          </w:tcPr>
          <w:p w14:paraId="75A55376" w14:textId="563176B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1,260 </w:t>
            </w:r>
          </w:p>
        </w:tc>
        <w:tc>
          <w:tcPr>
            <w:tcW w:w="1188" w:type="dxa"/>
          </w:tcPr>
          <w:p w14:paraId="2F2BA179" w14:textId="4B09792A"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19 </w:t>
            </w:r>
          </w:p>
        </w:tc>
        <w:tc>
          <w:tcPr>
            <w:tcW w:w="1188" w:type="dxa"/>
          </w:tcPr>
          <w:p w14:paraId="758CD012" w14:textId="11797526"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r w:rsidR="0016280E" w:rsidRPr="001B701F" w14:paraId="16BAA65C" w14:textId="0C915D82" w:rsidTr="0016280E">
        <w:tc>
          <w:tcPr>
            <w:tcW w:w="1255" w:type="dxa"/>
          </w:tcPr>
          <w:p w14:paraId="5A56041D"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63</w:t>
            </w:r>
          </w:p>
        </w:tc>
        <w:tc>
          <w:tcPr>
            <w:tcW w:w="1120" w:type="dxa"/>
            <w:vAlign w:val="bottom"/>
          </w:tcPr>
          <w:p w14:paraId="30E8B549" w14:textId="3535D4F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6.51%</w:t>
            </w:r>
          </w:p>
        </w:tc>
        <w:tc>
          <w:tcPr>
            <w:tcW w:w="1188" w:type="dxa"/>
            <w:vAlign w:val="bottom"/>
          </w:tcPr>
          <w:p w14:paraId="6A7F88CF" w14:textId="6E120F1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1.59%</w:t>
            </w:r>
          </w:p>
        </w:tc>
        <w:tc>
          <w:tcPr>
            <w:tcW w:w="1188" w:type="dxa"/>
          </w:tcPr>
          <w:p w14:paraId="39B05E7E" w14:textId="229B7FE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4,049 </w:t>
            </w:r>
          </w:p>
        </w:tc>
        <w:tc>
          <w:tcPr>
            <w:tcW w:w="1188" w:type="dxa"/>
          </w:tcPr>
          <w:p w14:paraId="47B589A4" w14:textId="6FE6C20C"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287 </w:t>
            </w:r>
          </w:p>
        </w:tc>
        <w:tc>
          <w:tcPr>
            <w:tcW w:w="1187" w:type="dxa"/>
            <w:gridSpan w:val="2"/>
          </w:tcPr>
          <w:p w14:paraId="0C8D492B" w14:textId="67FCB68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70 </w:t>
            </w:r>
          </w:p>
        </w:tc>
        <w:tc>
          <w:tcPr>
            <w:tcW w:w="1188" w:type="dxa"/>
            <w:vAlign w:val="bottom"/>
          </w:tcPr>
          <w:p w14:paraId="3E25D3D3" w14:textId="0BB586A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1.62%</w:t>
            </w:r>
          </w:p>
        </w:tc>
        <w:tc>
          <w:tcPr>
            <w:tcW w:w="1188" w:type="dxa"/>
            <w:vAlign w:val="bottom"/>
          </w:tcPr>
          <w:p w14:paraId="4C3C2D81" w14:textId="37A9CEE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0.20%</w:t>
            </w:r>
          </w:p>
        </w:tc>
        <w:tc>
          <w:tcPr>
            <w:tcW w:w="1188" w:type="dxa"/>
          </w:tcPr>
          <w:p w14:paraId="3BAA7E43" w14:textId="0923F8D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1,376 </w:t>
            </w:r>
          </w:p>
        </w:tc>
        <w:tc>
          <w:tcPr>
            <w:tcW w:w="1188" w:type="dxa"/>
          </w:tcPr>
          <w:p w14:paraId="2BFBED2C" w14:textId="77DAC7AA"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23 </w:t>
            </w:r>
          </w:p>
        </w:tc>
        <w:tc>
          <w:tcPr>
            <w:tcW w:w="1188" w:type="dxa"/>
          </w:tcPr>
          <w:p w14:paraId="3FBCF9CD" w14:textId="5D9B8622"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 </w:t>
            </w:r>
          </w:p>
        </w:tc>
      </w:tr>
      <w:tr w:rsidR="0016280E" w:rsidRPr="001B701F" w14:paraId="1A82D3AB" w14:textId="2C1777CB" w:rsidTr="0016280E">
        <w:tc>
          <w:tcPr>
            <w:tcW w:w="1255" w:type="dxa"/>
          </w:tcPr>
          <w:p w14:paraId="118CDEFB"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64</w:t>
            </w:r>
          </w:p>
        </w:tc>
        <w:tc>
          <w:tcPr>
            <w:tcW w:w="1120" w:type="dxa"/>
            <w:vAlign w:val="bottom"/>
          </w:tcPr>
          <w:p w14:paraId="64530891" w14:textId="26FD531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6.98%</w:t>
            </w:r>
          </w:p>
        </w:tc>
        <w:tc>
          <w:tcPr>
            <w:tcW w:w="1188" w:type="dxa"/>
            <w:vAlign w:val="bottom"/>
          </w:tcPr>
          <w:p w14:paraId="607C8428" w14:textId="7296882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1.67%</w:t>
            </w:r>
          </w:p>
        </w:tc>
        <w:tc>
          <w:tcPr>
            <w:tcW w:w="1188" w:type="dxa"/>
          </w:tcPr>
          <w:p w14:paraId="23E6D870" w14:textId="1EB8201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3,628 </w:t>
            </w:r>
          </w:p>
        </w:tc>
        <w:tc>
          <w:tcPr>
            <w:tcW w:w="1188" w:type="dxa"/>
          </w:tcPr>
          <w:p w14:paraId="7EBBD7C3" w14:textId="16671457"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277 </w:t>
            </w:r>
          </w:p>
        </w:tc>
        <w:tc>
          <w:tcPr>
            <w:tcW w:w="1187" w:type="dxa"/>
            <w:gridSpan w:val="2"/>
          </w:tcPr>
          <w:p w14:paraId="777AB035" w14:textId="39EC1B50"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67 </w:t>
            </w:r>
          </w:p>
        </w:tc>
        <w:tc>
          <w:tcPr>
            <w:tcW w:w="1188" w:type="dxa"/>
            <w:vAlign w:val="bottom"/>
          </w:tcPr>
          <w:p w14:paraId="6A09F55C" w14:textId="3C8FF66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1.74%</w:t>
            </w:r>
          </w:p>
        </w:tc>
        <w:tc>
          <w:tcPr>
            <w:tcW w:w="1188" w:type="dxa"/>
            <w:vAlign w:val="bottom"/>
          </w:tcPr>
          <w:p w14:paraId="1B16BEDD" w14:textId="574D897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0.21%</w:t>
            </w:r>
          </w:p>
        </w:tc>
        <w:tc>
          <w:tcPr>
            <w:tcW w:w="1188" w:type="dxa"/>
          </w:tcPr>
          <w:p w14:paraId="52A4E21A" w14:textId="47E5964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1,557 </w:t>
            </w:r>
          </w:p>
        </w:tc>
        <w:tc>
          <w:tcPr>
            <w:tcW w:w="1188" w:type="dxa"/>
          </w:tcPr>
          <w:p w14:paraId="4CB61BD2" w14:textId="473A5E7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28 </w:t>
            </w:r>
          </w:p>
        </w:tc>
        <w:tc>
          <w:tcPr>
            <w:tcW w:w="1188" w:type="dxa"/>
          </w:tcPr>
          <w:p w14:paraId="1B5B82FC" w14:textId="678932B6"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3 </w:t>
            </w:r>
          </w:p>
        </w:tc>
      </w:tr>
      <w:tr w:rsidR="0016280E" w:rsidRPr="001B701F" w14:paraId="46759EDD" w14:textId="4897F505" w:rsidTr="0016280E">
        <w:tc>
          <w:tcPr>
            <w:tcW w:w="1255" w:type="dxa"/>
          </w:tcPr>
          <w:p w14:paraId="27FF00E5" w14:textId="7777777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65</w:t>
            </w:r>
          </w:p>
        </w:tc>
        <w:tc>
          <w:tcPr>
            <w:tcW w:w="1120" w:type="dxa"/>
            <w:vAlign w:val="bottom"/>
          </w:tcPr>
          <w:p w14:paraId="7CD20663" w14:textId="5E632D5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7.46%</w:t>
            </w:r>
          </w:p>
        </w:tc>
        <w:tc>
          <w:tcPr>
            <w:tcW w:w="1188" w:type="dxa"/>
            <w:vAlign w:val="bottom"/>
          </w:tcPr>
          <w:p w14:paraId="204C02D2" w14:textId="31034EB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1.76%</w:t>
            </w:r>
          </w:p>
        </w:tc>
        <w:tc>
          <w:tcPr>
            <w:tcW w:w="1188" w:type="dxa"/>
          </w:tcPr>
          <w:p w14:paraId="1F14F9B3" w14:textId="339987C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2,907 </w:t>
            </w:r>
          </w:p>
        </w:tc>
        <w:tc>
          <w:tcPr>
            <w:tcW w:w="1188" w:type="dxa"/>
          </w:tcPr>
          <w:p w14:paraId="34160A26" w14:textId="62BD04B5"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239 </w:t>
            </w:r>
          </w:p>
        </w:tc>
        <w:tc>
          <w:tcPr>
            <w:tcW w:w="1187" w:type="dxa"/>
            <w:gridSpan w:val="2"/>
          </w:tcPr>
          <w:p w14:paraId="2E377E83" w14:textId="0EC2C934"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56 </w:t>
            </w:r>
          </w:p>
        </w:tc>
        <w:tc>
          <w:tcPr>
            <w:tcW w:w="1188" w:type="dxa"/>
            <w:vAlign w:val="bottom"/>
          </w:tcPr>
          <w:p w14:paraId="02BBFF7A" w14:textId="6F5ECF1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1.87%</w:t>
            </w:r>
          </w:p>
        </w:tc>
        <w:tc>
          <w:tcPr>
            <w:tcW w:w="1188" w:type="dxa"/>
            <w:vAlign w:val="bottom"/>
          </w:tcPr>
          <w:p w14:paraId="0144AEAF" w14:textId="7A8117F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sz w:val="20"/>
                <w:szCs w:val="20"/>
              </w:rPr>
              <w:t>0.23%</w:t>
            </w:r>
          </w:p>
        </w:tc>
        <w:tc>
          <w:tcPr>
            <w:tcW w:w="1188" w:type="dxa"/>
          </w:tcPr>
          <w:p w14:paraId="42EE2E5E" w14:textId="71E835A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sz w:val="20"/>
                <w:szCs w:val="20"/>
              </w:rPr>
              <w:t xml:space="preserve"> 953 </w:t>
            </w:r>
          </w:p>
        </w:tc>
        <w:tc>
          <w:tcPr>
            <w:tcW w:w="1188" w:type="dxa"/>
          </w:tcPr>
          <w:p w14:paraId="67A36A3D" w14:textId="1FA6F599"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18 </w:t>
            </w:r>
          </w:p>
        </w:tc>
        <w:tc>
          <w:tcPr>
            <w:tcW w:w="1188" w:type="dxa"/>
          </w:tcPr>
          <w:p w14:paraId="089F8EF8" w14:textId="5079C83E" w:rsidR="0016280E" w:rsidRPr="001B701F" w:rsidRDefault="0016280E" w:rsidP="0016280E">
            <w:pPr>
              <w:rPr>
                <w:rFonts w:ascii="Times New Roman" w:hAnsi="Times New Roman" w:cs="Times New Roman"/>
                <w:color w:val="000000"/>
                <w:sz w:val="20"/>
                <w:szCs w:val="20"/>
              </w:rPr>
            </w:pPr>
            <w:r w:rsidRPr="001B701F">
              <w:rPr>
                <w:rFonts w:ascii="Times New Roman" w:hAnsi="Times New Roman" w:cs="Times New Roman"/>
                <w:sz w:val="20"/>
                <w:szCs w:val="20"/>
              </w:rPr>
              <w:t xml:space="preserve"> 2 </w:t>
            </w:r>
          </w:p>
        </w:tc>
      </w:tr>
    </w:tbl>
    <w:p w14:paraId="32CBAFE6" w14:textId="56BE60F2" w:rsidR="00161A55" w:rsidRPr="001B701F" w:rsidRDefault="003F52DA" w:rsidP="00002B09">
      <w:pPr>
        <w:rPr>
          <w:rFonts w:ascii="Times New Roman" w:hAnsi="Times New Roman" w:cs="Times New Roman"/>
          <w:sz w:val="20"/>
          <w:szCs w:val="20"/>
        </w:rPr>
      </w:pPr>
      <w:r w:rsidRPr="001B701F">
        <w:rPr>
          <w:rFonts w:ascii="Times New Roman" w:hAnsi="Times New Roman" w:cs="Times New Roman"/>
          <w:sz w:val="18"/>
          <w:szCs w:val="18"/>
        </w:rPr>
        <w:t xml:space="preserve">*CHD: coronary heart disease. </w:t>
      </w:r>
    </w:p>
    <w:p w14:paraId="534F756D" w14:textId="77777777" w:rsidR="00161A55" w:rsidRPr="001B701F" w:rsidRDefault="00161A55" w:rsidP="00002B09">
      <w:pPr>
        <w:rPr>
          <w:rFonts w:ascii="Times New Roman" w:hAnsi="Times New Roman" w:cs="Times New Roman"/>
          <w:sz w:val="20"/>
          <w:szCs w:val="20"/>
        </w:rPr>
      </w:pPr>
    </w:p>
    <w:p w14:paraId="01FBF016" w14:textId="77777777" w:rsidR="00161A55" w:rsidRPr="001B701F" w:rsidRDefault="00161A55" w:rsidP="00002B09">
      <w:pPr>
        <w:rPr>
          <w:rFonts w:ascii="Times New Roman" w:hAnsi="Times New Roman" w:cs="Times New Roman"/>
          <w:sz w:val="20"/>
          <w:szCs w:val="20"/>
        </w:rPr>
        <w:sectPr w:rsidR="00161A55" w:rsidRPr="001B701F" w:rsidSect="00891235">
          <w:pgSz w:w="15840" w:h="12240" w:orient="landscape"/>
          <w:pgMar w:top="1440" w:right="1440" w:bottom="1440" w:left="1440" w:header="720" w:footer="720" w:gutter="0"/>
          <w:cols w:space="720"/>
          <w:docGrid w:linePitch="360"/>
        </w:sectPr>
      </w:pPr>
    </w:p>
    <w:p w14:paraId="22756FE3" w14:textId="3CF39673" w:rsidR="00161A55" w:rsidRPr="001B701F" w:rsidRDefault="008A4158" w:rsidP="00161A55">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Supplementary Table 3: Projections of Migration among People with Type 2 Diabetes by Age and Sex.</w:t>
      </w:r>
    </w:p>
    <w:tbl>
      <w:tblPr>
        <w:tblStyle w:val="TableGrid"/>
        <w:tblW w:w="10516" w:type="dxa"/>
        <w:tblInd w:w="-584" w:type="dxa"/>
        <w:tblLook w:val="04A0" w:firstRow="1" w:lastRow="0" w:firstColumn="1" w:lastColumn="0" w:noHBand="0" w:noVBand="1"/>
      </w:tblPr>
      <w:tblGrid>
        <w:gridCol w:w="956"/>
        <w:gridCol w:w="956"/>
        <w:gridCol w:w="956"/>
        <w:gridCol w:w="956"/>
        <w:gridCol w:w="956"/>
        <w:gridCol w:w="956"/>
        <w:gridCol w:w="956"/>
        <w:gridCol w:w="956"/>
        <w:gridCol w:w="956"/>
        <w:gridCol w:w="956"/>
        <w:gridCol w:w="956"/>
      </w:tblGrid>
      <w:tr w:rsidR="00150DCA" w:rsidRPr="001B701F" w14:paraId="192B0195" w14:textId="77777777" w:rsidTr="007621EC">
        <w:trPr>
          <w:trHeight w:val="204"/>
        </w:trPr>
        <w:tc>
          <w:tcPr>
            <w:tcW w:w="10516" w:type="dxa"/>
            <w:gridSpan w:val="11"/>
            <w:noWrap/>
          </w:tcPr>
          <w:p w14:paraId="0F5DB665" w14:textId="2446E2C9" w:rsidR="00150DCA" w:rsidRPr="001B701F" w:rsidRDefault="0082262B" w:rsidP="00150DCA">
            <w:pPr>
              <w:jc w:val="cente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Men</w:t>
            </w:r>
          </w:p>
        </w:tc>
      </w:tr>
      <w:tr w:rsidR="0016280E" w:rsidRPr="001B701F" w14:paraId="0DB3034D" w14:textId="77777777" w:rsidTr="009B64E3">
        <w:trPr>
          <w:trHeight w:val="204"/>
        </w:trPr>
        <w:tc>
          <w:tcPr>
            <w:tcW w:w="956" w:type="dxa"/>
            <w:noWrap/>
            <w:hideMark/>
          </w:tcPr>
          <w:p w14:paraId="536106C5" w14:textId="77777777"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Age</w:t>
            </w:r>
          </w:p>
        </w:tc>
        <w:tc>
          <w:tcPr>
            <w:tcW w:w="956" w:type="dxa"/>
            <w:noWrap/>
            <w:hideMark/>
          </w:tcPr>
          <w:p w14:paraId="4C4D93D9" w14:textId="0A1344FC"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2024</w:t>
            </w:r>
          </w:p>
        </w:tc>
        <w:tc>
          <w:tcPr>
            <w:tcW w:w="956" w:type="dxa"/>
            <w:noWrap/>
          </w:tcPr>
          <w:p w14:paraId="572DD554" w14:textId="571105FB"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2025</w:t>
            </w:r>
          </w:p>
        </w:tc>
        <w:tc>
          <w:tcPr>
            <w:tcW w:w="956" w:type="dxa"/>
            <w:noWrap/>
          </w:tcPr>
          <w:p w14:paraId="145DEE21" w14:textId="254E1AFF"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2026</w:t>
            </w:r>
          </w:p>
        </w:tc>
        <w:tc>
          <w:tcPr>
            <w:tcW w:w="956" w:type="dxa"/>
            <w:noWrap/>
          </w:tcPr>
          <w:p w14:paraId="72853011" w14:textId="66F59D81"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2027</w:t>
            </w:r>
          </w:p>
        </w:tc>
        <w:tc>
          <w:tcPr>
            <w:tcW w:w="956" w:type="dxa"/>
            <w:noWrap/>
          </w:tcPr>
          <w:p w14:paraId="7A91F256" w14:textId="0E2286E6"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2028</w:t>
            </w:r>
          </w:p>
        </w:tc>
        <w:tc>
          <w:tcPr>
            <w:tcW w:w="956" w:type="dxa"/>
            <w:noWrap/>
          </w:tcPr>
          <w:p w14:paraId="4C0AB850" w14:textId="0C3152DB"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2029</w:t>
            </w:r>
          </w:p>
        </w:tc>
        <w:tc>
          <w:tcPr>
            <w:tcW w:w="956" w:type="dxa"/>
            <w:noWrap/>
          </w:tcPr>
          <w:p w14:paraId="524DC4A1" w14:textId="68E9034C"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2030</w:t>
            </w:r>
          </w:p>
        </w:tc>
        <w:tc>
          <w:tcPr>
            <w:tcW w:w="956" w:type="dxa"/>
            <w:noWrap/>
          </w:tcPr>
          <w:p w14:paraId="0C7D4017" w14:textId="3415588C"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2031</w:t>
            </w:r>
          </w:p>
        </w:tc>
        <w:tc>
          <w:tcPr>
            <w:tcW w:w="956" w:type="dxa"/>
            <w:noWrap/>
          </w:tcPr>
          <w:p w14:paraId="3C105F8A" w14:textId="490B9310"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2032</w:t>
            </w:r>
          </w:p>
        </w:tc>
        <w:tc>
          <w:tcPr>
            <w:tcW w:w="956" w:type="dxa"/>
            <w:noWrap/>
          </w:tcPr>
          <w:p w14:paraId="5B2DF8EA" w14:textId="796F3487"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2033</w:t>
            </w:r>
          </w:p>
        </w:tc>
      </w:tr>
      <w:tr w:rsidR="0016280E" w:rsidRPr="001B701F" w14:paraId="6B2482FA" w14:textId="77777777" w:rsidTr="009B64E3">
        <w:trPr>
          <w:trHeight w:val="204"/>
        </w:trPr>
        <w:tc>
          <w:tcPr>
            <w:tcW w:w="956" w:type="dxa"/>
            <w:noWrap/>
            <w:hideMark/>
          </w:tcPr>
          <w:p w14:paraId="30DAF424"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40</w:t>
            </w:r>
          </w:p>
        </w:tc>
        <w:tc>
          <w:tcPr>
            <w:tcW w:w="956" w:type="dxa"/>
            <w:noWrap/>
            <w:hideMark/>
          </w:tcPr>
          <w:p w14:paraId="5AD4DA60" w14:textId="171B0D8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455</w:t>
            </w:r>
          </w:p>
        </w:tc>
        <w:tc>
          <w:tcPr>
            <w:tcW w:w="956" w:type="dxa"/>
            <w:noWrap/>
            <w:hideMark/>
          </w:tcPr>
          <w:p w14:paraId="32CA71CA" w14:textId="54065E6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431</w:t>
            </w:r>
          </w:p>
        </w:tc>
        <w:tc>
          <w:tcPr>
            <w:tcW w:w="956" w:type="dxa"/>
            <w:noWrap/>
            <w:hideMark/>
          </w:tcPr>
          <w:p w14:paraId="1B7C0EDA" w14:textId="5D8EBD8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428</w:t>
            </w:r>
          </w:p>
        </w:tc>
        <w:tc>
          <w:tcPr>
            <w:tcW w:w="956" w:type="dxa"/>
            <w:noWrap/>
            <w:hideMark/>
          </w:tcPr>
          <w:p w14:paraId="01528B14" w14:textId="442635C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408</w:t>
            </w:r>
          </w:p>
        </w:tc>
        <w:tc>
          <w:tcPr>
            <w:tcW w:w="956" w:type="dxa"/>
            <w:noWrap/>
            <w:hideMark/>
          </w:tcPr>
          <w:p w14:paraId="56AE357D" w14:textId="00F5DE6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360</w:t>
            </w:r>
          </w:p>
        </w:tc>
        <w:tc>
          <w:tcPr>
            <w:tcW w:w="956" w:type="dxa"/>
            <w:noWrap/>
            <w:hideMark/>
          </w:tcPr>
          <w:p w14:paraId="7446D13A" w14:textId="2415777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343</w:t>
            </w:r>
          </w:p>
        </w:tc>
        <w:tc>
          <w:tcPr>
            <w:tcW w:w="956" w:type="dxa"/>
            <w:noWrap/>
            <w:hideMark/>
          </w:tcPr>
          <w:p w14:paraId="5BD59B0D" w14:textId="6E1A4E0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326</w:t>
            </w:r>
          </w:p>
        </w:tc>
        <w:tc>
          <w:tcPr>
            <w:tcW w:w="956" w:type="dxa"/>
            <w:noWrap/>
            <w:hideMark/>
          </w:tcPr>
          <w:p w14:paraId="2CAA1AAA" w14:textId="6BC8E91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309</w:t>
            </w:r>
          </w:p>
        </w:tc>
        <w:tc>
          <w:tcPr>
            <w:tcW w:w="956" w:type="dxa"/>
            <w:noWrap/>
            <w:hideMark/>
          </w:tcPr>
          <w:p w14:paraId="14CDB68A" w14:textId="5631F4E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292</w:t>
            </w:r>
          </w:p>
        </w:tc>
        <w:tc>
          <w:tcPr>
            <w:tcW w:w="956" w:type="dxa"/>
            <w:noWrap/>
            <w:hideMark/>
          </w:tcPr>
          <w:p w14:paraId="32E08A40" w14:textId="6B031FF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292</w:t>
            </w:r>
          </w:p>
        </w:tc>
      </w:tr>
      <w:tr w:rsidR="0016280E" w:rsidRPr="001B701F" w14:paraId="50AB0DF5" w14:textId="77777777" w:rsidTr="009B64E3">
        <w:trPr>
          <w:trHeight w:val="204"/>
        </w:trPr>
        <w:tc>
          <w:tcPr>
            <w:tcW w:w="956" w:type="dxa"/>
            <w:noWrap/>
            <w:hideMark/>
          </w:tcPr>
          <w:p w14:paraId="72C1A6D4"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41</w:t>
            </w:r>
          </w:p>
        </w:tc>
        <w:tc>
          <w:tcPr>
            <w:tcW w:w="956" w:type="dxa"/>
            <w:noWrap/>
            <w:hideMark/>
          </w:tcPr>
          <w:p w14:paraId="0A2A1685" w14:textId="786FEB5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458</w:t>
            </w:r>
          </w:p>
        </w:tc>
        <w:tc>
          <w:tcPr>
            <w:tcW w:w="956" w:type="dxa"/>
            <w:noWrap/>
            <w:hideMark/>
          </w:tcPr>
          <w:p w14:paraId="0BAE9767" w14:textId="2F28823D"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434</w:t>
            </w:r>
          </w:p>
        </w:tc>
        <w:tc>
          <w:tcPr>
            <w:tcW w:w="956" w:type="dxa"/>
            <w:noWrap/>
            <w:hideMark/>
          </w:tcPr>
          <w:p w14:paraId="43F30EE7" w14:textId="23609FD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430</w:t>
            </w:r>
          </w:p>
        </w:tc>
        <w:tc>
          <w:tcPr>
            <w:tcW w:w="956" w:type="dxa"/>
            <w:noWrap/>
            <w:hideMark/>
          </w:tcPr>
          <w:p w14:paraId="5E8F8E81" w14:textId="6D13230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410</w:t>
            </w:r>
          </w:p>
        </w:tc>
        <w:tc>
          <w:tcPr>
            <w:tcW w:w="956" w:type="dxa"/>
            <w:noWrap/>
            <w:hideMark/>
          </w:tcPr>
          <w:p w14:paraId="445ADBDB" w14:textId="4830A9F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362</w:t>
            </w:r>
          </w:p>
        </w:tc>
        <w:tc>
          <w:tcPr>
            <w:tcW w:w="956" w:type="dxa"/>
            <w:noWrap/>
            <w:hideMark/>
          </w:tcPr>
          <w:p w14:paraId="6CB13719" w14:textId="1B37857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345</w:t>
            </w:r>
          </w:p>
        </w:tc>
        <w:tc>
          <w:tcPr>
            <w:tcW w:w="956" w:type="dxa"/>
            <w:noWrap/>
            <w:hideMark/>
          </w:tcPr>
          <w:p w14:paraId="659BB26A" w14:textId="0790382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328</w:t>
            </w:r>
          </w:p>
        </w:tc>
        <w:tc>
          <w:tcPr>
            <w:tcW w:w="956" w:type="dxa"/>
            <w:noWrap/>
            <w:hideMark/>
          </w:tcPr>
          <w:p w14:paraId="211881EC" w14:textId="0BA3CF9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311</w:t>
            </w:r>
          </w:p>
        </w:tc>
        <w:tc>
          <w:tcPr>
            <w:tcW w:w="956" w:type="dxa"/>
            <w:noWrap/>
            <w:hideMark/>
          </w:tcPr>
          <w:p w14:paraId="443D0669" w14:textId="6856E20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294</w:t>
            </w:r>
          </w:p>
        </w:tc>
        <w:tc>
          <w:tcPr>
            <w:tcW w:w="956" w:type="dxa"/>
            <w:noWrap/>
            <w:hideMark/>
          </w:tcPr>
          <w:p w14:paraId="742BD584" w14:textId="5824EA3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294</w:t>
            </w:r>
          </w:p>
        </w:tc>
      </w:tr>
      <w:tr w:rsidR="0016280E" w:rsidRPr="001B701F" w14:paraId="458FA39D" w14:textId="77777777" w:rsidTr="009B64E3">
        <w:trPr>
          <w:trHeight w:val="204"/>
        </w:trPr>
        <w:tc>
          <w:tcPr>
            <w:tcW w:w="956" w:type="dxa"/>
            <w:noWrap/>
            <w:hideMark/>
          </w:tcPr>
          <w:p w14:paraId="4D434426"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42</w:t>
            </w:r>
          </w:p>
        </w:tc>
        <w:tc>
          <w:tcPr>
            <w:tcW w:w="956" w:type="dxa"/>
            <w:noWrap/>
            <w:hideMark/>
          </w:tcPr>
          <w:p w14:paraId="289A3EF9" w14:textId="18419FE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461</w:t>
            </w:r>
          </w:p>
        </w:tc>
        <w:tc>
          <w:tcPr>
            <w:tcW w:w="956" w:type="dxa"/>
            <w:noWrap/>
            <w:hideMark/>
          </w:tcPr>
          <w:p w14:paraId="406E8FC7" w14:textId="3A1CEE4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437</w:t>
            </w:r>
          </w:p>
        </w:tc>
        <w:tc>
          <w:tcPr>
            <w:tcW w:w="956" w:type="dxa"/>
            <w:noWrap/>
            <w:hideMark/>
          </w:tcPr>
          <w:p w14:paraId="6C8E9D68" w14:textId="6E99ACF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433</w:t>
            </w:r>
          </w:p>
        </w:tc>
        <w:tc>
          <w:tcPr>
            <w:tcW w:w="956" w:type="dxa"/>
            <w:noWrap/>
            <w:hideMark/>
          </w:tcPr>
          <w:p w14:paraId="36399000" w14:textId="6AEF84E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413</w:t>
            </w:r>
          </w:p>
        </w:tc>
        <w:tc>
          <w:tcPr>
            <w:tcW w:w="956" w:type="dxa"/>
            <w:noWrap/>
            <w:hideMark/>
          </w:tcPr>
          <w:p w14:paraId="59561528" w14:textId="79B866E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364</w:t>
            </w:r>
          </w:p>
        </w:tc>
        <w:tc>
          <w:tcPr>
            <w:tcW w:w="956" w:type="dxa"/>
            <w:noWrap/>
            <w:hideMark/>
          </w:tcPr>
          <w:p w14:paraId="56769278" w14:textId="6D975E5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347</w:t>
            </w:r>
          </w:p>
        </w:tc>
        <w:tc>
          <w:tcPr>
            <w:tcW w:w="956" w:type="dxa"/>
            <w:noWrap/>
            <w:hideMark/>
          </w:tcPr>
          <w:p w14:paraId="1DDDF7DD" w14:textId="20FEA5E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330</w:t>
            </w:r>
          </w:p>
        </w:tc>
        <w:tc>
          <w:tcPr>
            <w:tcW w:w="956" w:type="dxa"/>
            <w:noWrap/>
            <w:hideMark/>
          </w:tcPr>
          <w:p w14:paraId="677A8CD5" w14:textId="732CD0F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313</w:t>
            </w:r>
          </w:p>
        </w:tc>
        <w:tc>
          <w:tcPr>
            <w:tcW w:w="956" w:type="dxa"/>
            <w:noWrap/>
            <w:hideMark/>
          </w:tcPr>
          <w:p w14:paraId="6379C661" w14:textId="4893EE6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296</w:t>
            </w:r>
          </w:p>
        </w:tc>
        <w:tc>
          <w:tcPr>
            <w:tcW w:w="956" w:type="dxa"/>
            <w:noWrap/>
            <w:hideMark/>
          </w:tcPr>
          <w:p w14:paraId="51BC72DF" w14:textId="03249FB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296</w:t>
            </w:r>
          </w:p>
        </w:tc>
      </w:tr>
      <w:tr w:rsidR="0016280E" w:rsidRPr="001B701F" w14:paraId="74C80151" w14:textId="77777777" w:rsidTr="009B64E3">
        <w:trPr>
          <w:trHeight w:val="204"/>
        </w:trPr>
        <w:tc>
          <w:tcPr>
            <w:tcW w:w="956" w:type="dxa"/>
            <w:noWrap/>
            <w:hideMark/>
          </w:tcPr>
          <w:p w14:paraId="32848644"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43</w:t>
            </w:r>
          </w:p>
        </w:tc>
        <w:tc>
          <w:tcPr>
            <w:tcW w:w="956" w:type="dxa"/>
            <w:noWrap/>
            <w:hideMark/>
          </w:tcPr>
          <w:p w14:paraId="211FBC71" w14:textId="7655425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463</w:t>
            </w:r>
          </w:p>
        </w:tc>
        <w:tc>
          <w:tcPr>
            <w:tcW w:w="956" w:type="dxa"/>
            <w:noWrap/>
            <w:hideMark/>
          </w:tcPr>
          <w:p w14:paraId="598CF771" w14:textId="3FA9115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439</w:t>
            </w:r>
          </w:p>
        </w:tc>
        <w:tc>
          <w:tcPr>
            <w:tcW w:w="956" w:type="dxa"/>
            <w:noWrap/>
            <w:hideMark/>
          </w:tcPr>
          <w:p w14:paraId="0FFD9354" w14:textId="6E1A5A9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435</w:t>
            </w:r>
          </w:p>
        </w:tc>
        <w:tc>
          <w:tcPr>
            <w:tcW w:w="956" w:type="dxa"/>
            <w:noWrap/>
            <w:hideMark/>
          </w:tcPr>
          <w:p w14:paraId="0E09B8DD" w14:textId="4CC466E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415</w:t>
            </w:r>
          </w:p>
        </w:tc>
        <w:tc>
          <w:tcPr>
            <w:tcW w:w="956" w:type="dxa"/>
            <w:noWrap/>
            <w:hideMark/>
          </w:tcPr>
          <w:p w14:paraId="2605A45E" w14:textId="4CA6FFC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366</w:t>
            </w:r>
          </w:p>
        </w:tc>
        <w:tc>
          <w:tcPr>
            <w:tcW w:w="956" w:type="dxa"/>
            <w:noWrap/>
            <w:hideMark/>
          </w:tcPr>
          <w:p w14:paraId="417F78D3" w14:textId="72A2043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349</w:t>
            </w:r>
          </w:p>
        </w:tc>
        <w:tc>
          <w:tcPr>
            <w:tcW w:w="956" w:type="dxa"/>
            <w:noWrap/>
            <w:hideMark/>
          </w:tcPr>
          <w:p w14:paraId="524B05DA" w14:textId="19D0CAC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332</w:t>
            </w:r>
          </w:p>
        </w:tc>
        <w:tc>
          <w:tcPr>
            <w:tcW w:w="956" w:type="dxa"/>
            <w:noWrap/>
            <w:hideMark/>
          </w:tcPr>
          <w:p w14:paraId="232C55D0" w14:textId="798828A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315</w:t>
            </w:r>
          </w:p>
        </w:tc>
        <w:tc>
          <w:tcPr>
            <w:tcW w:w="956" w:type="dxa"/>
            <w:noWrap/>
            <w:hideMark/>
          </w:tcPr>
          <w:p w14:paraId="76E4C954" w14:textId="65661D5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298</w:t>
            </w:r>
          </w:p>
        </w:tc>
        <w:tc>
          <w:tcPr>
            <w:tcW w:w="956" w:type="dxa"/>
            <w:noWrap/>
            <w:hideMark/>
          </w:tcPr>
          <w:p w14:paraId="420C8145" w14:textId="6F48D5D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298</w:t>
            </w:r>
          </w:p>
        </w:tc>
      </w:tr>
      <w:tr w:rsidR="0016280E" w:rsidRPr="001B701F" w14:paraId="6D37F307" w14:textId="77777777" w:rsidTr="009B64E3">
        <w:trPr>
          <w:trHeight w:val="204"/>
        </w:trPr>
        <w:tc>
          <w:tcPr>
            <w:tcW w:w="956" w:type="dxa"/>
            <w:noWrap/>
            <w:hideMark/>
          </w:tcPr>
          <w:p w14:paraId="37E764AE"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44</w:t>
            </w:r>
          </w:p>
        </w:tc>
        <w:tc>
          <w:tcPr>
            <w:tcW w:w="956" w:type="dxa"/>
            <w:noWrap/>
            <w:hideMark/>
          </w:tcPr>
          <w:p w14:paraId="430E428C" w14:textId="112ED71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466</w:t>
            </w:r>
          </w:p>
        </w:tc>
        <w:tc>
          <w:tcPr>
            <w:tcW w:w="956" w:type="dxa"/>
            <w:noWrap/>
            <w:hideMark/>
          </w:tcPr>
          <w:p w14:paraId="151BDED0" w14:textId="5725B6B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441</w:t>
            </w:r>
          </w:p>
        </w:tc>
        <w:tc>
          <w:tcPr>
            <w:tcW w:w="956" w:type="dxa"/>
            <w:noWrap/>
            <w:hideMark/>
          </w:tcPr>
          <w:p w14:paraId="693F7EE4" w14:textId="6784561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438</w:t>
            </w:r>
          </w:p>
        </w:tc>
        <w:tc>
          <w:tcPr>
            <w:tcW w:w="956" w:type="dxa"/>
            <w:noWrap/>
            <w:hideMark/>
          </w:tcPr>
          <w:p w14:paraId="43F3ECE9" w14:textId="5B6E934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417</w:t>
            </w:r>
          </w:p>
        </w:tc>
        <w:tc>
          <w:tcPr>
            <w:tcW w:w="956" w:type="dxa"/>
            <w:noWrap/>
            <w:hideMark/>
          </w:tcPr>
          <w:p w14:paraId="7FD478B0" w14:textId="299CB00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368</w:t>
            </w:r>
          </w:p>
        </w:tc>
        <w:tc>
          <w:tcPr>
            <w:tcW w:w="956" w:type="dxa"/>
            <w:noWrap/>
            <w:hideMark/>
          </w:tcPr>
          <w:p w14:paraId="1526F42C" w14:textId="45BBF74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351</w:t>
            </w:r>
          </w:p>
        </w:tc>
        <w:tc>
          <w:tcPr>
            <w:tcW w:w="956" w:type="dxa"/>
            <w:noWrap/>
            <w:hideMark/>
          </w:tcPr>
          <w:p w14:paraId="1271F5C2" w14:textId="63F13D7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334</w:t>
            </w:r>
          </w:p>
        </w:tc>
        <w:tc>
          <w:tcPr>
            <w:tcW w:w="956" w:type="dxa"/>
            <w:noWrap/>
            <w:hideMark/>
          </w:tcPr>
          <w:p w14:paraId="38EDC8AD" w14:textId="21F2D0D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316</w:t>
            </w:r>
          </w:p>
        </w:tc>
        <w:tc>
          <w:tcPr>
            <w:tcW w:w="956" w:type="dxa"/>
            <w:noWrap/>
            <w:hideMark/>
          </w:tcPr>
          <w:p w14:paraId="15386D57" w14:textId="734C8C3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299</w:t>
            </w:r>
          </w:p>
        </w:tc>
        <w:tc>
          <w:tcPr>
            <w:tcW w:w="956" w:type="dxa"/>
            <w:noWrap/>
            <w:hideMark/>
          </w:tcPr>
          <w:p w14:paraId="30C769F0" w14:textId="40A264E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299</w:t>
            </w:r>
          </w:p>
        </w:tc>
      </w:tr>
      <w:tr w:rsidR="0016280E" w:rsidRPr="001B701F" w14:paraId="5B49CA63" w14:textId="77777777" w:rsidTr="009B64E3">
        <w:trPr>
          <w:trHeight w:val="204"/>
        </w:trPr>
        <w:tc>
          <w:tcPr>
            <w:tcW w:w="956" w:type="dxa"/>
            <w:noWrap/>
            <w:hideMark/>
          </w:tcPr>
          <w:p w14:paraId="16734164"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45</w:t>
            </w:r>
          </w:p>
        </w:tc>
        <w:tc>
          <w:tcPr>
            <w:tcW w:w="956" w:type="dxa"/>
            <w:noWrap/>
            <w:hideMark/>
          </w:tcPr>
          <w:p w14:paraId="5EA057E4" w14:textId="4242E1D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301</w:t>
            </w:r>
          </w:p>
        </w:tc>
        <w:tc>
          <w:tcPr>
            <w:tcW w:w="956" w:type="dxa"/>
            <w:noWrap/>
            <w:hideMark/>
          </w:tcPr>
          <w:p w14:paraId="4858B95E" w14:textId="635C255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285</w:t>
            </w:r>
          </w:p>
        </w:tc>
        <w:tc>
          <w:tcPr>
            <w:tcW w:w="956" w:type="dxa"/>
            <w:noWrap/>
            <w:hideMark/>
          </w:tcPr>
          <w:p w14:paraId="0ECC2870" w14:textId="0639D53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283</w:t>
            </w:r>
          </w:p>
        </w:tc>
        <w:tc>
          <w:tcPr>
            <w:tcW w:w="956" w:type="dxa"/>
            <w:noWrap/>
            <w:hideMark/>
          </w:tcPr>
          <w:p w14:paraId="493809A2" w14:textId="3522834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270</w:t>
            </w:r>
          </w:p>
        </w:tc>
        <w:tc>
          <w:tcPr>
            <w:tcW w:w="956" w:type="dxa"/>
            <w:noWrap/>
            <w:hideMark/>
          </w:tcPr>
          <w:p w14:paraId="05D6677E" w14:textId="6B488F8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238</w:t>
            </w:r>
          </w:p>
        </w:tc>
        <w:tc>
          <w:tcPr>
            <w:tcW w:w="956" w:type="dxa"/>
            <w:noWrap/>
            <w:hideMark/>
          </w:tcPr>
          <w:p w14:paraId="0D4D05DF" w14:textId="0B1EAFD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227</w:t>
            </w:r>
          </w:p>
        </w:tc>
        <w:tc>
          <w:tcPr>
            <w:tcW w:w="956" w:type="dxa"/>
            <w:noWrap/>
            <w:hideMark/>
          </w:tcPr>
          <w:p w14:paraId="5EE6FF39" w14:textId="33F850E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216</w:t>
            </w:r>
          </w:p>
        </w:tc>
        <w:tc>
          <w:tcPr>
            <w:tcW w:w="956" w:type="dxa"/>
            <w:noWrap/>
            <w:hideMark/>
          </w:tcPr>
          <w:p w14:paraId="5EDA04EC" w14:textId="493DFA3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205</w:t>
            </w:r>
          </w:p>
        </w:tc>
        <w:tc>
          <w:tcPr>
            <w:tcW w:w="956" w:type="dxa"/>
            <w:noWrap/>
            <w:hideMark/>
          </w:tcPr>
          <w:p w14:paraId="6CFBBC0E" w14:textId="0B16F62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193</w:t>
            </w:r>
          </w:p>
        </w:tc>
        <w:tc>
          <w:tcPr>
            <w:tcW w:w="956" w:type="dxa"/>
            <w:noWrap/>
            <w:hideMark/>
          </w:tcPr>
          <w:p w14:paraId="106A5BA0" w14:textId="37E1EA5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193</w:t>
            </w:r>
          </w:p>
        </w:tc>
      </w:tr>
      <w:tr w:rsidR="0016280E" w:rsidRPr="001B701F" w14:paraId="6F398981" w14:textId="77777777" w:rsidTr="009B64E3">
        <w:trPr>
          <w:trHeight w:val="204"/>
        </w:trPr>
        <w:tc>
          <w:tcPr>
            <w:tcW w:w="956" w:type="dxa"/>
            <w:noWrap/>
            <w:hideMark/>
          </w:tcPr>
          <w:p w14:paraId="38E619D2"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46</w:t>
            </w:r>
          </w:p>
        </w:tc>
        <w:tc>
          <w:tcPr>
            <w:tcW w:w="956" w:type="dxa"/>
            <w:noWrap/>
            <w:hideMark/>
          </w:tcPr>
          <w:p w14:paraId="6E796FAB" w14:textId="47E0566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302</w:t>
            </w:r>
          </w:p>
        </w:tc>
        <w:tc>
          <w:tcPr>
            <w:tcW w:w="956" w:type="dxa"/>
            <w:noWrap/>
            <w:hideMark/>
          </w:tcPr>
          <w:p w14:paraId="43BDDFEB" w14:textId="4671850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287</w:t>
            </w:r>
          </w:p>
        </w:tc>
        <w:tc>
          <w:tcPr>
            <w:tcW w:w="956" w:type="dxa"/>
            <w:noWrap/>
            <w:hideMark/>
          </w:tcPr>
          <w:p w14:paraId="66440A51" w14:textId="001C157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284</w:t>
            </w:r>
          </w:p>
        </w:tc>
        <w:tc>
          <w:tcPr>
            <w:tcW w:w="956" w:type="dxa"/>
            <w:noWrap/>
            <w:hideMark/>
          </w:tcPr>
          <w:p w14:paraId="5B4CBE5C" w14:textId="52CFB9A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271</w:t>
            </w:r>
          </w:p>
        </w:tc>
        <w:tc>
          <w:tcPr>
            <w:tcW w:w="956" w:type="dxa"/>
            <w:noWrap/>
            <w:hideMark/>
          </w:tcPr>
          <w:p w14:paraId="2A2FAFB5" w14:textId="743947D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239</w:t>
            </w:r>
          </w:p>
        </w:tc>
        <w:tc>
          <w:tcPr>
            <w:tcW w:w="956" w:type="dxa"/>
            <w:noWrap/>
            <w:hideMark/>
          </w:tcPr>
          <w:p w14:paraId="027475E5" w14:textId="415FC81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228</w:t>
            </w:r>
          </w:p>
        </w:tc>
        <w:tc>
          <w:tcPr>
            <w:tcW w:w="956" w:type="dxa"/>
            <w:noWrap/>
            <w:hideMark/>
          </w:tcPr>
          <w:p w14:paraId="48DB7C13" w14:textId="101DB55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217</w:t>
            </w:r>
          </w:p>
        </w:tc>
        <w:tc>
          <w:tcPr>
            <w:tcW w:w="956" w:type="dxa"/>
            <w:noWrap/>
            <w:hideMark/>
          </w:tcPr>
          <w:p w14:paraId="2733D35A" w14:textId="0F92C35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205</w:t>
            </w:r>
          </w:p>
        </w:tc>
        <w:tc>
          <w:tcPr>
            <w:tcW w:w="956" w:type="dxa"/>
            <w:noWrap/>
            <w:hideMark/>
          </w:tcPr>
          <w:p w14:paraId="0A3FE423" w14:textId="4151512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194</w:t>
            </w:r>
          </w:p>
        </w:tc>
        <w:tc>
          <w:tcPr>
            <w:tcW w:w="956" w:type="dxa"/>
            <w:noWrap/>
            <w:hideMark/>
          </w:tcPr>
          <w:p w14:paraId="501FCE48" w14:textId="32EEB03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194</w:t>
            </w:r>
          </w:p>
        </w:tc>
      </w:tr>
      <w:tr w:rsidR="0016280E" w:rsidRPr="001B701F" w14:paraId="2332772A" w14:textId="77777777" w:rsidTr="009B64E3">
        <w:trPr>
          <w:trHeight w:val="204"/>
        </w:trPr>
        <w:tc>
          <w:tcPr>
            <w:tcW w:w="956" w:type="dxa"/>
            <w:noWrap/>
            <w:hideMark/>
          </w:tcPr>
          <w:p w14:paraId="0D5D028B"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47</w:t>
            </w:r>
          </w:p>
        </w:tc>
        <w:tc>
          <w:tcPr>
            <w:tcW w:w="956" w:type="dxa"/>
            <w:noWrap/>
            <w:hideMark/>
          </w:tcPr>
          <w:p w14:paraId="44373888" w14:textId="734BF68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304</w:t>
            </w:r>
          </w:p>
        </w:tc>
        <w:tc>
          <w:tcPr>
            <w:tcW w:w="956" w:type="dxa"/>
            <w:noWrap/>
            <w:hideMark/>
          </w:tcPr>
          <w:p w14:paraId="15808F6D" w14:textId="27B7A37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288</w:t>
            </w:r>
          </w:p>
        </w:tc>
        <w:tc>
          <w:tcPr>
            <w:tcW w:w="956" w:type="dxa"/>
            <w:noWrap/>
            <w:hideMark/>
          </w:tcPr>
          <w:p w14:paraId="000B1029" w14:textId="4FE08B1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285</w:t>
            </w:r>
          </w:p>
        </w:tc>
        <w:tc>
          <w:tcPr>
            <w:tcW w:w="956" w:type="dxa"/>
            <w:noWrap/>
            <w:hideMark/>
          </w:tcPr>
          <w:p w14:paraId="437793EA" w14:textId="0EFA65E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272</w:t>
            </w:r>
          </w:p>
        </w:tc>
        <w:tc>
          <w:tcPr>
            <w:tcW w:w="956" w:type="dxa"/>
            <w:noWrap/>
            <w:hideMark/>
          </w:tcPr>
          <w:p w14:paraId="5D72597D" w14:textId="100EC17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240</w:t>
            </w:r>
          </w:p>
        </w:tc>
        <w:tc>
          <w:tcPr>
            <w:tcW w:w="956" w:type="dxa"/>
            <w:noWrap/>
            <w:hideMark/>
          </w:tcPr>
          <w:p w14:paraId="06E003F4" w14:textId="5B1D230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229</w:t>
            </w:r>
          </w:p>
        </w:tc>
        <w:tc>
          <w:tcPr>
            <w:tcW w:w="956" w:type="dxa"/>
            <w:noWrap/>
            <w:hideMark/>
          </w:tcPr>
          <w:p w14:paraId="5B045E90" w14:textId="3CE9251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218</w:t>
            </w:r>
          </w:p>
        </w:tc>
        <w:tc>
          <w:tcPr>
            <w:tcW w:w="956" w:type="dxa"/>
            <w:noWrap/>
            <w:hideMark/>
          </w:tcPr>
          <w:p w14:paraId="51AC999F" w14:textId="044F05D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206</w:t>
            </w:r>
          </w:p>
        </w:tc>
        <w:tc>
          <w:tcPr>
            <w:tcW w:w="956" w:type="dxa"/>
            <w:noWrap/>
            <w:hideMark/>
          </w:tcPr>
          <w:p w14:paraId="658E4466" w14:textId="7C25BEF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195</w:t>
            </w:r>
          </w:p>
        </w:tc>
        <w:tc>
          <w:tcPr>
            <w:tcW w:w="956" w:type="dxa"/>
            <w:noWrap/>
            <w:hideMark/>
          </w:tcPr>
          <w:p w14:paraId="1DE2DC84" w14:textId="14BB017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195</w:t>
            </w:r>
          </w:p>
        </w:tc>
      </w:tr>
      <w:tr w:rsidR="0016280E" w:rsidRPr="001B701F" w14:paraId="1955E35A" w14:textId="77777777" w:rsidTr="009B64E3">
        <w:trPr>
          <w:trHeight w:val="204"/>
        </w:trPr>
        <w:tc>
          <w:tcPr>
            <w:tcW w:w="956" w:type="dxa"/>
            <w:noWrap/>
            <w:hideMark/>
          </w:tcPr>
          <w:p w14:paraId="62125D79"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48</w:t>
            </w:r>
          </w:p>
        </w:tc>
        <w:tc>
          <w:tcPr>
            <w:tcW w:w="956" w:type="dxa"/>
            <w:noWrap/>
            <w:hideMark/>
          </w:tcPr>
          <w:p w14:paraId="7598D547" w14:textId="5D88484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305</w:t>
            </w:r>
          </w:p>
        </w:tc>
        <w:tc>
          <w:tcPr>
            <w:tcW w:w="956" w:type="dxa"/>
            <w:noWrap/>
            <w:hideMark/>
          </w:tcPr>
          <w:p w14:paraId="033AFB55" w14:textId="194621D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289</w:t>
            </w:r>
          </w:p>
        </w:tc>
        <w:tc>
          <w:tcPr>
            <w:tcW w:w="956" w:type="dxa"/>
            <w:noWrap/>
            <w:hideMark/>
          </w:tcPr>
          <w:p w14:paraId="08C8AD25" w14:textId="70A16E1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286</w:t>
            </w:r>
          </w:p>
        </w:tc>
        <w:tc>
          <w:tcPr>
            <w:tcW w:w="956" w:type="dxa"/>
            <w:noWrap/>
            <w:hideMark/>
          </w:tcPr>
          <w:p w14:paraId="15A71FF1" w14:textId="009818E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273</w:t>
            </w:r>
          </w:p>
        </w:tc>
        <w:tc>
          <w:tcPr>
            <w:tcW w:w="956" w:type="dxa"/>
            <w:noWrap/>
            <w:hideMark/>
          </w:tcPr>
          <w:p w14:paraId="47810D33" w14:textId="543A584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241</w:t>
            </w:r>
          </w:p>
        </w:tc>
        <w:tc>
          <w:tcPr>
            <w:tcW w:w="956" w:type="dxa"/>
            <w:noWrap/>
            <w:hideMark/>
          </w:tcPr>
          <w:p w14:paraId="3CE43202" w14:textId="4468911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230</w:t>
            </w:r>
          </w:p>
        </w:tc>
        <w:tc>
          <w:tcPr>
            <w:tcW w:w="956" w:type="dxa"/>
            <w:noWrap/>
            <w:hideMark/>
          </w:tcPr>
          <w:p w14:paraId="195F5C08" w14:textId="6088FE7D"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218</w:t>
            </w:r>
          </w:p>
        </w:tc>
        <w:tc>
          <w:tcPr>
            <w:tcW w:w="956" w:type="dxa"/>
            <w:noWrap/>
            <w:hideMark/>
          </w:tcPr>
          <w:p w14:paraId="7A5A688F" w14:textId="1B40C43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207</w:t>
            </w:r>
          </w:p>
        </w:tc>
        <w:tc>
          <w:tcPr>
            <w:tcW w:w="956" w:type="dxa"/>
            <w:noWrap/>
            <w:hideMark/>
          </w:tcPr>
          <w:p w14:paraId="796A24FD" w14:textId="636BEBF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196</w:t>
            </w:r>
          </w:p>
        </w:tc>
        <w:tc>
          <w:tcPr>
            <w:tcW w:w="956" w:type="dxa"/>
            <w:noWrap/>
            <w:hideMark/>
          </w:tcPr>
          <w:p w14:paraId="781A059A" w14:textId="016AACF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196</w:t>
            </w:r>
          </w:p>
        </w:tc>
      </w:tr>
      <w:tr w:rsidR="0016280E" w:rsidRPr="001B701F" w14:paraId="4030C1E7" w14:textId="77777777" w:rsidTr="009B64E3">
        <w:trPr>
          <w:trHeight w:val="204"/>
        </w:trPr>
        <w:tc>
          <w:tcPr>
            <w:tcW w:w="956" w:type="dxa"/>
            <w:noWrap/>
            <w:hideMark/>
          </w:tcPr>
          <w:p w14:paraId="0EFFB7A9"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49</w:t>
            </w:r>
          </w:p>
        </w:tc>
        <w:tc>
          <w:tcPr>
            <w:tcW w:w="956" w:type="dxa"/>
            <w:noWrap/>
            <w:hideMark/>
          </w:tcPr>
          <w:p w14:paraId="03357835" w14:textId="6CAE764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305</w:t>
            </w:r>
          </w:p>
        </w:tc>
        <w:tc>
          <w:tcPr>
            <w:tcW w:w="956" w:type="dxa"/>
            <w:noWrap/>
            <w:hideMark/>
          </w:tcPr>
          <w:p w14:paraId="35514A5E" w14:textId="086E612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290</w:t>
            </w:r>
          </w:p>
        </w:tc>
        <w:tc>
          <w:tcPr>
            <w:tcW w:w="956" w:type="dxa"/>
            <w:noWrap/>
            <w:hideMark/>
          </w:tcPr>
          <w:p w14:paraId="0A9ECC13" w14:textId="5987306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287</w:t>
            </w:r>
          </w:p>
        </w:tc>
        <w:tc>
          <w:tcPr>
            <w:tcW w:w="956" w:type="dxa"/>
            <w:noWrap/>
            <w:hideMark/>
          </w:tcPr>
          <w:p w14:paraId="0907A9CE" w14:textId="6E6636A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274</w:t>
            </w:r>
          </w:p>
        </w:tc>
        <w:tc>
          <w:tcPr>
            <w:tcW w:w="956" w:type="dxa"/>
            <w:noWrap/>
            <w:hideMark/>
          </w:tcPr>
          <w:p w14:paraId="060A0075" w14:textId="79431D1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242</w:t>
            </w:r>
          </w:p>
        </w:tc>
        <w:tc>
          <w:tcPr>
            <w:tcW w:w="956" w:type="dxa"/>
            <w:noWrap/>
            <w:hideMark/>
          </w:tcPr>
          <w:p w14:paraId="48C039F5" w14:textId="458A15A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230</w:t>
            </w:r>
          </w:p>
        </w:tc>
        <w:tc>
          <w:tcPr>
            <w:tcW w:w="956" w:type="dxa"/>
            <w:noWrap/>
            <w:hideMark/>
          </w:tcPr>
          <w:p w14:paraId="117C415A" w14:textId="2512166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219</w:t>
            </w:r>
          </w:p>
        </w:tc>
        <w:tc>
          <w:tcPr>
            <w:tcW w:w="956" w:type="dxa"/>
            <w:noWrap/>
            <w:hideMark/>
          </w:tcPr>
          <w:p w14:paraId="66E3C8E6" w14:textId="2C1CB11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208</w:t>
            </w:r>
          </w:p>
        </w:tc>
        <w:tc>
          <w:tcPr>
            <w:tcW w:w="956" w:type="dxa"/>
            <w:noWrap/>
            <w:hideMark/>
          </w:tcPr>
          <w:p w14:paraId="4B9F0A07" w14:textId="38BBA48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196</w:t>
            </w:r>
          </w:p>
        </w:tc>
        <w:tc>
          <w:tcPr>
            <w:tcW w:w="956" w:type="dxa"/>
            <w:noWrap/>
            <w:hideMark/>
          </w:tcPr>
          <w:p w14:paraId="2F508CA7" w14:textId="7F02829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196</w:t>
            </w:r>
          </w:p>
        </w:tc>
      </w:tr>
      <w:tr w:rsidR="0016280E" w:rsidRPr="001B701F" w14:paraId="2933AAC7" w14:textId="77777777" w:rsidTr="009B64E3">
        <w:trPr>
          <w:trHeight w:val="204"/>
        </w:trPr>
        <w:tc>
          <w:tcPr>
            <w:tcW w:w="956" w:type="dxa"/>
            <w:noWrap/>
            <w:hideMark/>
          </w:tcPr>
          <w:p w14:paraId="298B8F97"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50</w:t>
            </w:r>
          </w:p>
        </w:tc>
        <w:tc>
          <w:tcPr>
            <w:tcW w:w="956" w:type="dxa"/>
            <w:noWrap/>
            <w:hideMark/>
          </w:tcPr>
          <w:p w14:paraId="6A105112" w14:textId="44D687E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164</w:t>
            </w:r>
          </w:p>
        </w:tc>
        <w:tc>
          <w:tcPr>
            <w:tcW w:w="956" w:type="dxa"/>
            <w:noWrap/>
            <w:hideMark/>
          </w:tcPr>
          <w:p w14:paraId="0F0308BE" w14:textId="2922783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156</w:t>
            </w:r>
          </w:p>
        </w:tc>
        <w:tc>
          <w:tcPr>
            <w:tcW w:w="956" w:type="dxa"/>
            <w:noWrap/>
            <w:hideMark/>
          </w:tcPr>
          <w:p w14:paraId="02731567" w14:textId="5B2F8E3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155</w:t>
            </w:r>
          </w:p>
        </w:tc>
        <w:tc>
          <w:tcPr>
            <w:tcW w:w="956" w:type="dxa"/>
            <w:noWrap/>
            <w:hideMark/>
          </w:tcPr>
          <w:p w14:paraId="1408C29F" w14:textId="3DB071D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147</w:t>
            </w:r>
          </w:p>
        </w:tc>
        <w:tc>
          <w:tcPr>
            <w:tcW w:w="956" w:type="dxa"/>
            <w:noWrap/>
            <w:hideMark/>
          </w:tcPr>
          <w:p w14:paraId="2F1F1C11" w14:textId="0B84BDC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130</w:t>
            </w:r>
          </w:p>
        </w:tc>
        <w:tc>
          <w:tcPr>
            <w:tcW w:w="956" w:type="dxa"/>
            <w:noWrap/>
            <w:hideMark/>
          </w:tcPr>
          <w:p w14:paraId="57847B89" w14:textId="38ED68D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124</w:t>
            </w:r>
          </w:p>
        </w:tc>
        <w:tc>
          <w:tcPr>
            <w:tcW w:w="956" w:type="dxa"/>
            <w:noWrap/>
            <w:hideMark/>
          </w:tcPr>
          <w:p w14:paraId="10841BED" w14:textId="6207AC2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118</w:t>
            </w:r>
          </w:p>
        </w:tc>
        <w:tc>
          <w:tcPr>
            <w:tcW w:w="956" w:type="dxa"/>
            <w:noWrap/>
            <w:hideMark/>
          </w:tcPr>
          <w:p w14:paraId="37300ED1" w14:textId="2E3D094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112</w:t>
            </w:r>
          </w:p>
        </w:tc>
        <w:tc>
          <w:tcPr>
            <w:tcW w:w="956" w:type="dxa"/>
            <w:noWrap/>
            <w:hideMark/>
          </w:tcPr>
          <w:p w14:paraId="49B538D9" w14:textId="025CA31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c>
          <w:tcPr>
            <w:tcW w:w="956" w:type="dxa"/>
            <w:noWrap/>
            <w:hideMark/>
          </w:tcPr>
          <w:p w14:paraId="4852BD44" w14:textId="614BEE3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r>
      <w:tr w:rsidR="0016280E" w:rsidRPr="001B701F" w14:paraId="4E56C1FE" w14:textId="77777777" w:rsidTr="009B64E3">
        <w:trPr>
          <w:trHeight w:val="204"/>
        </w:trPr>
        <w:tc>
          <w:tcPr>
            <w:tcW w:w="956" w:type="dxa"/>
            <w:noWrap/>
            <w:hideMark/>
          </w:tcPr>
          <w:p w14:paraId="3E2B5C4D"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51</w:t>
            </w:r>
          </w:p>
        </w:tc>
        <w:tc>
          <w:tcPr>
            <w:tcW w:w="956" w:type="dxa"/>
            <w:noWrap/>
            <w:hideMark/>
          </w:tcPr>
          <w:p w14:paraId="2080BECE" w14:textId="24A03E8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165</w:t>
            </w:r>
          </w:p>
        </w:tc>
        <w:tc>
          <w:tcPr>
            <w:tcW w:w="956" w:type="dxa"/>
            <w:noWrap/>
            <w:hideMark/>
          </w:tcPr>
          <w:p w14:paraId="0624AD98" w14:textId="57A9C1A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156</w:t>
            </w:r>
          </w:p>
        </w:tc>
        <w:tc>
          <w:tcPr>
            <w:tcW w:w="956" w:type="dxa"/>
            <w:noWrap/>
            <w:hideMark/>
          </w:tcPr>
          <w:p w14:paraId="48246201" w14:textId="4817609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155</w:t>
            </w:r>
          </w:p>
        </w:tc>
        <w:tc>
          <w:tcPr>
            <w:tcW w:w="956" w:type="dxa"/>
            <w:noWrap/>
            <w:hideMark/>
          </w:tcPr>
          <w:p w14:paraId="36D0ACA3" w14:textId="4613E70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148</w:t>
            </w:r>
          </w:p>
        </w:tc>
        <w:tc>
          <w:tcPr>
            <w:tcW w:w="956" w:type="dxa"/>
            <w:noWrap/>
            <w:hideMark/>
          </w:tcPr>
          <w:p w14:paraId="7E7BAEBF" w14:textId="2E5B2A8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130</w:t>
            </w:r>
          </w:p>
        </w:tc>
        <w:tc>
          <w:tcPr>
            <w:tcW w:w="956" w:type="dxa"/>
            <w:noWrap/>
            <w:hideMark/>
          </w:tcPr>
          <w:p w14:paraId="69EBC4CE" w14:textId="3D77C05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124</w:t>
            </w:r>
          </w:p>
        </w:tc>
        <w:tc>
          <w:tcPr>
            <w:tcW w:w="956" w:type="dxa"/>
            <w:noWrap/>
            <w:hideMark/>
          </w:tcPr>
          <w:p w14:paraId="14E9F093" w14:textId="2093A03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118</w:t>
            </w:r>
          </w:p>
        </w:tc>
        <w:tc>
          <w:tcPr>
            <w:tcW w:w="956" w:type="dxa"/>
            <w:noWrap/>
            <w:hideMark/>
          </w:tcPr>
          <w:p w14:paraId="6DBEF3CB" w14:textId="0C58281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112</w:t>
            </w:r>
          </w:p>
        </w:tc>
        <w:tc>
          <w:tcPr>
            <w:tcW w:w="956" w:type="dxa"/>
            <w:noWrap/>
            <w:hideMark/>
          </w:tcPr>
          <w:p w14:paraId="519B9C05" w14:textId="1037544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c>
          <w:tcPr>
            <w:tcW w:w="956" w:type="dxa"/>
            <w:noWrap/>
            <w:hideMark/>
          </w:tcPr>
          <w:p w14:paraId="59BD4D99" w14:textId="42DFBBC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r>
      <w:tr w:rsidR="0016280E" w:rsidRPr="001B701F" w14:paraId="768E403C" w14:textId="77777777" w:rsidTr="009B64E3">
        <w:trPr>
          <w:trHeight w:val="204"/>
        </w:trPr>
        <w:tc>
          <w:tcPr>
            <w:tcW w:w="956" w:type="dxa"/>
            <w:noWrap/>
            <w:hideMark/>
          </w:tcPr>
          <w:p w14:paraId="715D1E30"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52</w:t>
            </w:r>
          </w:p>
        </w:tc>
        <w:tc>
          <w:tcPr>
            <w:tcW w:w="956" w:type="dxa"/>
            <w:noWrap/>
            <w:hideMark/>
          </w:tcPr>
          <w:p w14:paraId="1C5C0D61" w14:textId="3F57813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165</w:t>
            </w:r>
          </w:p>
        </w:tc>
        <w:tc>
          <w:tcPr>
            <w:tcW w:w="956" w:type="dxa"/>
            <w:noWrap/>
            <w:hideMark/>
          </w:tcPr>
          <w:p w14:paraId="1279F21F" w14:textId="51D38E6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156</w:t>
            </w:r>
          </w:p>
        </w:tc>
        <w:tc>
          <w:tcPr>
            <w:tcW w:w="956" w:type="dxa"/>
            <w:noWrap/>
            <w:hideMark/>
          </w:tcPr>
          <w:p w14:paraId="6B4A455C" w14:textId="22F9C39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155</w:t>
            </w:r>
          </w:p>
        </w:tc>
        <w:tc>
          <w:tcPr>
            <w:tcW w:w="956" w:type="dxa"/>
            <w:noWrap/>
            <w:hideMark/>
          </w:tcPr>
          <w:p w14:paraId="1B53B9CF" w14:textId="66A9EC8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148</w:t>
            </w:r>
          </w:p>
        </w:tc>
        <w:tc>
          <w:tcPr>
            <w:tcW w:w="956" w:type="dxa"/>
            <w:noWrap/>
            <w:hideMark/>
          </w:tcPr>
          <w:p w14:paraId="760BF683" w14:textId="5AF1BF8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131</w:t>
            </w:r>
          </w:p>
        </w:tc>
        <w:tc>
          <w:tcPr>
            <w:tcW w:w="956" w:type="dxa"/>
            <w:noWrap/>
            <w:hideMark/>
          </w:tcPr>
          <w:p w14:paraId="43FD0842" w14:textId="1912420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124</w:t>
            </w:r>
          </w:p>
        </w:tc>
        <w:tc>
          <w:tcPr>
            <w:tcW w:w="956" w:type="dxa"/>
            <w:noWrap/>
            <w:hideMark/>
          </w:tcPr>
          <w:p w14:paraId="5D32B1CD" w14:textId="7559802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118</w:t>
            </w:r>
          </w:p>
        </w:tc>
        <w:tc>
          <w:tcPr>
            <w:tcW w:w="956" w:type="dxa"/>
            <w:noWrap/>
            <w:hideMark/>
          </w:tcPr>
          <w:p w14:paraId="7CDBFFE7" w14:textId="52198A3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112</w:t>
            </w:r>
          </w:p>
        </w:tc>
        <w:tc>
          <w:tcPr>
            <w:tcW w:w="956" w:type="dxa"/>
            <w:noWrap/>
            <w:hideMark/>
          </w:tcPr>
          <w:p w14:paraId="1EF5397B" w14:textId="796EB70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c>
          <w:tcPr>
            <w:tcW w:w="956" w:type="dxa"/>
            <w:noWrap/>
            <w:hideMark/>
          </w:tcPr>
          <w:p w14:paraId="40AAE133" w14:textId="15F83C8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r>
      <w:tr w:rsidR="0016280E" w:rsidRPr="001B701F" w14:paraId="25C81D70" w14:textId="77777777" w:rsidTr="009B64E3">
        <w:trPr>
          <w:trHeight w:val="204"/>
        </w:trPr>
        <w:tc>
          <w:tcPr>
            <w:tcW w:w="956" w:type="dxa"/>
            <w:noWrap/>
            <w:hideMark/>
          </w:tcPr>
          <w:p w14:paraId="4A432E6A"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53</w:t>
            </w:r>
          </w:p>
        </w:tc>
        <w:tc>
          <w:tcPr>
            <w:tcW w:w="956" w:type="dxa"/>
            <w:noWrap/>
            <w:hideMark/>
          </w:tcPr>
          <w:p w14:paraId="0E5872A6" w14:textId="3A44510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165</w:t>
            </w:r>
          </w:p>
        </w:tc>
        <w:tc>
          <w:tcPr>
            <w:tcW w:w="956" w:type="dxa"/>
            <w:noWrap/>
            <w:hideMark/>
          </w:tcPr>
          <w:p w14:paraId="7233117C" w14:textId="766D0D0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157</w:t>
            </w:r>
          </w:p>
        </w:tc>
        <w:tc>
          <w:tcPr>
            <w:tcW w:w="956" w:type="dxa"/>
            <w:noWrap/>
            <w:hideMark/>
          </w:tcPr>
          <w:p w14:paraId="2C32B151" w14:textId="47ED96A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155</w:t>
            </w:r>
          </w:p>
        </w:tc>
        <w:tc>
          <w:tcPr>
            <w:tcW w:w="956" w:type="dxa"/>
            <w:noWrap/>
            <w:hideMark/>
          </w:tcPr>
          <w:p w14:paraId="2FC9403A" w14:textId="40011F4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148</w:t>
            </w:r>
          </w:p>
        </w:tc>
        <w:tc>
          <w:tcPr>
            <w:tcW w:w="956" w:type="dxa"/>
            <w:noWrap/>
            <w:hideMark/>
          </w:tcPr>
          <w:p w14:paraId="56B1B5B4" w14:textId="2C1B722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131</w:t>
            </w:r>
          </w:p>
        </w:tc>
        <w:tc>
          <w:tcPr>
            <w:tcW w:w="956" w:type="dxa"/>
            <w:noWrap/>
            <w:hideMark/>
          </w:tcPr>
          <w:p w14:paraId="7A94A2EA" w14:textId="007A286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125</w:t>
            </w:r>
          </w:p>
        </w:tc>
        <w:tc>
          <w:tcPr>
            <w:tcW w:w="956" w:type="dxa"/>
            <w:noWrap/>
            <w:hideMark/>
          </w:tcPr>
          <w:p w14:paraId="333AD3C2" w14:textId="77C26A3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119</w:t>
            </w:r>
          </w:p>
        </w:tc>
        <w:tc>
          <w:tcPr>
            <w:tcW w:w="956" w:type="dxa"/>
            <w:noWrap/>
            <w:hideMark/>
          </w:tcPr>
          <w:p w14:paraId="72DA90EA" w14:textId="3A6030DD"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112</w:t>
            </w:r>
          </w:p>
        </w:tc>
        <w:tc>
          <w:tcPr>
            <w:tcW w:w="956" w:type="dxa"/>
            <w:noWrap/>
            <w:hideMark/>
          </w:tcPr>
          <w:p w14:paraId="45F6603C" w14:textId="782852A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c>
          <w:tcPr>
            <w:tcW w:w="956" w:type="dxa"/>
            <w:noWrap/>
            <w:hideMark/>
          </w:tcPr>
          <w:p w14:paraId="17D6C81F" w14:textId="20A9FCF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r>
      <w:tr w:rsidR="0016280E" w:rsidRPr="001B701F" w14:paraId="0A3B3789" w14:textId="77777777" w:rsidTr="009B64E3">
        <w:trPr>
          <w:trHeight w:val="204"/>
        </w:trPr>
        <w:tc>
          <w:tcPr>
            <w:tcW w:w="956" w:type="dxa"/>
            <w:noWrap/>
            <w:hideMark/>
          </w:tcPr>
          <w:p w14:paraId="091E12CE"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54</w:t>
            </w:r>
          </w:p>
        </w:tc>
        <w:tc>
          <w:tcPr>
            <w:tcW w:w="956" w:type="dxa"/>
            <w:noWrap/>
            <w:hideMark/>
          </w:tcPr>
          <w:p w14:paraId="61C41664" w14:textId="0110618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166</w:t>
            </w:r>
          </w:p>
        </w:tc>
        <w:tc>
          <w:tcPr>
            <w:tcW w:w="956" w:type="dxa"/>
            <w:noWrap/>
            <w:hideMark/>
          </w:tcPr>
          <w:p w14:paraId="3A9BE4F4" w14:textId="0112E70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157</w:t>
            </w:r>
          </w:p>
        </w:tc>
        <w:tc>
          <w:tcPr>
            <w:tcW w:w="956" w:type="dxa"/>
            <w:noWrap/>
            <w:hideMark/>
          </w:tcPr>
          <w:p w14:paraId="09AB2A54" w14:textId="4475404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156</w:t>
            </w:r>
          </w:p>
        </w:tc>
        <w:tc>
          <w:tcPr>
            <w:tcW w:w="956" w:type="dxa"/>
            <w:noWrap/>
            <w:hideMark/>
          </w:tcPr>
          <w:p w14:paraId="06838926" w14:textId="06EB4C8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148</w:t>
            </w:r>
          </w:p>
        </w:tc>
        <w:tc>
          <w:tcPr>
            <w:tcW w:w="956" w:type="dxa"/>
            <w:noWrap/>
            <w:hideMark/>
          </w:tcPr>
          <w:p w14:paraId="7F3125DB" w14:textId="63A254F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131</w:t>
            </w:r>
          </w:p>
        </w:tc>
        <w:tc>
          <w:tcPr>
            <w:tcW w:w="956" w:type="dxa"/>
            <w:noWrap/>
            <w:hideMark/>
          </w:tcPr>
          <w:p w14:paraId="1B864576" w14:textId="3A5F318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125</w:t>
            </w:r>
          </w:p>
        </w:tc>
        <w:tc>
          <w:tcPr>
            <w:tcW w:w="956" w:type="dxa"/>
            <w:noWrap/>
            <w:hideMark/>
          </w:tcPr>
          <w:p w14:paraId="09237FEF" w14:textId="749A842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119</w:t>
            </w:r>
          </w:p>
        </w:tc>
        <w:tc>
          <w:tcPr>
            <w:tcW w:w="956" w:type="dxa"/>
            <w:noWrap/>
            <w:hideMark/>
          </w:tcPr>
          <w:p w14:paraId="31EFB2EA" w14:textId="7396C11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113</w:t>
            </w:r>
          </w:p>
        </w:tc>
        <w:tc>
          <w:tcPr>
            <w:tcW w:w="956" w:type="dxa"/>
            <w:noWrap/>
            <w:hideMark/>
          </w:tcPr>
          <w:p w14:paraId="53AF9299" w14:textId="4772CD4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c>
          <w:tcPr>
            <w:tcW w:w="956" w:type="dxa"/>
            <w:noWrap/>
            <w:hideMark/>
          </w:tcPr>
          <w:p w14:paraId="1197DE63" w14:textId="234206D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106</w:t>
            </w:r>
          </w:p>
        </w:tc>
      </w:tr>
      <w:tr w:rsidR="0016280E" w:rsidRPr="001B701F" w14:paraId="002E3856" w14:textId="77777777" w:rsidTr="009B64E3">
        <w:trPr>
          <w:trHeight w:val="204"/>
        </w:trPr>
        <w:tc>
          <w:tcPr>
            <w:tcW w:w="956" w:type="dxa"/>
            <w:noWrap/>
            <w:hideMark/>
          </w:tcPr>
          <w:p w14:paraId="1CCE45C2"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55</w:t>
            </w:r>
          </w:p>
        </w:tc>
        <w:tc>
          <w:tcPr>
            <w:tcW w:w="956" w:type="dxa"/>
            <w:noWrap/>
            <w:hideMark/>
          </w:tcPr>
          <w:p w14:paraId="3056E5CA" w14:textId="63353B3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86</w:t>
            </w:r>
          </w:p>
        </w:tc>
        <w:tc>
          <w:tcPr>
            <w:tcW w:w="956" w:type="dxa"/>
            <w:noWrap/>
            <w:hideMark/>
          </w:tcPr>
          <w:p w14:paraId="10BA46B6" w14:textId="2B6593D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82</w:t>
            </w:r>
          </w:p>
        </w:tc>
        <w:tc>
          <w:tcPr>
            <w:tcW w:w="956" w:type="dxa"/>
            <w:noWrap/>
            <w:hideMark/>
          </w:tcPr>
          <w:p w14:paraId="55375CCD" w14:textId="73982C4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81</w:t>
            </w:r>
          </w:p>
        </w:tc>
        <w:tc>
          <w:tcPr>
            <w:tcW w:w="956" w:type="dxa"/>
            <w:noWrap/>
            <w:hideMark/>
          </w:tcPr>
          <w:p w14:paraId="47F01683" w14:textId="44BAB2E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76</w:t>
            </w:r>
          </w:p>
        </w:tc>
        <w:tc>
          <w:tcPr>
            <w:tcW w:w="956" w:type="dxa"/>
            <w:noWrap/>
            <w:hideMark/>
          </w:tcPr>
          <w:p w14:paraId="609C8AF6" w14:textId="2B6F09C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68</w:t>
            </w:r>
          </w:p>
        </w:tc>
        <w:tc>
          <w:tcPr>
            <w:tcW w:w="956" w:type="dxa"/>
            <w:noWrap/>
            <w:hideMark/>
          </w:tcPr>
          <w:p w14:paraId="708BE45E" w14:textId="1EBE9F8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65</w:t>
            </w:r>
          </w:p>
        </w:tc>
        <w:tc>
          <w:tcPr>
            <w:tcW w:w="956" w:type="dxa"/>
            <w:noWrap/>
            <w:hideMark/>
          </w:tcPr>
          <w:p w14:paraId="41C4E4A8" w14:textId="75AAE83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62</w:t>
            </w:r>
          </w:p>
        </w:tc>
        <w:tc>
          <w:tcPr>
            <w:tcW w:w="956" w:type="dxa"/>
            <w:noWrap/>
            <w:hideMark/>
          </w:tcPr>
          <w:p w14:paraId="3984DA46" w14:textId="70E8485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59</w:t>
            </w:r>
          </w:p>
        </w:tc>
        <w:tc>
          <w:tcPr>
            <w:tcW w:w="956" w:type="dxa"/>
            <w:noWrap/>
            <w:hideMark/>
          </w:tcPr>
          <w:p w14:paraId="38B66FB8" w14:textId="2D403B5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c>
          <w:tcPr>
            <w:tcW w:w="956" w:type="dxa"/>
            <w:noWrap/>
            <w:hideMark/>
          </w:tcPr>
          <w:p w14:paraId="49E8B9D7" w14:textId="08BE674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r>
      <w:tr w:rsidR="0016280E" w:rsidRPr="001B701F" w14:paraId="52637B49" w14:textId="77777777" w:rsidTr="009B64E3">
        <w:trPr>
          <w:trHeight w:val="204"/>
        </w:trPr>
        <w:tc>
          <w:tcPr>
            <w:tcW w:w="956" w:type="dxa"/>
            <w:noWrap/>
            <w:hideMark/>
          </w:tcPr>
          <w:p w14:paraId="0833FCCF"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56</w:t>
            </w:r>
          </w:p>
        </w:tc>
        <w:tc>
          <w:tcPr>
            <w:tcW w:w="956" w:type="dxa"/>
            <w:noWrap/>
            <w:hideMark/>
          </w:tcPr>
          <w:p w14:paraId="4D764234" w14:textId="5B16BE0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86</w:t>
            </w:r>
          </w:p>
        </w:tc>
        <w:tc>
          <w:tcPr>
            <w:tcW w:w="956" w:type="dxa"/>
            <w:noWrap/>
            <w:hideMark/>
          </w:tcPr>
          <w:p w14:paraId="4CD6A52A" w14:textId="7691471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82</w:t>
            </w:r>
          </w:p>
        </w:tc>
        <w:tc>
          <w:tcPr>
            <w:tcW w:w="956" w:type="dxa"/>
            <w:noWrap/>
            <w:hideMark/>
          </w:tcPr>
          <w:p w14:paraId="618B1678" w14:textId="4CB2E6B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81</w:t>
            </w:r>
          </w:p>
        </w:tc>
        <w:tc>
          <w:tcPr>
            <w:tcW w:w="956" w:type="dxa"/>
            <w:noWrap/>
            <w:hideMark/>
          </w:tcPr>
          <w:p w14:paraId="2FE9EE1C" w14:textId="3937B1F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76</w:t>
            </w:r>
          </w:p>
        </w:tc>
        <w:tc>
          <w:tcPr>
            <w:tcW w:w="956" w:type="dxa"/>
            <w:noWrap/>
            <w:hideMark/>
          </w:tcPr>
          <w:p w14:paraId="3C606CF5" w14:textId="1206DC4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68</w:t>
            </w:r>
          </w:p>
        </w:tc>
        <w:tc>
          <w:tcPr>
            <w:tcW w:w="956" w:type="dxa"/>
            <w:noWrap/>
            <w:hideMark/>
          </w:tcPr>
          <w:p w14:paraId="5A40C31A" w14:textId="48EAF5F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65</w:t>
            </w:r>
          </w:p>
        </w:tc>
        <w:tc>
          <w:tcPr>
            <w:tcW w:w="956" w:type="dxa"/>
            <w:noWrap/>
            <w:hideMark/>
          </w:tcPr>
          <w:p w14:paraId="01899CF5" w14:textId="6715A57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62</w:t>
            </w:r>
          </w:p>
        </w:tc>
        <w:tc>
          <w:tcPr>
            <w:tcW w:w="956" w:type="dxa"/>
            <w:noWrap/>
            <w:hideMark/>
          </w:tcPr>
          <w:p w14:paraId="175714AF" w14:textId="6669328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59</w:t>
            </w:r>
          </w:p>
        </w:tc>
        <w:tc>
          <w:tcPr>
            <w:tcW w:w="956" w:type="dxa"/>
            <w:noWrap/>
            <w:hideMark/>
          </w:tcPr>
          <w:p w14:paraId="02C14177" w14:textId="4A4C7B6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c>
          <w:tcPr>
            <w:tcW w:w="956" w:type="dxa"/>
            <w:noWrap/>
            <w:hideMark/>
          </w:tcPr>
          <w:p w14:paraId="4AF92093" w14:textId="48AE5DC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r>
      <w:tr w:rsidR="0016280E" w:rsidRPr="001B701F" w14:paraId="6A56DDFC" w14:textId="77777777" w:rsidTr="009B64E3">
        <w:trPr>
          <w:trHeight w:val="204"/>
        </w:trPr>
        <w:tc>
          <w:tcPr>
            <w:tcW w:w="956" w:type="dxa"/>
            <w:noWrap/>
            <w:hideMark/>
          </w:tcPr>
          <w:p w14:paraId="4D7D8A71"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57</w:t>
            </w:r>
          </w:p>
        </w:tc>
        <w:tc>
          <w:tcPr>
            <w:tcW w:w="956" w:type="dxa"/>
            <w:noWrap/>
            <w:hideMark/>
          </w:tcPr>
          <w:p w14:paraId="6434F29B" w14:textId="636965D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86</w:t>
            </w:r>
          </w:p>
        </w:tc>
        <w:tc>
          <w:tcPr>
            <w:tcW w:w="956" w:type="dxa"/>
            <w:noWrap/>
            <w:hideMark/>
          </w:tcPr>
          <w:p w14:paraId="5E4C112E" w14:textId="56BD217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82</w:t>
            </w:r>
          </w:p>
        </w:tc>
        <w:tc>
          <w:tcPr>
            <w:tcW w:w="956" w:type="dxa"/>
            <w:noWrap/>
            <w:hideMark/>
          </w:tcPr>
          <w:p w14:paraId="273BE8A1" w14:textId="5EF6B59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81</w:t>
            </w:r>
          </w:p>
        </w:tc>
        <w:tc>
          <w:tcPr>
            <w:tcW w:w="956" w:type="dxa"/>
            <w:noWrap/>
            <w:hideMark/>
          </w:tcPr>
          <w:p w14:paraId="405836F0" w14:textId="1183589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76</w:t>
            </w:r>
          </w:p>
        </w:tc>
        <w:tc>
          <w:tcPr>
            <w:tcW w:w="956" w:type="dxa"/>
            <w:noWrap/>
            <w:hideMark/>
          </w:tcPr>
          <w:p w14:paraId="134075D9" w14:textId="0A9AE80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68</w:t>
            </w:r>
          </w:p>
        </w:tc>
        <w:tc>
          <w:tcPr>
            <w:tcW w:w="956" w:type="dxa"/>
            <w:noWrap/>
            <w:hideMark/>
          </w:tcPr>
          <w:p w14:paraId="2AF5C573" w14:textId="1B4A3C9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65</w:t>
            </w:r>
          </w:p>
        </w:tc>
        <w:tc>
          <w:tcPr>
            <w:tcW w:w="956" w:type="dxa"/>
            <w:noWrap/>
            <w:hideMark/>
          </w:tcPr>
          <w:p w14:paraId="31A4886C" w14:textId="27A5483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62</w:t>
            </w:r>
          </w:p>
        </w:tc>
        <w:tc>
          <w:tcPr>
            <w:tcW w:w="956" w:type="dxa"/>
            <w:noWrap/>
            <w:hideMark/>
          </w:tcPr>
          <w:p w14:paraId="10126131" w14:textId="4D6A146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59</w:t>
            </w:r>
          </w:p>
        </w:tc>
        <w:tc>
          <w:tcPr>
            <w:tcW w:w="956" w:type="dxa"/>
            <w:noWrap/>
            <w:hideMark/>
          </w:tcPr>
          <w:p w14:paraId="2C2752FE" w14:textId="0236D2D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c>
          <w:tcPr>
            <w:tcW w:w="956" w:type="dxa"/>
            <w:noWrap/>
            <w:hideMark/>
          </w:tcPr>
          <w:p w14:paraId="7BA7AAF8" w14:textId="6222282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r>
      <w:tr w:rsidR="0016280E" w:rsidRPr="001B701F" w14:paraId="194F377D" w14:textId="77777777" w:rsidTr="009B64E3">
        <w:trPr>
          <w:trHeight w:val="204"/>
        </w:trPr>
        <w:tc>
          <w:tcPr>
            <w:tcW w:w="956" w:type="dxa"/>
            <w:noWrap/>
            <w:hideMark/>
          </w:tcPr>
          <w:p w14:paraId="218EE9FC"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58</w:t>
            </w:r>
          </w:p>
        </w:tc>
        <w:tc>
          <w:tcPr>
            <w:tcW w:w="956" w:type="dxa"/>
            <w:noWrap/>
            <w:hideMark/>
          </w:tcPr>
          <w:p w14:paraId="02B32F6F" w14:textId="15F3567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86</w:t>
            </w:r>
          </w:p>
        </w:tc>
        <w:tc>
          <w:tcPr>
            <w:tcW w:w="956" w:type="dxa"/>
            <w:noWrap/>
            <w:hideMark/>
          </w:tcPr>
          <w:p w14:paraId="2F2F625C" w14:textId="1F486E1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82</w:t>
            </w:r>
          </w:p>
        </w:tc>
        <w:tc>
          <w:tcPr>
            <w:tcW w:w="956" w:type="dxa"/>
            <w:noWrap/>
            <w:hideMark/>
          </w:tcPr>
          <w:p w14:paraId="47DD1D45" w14:textId="22E318F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81</w:t>
            </w:r>
          </w:p>
        </w:tc>
        <w:tc>
          <w:tcPr>
            <w:tcW w:w="956" w:type="dxa"/>
            <w:noWrap/>
            <w:hideMark/>
          </w:tcPr>
          <w:p w14:paraId="08B8B33E" w14:textId="033A82B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76</w:t>
            </w:r>
          </w:p>
        </w:tc>
        <w:tc>
          <w:tcPr>
            <w:tcW w:w="956" w:type="dxa"/>
            <w:noWrap/>
            <w:hideMark/>
          </w:tcPr>
          <w:p w14:paraId="30C0F677" w14:textId="2740128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68</w:t>
            </w:r>
          </w:p>
        </w:tc>
        <w:tc>
          <w:tcPr>
            <w:tcW w:w="956" w:type="dxa"/>
            <w:noWrap/>
            <w:hideMark/>
          </w:tcPr>
          <w:p w14:paraId="75BBFBC2" w14:textId="1606AEF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65</w:t>
            </w:r>
          </w:p>
        </w:tc>
        <w:tc>
          <w:tcPr>
            <w:tcW w:w="956" w:type="dxa"/>
            <w:noWrap/>
            <w:hideMark/>
          </w:tcPr>
          <w:p w14:paraId="47B63B16" w14:textId="1501213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62</w:t>
            </w:r>
          </w:p>
        </w:tc>
        <w:tc>
          <w:tcPr>
            <w:tcW w:w="956" w:type="dxa"/>
            <w:noWrap/>
            <w:hideMark/>
          </w:tcPr>
          <w:p w14:paraId="35058D57" w14:textId="175FC01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59</w:t>
            </w:r>
          </w:p>
        </w:tc>
        <w:tc>
          <w:tcPr>
            <w:tcW w:w="956" w:type="dxa"/>
            <w:noWrap/>
            <w:hideMark/>
          </w:tcPr>
          <w:p w14:paraId="310C0DFC" w14:textId="0F0E768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c>
          <w:tcPr>
            <w:tcW w:w="956" w:type="dxa"/>
            <w:noWrap/>
            <w:hideMark/>
          </w:tcPr>
          <w:p w14:paraId="36814C0C" w14:textId="3357E41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r>
      <w:tr w:rsidR="0016280E" w:rsidRPr="001B701F" w14:paraId="16C4628E" w14:textId="77777777" w:rsidTr="009B64E3">
        <w:trPr>
          <w:trHeight w:val="204"/>
        </w:trPr>
        <w:tc>
          <w:tcPr>
            <w:tcW w:w="956" w:type="dxa"/>
            <w:noWrap/>
            <w:hideMark/>
          </w:tcPr>
          <w:p w14:paraId="0F1062B2"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59</w:t>
            </w:r>
          </w:p>
        </w:tc>
        <w:tc>
          <w:tcPr>
            <w:tcW w:w="956" w:type="dxa"/>
            <w:noWrap/>
            <w:hideMark/>
          </w:tcPr>
          <w:p w14:paraId="02A7078E" w14:textId="48F9867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86</w:t>
            </w:r>
          </w:p>
        </w:tc>
        <w:tc>
          <w:tcPr>
            <w:tcW w:w="956" w:type="dxa"/>
            <w:noWrap/>
            <w:hideMark/>
          </w:tcPr>
          <w:p w14:paraId="5CD99199" w14:textId="0C0E0E3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82</w:t>
            </w:r>
          </w:p>
        </w:tc>
        <w:tc>
          <w:tcPr>
            <w:tcW w:w="956" w:type="dxa"/>
            <w:noWrap/>
            <w:hideMark/>
          </w:tcPr>
          <w:p w14:paraId="21B39193" w14:textId="59BEC41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81</w:t>
            </w:r>
          </w:p>
        </w:tc>
        <w:tc>
          <w:tcPr>
            <w:tcW w:w="956" w:type="dxa"/>
            <w:noWrap/>
            <w:hideMark/>
          </w:tcPr>
          <w:p w14:paraId="00E4699B" w14:textId="4513FCC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76</w:t>
            </w:r>
          </w:p>
        </w:tc>
        <w:tc>
          <w:tcPr>
            <w:tcW w:w="956" w:type="dxa"/>
            <w:noWrap/>
            <w:hideMark/>
          </w:tcPr>
          <w:p w14:paraId="55B4116F" w14:textId="6899B05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68</w:t>
            </w:r>
          </w:p>
        </w:tc>
        <w:tc>
          <w:tcPr>
            <w:tcW w:w="956" w:type="dxa"/>
            <w:noWrap/>
            <w:hideMark/>
          </w:tcPr>
          <w:p w14:paraId="780DBD04" w14:textId="5EFED15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65</w:t>
            </w:r>
          </w:p>
        </w:tc>
        <w:tc>
          <w:tcPr>
            <w:tcW w:w="956" w:type="dxa"/>
            <w:noWrap/>
            <w:hideMark/>
          </w:tcPr>
          <w:p w14:paraId="42194B1F" w14:textId="5056EA8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62</w:t>
            </w:r>
          </w:p>
        </w:tc>
        <w:tc>
          <w:tcPr>
            <w:tcW w:w="956" w:type="dxa"/>
            <w:noWrap/>
            <w:hideMark/>
          </w:tcPr>
          <w:p w14:paraId="5F63CA16" w14:textId="1A57573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59</w:t>
            </w:r>
          </w:p>
        </w:tc>
        <w:tc>
          <w:tcPr>
            <w:tcW w:w="956" w:type="dxa"/>
            <w:noWrap/>
            <w:hideMark/>
          </w:tcPr>
          <w:p w14:paraId="124CA86E" w14:textId="31E3ABA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c>
          <w:tcPr>
            <w:tcW w:w="956" w:type="dxa"/>
            <w:noWrap/>
            <w:hideMark/>
          </w:tcPr>
          <w:p w14:paraId="21E62FCC" w14:textId="1D8086E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55</w:t>
            </w:r>
          </w:p>
        </w:tc>
      </w:tr>
      <w:tr w:rsidR="0016280E" w:rsidRPr="001B701F" w14:paraId="54593C80" w14:textId="77777777" w:rsidTr="009B64E3">
        <w:trPr>
          <w:trHeight w:val="204"/>
        </w:trPr>
        <w:tc>
          <w:tcPr>
            <w:tcW w:w="956" w:type="dxa"/>
            <w:noWrap/>
            <w:hideMark/>
          </w:tcPr>
          <w:p w14:paraId="070592F8"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60</w:t>
            </w:r>
          </w:p>
        </w:tc>
        <w:tc>
          <w:tcPr>
            <w:tcW w:w="956" w:type="dxa"/>
            <w:noWrap/>
            <w:hideMark/>
          </w:tcPr>
          <w:p w14:paraId="7BE3DC1A" w14:textId="6BC9FF6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w:t>
            </w:r>
          </w:p>
        </w:tc>
        <w:tc>
          <w:tcPr>
            <w:tcW w:w="956" w:type="dxa"/>
            <w:noWrap/>
            <w:hideMark/>
          </w:tcPr>
          <w:p w14:paraId="6F7FD17F" w14:textId="415C30E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1594DF50" w14:textId="1A2B057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0B47C261" w14:textId="1A1209A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w:t>
            </w:r>
          </w:p>
        </w:tc>
        <w:tc>
          <w:tcPr>
            <w:tcW w:w="956" w:type="dxa"/>
            <w:noWrap/>
            <w:hideMark/>
          </w:tcPr>
          <w:p w14:paraId="5AF8AD32" w14:textId="2BC20E2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11194C94" w14:textId="257B5F1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129B9572" w14:textId="1F53B2E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w:t>
            </w:r>
          </w:p>
        </w:tc>
        <w:tc>
          <w:tcPr>
            <w:tcW w:w="956" w:type="dxa"/>
            <w:noWrap/>
            <w:hideMark/>
          </w:tcPr>
          <w:p w14:paraId="75C0FB6C" w14:textId="30C9B68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w:t>
            </w:r>
          </w:p>
        </w:tc>
        <w:tc>
          <w:tcPr>
            <w:tcW w:w="956" w:type="dxa"/>
            <w:noWrap/>
            <w:hideMark/>
          </w:tcPr>
          <w:p w14:paraId="077A433E" w14:textId="3FC3AE9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c>
          <w:tcPr>
            <w:tcW w:w="956" w:type="dxa"/>
            <w:noWrap/>
            <w:hideMark/>
          </w:tcPr>
          <w:p w14:paraId="78724F4D" w14:textId="798AFFB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r>
      <w:tr w:rsidR="0016280E" w:rsidRPr="001B701F" w14:paraId="5022E51A" w14:textId="77777777" w:rsidTr="009B64E3">
        <w:trPr>
          <w:trHeight w:val="204"/>
        </w:trPr>
        <w:tc>
          <w:tcPr>
            <w:tcW w:w="956" w:type="dxa"/>
            <w:noWrap/>
            <w:hideMark/>
          </w:tcPr>
          <w:p w14:paraId="7E72DA54"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61</w:t>
            </w:r>
          </w:p>
        </w:tc>
        <w:tc>
          <w:tcPr>
            <w:tcW w:w="956" w:type="dxa"/>
            <w:noWrap/>
            <w:hideMark/>
          </w:tcPr>
          <w:p w14:paraId="172ED4EF" w14:textId="6E442F5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w:t>
            </w:r>
          </w:p>
        </w:tc>
        <w:tc>
          <w:tcPr>
            <w:tcW w:w="956" w:type="dxa"/>
            <w:noWrap/>
            <w:hideMark/>
          </w:tcPr>
          <w:p w14:paraId="7AAB9795" w14:textId="5D32FF2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23E32944" w14:textId="4322408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5CB2CC2D" w14:textId="169E2C5D"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w:t>
            </w:r>
          </w:p>
        </w:tc>
        <w:tc>
          <w:tcPr>
            <w:tcW w:w="956" w:type="dxa"/>
            <w:noWrap/>
            <w:hideMark/>
          </w:tcPr>
          <w:p w14:paraId="524FB635" w14:textId="47ECD91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570E039E" w14:textId="42A57B5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4FADA19C" w14:textId="71B12D9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w:t>
            </w:r>
          </w:p>
        </w:tc>
        <w:tc>
          <w:tcPr>
            <w:tcW w:w="956" w:type="dxa"/>
            <w:noWrap/>
            <w:hideMark/>
          </w:tcPr>
          <w:p w14:paraId="531DB603" w14:textId="0B8BD58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w:t>
            </w:r>
          </w:p>
        </w:tc>
        <w:tc>
          <w:tcPr>
            <w:tcW w:w="956" w:type="dxa"/>
            <w:noWrap/>
            <w:hideMark/>
          </w:tcPr>
          <w:p w14:paraId="35DC70D9" w14:textId="0DF2BB7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c>
          <w:tcPr>
            <w:tcW w:w="956" w:type="dxa"/>
            <w:noWrap/>
            <w:hideMark/>
          </w:tcPr>
          <w:p w14:paraId="64E213EA" w14:textId="6DA738A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r>
      <w:tr w:rsidR="0016280E" w:rsidRPr="001B701F" w14:paraId="384F6AB7" w14:textId="77777777" w:rsidTr="009B64E3">
        <w:trPr>
          <w:trHeight w:val="204"/>
        </w:trPr>
        <w:tc>
          <w:tcPr>
            <w:tcW w:w="956" w:type="dxa"/>
            <w:noWrap/>
            <w:hideMark/>
          </w:tcPr>
          <w:p w14:paraId="65BC0244"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62</w:t>
            </w:r>
          </w:p>
        </w:tc>
        <w:tc>
          <w:tcPr>
            <w:tcW w:w="956" w:type="dxa"/>
            <w:noWrap/>
            <w:hideMark/>
          </w:tcPr>
          <w:p w14:paraId="78AFD326" w14:textId="3356A1B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w:t>
            </w:r>
          </w:p>
        </w:tc>
        <w:tc>
          <w:tcPr>
            <w:tcW w:w="956" w:type="dxa"/>
            <w:noWrap/>
            <w:hideMark/>
          </w:tcPr>
          <w:p w14:paraId="0C4460F4" w14:textId="6F18716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364825C4" w14:textId="523D516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08DDA1BB" w14:textId="53151FD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w:t>
            </w:r>
          </w:p>
        </w:tc>
        <w:tc>
          <w:tcPr>
            <w:tcW w:w="956" w:type="dxa"/>
            <w:noWrap/>
            <w:hideMark/>
          </w:tcPr>
          <w:p w14:paraId="39922806" w14:textId="791F344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371644A6" w14:textId="50DF6E3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6C545F4E" w14:textId="07396E6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w:t>
            </w:r>
          </w:p>
        </w:tc>
        <w:tc>
          <w:tcPr>
            <w:tcW w:w="956" w:type="dxa"/>
            <w:noWrap/>
            <w:hideMark/>
          </w:tcPr>
          <w:p w14:paraId="7BD92CB7" w14:textId="3A0AC1C0"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w:t>
            </w:r>
          </w:p>
        </w:tc>
        <w:tc>
          <w:tcPr>
            <w:tcW w:w="956" w:type="dxa"/>
            <w:noWrap/>
            <w:hideMark/>
          </w:tcPr>
          <w:p w14:paraId="55957293" w14:textId="28F5DC9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c>
          <w:tcPr>
            <w:tcW w:w="956" w:type="dxa"/>
            <w:noWrap/>
            <w:hideMark/>
          </w:tcPr>
          <w:p w14:paraId="61594240" w14:textId="6231B35D"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r>
      <w:tr w:rsidR="0016280E" w:rsidRPr="001B701F" w14:paraId="2FB5AEAF" w14:textId="77777777" w:rsidTr="009B64E3">
        <w:trPr>
          <w:trHeight w:val="204"/>
        </w:trPr>
        <w:tc>
          <w:tcPr>
            <w:tcW w:w="956" w:type="dxa"/>
            <w:noWrap/>
            <w:hideMark/>
          </w:tcPr>
          <w:p w14:paraId="59BDC3AC"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63</w:t>
            </w:r>
          </w:p>
        </w:tc>
        <w:tc>
          <w:tcPr>
            <w:tcW w:w="956" w:type="dxa"/>
            <w:noWrap/>
            <w:hideMark/>
          </w:tcPr>
          <w:p w14:paraId="60088B7A" w14:textId="0807959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w:t>
            </w:r>
          </w:p>
        </w:tc>
        <w:tc>
          <w:tcPr>
            <w:tcW w:w="956" w:type="dxa"/>
            <w:noWrap/>
            <w:hideMark/>
          </w:tcPr>
          <w:p w14:paraId="42DBBA09" w14:textId="4E973C4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027CC8A2" w14:textId="7CECB0D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w:t>
            </w:r>
          </w:p>
        </w:tc>
        <w:tc>
          <w:tcPr>
            <w:tcW w:w="956" w:type="dxa"/>
            <w:noWrap/>
            <w:hideMark/>
          </w:tcPr>
          <w:p w14:paraId="0829AEC5" w14:textId="51D3508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w:t>
            </w:r>
          </w:p>
        </w:tc>
        <w:tc>
          <w:tcPr>
            <w:tcW w:w="956" w:type="dxa"/>
            <w:noWrap/>
            <w:hideMark/>
          </w:tcPr>
          <w:p w14:paraId="42226CB9" w14:textId="438E74BF"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3DB1C5AC" w14:textId="65F250B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67F9252F" w14:textId="10C6181D"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w:t>
            </w:r>
          </w:p>
        </w:tc>
        <w:tc>
          <w:tcPr>
            <w:tcW w:w="956" w:type="dxa"/>
            <w:noWrap/>
            <w:hideMark/>
          </w:tcPr>
          <w:p w14:paraId="5C1463C6" w14:textId="4DD9BB2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w:t>
            </w:r>
          </w:p>
        </w:tc>
        <w:tc>
          <w:tcPr>
            <w:tcW w:w="956" w:type="dxa"/>
            <w:noWrap/>
            <w:hideMark/>
          </w:tcPr>
          <w:p w14:paraId="15448BC2" w14:textId="1203261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c>
          <w:tcPr>
            <w:tcW w:w="956" w:type="dxa"/>
            <w:noWrap/>
            <w:hideMark/>
          </w:tcPr>
          <w:p w14:paraId="01B24961" w14:textId="44C87CF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r>
      <w:tr w:rsidR="0016280E" w:rsidRPr="001B701F" w14:paraId="5403CEC4" w14:textId="77777777" w:rsidTr="009B64E3">
        <w:trPr>
          <w:trHeight w:val="204"/>
        </w:trPr>
        <w:tc>
          <w:tcPr>
            <w:tcW w:w="956" w:type="dxa"/>
            <w:noWrap/>
            <w:hideMark/>
          </w:tcPr>
          <w:p w14:paraId="67FB3C00"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64</w:t>
            </w:r>
          </w:p>
        </w:tc>
        <w:tc>
          <w:tcPr>
            <w:tcW w:w="956" w:type="dxa"/>
            <w:noWrap/>
            <w:hideMark/>
          </w:tcPr>
          <w:p w14:paraId="2C39C755" w14:textId="3052795C"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21</w:t>
            </w:r>
          </w:p>
        </w:tc>
        <w:tc>
          <w:tcPr>
            <w:tcW w:w="956" w:type="dxa"/>
            <w:noWrap/>
            <w:hideMark/>
          </w:tcPr>
          <w:p w14:paraId="3FA0E0F8" w14:textId="7F65DE0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20</w:t>
            </w:r>
          </w:p>
        </w:tc>
        <w:tc>
          <w:tcPr>
            <w:tcW w:w="956" w:type="dxa"/>
            <w:noWrap/>
            <w:hideMark/>
          </w:tcPr>
          <w:p w14:paraId="19E362D0" w14:textId="7399BB0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w:t>
            </w:r>
          </w:p>
        </w:tc>
        <w:tc>
          <w:tcPr>
            <w:tcW w:w="956" w:type="dxa"/>
            <w:noWrap/>
            <w:hideMark/>
          </w:tcPr>
          <w:p w14:paraId="43527B70" w14:textId="2CFF458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19</w:t>
            </w:r>
          </w:p>
        </w:tc>
        <w:tc>
          <w:tcPr>
            <w:tcW w:w="956" w:type="dxa"/>
            <w:noWrap/>
            <w:hideMark/>
          </w:tcPr>
          <w:p w14:paraId="4E56422A" w14:textId="14CB1617"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5E35343A" w14:textId="05A44CBD"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16</w:t>
            </w:r>
          </w:p>
        </w:tc>
        <w:tc>
          <w:tcPr>
            <w:tcW w:w="956" w:type="dxa"/>
            <w:noWrap/>
            <w:hideMark/>
          </w:tcPr>
          <w:p w14:paraId="3A216F49" w14:textId="7FE1946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w:t>
            </w:r>
          </w:p>
        </w:tc>
        <w:tc>
          <w:tcPr>
            <w:tcW w:w="956" w:type="dxa"/>
            <w:noWrap/>
            <w:hideMark/>
          </w:tcPr>
          <w:p w14:paraId="2FB711AC" w14:textId="040200D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w:t>
            </w:r>
          </w:p>
        </w:tc>
        <w:tc>
          <w:tcPr>
            <w:tcW w:w="956" w:type="dxa"/>
            <w:noWrap/>
            <w:hideMark/>
          </w:tcPr>
          <w:p w14:paraId="1D2DB845" w14:textId="3A9C9B65"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c>
          <w:tcPr>
            <w:tcW w:w="956" w:type="dxa"/>
            <w:noWrap/>
            <w:hideMark/>
          </w:tcPr>
          <w:p w14:paraId="7E02FF29" w14:textId="66017CE6"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13</w:t>
            </w:r>
          </w:p>
        </w:tc>
      </w:tr>
      <w:tr w:rsidR="0016280E" w:rsidRPr="001B701F" w14:paraId="4DEBEE47" w14:textId="77777777" w:rsidTr="009B64E3">
        <w:trPr>
          <w:trHeight w:val="204"/>
        </w:trPr>
        <w:tc>
          <w:tcPr>
            <w:tcW w:w="956" w:type="dxa"/>
            <w:noWrap/>
            <w:hideMark/>
          </w:tcPr>
          <w:p w14:paraId="31200D3F" w14:textId="77777777"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65</w:t>
            </w:r>
          </w:p>
        </w:tc>
        <w:tc>
          <w:tcPr>
            <w:tcW w:w="956" w:type="dxa"/>
            <w:noWrap/>
            <w:hideMark/>
          </w:tcPr>
          <w:p w14:paraId="35A8EDC6" w14:textId="612FF392"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w:t>
            </w:r>
          </w:p>
        </w:tc>
        <w:tc>
          <w:tcPr>
            <w:tcW w:w="956" w:type="dxa"/>
            <w:noWrap/>
            <w:hideMark/>
          </w:tcPr>
          <w:p w14:paraId="2CB68E23" w14:textId="251DD0BE"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15</w:t>
            </w:r>
          </w:p>
        </w:tc>
        <w:tc>
          <w:tcPr>
            <w:tcW w:w="956" w:type="dxa"/>
            <w:noWrap/>
            <w:hideMark/>
          </w:tcPr>
          <w:p w14:paraId="727799F2" w14:textId="6EEE112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w:t>
            </w:r>
          </w:p>
        </w:tc>
        <w:tc>
          <w:tcPr>
            <w:tcW w:w="956" w:type="dxa"/>
            <w:noWrap/>
            <w:hideMark/>
          </w:tcPr>
          <w:p w14:paraId="7159D2D2" w14:textId="339364A1"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14</w:t>
            </w:r>
          </w:p>
        </w:tc>
        <w:tc>
          <w:tcPr>
            <w:tcW w:w="956" w:type="dxa"/>
            <w:noWrap/>
            <w:hideMark/>
          </w:tcPr>
          <w:p w14:paraId="1DF9B083" w14:textId="5F1AEABB"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12</w:t>
            </w:r>
          </w:p>
        </w:tc>
        <w:tc>
          <w:tcPr>
            <w:tcW w:w="956" w:type="dxa"/>
            <w:noWrap/>
            <w:hideMark/>
          </w:tcPr>
          <w:p w14:paraId="0EF54C90" w14:textId="2D59FF93"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12</w:t>
            </w:r>
          </w:p>
        </w:tc>
        <w:tc>
          <w:tcPr>
            <w:tcW w:w="956" w:type="dxa"/>
            <w:noWrap/>
            <w:hideMark/>
          </w:tcPr>
          <w:p w14:paraId="7386E1EA" w14:textId="6F6ACED8"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11</w:t>
            </w:r>
          </w:p>
        </w:tc>
        <w:tc>
          <w:tcPr>
            <w:tcW w:w="956" w:type="dxa"/>
            <w:noWrap/>
            <w:hideMark/>
          </w:tcPr>
          <w:p w14:paraId="1895B14A" w14:textId="3A5CE0B4"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w:t>
            </w:r>
          </w:p>
        </w:tc>
        <w:tc>
          <w:tcPr>
            <w:tcW w:w="956" w:type="dxa"/>
            <w:noWrap/>
            <w:hideMark/>
          </w:tcPr>
          <w:p w14:paraId="41BF3149" w14:textId="6317938A"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w:t>
            </w:r>
          </w:p>
        </w:tc>
        <w:tc>
          <w:tcPr>
            <w:tcW w:w="956" w:type="dxa"/>
            <w:noWrap/>
            <w:hideMark/>
          </w:tcPr>
          <w:p w14:paraId="5ED28958" w14:textId="37AC3EF9" w:rsidR="0016280E" w:rsidRPr="001B701F" w:rsidRDefault="0016280E" w:rsidP="0016280E">
            <w:pPr>
              <w:rPr>
                <w:rFonts w:ascii="Times New Roman" w:eastAsia="Times New Roman" w:hAnsi="Times New Roman" w:cs="Times New Roman"/>
                <w:sz w:val="20"/>
                <w:szCs w:val="20"/>
              </w:rPr>
            </w:pPr>
            <w:r w:rsidRPr="001B701F">
              <w:rPr>
                <w:rFonts w:ascii="Times New Roman" w:hAnsi="Times New Roman" w:cs="Times New Roman"/>
                <w:color w:val="000000"/>
              </w:rPr>
              <w:t>10</w:t>
            </w:r>
          </w:p>
        </w:tc>
      </w:tr>
      <w:tr w:rsidR="00150DCA" w:rsidRPr="001B701F" w14:paraId="5FEEF6A5" w14:textId="77777777" w:rsidTr="007621EC">
        <w:trPr>
          <w:trHeight w:val="204"/>
        </w:trPr>
        <w:tc>
          <w:tcPr>
            <w:tcW w:w="10516" w:type="dxa"/>
            <w:gridSpan w:val="11"/>
            <w:noWrap/>
          </w:tcPr>
          <w:p w14:paraId="5AFE116A" w14:textId="5BFB49F2" w:rsidR="00150DCA" w:rsidRPr="001B701F" w:rsidRDefault="000F75AB" w:rsidP="00150DCA">
            <w:pPr>
              <w:jc w:val="center"/>
              <w:rPr>
                <w:rFonts w:ascii="Times New Roman" w:hAnsi="Times New Roman" w:cs="Times New Roman"/>
                <w:b/>
                <w:bCs/>
                <w:sz w:val="20"/>
                <w:szCs w:val="20"/>
              </w:rPr>
            </w:pPr>
            <w:r w:rsidRPr="001B701F">
              <w:rPr>
                <w:rFonts w:ascii="Times New Roman" w:hAnsi="Times New Roman" w:cs="Times New Roman"/>
                <w:b/>
                <w:bCs/>
                <w:sz w:val="20"/>
                <w:szCs w:val="20"/>
              </w:rPr>
              <w:t>Women</w:t>
            </w:r>
          </w:p>
        </w:tc>
      </w:tr>
      <w:tr w:rsidR="0016280E" w:rsidRPr="001B701F" w14:paraId="4FA3C3E0" w14:textId="77777777" w:rsidTr="009B64E3">
        <w:trPr>
          <w:trHeight w:val="204"/>
        </w:trPr>
        <w:tc>
          <w:tcPr>
            <w:tcW w:w="956" w:type="dxa"/>
            <w:noWrap/>
          </w:tcPr>
          <w:p w14:paraId="0E2965D5" w14:textId="4677801D" w:rsidR="0016280E" w:rsidRPr="001B701F" w:rsidRDefault="0016280E" w:rsidP="0016280E">
            <w:pPr>
              <w:rPr>
                <w:rFonts w:ascii="Times New Roman" w:eastAsia="Times New Roman" w:hAnsi="Times New Roman" w:cs="Times New Roman"/>
                <w:b/>
                <w:bCs/>
                <w:sz w:val="20"/>
                <w:szCs w:val="20"/>
              </w:rPr>
            </w:pPr>
            <w:r w:rsidRPr="001B701F">
              <w:rPr>
                <w:rFonts w:ascii="Times New Roman" w:eastAsia="Times New Roman" w:hAnsi="Times New Roman" w:cs="Times New Roman"/>
                <w:b/>
                <w:bCs/>
                <w:sz w:val="20"/>
                <w:szCs w:val="20"/>
              </w:rPr>
              <w:t xml:space="preserve">Age </w:t>
            </w:r>
          </w:p>
        </w:tc>
        <w:tc>
          <w:tcPr>
            <w:tcW w:w="956" w:type="dxa"/>
            <w:noWrap/>
          </w:tcPr>
          <w:p w14:paraId="65345EB0" w14:textId="0961AED1"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2024</w:t>
            </w:r>
          </w:p>
        </w:tc>
        <w:tc>
          <w:tcPr>
            <w:tcW w:w="956" w:type="dxa"/>
            <w:noWrap/>
          </w:tcPr>
          <w:p w14:paraId="25217CA0" w14:textId="4F78962B"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2025</w:t>
            </w:r>
          </w:p>
        </w:tc>
        <w:tc>
          <w:tcPr>
            <w:tcW w:w="956" w:type="dxa"/>
            <w:noWrap/>
          </w:tcPr>
          <w:p w14:paraId="10B6D52D" w14:textId="24E52315"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2026</w:t>
            </w:r>
          </w:p>
        </w:tc>
        <w:tc>
          <w:tcPr>
            <w:tcW w:w="956" w:type="dxa"/>
            <w:noWrap/>
          </w:tcPr>
          <w:p w14:paraId="511CEB06" w14:textId="0F3A4EC3"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2027</w:t>
            </w:r>
          </w:p>
        </w:tc>
        <w:tc>
          <w:tcPr>
            <w:tcW w:w="956" w:type="dxa"/>
            <w:noWrap/>
          </w:tcPr>
          <w:p w14:paraId="5D71308D" w14:textId="64151678"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2028</w:t>
            </w:r>
          </w:p>
        </w:tc>
        <w:tc>
          <w:tcPr>
            <w:tcW w:w="956" w:type="dxa"/>
            <w:noWrap/>
          </w:tcPr>
          <w:p w14:paraId="5A60763A" w14:textId="195EF3A1"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2029</w:t>
            </w:r>
          </w:p>
        </w:tc>
        <w:tc>
          <w:tcPr>
            <w:tcW w:w="956" w:type="dxa"/>
            <w:noWrap/>
          </w:tcPr>
          <w:p w14:paraId="41A46337" w14:textId="4011F053"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2030</w:t>
            </w:r>
          </w:p>
        </w:tc>
        <w:tc>
          <w:tcPr>
            <w:tcW w:w="956" w:type="dxa"/>
            <w:noWrap/>
          </w:tcPr>
          <w:p w14:paraId="5A7F0E25" w14:textId="52CB1C6F"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2031</w:t>
            </w:r>
          </w:p>
        </w:tc>
        <w:tc>
          <w:tcPr>
            <w:tcW w:w="956" w:type="dxa"/>
            <w:noWrap/>
          </w:tcPr>
          <w:p w14:paraId="574E8120" w14:textId="2E254721"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2032</w:t>
            </w:r>
          </w:p>
        </w:tc>
        <w:tc>
          <w:tcPr>
            <w:tcW w:w="956" w:type="dxa"/>
            <w:noWrap/>
          </w:tcPr>
          <w:p w14:paraId="79BC80BD" w14:textId="4D6400F9"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2033</w:t>
            </w:r>
          </w:p>
        </w:tc>
      </w:tr>
      <w:tr w:rsidR="0016280E" w:rsidRPr="001B701F" w14:paraId="54462ABE" w14:textId="77777777" w:rsidTr="009B64E3">
        <w:trPr>
          <w:trHeight w:val="204"/>
        </w:trPr>
        <w:tc>
          <w:tcPr>
            <w:tcW w:w="956" w:type="dxa"/>
            <w:noWrap/>
          </w:tcPr>
          <w:p w14:paraId="13A8E502" w14:textId="413436D9"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40</w:t>
            </w:r>
          </w:p>
        </w:tc>
        <w:tc>
          <w:tcPr>
            <w:tcW w:w="956" w:type="dxa"/>
            <w:noWrap/>
          </w:tcPr>
          <w:p w14:paraId="51663FF6" w14:textId="7B2F972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5AB0B015" w14:textId="69EEFC2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47600F2A" w14:textId="073943F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4B32898F" w14:textId="28C0F74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6CD421D7" w14:textId="3A8F20F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21232EB7" w14:textId="721DA7D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5DC3F4D3" w14:textId="3A68753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41943465" w14:textId="4AA6E31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6DAAD630" w14:textId="1B34EB0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c>
          <w:tcPr>
            <w:tcW w:w="956" w:type="dxa"/>
            <w:noWrap/>
          </w:tcPr>
          <w:p w14:paraId="4DE7E4ED" w14:textId="336ECE6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87</w:t>
            </w:r>
          </w:p>
        </w:tc>
      </w:tr>
      <w:tr w:rsidR="0016280E" w:rsidRPr="001B701F" w14:paraId="68AF8936" w14:textId="77777777" w:rsidTr="009B64E3">
        <w:trPr>
          <w:trHeight w:val="204"/>
        </w:trPr>
        <w:tc>
          <w:tcPr>
            <w:tcW w:w="956" w:type="dxa"/>
            <w:noWrap/>
          </w:tcPr>
          <w:p w14:paraId="02400E61" w14:textId="0B290883"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41</w:t>
            </w:r>
          </w:p>
        </w:tc>
        <w:tc>
          <w:tcPr>
            <w:tcW w:w="956" w:type="dxa"/>
            <w:noWrap/>
          </w:tcPr>
          <w:p w14:paraId="6E7454E2" w14:textId="6AACC1B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7FE96467" w14:textId="5BBB7ED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37BDAF64" w14:textId="2FFBFC2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02FE5F6E" w14:textId="50C3B98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739FB91A" w14:textId="2C5E088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518D18DA" w14:textId="1AF823F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2CFF3E16" w14:textId="713F615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56FD9221" w14:textId="471D211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58DBE869" w14:textId="53865DB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c>
          <w:tcPr>
            <w:tcW w:w="956" w:type="dxa"/>
            <w:noWrap/>
          </w:tcPr>
          <w:p w14:paraId="076FD79E" w14:textId="677CBDE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89</w:t>
            </w:r>
          </w:p>
        </w:tc>
      </w:tr>
      <w:tr w:rsidR="0016280E" w:rsidRPr="001B701F" w14:paraId="7D686DDB" w14:textId="77777777" w:rsidTr="009B64E3">
        <w:trPr>
          <w:trHeight w:val="204"/>
        </w:trPr>
        <w:tc>
          <w:tcPr>
            <w:tcW w:w="956" w:type="dxa"/>
            <w:noWrap/>
          </w:tcPr>
          <w:p w14:paraId="46A9319D" w14:textId="40384FB9"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42</w:t>
            </w:r>
          </w:p>
        </w:tc>
        <w:tc>
          <w:tcPr>
            <w:tcW w:w="956" w:type="dxa"/>
            <w:noWrap/>
          </w:tcPr>
          <w:p w14:paraId="63E136F0" w14:textId="73A6CDD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52058C66" w14:textId="408C38B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39E7FE85" w14:textId="5376598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141C0983" w14:textId="292E69E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12A5AE39" w14:textId="1A54F98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79198D0E" w14:textId="2CF198A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644555CF" w14:textId="0272DED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52F9CCA0" w14:textId="26E2236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542BFB94" w14:textId="12E9BC4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c>
          <w:tcPr>
            <w:tcW w:w="956" w:type="dxa"/>
            <w:noWrap/>
          </w:tcPr>
          <w:p w14:paraId="365F345C" w14:textId="7B6D658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90</w:t>
            </w:r>
          </w:p>
        </w:tc>
      </w:tr>
      <w:tr w:rsidR="0016280E" w:rsidRPr="001B701F" w14:paraId="1BF0F0ED" w14:textId="77777777" w:rsidTr="009B64E3">
        <w:trPr>
          <w:trHeight w:val="204"/>
        </w:trPr>
        <w:tc>
          <w:tcPr>
            <w:tcW w:w="956" w:type="dxa"/>
            <w:noWrap/>
          </w:tcPr>
          <w:p w14:paraId="40E711AD" w14:textId="4B5746A5"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43</w:t>
            </w:r>
          </w:p>
        </w:tc>
        <w:tc>
          <w:tcPr>
            <w:tcW w:w="956" w:type="dxa"/>
            <w:noWrap/>
          </w:tcPr>
          <w:p w14:paraId="7B9DF688" w14:textId="054B095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7607B3B1" w14:textId="2968E7D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208589E9" w14:textId="72C654B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3E0865D1" w14:textId="5171CA1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6336E947" w14:textId="11609FF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4CA02747" w14:textId="19EFF47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370FAA82" w14:textId="6F10717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6F0CFD4A" w14:textId="222A04E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605DE556" w14:textId="7404C32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c>
          <w:tcPr>
            <w:tcW w:w="956" w:type="dxa"/>
            <w:noWrap/>
          </w:tcPr>
          <w:p w14:paraId="0D33EBFD" w14:textId="1A07B0C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91</w:t>
            </w:r>
          </w:p>
        </w:tc>
      </w:tr>
      <w:tr w:rsidR="0016280E" w:rsidRPr="001B701F" w14:paraId="11E9CCCB" w14:textId="77777777" w:rsidTr="009B64E3">
        <w:trPr>
          <w:trHeight w:val="204"/>
        </w:trPr>
        <w:tc>
          <w:tcPr>
            <w:tcW w:w="956" w:type="dxa"/>
            <w:noWrap/>
          </w:tcPr>
          <w:p w14:paraId="7F6FF5E5" w14:textId="6E3E0AFE"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44</w:t>
            </w:r>
          </w:p>
        </w:tc>
        <w:tc>
          <w:tcPr>
            <w:tcW w:w="956" w:type="dxa"/>
            <w:noWrap/>
          </w:tcPr>
          <w:p w14:paraId="05394E47" w14:textId="3D5719F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027CA57B" w14:textId="6B11981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02E50F31" w14:textId="7E3FFE5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2884846D" w14:textId="390515F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7ED907DB" w14:textId="6CE0B61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670F52F1" w14:textId="2488CA3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51EDE774" w14:textId="5E92AA4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2ED5294E" w14:textId="4E10199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429E58D9" w14:textId="05EABCC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c>
          <w:tcPr>
            <w:tcW w:w="956" w:type="dxa"/>
            <w:noWrap/>
          </w:tcPr>
          <w:p w14:paraId="4FC3498F" w14:textId="5554532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93</w:t>
            </w:r>
          </w:p>
        </w:tc>
      </w:tr>
      <w:tr w:rsidR="0016280E" w:rsidRPr="001B701F" w14:paraId="5F6A8257" w14:textId="77777777" w:rsidTr="009B64E3">
        <w:trPr>
          <w:trHeight w:val="204"/>
        </w:trPr>
        <w:tc>
          <w:tcPr>
            <w:tcW w:w="956" w:type="dxa"/>
            <w:noWrap/>
          </w:tcPr>
          <w:p w14:paraId="42AA2E02" w14:textId="5D38B76B"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45</w:t>
            </w:r>
          </w:p>
        </w:tc>
        <w:tc>
          <w:tcPr>
            <w:tcW w:w="956" w:type="dxa"/>
            <w:noWrap/>
          </w:tcPr>
          <w:p w14:paraId="15B3D1B4" w14:textId="2EEAC19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2E80AB1A" w14:textId="4F3A858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1930CD94" w14:textId="180E71C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004B6509" w14:textId="2D95BFB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676FBB92" w14:textId="5DE83A5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447BBDCF" w14:textId="364690D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5A2D9A65" w14:textId="50CD529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2288F99F" w14:textId="6A15355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7BDD15EF" w14:textId="35A35A0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c>
          <w:tcPr>
            <w:tcW w:w="956" w:type="dxa"/>
            <w:noWrap/>
          </w:tcPr>
          <w:p w14:paraId="6B9F7579" w14:textId="7E06704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62</w:t>
            </w:r>
          </w:p>
        </w:tc>
      </w:tr>
      <w:tr w:rsidR="0016280E" w:rsidRPr="001B701F" w14:paraId="07833C4C" w14:textId="77777777" w:rsidTr="009B64E3">
        <w:trPr>
          <w:trHeight w:val="204"/>
        </w:trPr>
        <w:tc>
          <w:tcPr>
            <w:tcW w:w="956" w:type="dxa"/>
            <w:noWrap/>
          </w:tcPr>
          <w:p w14:paraId="230A6954" w14:textId="63E17B88"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46</w:t>
            </w:r>
          </w:p>
        </w:tc>
        <w:tc>
          <w:tcPr>
            <w:tcW w:w="956" w:type="dxa"/>
            <w:noWrap/>
          </w:tcPr>
          <w:p w14:paraId="61777E93" w14:textId="740CE44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403FBD0C" w14:textId="104ED7E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6844418F" w14:textId="05043B3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1D9400BD" w14:textId="2CA1A41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51ED1AD1" w14:textId="29038F0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102A9AB2" w14:textId="6CA5CAE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4D7D5F2D" w14:textId="7003E8F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5DB92A3F" w14:textId="35AAF7C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2396981E" w14:textId="7FE5E87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c>
          <w:tcPr>
            <w:tcW w:w="956" w:type="dxa"/>
            <w:noWrap/>
          </w:tcPr>
          <w:p w14:paraId="63567995" w14:textId="3F84411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63</w:t>
            </w:r>
          </w:p>
        </w:tc>
      </w:tr>
      <w:tr w:rsidR="0016280E" w:rsidRPr="001B701F" w14:paraId="372FD5F2" w14:textId="77777777" w:rsidTr="009B64E3">
        <w:trPr>
          <w:trHeight w:val="204"/>
        </w:trPr>
        <w:tc>
          <w:tcPr>
            <w:tcW w:w="956" w:type="dxa"/>
            <w:noWrap/>
          </w:tcPr>
          <w:p w14:paraId="5D50F4F1" w14:textId="5C4CED51"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47</w:t>
            </w:r>
          </w:p>
        </w:tc>
        <w:tc>
          <w:tcPr>
            <w:tcW w:w="956" w:type="dxa"/>
            <w:noWrap/>
          </w:tcPr>
          <w:p w14:paraId="05D1A8BB" w14:textId="27833B9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5742C5FB" w14:textId="508D38E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37B202EE" w14:textId="29155AC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432728A5" w14:textId="586CD65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504F2705" w14:textId="2C7E1E5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0798C5EF" w14:textId="14074ED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0AEE1082" w14:textId="001FCA4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69FC04EB" w14:textId="2A1BA83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0455A655" w14:textId="7E5C345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c>
          <w:tcPr>
            <w:tcW w:w="956" w:type="dxa"/>
            <w:noWrap/>
          </w:tcPr>
          <w:p w14:paraId="64DAC120" w14:textId="3A9AA24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64</w:t>
            </w:r>
          </w:p>
        </w:tc>
      </w:tr>
      <w:tr w:rsidR="0016280E" w:rsidRPr="001B701F" w14:paraId="0AEC8CF6" w14:textId="77777777" w:rsidTr="009B64E3">
        <w:trPr>
          <w:trHeight w:val="204"/>
        </w:trPr>
        <w:tc>
          <w:tcPr>
            <w:tcW w:w="956" w:type="dxa"/>
            <w:noWrap/>
          </w:tcPr>
          <w:p w14:paraId="67F19446" w14:textId="0E391F42"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48</w:t>
            </w:r>
          </w:p>
        </w:tc>
        <w:tc>
          <w:tcPr>
            <w:tcW w:w="956" w:type="dxa"/>
            <w:noWrap/>
          </w:tcPr>
          <w:p w14:paraId="39D23E43" w14:textId="4854D9B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51AB7258" w14:textId="3E94C1D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394E8A49" w14:textId="0EEE88E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151BF714" w14:textId="6B3D4D3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6CE26499" w14:textId="7FE5E43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443A3379" w14:textId="73985E1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07D58665" w14:textId="420423C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25919793" w14:textId="6DE69F5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5D70B5CC" w14:textId="584595D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47FB3351" w14:textId="584D1A7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r>
      <w:tr w:rsidR="0016280E" w:rsidRPr="001B701F" w14:paraId="179614D0" w14:textId="77777777" w:rsidTr="009B64E3">
        <w:trPr>
          <w:trHeight w:val="204"/>
        </w:trPr>
        <w:tc>
          <w:tcPr>
            <w:tcW w:w="956" w:type="dxa"/>
            <w:noWrap/>
          </w:tcPr>
          <w:p w14:paraId="0B35E88A" w14:textId="4070F0DB"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49</w:t>
            </w:r>
          </w:p>
        </w:tc>
        <w:tc>
          <w:tcPr>
            <w:tcW w:w="956" w:type="dxa"/>
            <w:noWrap/>
          </w:tcPr>
          <w:p w14:paraId="2E269C1F" w14:textId="75BE809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1A402EA0" w14:textId="5C29496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2B49700A" w14:textId="11A327B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3B5C0726" w14:textId="302C9ED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548B1CA3" w14:textId="323110B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77D67F44" w14:textId="29CF8B3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7ADD3CAD" w14:textId="36C10DC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146DA51F" w14:textId="2FCF5CA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4D645BDF" w14:textId="5404A34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c>
          <w:tcPr>
            <w:tcW w:w="956" w:type="dxa"/>
            <w:noWrap/>
          </w:tcPr>
          <w:p w14:paraId="1E254A0A" w14:textId="39946CC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65</w:t>
            </w:r>
          </w:p>
        </w:tc>
      </w:tr>
      <w:tr w:rsidR="0016280E" w:rsidRPr="001B701F" w14:paraId="54FD127A" w14:textId="77777777" w:rsidTr="009B64E3">
        <w:trPr>
          <w:trHeight w:val="204"/>
        </w:trPr>
        <w:tc>
          <w:tcPr>
            <w:tcW w:w="956" w:type="dxa"/>
            <w:noWrap/>
          </w:tcPr>
          <w:p w14:paraId="5AA1E15A" w14:textId="47D4DF25"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50</w:t>
            </w:r>
          </w:p>
        </w:tc>
        <w:tc>
          <w:tcPr>
            <w:tcW w:w="956" w:type="dxa"/>
            <w:noWrap/>
          </w:tcPr>
          <w:p w14:paraId="0F4F316F" w14:textId="0D654C6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6C282CD7" w14:textId="2D6F91C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5C4D12D0" w14:textId="668F7FD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13D7A62F" w14:textId="4BAA8C4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530F0CC6" w14:textId="309FE5A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0369EE83" w14:textId="297F93C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11EFBE42" w14:textId="2C84861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356292F7" w14:textId="1CA9DB4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21ACCEEC" w14:textId="474E358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7D8AE841" w14:textId="4FA3FBC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r>
      <w:tr w:rsidR="0016280E" w:rsidRPr="001B701F" w14:paraId="10EE385E" w14:textId="77777777" w:rsidTr="009B64E3">
        <w:trPr>
          <w:trHeight w:val="204"/>
        </w:trPr>
        <w:tc>
          <w:tcPr>
            <w:tcW w:w="956" w:type="dxa"/>
            <w:noWrap/>
          </w:tcPr>
          <w:p w14:paraId="5DB5B71D" w14:textId="4C816343"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51</w:t>
            </w:r>
          </w:p>
        </w:tc>
        <w:tc>
          <w:tcPr>
            <w:tcW w:w="956" w:type="dxa"/>
            <w:noWrap/>
          </w:tcPr>
          <w:p w14:paraId="1F3EAF40" w14:textId="20D3B1E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42D5EA50" w14:textId="0645451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238AE484" w14:textId="7E5E872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226D738C" w14:textId="1E530AB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5BF6824C" w14:textId="78BE643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1AF17F8B" w14:textId="09C7491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3DB6BA7C" w14:textId="3C4D1E4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261CE95C" w14:textId="438504F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3E313EBF" w14:textId="3C09EEB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0240F471" w14:textId="5D77612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r>
      <w:tr w:rsidR="0016280E" w:rsidRPr="001B701F" w14:paraId="11EBE0F1" w14:textId="77777777" w:rsidTr="009B64E3">
        <w:trPr>
          <w:trHeight w:val="204"/>
        </w:trPr>
        <w:tc>
          <w:tcPr>
            <w:tcW w:w="956" w:type="dxa"/>
            <w:noWrap/>
          </w:tcPr>
          <w:p w14:paraId="39AB0079" w14:textId="1AC9CC7F"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52</w:t>
            </w:r>
          </w:p>
        </w:tc>
        <w:tc>
          <w:tcPr>
            <w:tcW w:w="956" w:type="dxa"/>
            <w:noWrap/>
          </w:tcPr>
          <w:p w14:paraId="703DFBA5" w14:textId="10D3CA5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14EBDE82" w14:textId="6D19B3E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37C3D48E" w14:textId="62706F0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6EBE0F52" w14:textId="7EFB6A8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0C5E9E6D" w14:textId="495CA52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24F062CA" w14:textId="02C441A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350A92C9" w14:textId="3BB1B57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71ADF3B8" w14:textId="4DA59ED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396BDDB8" w14:textId="77A6802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c>
          <w:tcPr>
            <w:tcW w:w="956" w:type="dxa"/>
            <w:noWrap/>
          </w:tcPr>
          <w:p w14:paraId="7A25A9B1" w14:textId="1D53BD9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39</w:t>
            </w:r>
          </w:p>
        </w:tc>
      </w:tr>
      <w:tr w:rsidR="0016280E" w:rsidRPr="001B701F" w14:paraId="07B43CCF" w14:textId="77777777" w:rsidTr="009B64E3">
        <w:trPr>
          <w:trHeight w:val="204"/>
        </w:trPr>
        <w:tc>
          <w:tcPr>
            <w:tcW w:w="956" w:type="dxa"/>
            <w:noWrap/>
          </w:tcPr>
          <w:p w14:paraId="5BA18150" w14:textId="4AB6DEBB"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53</w:t>
            </w:r>
          </w:p>
        </w:tc>
        <w:tc>
          <w:tcPr>
            <w:tcW w:w="956" w:type="dxa"/>
            <w:noWrap/>
          </w:tcPr>
          <w:p w14:paraId="5DEAB327" w14:textId="2159BFE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0FE7B7E3" w14:textId="7DC205A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47863557" w14:textId="4B778D6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02B91517" w14:textId="01DBF48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116AB59A" w14:textId="3B594B7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45C588CC" w14:textId="1CC453F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461DDF43" w14:textId="6B31C39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030AEF6D" w14:textId="43B9869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558FD328" w14:textId="51D1A1A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09A485F8" w14:textId="375B65A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r>
      <w:tr w:rsidR="0016280E" w:rsidRPr="001B701F" w14:paraId="758E1B19" w14:textId="77777777" w:rsidTr="009B64E3">
        <w:trPr>
          <w:trHeight w:val="204"/>
        </w:trPr>
        <w:tc>
          <w:tcPr>
            <w:tcW w:w="956" w:type="dxa"/>
            <w:noWrap/>
          </w:tcPr>
          <w:p w14:paraId="7E429C47" w14:textId="648B876B"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54</w:t>
            </w:r>
          </w:p>
        </w:tc>
        <w:tc>
          <w:tcPr>
            <w:tcW w:w="956" w:type="dxa"/>
            <w:noWrap/>
          </w:tcPr>
          <w:p w14:paraId="5C724C9F" w14:textId="255AE7E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27F26148" w14:textId="704A959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188AC1C1" w14:textId="1DD12EC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1E37BE3D" w14:textId="78A6CB8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5B89FBAE" w14:textId="2E818A9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57893407" w14:textId="474B07C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459DC703" w14:textId="0500620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50E88918" w14:textId="4DDCDBD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03E030BE" w14:textId="5AEC418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c>
          <w:tcPr>
            <w:tcW w:w="956" w:type="dxa"/>
            <w:noWrap/>
          </w:tcPr>
          <w:p w14:paraId="4ABAA664" w14:textId="7156AE8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40</w:t>
            </w:r>
          </w:p>
        </w:tc>
      </w:tr>
      <w:tr w:rsidR="0016280E" w:rsidRPr="001B701F" w14:paraId="3B5B6654" w14:textId="77777777" w:rsidTr="009B64E3">
        <w:trPr>
          <w:trHeight w:val="204"/>
        </w:trPr>
        <w:tc>
          <w:tcPr>
            <w:tcW w:w="956" w:type="dxa"/>
            <w:noWrap/>
          </w:tcPr>
          <w:p w14:paraId="7E27A3BC" w14:textId="57D70BC1"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55</w:t>
            </w:r>
          </w:p>
        </w:tc>
        <w:tc>
          <w:tcPr>
            <w:tcW w:w="956" w:type="dxa"/>
            <w:noWrap/>
          </w:tcPr>
          <w:p w14:paraId="51C164B3" w14:textId="3407B35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0340F52E" w14:textId="3EC3383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6E0AAA7E" w14:textId="17B50E1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2A3B9A3D" w14:textId="154D2F4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4B98E74F" w14:textId="27290E1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43EE90AC" w14:textId="30AA9B3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3231018F" w14:textId="6EE54AB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1D159415" w14:textId="23746B3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5FDEA7E5" w14:textId="18350D0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c>
          <w:tcPr>
            <w:tcW w:w="956" w:type="dxa"/>
            <w:noWrap/>
          </w:tcPr>
          <w:p w14:paraId="7BDBD3DB" w14:textId="41B1BFF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103</w:t>
            </w:r>
          </w:p>
        </w:tc>
      </w:tr>
      <w:tr w:rsidR="0016280E" w:rsidRPr="001B701F" w14:paraId="107CD59F" w14:textId="77777777" w:rsidTr="009B64E3">
        <w:trPr>
          <w:trHeight w:val="204"/>
        </w:trPr>
        <w:tc>
          <w:tcPr>
            <w:tcW w:w="956" w:type="dxa"/>
            <w:noWrap/>
          </w:tcPr>
          <w:p w14:paraId="278D79CA" w14:textId="6FEADCED"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56</w:t>
            </w:r>
          </w:p>
        </w:tc>
        <w:tc>
          <w:tcPr>
            <w:tcW w:w="956" w:type="dxa"/>
            <w:noWrap/>
          </w:tcPr>
          <w:p w14:paraId="7985F486" w14:textId="49E3323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2302B716" w14:textId="3B3F736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3A368AF4" w14:textId="70C396E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597D82D0" w14:textId="3FD69C0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3F104D0A" w14:textId="59FA16A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6F684C8D" w14:textId="5815621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0F4DA7D9" w14:textId="08FC695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312CF597" w14:textId="6E03B07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24D67FD1" w14:textId="66DFEDF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c>
          <w:tcPr>
            <w:tcW w:w="956" w:type="dxa"/>
            <w:noWrap/>
          </w:tcPr>
          <w:p w14:paraId="53F24639" w14:textId="237A412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104</w:t>
            </w:r>
          </w:p>
        </w:tc>
      </w:tr>
      <w:tr w:rsidR="0016280E" w:rsidRPr="001B701F" w14:paraId="3268E805" w14:textId="77777777" w:rsidTr="009B64E3">
        <w:trPr>
          <w:trHeight w:val="204"/>
        </w:trPr>
        <w:tc>
          <w:tcPr>
            <w:tcW w:w="956" w:type="dxa"/>
            <w:noWrap/>
          </w:tcPr>
          <w:p w14:paraId="632B6F50" w14:textId="202A6CEE"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57</w:t>
            </w:r>
          </w:p>
        </w:tc>
        <w:tc>
          <w:tcPr>
            <w:tcW w:w="956" w:type="dxa"/>
            <w:noWrap/>
          </w:tcPr>
          <w:p w14:paraId="145A409C" w14:textId="3B26080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656D4D67" w14:textId="0C6C7AD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2D3F531E" w14:textId="10CE4AF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7164728C" w14:textId="7A3FC86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358B5E18" w14:textId="050E868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3EA594A9" w14:textId="351FBED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7144FE58" w14:textId="24C3DBB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7EDE65D5" w14:textId="4F91711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34F5A3ED" w14:textId="75BB080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4E9E8534" w14:textId="6F69ECE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r>
      <w:tr w:rsidR="0016280E" w:rsidRPr="001B701F" w14:paraId="6CD5F8E4" w14:textId="77777777" w:rsidTr="009B64E3">
        <w:trPr>
          <w:trHeight w:val="204"/>
        </w:trPr>
        <w:tc>
          <w:tcPr>
            <w:tcW w:w="956" w:type="dxa"/>
            <w:noWrap/>
          </w:tcPr>
          <w:p w14:paraId="586299BD" w14:textId="16A1B19E"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lastRenderedPageBreak/>
              <w:t>58</w:t>
            </w:r>
          </w:p>
        </w:tc>
        <w:tc>
          <w:tcPr>
            <w:tcW w:w="956" w:type="dxa"/>
            <w:noWrap/>
          </w:tcPr>
          <w:p w14:paraId="59B0BD01" w14:textId="163CA9C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6C4FA4EE" w14:textId="0B8FD64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467728EF" w14:textId="3EF44EE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646A3702" w14:textId="1E6C524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59CD2DED" w14:textId="774DD4F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2F67D403" w14:textId="4A7DE68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3D3D34AE" w14:textId="7C50A94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701ADCE3" w14:textId="1A3BDA1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5198DCF6" w14:textId="4CD5D7B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c>
          <w:tcPr>
            <w:tcW w:w="956" w:type="dxa"/>
            <w:noWrap/>
          </w:tcPr>
          <w:p w14:paraId="7061A3CE" w14:textId="6226638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105</w:t>
            </w:r>
          </w:p>
        </w:tc>
      </w:tr>
      <w:tr w:rsidR="0016280E" w:rsidRPr="001B701F" w14:paraId="0C1D0EE0" w14:textId="77777777" w:rsidTr="009B64E3">
        <w:trPr>
          <w:trHeight w:val="204"/>
        </w:trPr>
        <w:tc>
          <w:tcPr>
            <w:tcW w:w="956" w:type="dxa"/>
            <w:noWrap/>
          </w:tcPr>
          <w:p w14:paraId="0EAAEBA6" w14:textId="5427B4FE"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59</w:t>
            </w:r>
          </w:p>
        </w:tc>
        <w:tc>
          <w:tcPr>
            <w:tcW w:w="956" w:type="dxa"/>
            <w:noWrap/>
          </w:tcPr>
          <w:p w14:paraId="4E1F0058" w14:textId="7E43C1D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165CFCEC" w14:textId="376E667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085FB21E" w14:textId="4FA2589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5A40EE35" w14:textId="457EBDD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07FF41C5" w14:textId="6E86E98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668AE63A" w14:textId="7101073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79AF19BB" w14:textId="49053AE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4D7B12E5" w14:textId="24A78BE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0590ADB1" w14:textId="1385268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c>
          <w:tcPr>
            <w:tcW w:w="956" w:type="dxa"/>
            <w:noWrap/>
          </w:tcPr>
          <w:p w14:paraId="1A641241" w14:textId="274B21E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106</w:t>
            </w:r>
          </w:p>
        </w:tc>
      </w:tr>
      <w:tr w:rsidR="0016280E" w:rsidRPr="001B701F" w14:paraId="35D9A235" w14:textId="77777777" w:rsidTr="009B64E3">
        <w:trPr>
          <w:trHeight w:val="204"/>
        </w:trPr>
        <w:tc>
          <w:tcPr>
            <w:tcW w:w="956" w:type="dxa"/>
            <w:noWrap/>
          </w:tcPr>
          <w:p w14:paraId="0F6C6ADF" w14:textId="12574FC4"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60</w:t>
            </w:r>
          </w:p>
        </w:tc>
        <w:tc>
          <w:tcPr>
            <w:tcW w:w="956" w:type="dxa"/>
            <w:noWrap/>
          </w:tcPr>
          <w:p w14:paraId="4D4CA402" w14:textId="4614CC7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103CC702" w14:textId="30D8E67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06AB48E2" w14:textId="6DDB217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417BF92" w14:textId="0AF4ACB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4E1D2A17" w14:textId="14CB367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4FE49D7B" w14:textId="0CBBD2B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107A4B75" w14:textId="22AA17B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3EAD7DD4" w14:textId="7F621B8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20C0FBF1" w14:textId="205380D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268E22CC" w14:textId="70089D3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r>
      <w:tr w:rsidR="0016280E" w:rsidRPr="001B701F" w14:paraId="576F52F6" w14:textId="77777777" w:rsidTr="009B64E3">
        <w:trPr>
          <w:trHeight w:val="204"/>
        </w:trPr>
        <w:tc>
          <w:tcPr>
            <w:tcW w:w="956" w:type="dxa"/>
            <w:noWrap/>
          </w:tcPr>
          <w:p w14:paraId="70CB3FE8" w14:textId="4FA17075"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61</w:t>
            </w:r>
          </w:p>
        </w:tc>
        <w:tc>
          <w:tcPr>
            <w:tcW w:w="956" w:type="dxa"/>
            <w:noWrap/>
          </w:tcPr>
          <w:p w14:paraId="405F8DA2" w14:textId="34E8E2C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2CC95E7D" w14:textId="5E8A373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443AA4B2" w14:textId="562B150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18CD1EDA" w14:textId="21BFFF5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1025510A" w14:textId="4CA3C4C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02A296D2" w14:textId="333D656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3280B3E2" w14:textId="691C12C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0E81A46C" w14:textId="5CDE7F11"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1E8D7A02" w14:textId="2B350DFC"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348E701A" w14:textId="3506EE0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r>
      <w:tr w:rsidR="0016280E" w:rsidRPr="001B701F" w14:paraId="797846A0" w14:textId="77777777" w:rsidTr="009B64E3">
        <w:trPr>
          <w:trHeight w:val="204"/>
        </w:trPr>
        <w:tc>
          <w:tcPr>
            <w:tcW w:w="956" w:type="dxa"/>
            <w:noWrap/>
          </w:tcPr>
          <w:p w14:paraId="35DBD85D" w14:textId="7F641B08"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62</w:t>
            </w:r>
          </w:p>
        </w:tc>
        <w:tc>
          <w:tcPr>
            <w:tcW w:w="956" w:type="dxa"/>
            <w:noWrap/>
          </w:tcPr>
          <w:p w14:paraId="4E083077" w14:textId="47EABE3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2B38266A" w14:textId="119FBD0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24267A8A" w14:textId="2AEEFA6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337C54A" w14:textId="7EDB792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3D989AD3" w14:textId="0AC088C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22785CB5" w14:textId="46F3084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E894D3D" w14:textId="7C97F7E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46513EB" w14:textId="61BEB87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64BA1AD3" w14:textId="567DDDF4"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52A4059D" w14:textId="69B0F60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r>
      <w:tr w:rsidR="0016280E" w:rsidRPr="001B701F" w14:paraId="21CB6D86" w14:textId="77777777" w:rsidTr="009B64E3">
        <w:trPr>
          <w:trHeight w:val="204"/>
        </w:trPr>
        <w:tc>
          <w:tcPr>
            <w:tcW w:w="956" w:type="dxa"/>
            <w:noWrap/>
          </w:tcPr>
          <w:p w14:paraId="6BC1C0FE" w14:textId="3E6DFCA4"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63</w:t>
            </w:r>
          </w:p>
        </w:tc>
        <w:tc>
          <w:tcPr>
            <w:tcW w:w="956" w:type="dxa"/>
            <w:noWrap/>
          </w:tcPr>
          <w:p w14:paraId="0315C9A9" w14:textId="0B2337D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5E615C2" w14:textId="6D276D5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16DDAA9E" w14:textId="65B1CEB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50E7329C" w14:textId="4F995428"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508D61E3" w14:textId="1F13900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5AF12BC9" w14:textId="410A638F"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129B48E" w14:textId="24B87075"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6800930F" w14:textId="0205472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916A0CE" w14:textId="0BA53A0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423F06D" w14:textId="5937FF49"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r>
      <w:tr w:rsidR="0016280E" w:rsidRPr="001B701F" w14:paraId="4E00E30B" w14:textId="77777777" w:rsidTr="009B64E3">
        <w:trPr>
          <w:trHeight w:val="204"/>
        </w:trPr>
        <w:tc>
          <w:tcPr>
            <w:tcW w:w="956" w:type="dxa"/>
            <w:noWrap/>
          </w:tcPr>
          <w:p w14:paraId="1EB965C0" w14:textId="1C81E770"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64</w:t>
            </w:r>
          </w:p>
        </w:tc>
        <w:tc>
          <w:tcPr>
            <w:tcW w:w="956" w:type="dxa"/>
            <w:noWrap/>
          </w:tcPr>
          <w:p w14:paraId="49813A8F" w14:textId="053ACFD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7DB0688C" w14:textId="729F4C3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73A7B293" w14:textId="0FC55B6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037AAB04" w14:textId="05B7974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13FF6470" w14:textId="413DF00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47BCE811" w14:textId="1234D176"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351FA3AD" w14:textId="33FB5A67"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19D6F2F9" w14:textId="2B2FB88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66340D1A" w14:textId="5E77059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c>
          <w:tcPr>
            <w:tcW w:w="956" w:type="dxa"/>
            <w:noWrap/>
          </w:tcPr>
          <w:p w14:paraId="75E785B2" w14:textId="2281B6B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9</w:t>
            </w:r>
          </w:p>
        </w:tc>
      </w:tr>
      <w:tr w:rsidR="0016280E" w:rsidRPr="001B701F" w14:paraId="2B33908A" w14:textId="77777777" w:rsidTr="009B64E3">
        <w:trPr>
          <w:trHeight w:val="204"/>
        </w:trPr>
        <w:tc>
          <w:tcPr>
            <w:tcW w:w="956" w:type="dxa"/>
            <w:noWrap/>
          </w:tcPr>
          <w:p w14:paraId="11D7A4DF" w14:textId="3E986E95" w:rsidR="0016280E" w:rsidRPr="001B701F" w:rsidRDefault="0016280E" w:rsidP="0016280E">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65</w:t>
            </w:r>
          </w:p>
        </w:tc>
        <w:tc>
          <w:tcPr>
            <w:tcW w:w="956" w:type="dxa"/>
            <w:noWrap/>
          </w:tcPr>
          <w:p w14:paraId="18DCC376" w14:textId="680414F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684349CA" w14:textId="56206FB2"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872AA40" w14:textId="395F74D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61FA55EE" w14:textId="0FFE8DAB"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5BBF6EE4" w14:textId="5788A490"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5A0DFC17" w14:textId="0E6CF3F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658CE155" w14:textId="16E2A963"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68AD780E" w14:textId="74074A7E"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61E3ACCA" w14:textId="5E38513A"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c>
          <w:tcPr>
            <w:tcW w:w="956" w:type="dxa"/>
            <w:noWrap/>
          </w:tcPr>
          <w:p w14:paraId="7668BD50" w14:textId="388B5C6D" w:rsidR="0016280E" w:rsidRPr="001B701F" w:rsidRDefault="0016280E" w:rsidP="0016280E">
            <w:pPr>
              <w:rPr>
                <w:rFonts w:ascii="Times New Roman" w:hAnsi="Times New Roman" w:cs="Times New Roman"/>
                <w:sz w:val="20"/>
                <w:szCs w:val="20"/>
              </w:rPr>
            </w:pPr>
            <w:r w:rsidRPr="001B701F">
              <w:rPr>
                <w:rFonts w:ascii="Times New Roman" w:hAnsi="Times New Roman" w:cs="Times New Roman"/>
                <w:color w:val="000000"/>
              </w:rPr>
              <w:t>8</w:t>
            </w:r>
          </w:p>
        </w:tc>
      </w:tr>
    </w:tbl>
    <w:p w14:paraId="03D9BE21" w14:textId="77777777" w:rsidR="003A1EEA" w:rsidRPr="001B701F" w:rsidRDefault="003A1EEA" w:rsidP="00002B09">
      <w:pPr>
        <w:rPr>
          <w:rFonts w:ascii="Times New Roman" w:hAnsi="Times New Roman" w:cs="Times New Roman"/>
          <w:sz w:val="20"/>
          <w:szCs w:val="20"/>
        </w:rPr>
      </w:pPr>
    </w:p>
    <w:p w14:paraId="07B26DF5" w14:textId="77777777" w:rsidR="00A646DC" w:rsidRDefault="00A646DC">
      <w:pPr>
        <w:rPr>
          <w:rFonts w:ascii="Times New Roman" w:hAnsi="Times New Roman" w:cs="Times New Roman"/>
          <w:b/>
          <w:bCs/>
          <w:sz w:val="20"/>
          <w:szCs w:val="20"/>
        </w:rPr>
      </w:pPr>
      <w:r>
        <w:rPr>
          <w:rFonts w:ascii="Times New Roman" w:hAnsi="Times New Roman" w:cs="Times New Roman"/>
          <w:b/>
          <w:bCs/>
          <w:sz w:val="20"/>
          <w:szCs w:val="20"/>
        </w:rPr>
        <w:br w:type="page"/>
      </w:r>
    </w:p>
    <w:p w14:paraId="076E6B49" w14:textId="15F589C1" w:rsidR="003A1EEA" w:rsidRPr="001B701F" w:rsidRDefault="0059739B" w:rsidP="00A646DC">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Supplementary Table 4: Projections of Mortality among People with Type 2 Diabetes by Age and Sex.</w:t>
      </w:r>
    </w:p>
    <w:tbl>
      <w:tblPr>
        <w:tblStyle w:val="TableGrid"/>
        <w:tblW w:w="10516" w:type="dxa"/>
        <w:tblInd w:w="-584" w:type="dxa"/>
        <w:tblLook w:val="04A0" w:firstRow="1" w:lastRow="0" w:firstColumn="1" w:lastColumn="0" w:noHBand="0" w:noVBand="1"/>
      </w:tblPr>
      <w:tblGrid>
        <w:gridCol w:w="956"/>
        <w:gridCol w:w="956"/>
        <w:gridCol w:w="956"/>
        <w:gridCol w:w="956"/>
        <w:gridCol w:w="956"/>
        <w:gridCol w:w="956"/>
        <w:gridCol w:w="956"/>
        <w:gridCol w:w="956"/>
        <w:gridCol w:w="956"/>
        <w:gridCol w:w="956"/>
        <w:gridCol w:w="956"/>
      </w:tblGrid>
      <w:tr w:rsidR="003A1EEA" w:rsidRPr="001B701F" w14:paraId="254D3B11" w14:textId="77777777" w:rsidTr="007621EC">
        <w:trPr>
          <w:trHeight w:val="204"/>
        </w:trPr>
        <w:tc>
          <w:tcPr>
            <w:tcW w:w="10516" w:type="dxa"/>
            <w:gridSpan w:val="11"/>
            <w:noWrap/>
          </w:tcPr>
          <w:p w14:paraId="32168731" w14:textId="3EE7CDFD" w:rsidR="003A1EEA" w:rsidRPr="001B701F" w:rsidRDefault="00721D86" w:rsidP="002949CE">
            <w:pPr>
              <w:jc w:val="cente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M</w:t>
            </w:r>
            <w:r w:rsidRPr="001B701F">
              <w:rPr>
                <w:rFonts w:ascii="Times New Roman" w:eastAsia="Times New Roman" w:hAnsi="Times New Roman" w:cs="Times New Roman"/>
                <w:b/>
                <w:color w:val="000000"/>
                <w:sz w:val="20"/>
                <w:szCs w:val="20"/>
              </w:rPr>
              <w:t>en</w:t>
            </w:r>
          </w:p>
        </w:tc>
      </w:tr>
      <w:tr w:rsidR="0016280E" w:rsidRPr="001B701F" w14:paraId="38259DA9" w14:textId="77777777" w:rsidTr="002C573E">
        <w:trPr>
          <w:trHeight w:val="204"/>
        </w:trPr>
        <w:tc>
          <w:tcPr>
            <w:tcW w:w="956" w:type="dxa"/>
            <w:noWrap/>
            <w:hideMark/>
          </w:tcPr>
          <w:p w14:paraId="1EDFD3F8" w14:textId="77777777"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Age</w:t>
            </w:r>
          </w:p>
        </w:tc>
        <w:tc>
          <w:tcPr>
            <w:tcW w:w="956" w:type="dxa"/>
            <w:noWrap/>
            <w:hideMark/>
          </w:tcPr>
          <w:p w14:paraId="0BD38DF0" w14:textId="59A6B810"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2024</w:t>
            </w:r>
          </w:p>
        </w:tc>
        <w:tc>
          <w:tcPr>
            <w:tcW w:w="956" w:type="dxa"/>
            <w:noWrap/>
          </w:tcPr>
          <w:p w14:paraId="4DF8F68B" w14:textId="78154D51"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2025</w:t>
            </w:r>
          </w:p>
        </w:tc>
        <w:tc>
          <w:tcPr>
            <w:tcW w:w="956" w:type="dxa"/>
            <w:noWrap/>
          </w:tcPr>
          <w:p w14:paraId="631721D6" w14:textId="20A1458D"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2026</w:t>
            </w:r>
          </w:p>
        </w:tc>
        <w:tc>
          <w:tcPr>
            <w:tcW w:w="956" w:type="dxa"/>
            <w:noWrap/>
          </w:tcPr>
          <w:p w14:paraId="097A0BCD" w14:textId="2A39BEFF"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2027</w:t>
            </w:r>
          </w:p>
        </w:tc>
        <w:tc>
          <w:tcPr>
            <w:tcW w:w="956" w:type="dxa"/>
            <w:noWrap/>
          </w:tcPr>
          <w:p w14:paraId="2A237105" w14:textId="191015DE"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2028</w:t>
            </w:r>
          </w:p>
        </w:tc>
        <w:tc>
          <w:tcPr>
            <w:tcW w:w="956" w:type="dxa"/>
            <w:noWrap/>
          </w:tcPr>
          <w:p w14:paraId="2CB3937A" w14:textId="0A539D26"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2029</w:t>
            </w:r>
          </w:p>
        </w:tc>
        <w:tc>
          <w:tcPr>
            <w:tcW w:w="956" w:type="dxa"/>
            <w:noWrap/>
          </w:tcPr>
          <w:p w14:paraId="002D6DD1" w14:textId="2464FC90"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2030</w:t>
            </w:r>
          </w:p>
        </w:tc>
        <w:tc>
          <w:tcPr>
            <w:tcW w:w="956" w:type="dxa"/>
            <w:noWrap/>
          </w:tcPr>
          <w:p w14:paraId="69DA8AC5" w14:textId="37B1A22D"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2031</w:t>
            </w:r>
          </w:p>
        </w:tc>
        <w:tc>
          <w:tcPr>
            <w:tcW w:w="956" w:type="dxa"/>
            <w:noWrap/>
          </w:tcPr>
          <w:p w14:paraId="000A88FB" w14:textId="18473C6E"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2032</w:t>
            </w:r>
          </w:p>
        </w:tc>
        <w:tc>
          <w:tcPr>
            <w:tcW w:w="956" w:type="dxa"/>
            <w:shd w:val="clear" w:color="auto" w:fill="auto"/>
            <w:noWrap/>
          </w:tcPr>
          <w:p w14:paraId="2F35A5C7" w14:textId="35AC60B2" w:rsidR="0016280E" w:rsidRPr="001B701F" w:rsidRDefault="0016280E" w:rsidP="0016280E">
            <w:pPr>
              <w:rPr>
                <w:rFonts w:ascii="Times New Roman" w:eastAsia="Times New Roman" w:hAnsi="Times New Roman" w:cs="Times New Roman"/>
                <w:b/>
                <w:bCs/>
                <w:color w:val="000000"/>
                <w:sz w:val="20"/>
                <w:szCs w:val="20"/>
              </w:rPr>
            </w:pPr>
            <w:r w:rsidRPr="001B701F">
              <w:rPr>
                <w:rFonts w:ascii="Times New Roman" w:eastAsia="Times New Roman" w:hAnsi="Times New Roman" w:cs="Times New Roman"/>
                <w:b/>
                <w:bCs/>
                <w:color w:val="000000"/>
                <w:sz w:val="20"/>
                <w:szCs w:val="20"/>
              </w:rPr>
              <w:t>2033</w:t>
            </w:r>
          </w:p>
        </w:tc>
      </w:tr>
      <w:tr w:rsidR="004A4C3C" w:rsidRPr="001B701F" w14:paraId="568D12D7" w14:textId="77777777" w:rsidTr="0016280E">
        <w:trPr>
          <w:trHeight w:val="204"/>
        </w:trPr>
        <w:tc>
          <w:tcPr>
            <w:tcW w:w="956" w:type="dxa"/>
            <w:noWrap/>
            <w:hideMark/>
          </w:tcPr>
          <w:p w14:paraId="161E1FC2"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40</w:t>
            </w:r>
          </w:p>
        </w:tc>
        <w:tc>
          <w:tcPr>
            <w:tcW w:w="956" w:type="dxa"/>
            <w:noWrap/>
            <w:hideMark/>
          </w:tcPr>
          <w:p w14:paraId="1CB51445" w14:textId="28B39B1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0.00137</w:t>
            </w:r>
          </w:p>
        </w:tc>
        <w:tc>
          <w:tcPr>
            <w:tcW w:w="956" w:type="dxa"/>
            <w:noWrap/>
          </w:tcPr>
          <w:p w14:paraId="69D756C8" w14:textId="0D51D31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0.00136</w:t>
            </w:r>
          </w:p>
        </w:tc>
        <w:tc>
          <w:tcPr>
            <w:tcW w:w="956" w:type="dxa"/>
            <w:noWrap/>
          </w:tcPr>
          <w:p w14:paraId="05292DF2" w14:textId="171BFE5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0.00136</w:t>
            </w:r>
          </w:p>
        </w:tc>
        <w:tc>
          <w:tcPr>
            <w:tcW w:w="956" w:type="dxa"/>
            <w:noWrap/>
          </w:tcPr>
          <w:p w14:paraId="17D456FC" w14:textId="27F9E39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0.00136</w:t>
            </w:r>
          </w:p>
        </w:tc>
        <w:tc>
          <w:tcPr>
            <w:tcW w:w="956" w:type="dxa"/>
            <w:noWrap/>
          </w:tcPr>
          <w:p w14:paraId="4819D29E" w14:textId="389C0AD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0.00135</w:t>
            </w:r>
          </w:p>
        </w:tc>
        <w:tc>
          <w:tcPr>
            <w:tcW w:w="956" w:type="dxa"/>
            <w:noWrap/>
          </w:tcPr>
          <w:p w14:paraId="21B1E5C5" w14:textId="5558B9C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0.00135</w:t>
            </w:r>
          </w:p>
        </w:tc>
        <w:tc>
          <w:tcPr>
            <w:tcW w:w="956" w:type="dxa"/>
            <w:noWrap/>
          </w:tcPr>
          <w:p w14:paraId="40C87F66" w14:textId="47DC528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0.00135</w:t>
            </w:r>
          </w:p>
        </w:tc>
        <w:tc>
          <w:tcPr>
            <w:tcW w:w="956" w:type="dxa"/>
            <w:noWrap/>
          </w:tcPr>
          <w:p w14:paraId="66CC34CF" w14:textId="6A55C35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0.00135</w:t>
            </w:r>
          </w:p>
        </w:tc>
        <w:tc>
          <w:tcPr>
            <w:tcW w:w="956" w:type="dxa"/>
            <w:noWrap/>
          </w:tcPr>
          <w:p w14:paraId="4312D15A" w14:textId="77343F2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0.00137</w:t>
            </w:r>
          </w:p>
        </w:tc>
        <w:tc>
          <w:tcPr>
            <w:tcW w:w="956" w:type="dxa"/>
            <w:noWrap/>
          </w:tcPr>
          <w:p w14:paraId="43F62F9A" w14:textId="1C74FD6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0.00044</w:t>
            </w:r>
          </w:p>
        </w:tc>
      </w:tr>
      <w:tr w:rsidR="004A4C3C" w:rsidRPr="001B701F" w14:paraId="6762B18A" w14:textId="77777777" w:rsidTr="0016280E">
        <w:trPr>
          <w:trHeight w:val="204"/>
        </w:trPr>
        <w:tc>
          <w:tcPr>
            <w:tcW w:w="956" w:type="dxa"/>
            <w:noWrap/>
            <w:hideMark/>
          </w:tcPr>
          <w:p w14:paraId="7D18B185"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41</w:t>
            </w:r>
          </w:p>
        </w:tc>
        <w:tc>
          <w:tcPr>
            <w:tcW w:w="956" w:type="dxa"/>
            <w:noWrap/>
            <w:hideMark/>
          </w:tcPr>
          <w:p w14:paraId="375F3F57" w14:textId="5444A6D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0.00149</w:t>
            </w:r>
          </w:p>
        </w:tc>
        <w:tc>
          <w:tcPr>
            <w:tcW w:w="956" w:type="dxa"/>
            <w:noWrap/>
          </w:tcPr>
          <w:p w14:paraId="5C0DC88B" w14:textId="68C0A6C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0.00149</w:t>
            </w:r>
          </w:p>
        </w:tc>
        <w:tc>
          <w:tcPr>
            <w:tcW w:w="956" w:type="dxa"/>
            <w:noWrap/>
          </w:tcPr>
          <w:p w14:paraId="17D35178" w14:textId="41CBB82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0.00148</w:t>
            </w:r>
          </w:p>
        </w:tc>
        <w:tc>
          <w:tcPr>
            <w:tcW w:w="956" w:type="dxa"/>
            <w:noWrap/>
          </w:tcPr>
          <w:p w14:paraId="20E91B53" w14:textId="3F64740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0.00148</w:t>
            </w:r>
          </w:p>
        </w:tc>
        <w:tc>
          <w:tcPr>
            <w:tcW w:w="956" w:type="dxa"/>
            <w:noWrap/>
          </w:tcPr>
          <w:p w14:paraId="29C9F181" w14:textId="0BC5064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0.00147</w:t>
            </w:r>
          </w:p>
        </w:tc>
        <w:tc>
          <w:tcPr>
            <w:tcW w:w="956" w:type="dxa"/>
            <w:noWrap/>
          </w:tcPr>
          <w:p w14:paraId="4342BE1A" w14:textId="208F307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0.00147</w:t>
            </w:r>
          </w:p>
        </w:tc>
        <w:tc>
          <w:tcPr>
            <w:tcW w:w="956" w:type="dxa"/>
            <w:noWrap/>
          </w:tcPr>
          <w:p w14:paraId="7283B5EC" w14:textId="3043B23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0.00147</w:t>
            </w:r>
          </w:p>
        </w:tc>
        <w:tc>
          <w:tcPr>
            <w:tcW w:w="956" w:type="dxa"/>
            <w:noWrap/>
          </w:tcPr>
          <w:p w14:paraId="41E70DB4" w14:textId="3019493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0.00147</w:t>
            </w:r>
          </w:p>
        </w:tc>
        <w:tc>
          <w:tcPr>
            <w:tcW w:w="956" w:type="dxa"/>
            <w:noWrap/>
          </w:tcPr>
          <w:p w14:paraId="58058CAE" w14:textId="551A9D4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0.00149</w:t>
            </w:r>
          </w:p>
        </w:tc>
        <w:tc>
          <w:tcPr>
            <w:tcW w:w="956" w:type="dxa"/>
            <w:noWrap/>
          </w:tcPr>
          <w:p w14:paraId="67F2C454" w14:textId="4F29D33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0.00047</w:t>
            </w:r>
          </w:p>
        </w:tc>
      </w:tr>
      <w:tr w:rsidR="004A4C3C" w:rsidRPr="001B701F" w14:paraId="5E459848" w14:textId="77777777" w:rsidTr="0016280E">
        <w:trPr>
          <w:trHeight w:val="204"/>
        </w:trPr>
        <w:tc>
          <w:tcPr>
            <w:tcW w:w="956" w:type="dxa"/>
            <w:noWrap/>
            <w:hideMark/>
          </w:tcPr>
          <w:p w14:paraId="5041F1F8"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42</w:t>
            </w:r>
          </w:p>
        </w:tc>
        <w:tc>
          <w:tcPr>
            <w:tcW w:w="956" w:type="dxa"/>
            <w:noWrap/>
            <w:hideMark/>
          </w:tcPr>
          <w:p w14:paraId="0CEC9415" w14:textId="7DD5331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0.00160</w:t>
            </w:r>
          </w:p>
        </w:tc>
        <w:tc>
          <w:tcPr>
            <w:tcW w:w="956" w:type="dxa"/>
            <w:noWrap/>
          </w:tcPr>
          <w:p w14:paraId="6AF9AD10" w14:textId="77163CF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0.00160</w:t>
            </w:r>
          </w:p>
        </w:tc>
        <w:tc>
          <w:tcPr>
            <w:tcW w:w="956" w:type="dxa"/>
            <w:noWrap/>
          </w:tcPr>
          <w:p w14:paraId="07712AF0" w14:textId="2B2EC04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0.00159</w:t>
            </w:r>
          </w:p>
        </w:tc>
        <w:tc>
          <w:tcPr>
            <w:tcW w:w="956" w:type="dxa"/>
            <w:noWrap/>
          </w:tcPr>
          <w:p w14:paraId="1B88F0DD" w14:textId="3B9436B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0.00159</w:t>
            </w:r>
          </w:p>
        </w:tc>
        <w:tc>
          <w:tcPr>
            <w:tcW w:w="956" w:type="dxa"/>
            <w:noWrap/>
          </w:tcPr>
          <w:p w14:paraId="6F8D002F" w14:textId="400313A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0.00159</w:t>
            </w:r>
          </w:p>
        </w:tc>
        <w:tc>
          <w:tcPr>
            <w:tcW w:w="956" w:type="dxa"/>
            <w:noWrap/>
          </w:tcPr>
          <w:p w14:paraId="0F4D0A3B" w14:textId="511577A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0.00158</w:t>
            </w:r>
          </w:p>
        </w:tc>
        <w:tc>
          <w:tcPr>
            <w:tcW w:w="956" w:type="dxa"/>
            <w:noWrap/>
          </w:tcPr>
          <w:p w14:paraId="198E365A" w14:textId="3F9B61C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0.00158</w:t>
            </w:r>
          </w:p>
        </w:tc>
        <w:tc>
          <w:tcPr>
            <w:tcW w:w="956" w:type="dxa"/>
            <w:noWrap/>
          </w:tcPr>
          <w:p w14:paraId="7FC7E805" w14:textId="47023C7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0.00158</w:t>
            </w:r>
          </w:p>
        </w:tc>
        <w:tc>
          <w:tcPr>
            <w:tcW w:w="956" w:type="dxa"/>
            <w:noWrap/>
          </w:tcPr>
          <w:p w14:paraId="331CF30A" w14:textId="3BD7B8F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0.00161</w:t>
            </w:r>
          </w:p>
        </w:tc>
        <w:tc>
          <w:tcPr>
            <w:tcW w:w="956" w:type="dxa"/>
            <w:noWrap/>
          </w:tcPr>
          <w:p w14:paraId="78A49DC5" w14:textId="129A03A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0.00049</w:t>
            </w:r>
          </w:p>
        </w:tc>
      </w:tr>
      <w:tr w:rsidR="004A4C3C" w:rsidRPr="001B701F" w14:paraId="45D95FCE" w14:textId="77777777" w:rsidTr="0016280E">
        <w:trPr>
          <w:trHeight w:val="204"/>
        </w:trPr>
        <w:tc>
          <w:tcPr>
            <w:tcW w:w="956" w:type="dxa"/>
            <w:noWrap/>
            <w:hideMark/>
          </w:tcPr>
          <w:p w14:paraId="2EEFFCF7"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43</w:t>
            </w:r>
          </w:p>
        </w:tc>
        <w:tc>
          <w:tcPr>
            <w:tcW w:w="956" w:type="dxa"/>
            <w:noWrap/>
            <w:hideMark/>
          </w:tcPr>
          <w:p w14:paraId="47C85E68" w14:textId="0F92861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0.00172</w:t>
            </w:r>
          </w:p>
        </w:tc>
        <w:tc>
          <w:tcPr>
            <w:tcW w:w="956" w:type="dxa"/>
            <w:noWrap/>
          </w:tcPr>
          <w:p w14:paraId="6CDA8AFA" w14:textId="032EFF4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0.00172</w:t>
            </w:r>
          </w:p>
        </w:tc>
        <w:tc>
          <w:tcPr>
            <w:tcW w:w="956" w:type="dxa"/>
            <w:noWrap/>
          </w:tcPr>
          <w:p w14:paraId="171298CD" w14:textId="3D04990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0.00171</w:t>
            </w:r>
          </w:p>
        </w:tc>
        <w:tc>
          <w:tcPr>
            <w:tcW w:w="956" w:type="dxa"/>
            <w:noWrap/>
          </w:tcPr>
          <w:p w14:paraId="3F7CAD3D" w14:textId="747008B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0.00171</w:t>
            </w:r>
          </w:p>
        </w:tc>
        <w:tc>
          <w:tcPr>
            <w:tcW w:w="956" w:type="dxa"/>
            <w:noWrap/>
          </w:tcPr>
          <w:p w14:paraId="2D0EE2EA" w14:textId="090A935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0.00171</w:t>
            </w:r>
          </w:p>
        </w:tc>
        <w:tc>
          <w:tcPr>
            <w:tcW w:w="956" w:type="dxa"/>
            <w:noWrap/>
          </w:tcPr>
          <w:p w14:paraId="2F23F81C" w14:textId="75C45CF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0.00171</w:t>
            </w:r>
          </w:p>
        </w:tc>
        <w:tc>
          <w:tcPr>
            <w:tcW w:w="956" w:type="dxa"/>
            <w:noWrap/>
          </w:tcPr>
          <w:p w14:paraId="11F2207E" w14:textId="092FEF3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0.00170</w:t>
            </w:r>
          </w:p>
        </w:tc>
        <w:tc>
          <w:tcPr>
            <w:tcW w:w="956" w:type="dxa"/>
            <w:noWrap/>
          </w:tcPr>
          <w:p w14:paraId="10D53ED8" w14:textId="0EF9B9E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0.00170</w:t>
            </w:r>
          </w:p>
        </w:tc>
        <w:tc>
          <w:tcPr>
            <w:tcW w:w="956" w:type="dxa"/>
            <w:noWrap/>
          </w:tcPr>
          <w:p w14:paraId="5FD8995E" w14:textId="1D5E668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0.00173</w:t>
            </w:r>
          </w:p>
        </w:tc>
        <w:tc>
          <w:tcPr>
            <w:tcW w:w="956" w:type="dxa"/>
            <w:noWrap/>
          </w:tcPr>
          <w:p w14:paraId="13808E22" w14:textId="398A3F5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0.00052</w:t>
            </w:r>
          </w:p>
        </w:tc>
      </w:tr>
      <w:tr w:rsidR="004A4C3C" w:rsidRPr="001B701F" w14:paraId="7E782B78" w14:textId="77777777" w:rsidTr="0016280E">
        <w:trPr>
          <w:trHeight w:val="204"/>
        </w:trPr>
        <w:tc>
          <w:tcPr>
            <w:tcW w:w="956" w:type="dxa"/>
            <w:noWrap/>
            <w:hideMark/>
          </w:tcPr>
          <w:p w14:paraId="3F3D372E"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44</w:t>
            </w:r>
          </w:p>
        </w:tc>
        <w:tc>
          <w:tcPr>
            <w:tcW w:w="956" w:type="dxa"/>
            <w:noWrap/>
            <w:hideMark/>
          </w:tcPr>
          <w:p w14:paraId="2A7AB548" w14:textId="1785D22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0.00183</w:t>
            </w:r>
          </w:p>
        </w:tc>
        <w:tc>
          <w:tcPr>
            <w:tcW w:w="956" w:type="dxa"/>
            <w:noWrap/>
          </w:tcPr>
          <w:p w14:paraId="40894F44" w14:textId="03DBD20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0.00182</w:t>
            </w:r>
          </w:p>
        </w:tc>
        <w:tc>
          <w:tcPr>
            <w:tcW w:w="956" w:type="dxa"/>
            <w:noWrap/>
          </w:tcPr>
          <w:p w14:paraId="6EB2C1CF" w14:textId="2315F2D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0.00182</w:t>
            </w:r>
          </w:p>
        </w:tc>
        <w:tc>
          <w:tcPr>
            <w:tcW w:w="956" w:type="dxa"/>
            <w:noWrap/>
          </w:tcPr>
          <w:p w14:paraId="5AC227CC" w14:textId="1C1141A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0.00181</w:t>
            </w:r>
          </w:p>
        </w:tc>
        <w:tc>
          <w:tcPr>
            <w:tcW w:w="956" w:type="dxa"/>
            <w:noWrap/>
          </w:tcPr>
          <w:p w14:paraId="657D91DA" w14:textId="5D11461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0.00181</w:t>
            </w:r>
          </w:p>
        </w:tc>
        <w:tc>
          <w:tcPr>
            <w:tcW w:w="956" w:type="dxa"/>
            <w:noWrap/>
          </w:tcPr>
          <w:p w14:paraId="1D5142BF" w14:textId="7ABABBB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0.00181</w:t>
            </w:r>
          </w:p>
        </w:tc>
        <w:tc>
          <w:tcPr>
            <w:tcW w:w="956" w:type="dxa"/>
            <w:noWrap/>
          </w:tcPr>
          <w:p w14:paraId="517A581A" w14:textId="68BF5F3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0.00181</w:t>
            </w:r>
          </w:p>
        </w:tc>
        <w:tc>
          <w:tcPr>
            <w:tcW w:w="956" w:type="dxa"/>
            <w:noWrap/>
          </w:tcPr>
          <w:p w14:paraId="5D92B88E" w14:textId="10B5EE1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0.00181</w:t>
            </w:r>
          </w:p>
        </w:tc>
        <w:tc>
          <w:tcPr>
            <w:tcW w:w="956" w:type="dxa"/>
            <w:noWrap/>
          </w:tcPr>
          <w:p w14:paraId="60BF1AFE" w14:textId="2E7BF26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0.00183</w:t>
            </w:r>
          </w:p>
        </w:tc>
        <w:tc>
          <w:tcPr>
            <w:tcW w:w="956" w:type="dxa"/>
            <w:noWrap/>
          </w:tcPr>
          <w:p w14:paraId="1E7B6255" w14:textId="07AC85C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0.00055</w:t>
            </w:r>
          </w:p>
        </w:tc>
      </w:tr>
      <w:tr w:rsidR="004A4C3C" w:rsidRPr="001B701F" w14:paraId="0DD61A3F" w14:textId="77777777" w:rsidTr="0016280E">
        <w:trPr>
          <w:trHeight w:val="204"/>
        </w:trPr>
        <w:tc>
          <w:tcPr>
            <w:tcW w:w="956" w:type="dxa"/>
            <w:noWrap/>
            <w:hideMark/>
          </w:tcPr>
          <w:p w14:paraId="63289D91"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45</w:t>
            </w:r>
          </w:p>
        </w:tc>
        <w:tc>
          <w:tcPr>
            <w:tcW w:w="956" w:type="dxa"/>
            <w:noWrap/>
            <w:hideMark/>
          </w:tcPr>
          <w:p w14:paraId="2831B0FF" w14:textId="0B88E7D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0.00195</w:t>
            </w:r>
          </w:p>
        </w:tc>
        <w:tc>
          <w:tcPr>
            <w:tcW w:w="956" w:type="dxa"/>
            <w:noWrap/>
          </w:tcPr>
          <w:p w14:paraId="15600101" w14:textId="1E3288F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0.00194</w:t>
            </w:r>
          </w:p>
        </w:tc>
        <w:tc>
          <w:tcPr>
            <w:tcW w:w="956" w:type="dxa"/>
            <w:noWrap/>
          </w:tcPr>
          <w:p w14:paraId="1F133917" w14:textId="13BCE9C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0.00194</w:t>
            </w:r>
          </w:p>
        </w:tc>
        <w:tc>
          <w:tcPr>
            <w:tcW w:w="956" w:type="dxa"/>
            <w:noWrap/>
          </w:tcPr>
          <w:p w14:paraId="3F81E3E6" w14:textId="5161822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0.00194</w:t>
            </w:r>
          </w:p>
        </w:tc>
        <w:tc>
          <w:tcPr>
            <w:tcW w:w="956" w:type="dxa"/>
            <w:noWrap/>
          </w:tcPr>
          <w:p w14:paraId="7510BF66" w14:textId="24CA427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0.00194</w:t>
            </w:r>
          </w:p>
        </w:tc>
        <w:tc>
          <w:tcPr>
            <w:tcW w:w="956" w:type="dxa"/>
            <w:noWrap/>
          </w:tcPr>
          <w:p w14:paraId="1E8BABE2" w14:textId="7E63DF0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0.00193</w:t>
            </w:r>
          </w:p>
        </w:tc>
        <w:tc>
          <w:tcPr>
            <w:tcW w:w="956" w:type="dxa"/>
            <w:noWrap/>
          </w:tcPr>
          <w:p w14:paraId="6F4DD271" w14:textId="587145D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0.00193</w:t>
            </w:r>
          </w:p>
        </w:tc>
        <w:tc>
          <w:tcPr>
            <w:tcW w:w="956" w:type="dxa"/>
            <w:noWrap/>
          </w:tcPr>
          <w:p w14:paraId="178F34FC" w14:textId="0C926CE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0.00193</w:t>
            </w:r>
          </w:p>
        </w:tc>
        <w:tc>
          <w:tcPr>
            <w:tcW w:w="956" w:type="dxa"/>
            <w:noWrap/>
          </w:tcPr>
          <w:p w14:paraId="6BF06BCE" w14:textId="6869B60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0.00195</w:t>
            </w:r>
          </w:p>
        </w:tc>
        <w:tc>
          <w:tcPr>
            <w:tcW w:w="956" w:type="dxa"/>
            <w:noWrap/>
          </w:tcPr>
          <w:p w14:paraId="0164A9E3" w14:textId="009524B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0.00058</w:t>
            </w:r>
          </w:p>
        </w:tc>
      </w:tr>
      <w:tr w:rsidR="004A4C3C" w:rsidRPr="001B701F" w14:paraId="7A950103" w14:textId="77777777" w:rsidTr="0016280E">
        <w:trPr>
          <w:trHeight w:val="204"/>
        </w:trPr>
        <w:tc>
          <w:tcPr>
            <w:tcW w:w="956" w:type="dxa"/>
            <w:noWrap/>
            <w:hideMark/>
          </w:tcPr>
          <w:p w14:paraId="69B99FE1"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46</w:t>
            </w:r>
          </w:p>
        </w:tc>
        <w:tc>
          <w:tcPr>
            <w:tcW w:w="956" w:type="dxa"/>
            <w:noWrap/>
            <w:hideMark/>
          </w:tcPr>
          <w:p w14:paraId="11375A8A" w14:textId="5A99B74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0.00211</w:t>
            </w:r>
          </w:p>
        </w:tc>
        <w:tc>
          <w:tcPr>
            <w:tcW w:w="956" w:type="dxa"/>
            <w:noWrap/>
          </w:tcPr>
          <w:p w14:paraId="13990932" w14:textId="561A395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0.00210</w:t>
            </w:r>
          </w:p>
        </w:tc>
        <w:tc>
          <w:tcPr>
            <w:tcW w:w="956" w:type="dxa"/>
            <w:noWrap/>
          </w:tcPr>
          <w:p w14:paraId="71028B51" w14:textId="4716070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0.00210</w:t>
            </w:r>
          </w:p>
        </w:tc>
        <w:tc>
          <w:tcPr>
            <w:tcW w:w="956" w:type="dxa"/>
            <w:noWrap/>
          </w:tcPr>
          <w:p w14:paraId="09A79F8F" w14:textId="3317BA1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0.00210</w:t>
            </w:r>
          </w:p>
        </w:tc>
        <w:tc>
          <w:tcPr>
            <w:tcW w:w="956" w:type="dxa"/>
            <w:noWrap/>
          </w:tcPr>
          <w:p w14:paraId="7EA0F19C" w14:textId="304B8A9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0.00210</w:t>
            </w:r>
          </w:p>
        </w:tc>
        <w:tc>
          <w:tcPr>
            <w:tcW w:w="956" w:type="dxa"/>
            <w:noWrap/>
          </w:tcPr>
          <w:p w14:paraId="7F61E481" w14:textId="5D112C4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0.00209</w:t>
            </w:r>
          </w:p>
        </w:tc>
        <w:tc>
          <w:tcPr>
            <w:tcW w:w="956" w:type="dxa"/>
            <w:noWrap/>
          </w:tcPr>
          <w:p w14:paraId="69882C5C" w14:textId="76DBB28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0.00209</w:t>
            </w:r>
          </w:p>
        </w:tc>
        <w:tc>
          <w:tcPr>
            <w:tcW w:w="956" w:type="dxa"/>
            <w:noWrap/>
          </w:tcPr>
          <w:p w14:paraId="281ABD3C" w14:textId="655D852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0.00209</w:t>
            </w:r>
          </w:p>
        </w:tc>
        <w:tc>
          <w:tcPr>
            <w:tcW w:w="956" w:type="dxa"/>
            <w:noWrap/>
          </w:tcPr>
          <w:p w14:paraId="24DA6B49" w14:textId="4FC99FA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0.00211</w:t>
            </w:r>
          </w:p>
        </w:tc>
        <w:tc>
          <w:tcPr>
            <w:tcW w:w="956" w:type="dxa"/>
            <w:noWrap/>
          </w:tcPr>
          <w:p w14:paraId="6A5283BE" w14:textId="74AD8EB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0.00061</w:t>
            </w:r>
          </w:p>
        </w:tc>
      </w:tr>
      <w:tr w:rsidR="004A4C3C" w:rsidRPr="001B701F" w14:paraId="7D557A23" w14:textId="77777777" w:rsidTr="0016280E">
        <w:trPr>
          <w:trHeight w:val="204"/>
        </w:trPr>
        <w:tc>
          <w:tcPr>
            <w:tcW w:w="956" w:type="dxa"/>
            <w:noWrap/>
            <w:hideMark/>
          </w:tcPr>
          <w:p w14:paraId="4154CCFF"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47</w:t>
            </w:r>
          </w:p>
        </w:tc>
        <w:tc>
          <w:tcPr>
            <w:tcW w:w="956" w:type="dxa"/>
            <w:noWrap/>
            <w:hideMark/>
          </w:tcPr>
          <w:p w14:paraId="6D4924AE" w14:textId="376EE86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0.00228</w:t>
            </w:r>
          </w:p>
        </w:tc>
        <w:tc>
          <w:tcPr>
            <w:tcW w:w="956" w:type="dxa"/>
            <w:noWrap/>
          </w:tcPr>
          <w:p w14:paraId="2A112372" w14:textId="34D76DC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0.00228</w:t>
            </w:r>
          </w:p>
        </w:tc>
        <w:tc>
          <w:tcPr>
            <w:tcW w:w="956" w:type="dxa"/>
            <w:noWrap/>
          </w:tcPr>
          <w:p w14:paraId="6E89862E" w14:textId="479B060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0.00228</w:t>
            </w:r>
          </w:p>
        </w:tc>
        <w:tc>
          <w:tcPr>
            <w:tcW w:w="956" w:type="dxa"/>
            <w:noWrap/>
          </w:tcPr>
          <w:p w14:paraId="2CED94A3" w14:textId="2143A7E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0.00227</w:t>
            </w:r>
          </w:p>
        </w:tc>
        <w:tc>
          <w:tcPr>
            <w:tcW w:w="956" w:type="dxa"/>
            <w:noWrap/>
          </w:tcPr>
          <w:p w14:paraId="316C09DB" w14:textId="3B8DA6A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0.00227</w:t>
            </w:r>
          </w:p>
        </w:tc>
        <w:tc>
          <w:tcPr>
            <w:tcW w:w="956" w:type="dxa"/>
            <w:noWrap/>
          </w:tcPr>
          <w:p w14:paraId="18C2EBD4" w14:textId="443E5A8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0.00227</w:t>
            </w:r>
          </w:p>
        </w:tc>
        <w:tc>
          <w:tcPr>
            <w:tcW w:w="956" w:type="dxa"/>
            <w:noWrap/>
          </w:tcPr>
          <w:p w14:paraId="08DDF29E" w14:textId="272410C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0.00227</w:t>
            </w:r>
          </w:p>
        </w:tc>
        <w:tc>
          <w:tcPr>
            <w:tcW w:w="956" w:type="dxa"/>
            <w:noWrap/>
          </w:tcPr>
          <w:p w14:paraId="45B15FA1" w14:textId="2DA3DE4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0.00226</w:t>
            </w:r>
          </w:p>
        </w:tc>
        <w:tc>
          <w:tcPr>
            <w:tcW w:w="956" w:type="dxa"/>
            <w:noWrap/>
          </w:tcPr>
          <w:p w14:paraId="40AE8139" w14:textId="0292668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0.00229</w:t>
            </w:r>
          </w:p>
        </w:tc>
        <w:tc>
          <w:tcPr>
            <w:tcW w:w="956" w:type="dxa"/>
            <w:noWrap/>
          </w:tcPr>
          <w:p w14:paraId="01A04A77" w14:textId="4149CCD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0.00065</w:t>
            </w:r>
          </w:p>
        </w:tc>
      </w:tr>
      <w:tr w:rsidR="004A4C3C" w:rsidRPr="001B701F" w14:paraId="27807F5C" w14:textId="77777777" w:rsidTr="0016280E">
        <w:trPr>
          <w:trHeight w:val="204"/>
        </w:trPr>
        <w:tc>
          <w:tcPr>
            <w:tcW w:w="956" w:type="dxa"/>
            <w:noWrap/>
            <w:hideMark/>
          </w:tcPr>
          <w:p w14:paraId="533B98C9"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48</w:t>
            </w:r>
          </w:p>
        </w:tc>
        <w:tc>
          <w:tcPr>
            <w:tcW w:w="956" w:type="dxa"/>
            <w:noWrap/>
            <w:hideMark/>
          </w:tcPr>
          <w:p w14:paraId="30613701" w14:textId="7E4C1D0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0.00249</w:t>
            </w:r>
          </w:p>
        </w:tc>
        <w:tc>
          <w:tcPr>
            <w:tcW w:w="956" w:type="dxa"/>
            <w:noWrap/>
          </w:tcPr>
          <w:p w14:paraId="1C87EEFE" w14:textId="4902D4F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0.00248</w:t>
            </w:r>
          </w:p>
        </w:tc>
        <w:tc>
          <w:tcPr>
            <w:tcW w:w="956" w:type="dxa"/>
            <w:noWrap/>
          </w:tcPr>
          <w:p w14:paraId="25E840A5" w14:textId="0CB1A4F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0.00248</w:t>
            </w:r>
          </w:p>
        </w:tc>
        <w:tc>
          <w:tcPr>
            <w:tcW w:w="956" w:type="dxa"/>
            <w:noWrap/>
          </w:tcPr>
          <w:p w14:paraId="5A04C086" w14:textId="16131E6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0.00248</w:t>
            </w:r>
          </w:p>
        </w:tc>
        <w:tc>
          <w:tcPr>
            <w:tcW w:w="956" w:type="dxa"/>
            <w:noWrap/>
          </w:tcPr>
          <w:p w14:paraId="035AB292" w14:textId="7683355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0.00247</w:t>
            </w:r>
          </w:p>
        </w:tc>
        <w:tc>
          <w:tcPr>
            <w:tcW w:w="956" w:type="dxa"/>
            <w:noWrap/>
          </w:tcPr>
          <w:p w14:paraId="49812F01" w14:textId="22A2C44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0.00247</w:t>
            </w:r>
          </w:p>
        </w:tc>
        <w:tc>
          <w:tcPr>
            <w:tcW w:w="956" w:type="dxa"/>
            <w:noWrap/>
          </w:tcPr>
          <w:p w14:paraId="7BF51A64" w14:textId="5950473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0.00247</w:t>
            </w:r>
          </w:p>
        </w:tc>
        <w:tc>
          <w:tcPr>
            <w:tcW w:w="956" w:type="dxa"/>
            <w:noWrap/>
          </w:tcPr>
          <w:p w14:paraId="05027727" w14:textId="77C99D2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0.00247</w:t>
            </w:r>
          </w:p>
        </w:tc>
        <w:tc>
          <w:tcPr>
            <w:tcW w:w="956" w:type="dxa"/>
            <w:noWrap/>
          </w:tcPr>
          <w:p w14:paraId="4AA1BA5B" w14:textId="0C9F425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0.00249</w:t>
            </w:r>
          </w:p>
        </w:tc>
        <w:tc>
          <w:tcPr>
            <w:tcW w:w="956" w:type="dxa"/>
            <w:noWrap/>
          </w:tcPr>
          <w:p w14:paraId="39770ED3" w14:textId="474433F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0.00068</w:t>
            </w:r>
          </w:p>
        </w:tc>
      </w:tr>
      <w:tr w:rsidR="004A4C3C" w:rsidRPr="001B701F" w14:paraId="1D7CC258" w14:textId="77777777" w:rsidTr="0016280E">
        <w:trPr>
          <w:trHeight w:val="204"/>
        </w:trPr>
        <w:tc>
          <w:tcPr>
            <w:tcW w:w="956" w:type="dxa"/>
            <w:noWrap/>
            <w:hideMark/>
          </w:tcPr>
          <w:p w14:paraId="07A2A393"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49</w:t>
            </w:r>
          </w:p>
        </w:tc>
        <w:tc>
          <w:tcPr>
            <w:tcW w:w="956" w:type="dxa"/>
            <w:noWrap/>
            <w:hideMark/>
          </w:tcPr>
          <w:p w14:paraId="0569E5E5" w14:textId="73C5C1D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0.00270</w:t>
            </w:r>
          </w:p>
        </w:tc>
        <w:tc>
          <w:tcPr>
            <w:tcW w:w="956" w:type="dxa"/>
            <w:noWrap/>
          </w:tcPr>
          <w:p w14:paraId="4AA52B1A" w14:textId="04AAAAB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0.00269</w:t>
            </w:r>
          </w:p>
        </w:tc>
        <w:tc>
          <w:tcPr>
            <w:tcW w:w="956" w:type="dxa"/>
            <w:noWrap/>
          </w:tcPr>
          <w:p w14:paraId="3D736507" w14:textId="2264760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0.00269</w:t>
            </w:r>
          </w:p>
        </w:tc>
        <w:tc>
          <w:tcPr>
            <w:tcW w:w="956" w:type="dxa"/>
            <w:noWrap/>
          </w:tcPr>
          <w:p w14:paraId="0EF79C8E" w14:textId="0310462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0.00269</w:t>
            </w:r>
          </w:p>
        </w:tc>
        <w:tc>
          <w:tcPr>
            <w:tcW w:w="956" w:type="dxa"/>
            <w:noWrap/>
          </w:tcPr>
          <w:p w14:paraId="4C3DB359" w14:textId="225F2F3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0.00268</w:t>
            </w:r>
          </w:p>
        </w:tc>
        <w:tc>
          <w:tcPr>
            <w:tcW w:w="956" w:type="dxa"/>
            <w:noWrap/>
          </w:tcPr>
          <w:p w14:paraId="76164D46" w14:textId="38A21E0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0.00268</w:t>
            </w:r>
          </w:p>
        </w:tc>
        <w:tc>
          <w:tcPr>
            <w:tcW w:w="956" w:type="dxa"/>
            <w:noWrap/>
          </w:tcPr>
          <w:p w14:paraId="509F5E81" w14:textId="3E67D2D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0.00268</w:t>
            </w:r>
          </w:p>
        </w:tc>
        <w:tc>
          <w:tcPr>
            <w:tcW w:w="956" w:type="dxa"/>
            <w:noWrap/>
          </w:tcPr>
          <w:p w14:paraId="0CF9603F" w14:textId="3010F83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0.00267</w:t>
            </w:r>
          </w:p>
        </w:tc>
        <w:tc>
          <w:tcPr>
            <w:tcW w:w="956" w:type="dxa"/>
            <w:noWrap/>
          </w:tcPr>
          <w:p w14:paraId="55EDFB25" w14:textId="161056D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0.00270</w:t>
            </w:r>
          </w:p>
        </w:tc>
        <w:tc>
          <w:tcPr>
            <w:tcW w:w="956" w:type="dxa"/>
            <w:noWrap/>
          </w:tcPr>
          <w:p w14:paraId="25C8A55E" w14:textId="1E89643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0.00072</w:t>
            </w:r>
          </w:p>
        </w:tc>
      </w:tr>
      <w:tr w:rsidR="004A4C3C" w:rsidRPr="001B701F" w14:paraId="5090EFAB" w14:textId="77777777" w:rsidTr="0016280E">
        <w:trPr>
          <w:trHeight w:val="204"/>
        </w:trPr>
        <w:tc>
          <w:tcPr>
            <w:tcW w:w="956" w:type="dxa"/>
            <w:noWrap/>
            <w:hideMark/>
          </w:tcPr>
          <w:p w14:paraId="5638707A"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50</w:t>
            </w:r>
          </w:p>
        </w:tc>
        <w:tc>
          <w:tcPr>
            <w:tcW w:w="956" w:type="dxa"/>
            <w:noWrap/>
            <w:hideMark/>
          </w:tcPr>
          <w:p w14:paraId="4E3FCF3D" w14:textId="0E9F9E4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0.00291</w:t>
            </w:r>
          </w:p>
        </w:tc>
        <w:tc>
          <w:tcPr>
            <w:tcW w:w="956" w:type="dxa"/>
            <w:noWrap/>
          </w:tcPr>
          <w:p w14:paraId="00FE259D" w14:textId="1C88A8F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0.00290</w:t>
            </w:r>
          </w:p>
        </w:tc>
        <w:tc>
          <w:tcPr>
            <w:tcW w:w="956" w:type="dxa"/>
            <w:noWrap/>
          </w:tcPr>
          <w:p w14:paraId="30F5B255" w14:textId="41C7FAE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0.00289</w:t>
            </w:r>
          </w:p>
        </w:tc>
        <w:tc>
          <w:tcPr>
            <w:tcW w:w="956" w:type="dxa"/>
            <w:noWrap/>
          </w:tcPr>
          <w:p w14:paraId="5CC7267E" w14:textId="2FF0651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0.00289</w:t>
            </w:r>
          </w:p>
        </w:tc>
        <w:tc>
          <w:tcPr>
            <w:tcW w:w="956" w:type="dxa"/>
            <w:noWrap/>
          </w:tcPr>
          <w:p w14:paraId="5F1C9D48" w14:textId="346273D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0.00288</w:t>
            </w:r>
          </w:p>
        </w:tc>
        <w:tc>
          <w:tcPr>
            <w:tcW w:w="956" w:type="dxa"/>
            <w:noWrap/>
          </w:tcPr>
          <w:p w14:paraId="67CAABB8" w14:textId="400345E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0.00288</w:t>
            </w:r>
          </w:p>
        </w:tc>
        <w:tc>
          <w:tcPr>
            <w:tcW w:w="956" w:type="dxa"/>
            <w:noWrap/>
          </w:tcPr>
          <w:p w14:paraId="652AA681" w14:textId="589D118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0.00288</w:t>
            </w:r>
          </w:p>
        </w:tc>
        <w:tc>
          <w:tcPr>
            <w:tcW w:w="956" w:type="dxa"/>
            <w:noWrap/>
          </w:tcPr>
          <w:p w14:paraId="30429BF3" w14:textId="1CB6F9E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0.00287</w:t>
            </w:r>
          </w:p>
        </w:tc>
        <w:tc>
          <w:tcPr>
            <w:tcW w:w="956" w:type="dxa"/>
            <w:noWrap/>
          </w:tcPr>
          <w:p w14:paraId="06658123" w14:textId="329E0F2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0.00291</w:t>
            </w:r>
          </w:p>
        </w:tc>
        <w:tc>
          <w:tcPr>
            <w:tcW w:w="956" w:type="dxa"/>
            <w:noWrap/>
          </w:tcPr>
          <w:p w14:paraId="7F17D69B" w14:textId="17D7612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0.00076</w:t>
            </w:r>
          </w:p>
        </w:tc>
      </w:tr>
      <w:tr w:rsidR="004A4C3C" w:rsidRPr="001B701F" w14:paraId="3B4124A6" w14:textId="77777777" w:rsidTr="0016280E">
        <w:trPr>
          <w:trHeight w:val="204"/>
        </w:trPr>
        <w:tc>
          <w:tcPr>
            <w:tcW w:w="956" w:type="dxa"/>
            <w:noWrap/>
            <w:hideMark/>
          </w:tcPr>
          <w:p w14:paraId="63475A98"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51</w:t>
            </w:r>
          </w:p>
        </w:tc>
        <w:tc>
          <w:tcPr>
            <w:tcW w:w="956" w:type="dxa"/>
            <w:noWrap/>
            <w:hideMark/>
          </w:tcPr>
          <w:p w14:paraId="436B7380" w14:textId="529C870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0.00314</w:t>
            </w:r>
          </w:p>
        </w:tc>
        <w:tc>
          <w:tcPr>
            <w:tcW w:w="956" w:type="dxa"/>
            <w:noWrap/>
          </w:tcPr>
          <w:p w14:paraId="0C3AE020" w14:textId="59F4387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0.00313</w:t>
            </w:r>
          </w:p>
        </w:tc>
        <w:tc>
          <w:tcPr>
            <w:tcW w:w="956" w:type="dxa"/>
            <w:noWrap/>
          </w:tcPr>
          <w:p w14:paraId="49B4F14F" w14:textId="0926CD7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0.00312</w:t>
            </w:r>
          </w:p>
        </w:tc>
        <w:tc>
          <w:tcPr>
            <w:tcW w:w="956" w:type="dxa"/>
            <w:noWrap/>
          </w:tcPr>
          <w:p w14:paraId="3D9A3AB1" w14:textId="30A492A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0.00312</w:t>
            </w:r>
          </w:p>
        </w:tc>
        <w:tc>
          <w:tcPr>
            <w:tcW w:w="956" w:type="dxa"/>
            <w:noWrap/>
          </w:tcPr>
          <w:p w14:paraId="60CA6DB8" w14:textId="349B4E1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0.00311</w:t>
            </w:r>
          </w:p>
        </w:tc>
        <w:tc>
          <w:tcPr>
            <w:tcW w:w="956" w:type="dxa"/>
            <w:noWrap/>
          </w:tcPr>
          <w:p w14:paraId="50E00861" w14:textId="450F830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0.00311</w:t>
            </w:r>
          </w:p>
        </w:tc>
        <w:tc>
          <w:tcPr>
            <w:tcW w:w="956" w:type="dxa"/>
            <w:noWrap/>
          </w:tcPr>
          <w:p w14:paraId="3DAE5797" w14:textId="7F225FA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0.00311</w:t>
            </w:r>
          </w:p>
        </w:tc>
        <w:tc>
          <w:tcPr>
            <w:tcW w:w="956" w:type="dxa"/>
            <w:noWrap/>
          </w:tcPr>
          <w:p w14:paraId="64631A57" w14:textId="64BBBD9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0.00310</w:t>
            </w:r>
          </w:p>
        </w:tc>
        <w:tc>
          <w:tcPr>
            <w:tcW w:w="956" w:type="dxa"/>
            <w:noWrap/>
          </w:tcPr>
          <w:p w14:paraId="48F65751" w14:textId="1166224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0.00315</w:t>
            </w:r>
          </w:p>
        </w:tc>
        <w:tc>
          <w:tcPr>
            <w:tcW w:w="956" w:type="dxa"/>
            <w:noWrap/>
          </w:tcPr>
          <w:p w14:paraId="2D80A4DB" w14:textId="3CB6418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0.00080</w:t>
            </w:r>
          </w:p>
        </w:tc>
      </w:tr>
      <w:tr w:rsidR="004A4C3C" w:rsidRPr="001B701F" w14:paraId="4F690641" w14:textId="77777777" w:rsidTr="0016280E">
        <w:trPr>
          <w:trHeight w:val="204"/>
        </w:trPr>
        <w:tc>
          <w:tcPr>
            <w:tcW w:w="956" w:type="dxa"/>
            <w:noWrap/>
            <w:hideMark/>
          </w:tcPr>
          <w:p w14:paraId="4D27CBE5"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52</w:t>
            </w:r>
          </w:p>
        </w:tc>
        <w:tc>
          <w:tcPr>
            <w:tcW w:w="956" w:type="dxa"/>
            <w:noWrap/>
            <w:hideMark/>
          </w:tcPr>
          <w:p w14:paraId="0AC5F6FF" w14:textId="0007861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0.00339</w:t>
            </w:r>
          </w:p>
        </w:tc>
        <w:tc>
          <w:tcPr>
            <w:tcW w:w="956" w:type="dxa"/>
            <w:noWrap/>
          </w:tcPr>
          <w:p w14:paraId="67A15034" w14:textId="3BB08F1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0.00338</w:t>
            </w:r>
          </w:p>
        </w:tc>
        <w:tc>
          <w:tcPr>
            <w:tcW w:w="956" w:type="dxa"/>
            <w:noWrap/>
          </w:tcPr>
          <w:p w14:paraId="328EC43E" w14:textId="7F6DC0D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0.00337</w:t>
            </w:r>
          </w:p>
        </w:tc>
        <w:tc>
          <w:tcPr>
            <w:tcW w:w="956" w:type="dxa"/>
            <w:noWrap/>
          </w:tcPr>
          <w:p w14:paraId="2A0B40D6" w14:textId="308CDA8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0.00336</w:t>
            </w:r>
          </w:p>
        </w:tc>
        <w:tc>
          <w:tcPr>
            <w:tcW w:w="956" w:type="dxa"/>
            <w:noWrap/>
          </w:tcPr>
          <w:p w14:paraId="0CC32212" w14:textId="26A7DA1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0.00336</w:t>
            </w:r>
          </w:p>
        </w:tc>
        <w:tc>
          <w:tcPr>
            <w:tcW w:w="956" w:type="dxa"/>
            <w:noWrap/>
          </w:tcPr>
          <w:p w14:paraId="34FEB53A" w14:textId="1066598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0.00335</w:t>
            </w:r>
          </w:p>
        </w:tc>
        <w:tc>
          <w:tcPr>
            <w:tcW w:w="956" w:type="dxa"/>
            <w:noWrap/>
          </w:tcPr>
          <w:p w14:paraId="2A7B3DC0" w14:textId="4186751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0.00334</w:t>
            </w:r>
          </w:p>
        </w:tc>
        <w:tc>
          <w:tcPr>
            <w:tcW w:w="956" w:type="dxa"/>
            <w:noWrap/>
          </w:tcPr>
          <w:p w14:paraId="54FCB3C2" w14:textId="5E46479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0.00334</w:t>
            </w:r>
          </w:p>
        </w:tc>
        <w:tc>
          <w:tcPr>
            <w:tcW w:w="956" w:type="dxa"/>
            <w:noWrap/>
          </w:tcPr>
          <w:p w14:paraId="7D88FE7A" w14:textId="49358F6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0.00339</w:t>
            </w:r>
          </w:p>
        </w:tc>
        <w:tc>
          <w:tcPr>
            <w:tcW w:w="956" w:type="dxa"/>
            <w:noWrap/>
          </w:tcPr>
          <w:p w14:paraId="0B9788D5" w14:textId="36FD7CC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0.00085</w:t>
            </w:r>
          </w:p>
        </w:tc>
      </w:tr>
      <w:tr w:rsidR="004A4C3C" w:rsidRPr="001B701F" w14:paraId="0824383A" w14:textId="77777777" w:rsidTr="0016280E">
        <w:trPr>
          <w:trHeight w:val="204"/>
        </w:trPr>
        <w:tc>
          <w:tcPr>
            <w:tcW w:w="956" w:type="dxa"/>
            <w:noWrap/>
            <w:hideMark/>
          </w:tcPr>
          <w:p w14:paraId="0B21D245"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53</w:t>
            </w:r>
          </w:p>
        </w:tc>
        <w:tc>
          <w:tcPr>
            <w:tcW w:w="956" w:type="dxa"/>
            <w:noWrap/>
            <w:hideMark/>
          </w:tcPr>
          <w:p w14:paraId="2B8C4EB3" w14:textId="7D91B40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0.00367</w:t>
            </w:r>
          </w:p>
        </w:tc>
        <w:tc>
          <w:tcPr>
            <w:tcW w:w="956" w:type="dxa"/>
            <w:noWrap/>
          </w:tcPr>
          <w:p w14:paraId="40B3F441" w14:textId="59B4EF9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0.00366</w:t>
            </w:r>
          </w:p>
        </w:tc>
        <w:tc>
          <w:tcPr>
            <w:tcW w:w="956" w:type="dxa"/>
            <w:noWrap/>
          </w:tcPr>
          <w:p w14:paraId="52AE498A" w14:textId="0D58A61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0.00365</w:t>
            </w:r>
          </w:p>
        </w:tc>
        <w:tc>
          <w:tcPr>
            <w:tcW w:w="956" w:type="dxa"/>
            <w:noWrap/>
          </w:tcPr>
          <w:p w14:paraId="03480A81" w14:textId="1CE95EB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0.00364</w:t>
            </w:r>
          </w:p>
        </w:tc>
        <w:tc>
          <w:tcPr>
            <w:tcW w:w="956" w:type="dxa"/>
            <w:noWrap/>
          </w:tcPr>
          <w:p w14:paraId="7DC7A265" w14:textId="3FE40E9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0.00364</w:t>
            </w:r>
          </w:p>
        </w:tc>
        <w:tc>
          <w:tcPr>
            <w:tcW w:w="956" w:type="dxa"/>
            <w:noWrap/>
          </w:tcPr>
          <w:p w14:paraId="6EADEAFC" w14:textId="2B117F5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0.00363</w:t>
            </w:r>
          </w:p>
        </w:tc>
        <w:tc>
          <w:tcPr>
            <w:tcW w:w="956" w:type="dxa"/>
            <w:noWrap/>
          </w:tcPr>
          <w:p w14:paraId="211CC4DA" w14:textId="594F126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0.00362</w:t>
            </w:r>
          </w:p>
        </w:tc>
        <w:tc>
          <w:tcPr>
            <w:tcW w:w="956" w:type="dxa"/>
            <w:noWrap/>
          </w:tcPr>
          <w:p w14:paraId="67B8AA0C" w14:textId="4983006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0.00362</w:t>
            </w:r>
          </w:p>
        </w:tc>
        <w:tc>
          <w:tcPr>
            <w:tcW w:w="956" w:type="dxa"/>
            <w:noWrap/>
          </w:tcPr>
          <w:p w14:paraId="326079CF" w14:textId="41B2F4E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0.00368</w:t>
            </w:r>
          </w:p>
        </w:tc>
        <w:tc>
          <w:tcPr>
            <w:tcW w:w="956" w:type="dxa"/>
            <w:noWrap/>
          </w:tcPr>
          <w:p w14:paraId="3A2DBFCF" w14:textId="35A91E8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0.00090</w:t>
            </w:r>
          </w:p>
        </w:tc>
      </w:tr>
      <w:tr w:rsidR="004A4C3C" w:rsidRPr="001B701F" w14:paraId="295EABAD" w14:textId="77777777" w:rsidTr="0016280E">
        <w:trPr>
          <w:trHeight w:val="204"/>
        </w:trPr>
        <w:tc>
          <w:tcPr>
            <w:tcW w:w="956" w:type="dxa"/>
            <w:noWrap/>
            <w:hideMark/>
          </w:tcPr>
          <w:p w14:paraId="708DBC3E"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54</w:t>
            </w:r>
          </w:p>
        </w:tc>
        <w:tc>
          <w:tcPr>
            <w:tcW w:w="956" w:type="dxa"/>
            <w:noWrap/>
            <w:hideMark/>
          </w:tcPr>
          <w:p w14:paraId="087B990D" w14:textId="31370AC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0.00399</w:t>
            </w:r>
          </w:p>
        </w:tc>
        <w:tc>
          <w:tcPr>
            <w:tcW w:w="956" w:type="dxa"/>
            <w:noWrap/>
          </w:tcPr>
          <w:p w14:paraId="08AB4B63" w14:textId="27A6759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0.00398</w:t>
            </w:r>
          </w:p>
        </w:tc>
        <w:tc>
          <w:tcPr>
            <w:tcW w:w="956" w:type="dxa"/>
            <w:noWrap/>
          </w:tcPr>
          <w:p w14:paraId="2E77C944" w14:textId="37F9621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0.00397</w:t>
            </w:r>
          </w:p>
        </w:tc>
        <w:tc>
          <w:tcPr>
            <w:tcW w:w="956" w:type="dxa"/>
            <w:noWrap/>
          </w:tcPr>
          <w:p w14:paraId="4471074D" w14:textId="7534F67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0.00396</w:t>
            </w:r>
          </w:p>
        </w:tc>
        <w:tc>
          <w:tcPr>
            <w:tcW w:w="956" w:type="dxa"/>
            <w:noWrap/>
          </w:tcPr>
          <w:p w14:paraId="3F31E765" w14:textId="0BDFA1C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0.00396</w:t>
            </w:r>
          </w:p>
        </w:tc>
        <w:tc>
          <w:tcPr>
            <w:tcW w:w="956" w:type="dxa"/>
            <w:noWrap/>
          </w:tcPr>
          <w:p w14:paraId="7886E009" w14:textId="1D4DF67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0.00395</w:t>
            </w:r>
          </w:p>
        </w:tc>
        <w:tc>
          <w:tcPr>
            <w:tcW w:w="956" w:type="dxa"/>
            <w:noWrap/>
          </w:tcPr>
          <w:p w14:paraId="694DAB02" w14:textId="52F5A67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0.00394</w:t>
            </w:r>
          </w:p>
        </w:tc>
        <w:tc>
          <w:tcPr>
            <w:tcW w:w="956" w:type="dxa"/>
            <w:noWrap/>
          </w:tcPr>
          <w:p w14:paraId="63A661BD" w14:textId="34FF547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0.00393</w:t>
            </w:r>
          </w:p>
        </w:tc>
        <w:tc>
          <w:tcPr>
            <w:tcW w:w="956" w:type="dxa"/>
            <w:noWrap/>
          </w:tcPr>
          <w:p w14:paraId="01006CBA" w14:textId="4258D03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0.00401</w:t>
            </w:r>
          </w:p>
        </w:tc>
        <w:tc>
          <w:tcPr>
            <w:tcW w:w="956" w:type="dxa"/>
            <w:noWrap/>
          </w:tcPr>
          <w:p w14:paraId="0857BF9D" w14:textId="3406313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0.00095</w:t>
            </w:r>
          </w:p>
        </w:tc>
      </w:tr>
      <w:tr w:rsidR="004A4C3C" w:rsidRPr="001B701F" w14:paraId="3CFF4468" w14:textId="77777777" w:rsidTr="0016280E">
        <w:trPr>
          <w:trHeight w:val="204"/>
        </w:trPr>
        <w:tc>
          <w:tcPr>
            <w:tcW w:w="956" w:type="dxa"/>
            <w:noWrap/>
            <w:hideMark/>
          </w:tcPr>
          <w:p w14:paraId="2FECCF52"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55</w:t>
            </w:r>
          </w:p>
        </w:tc>
        <w:tc>
          <w:tcPr>
            <w:tcW w:w="956" w:type="dxa"/>
            <w:noWrap/>
            <w:hideMark/>
          </w:tcPr>
          <w:p w14:paraId="2ADA5937" w14:textId="4E0054B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0.00434</w:t>
            </w:r>
          </w:p>
        </w:tc>
        <w:tc>
          <w:tcPr>
            <w:tcW w:w="956" w:type="dxa"/>
            <w:noWrap/>
          </w:tcPr>
          <w:p w14:paraId="159D5BB4" w14:textId="7DBF442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0.00433</w:t>
            </w:r>
          </w:p>
        </w:tc>
        <w:tc>
          <w:tcPr>
            <w:tcW w:w="956" w:type="dxa"/>
            <w:noWrap/>
          </w:tcPr>
          <w:p w14:paraId="50D3B383" w14:textId="2DA66B2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0.00431</w:t>
            </w:r>
          </w:p>
        </w:tc>
        <w:tc>
          <w:tcPr>
            <w:tcW w:w="956" w:type="dxa"/>
            <w:noWrap/>
          </w:tcPr>
          <w:p w14:paraId="649A83BD" w14:textId="646A837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0.00431</w:t>
            </w:r>
          </w:p>
        </w:tc>
        <w:tc>
          <w:tcPr>
            <w:tcW w:w="956" w:type="dxa"/>
            <w:noWrap/>
          </w:tcPr>
          <w:p w14:paraId="16BCD569" w14:textId="6542A8E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0.00430</w:t>
            </w:r>
          </w:p>
        </w:tc>
        <w:tc>
          <w:tcPr>
            <w:tcW w:w="956" w:type="dxa"/>
            <w:noWrap/>
          </w:tcPr>
          <w:p w14:paraId="6553D843" w14:textId="495667A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0.00429</w:t>
            </w:r>
          </w:p>
        </w:tc>
        <w:tc>
          <w:tcPr>
            <w:tcW w:w="956" w:type="dxa"/>
            <w:noWrap/>
          </w:tcPr>
          <w:p w14:paraId="5C9C683E" w14:textId="12D270C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0.00428</w:t>
            </w:r>
          </w:p>
        </w:tc>
        <w:tc>
          <w:tcPr>
            <w:tcW w:w="956" w:type="dxa"/>
            <w:noWrap/>
          </w:tcPr>
          <w:p w14:paraId="7757ED8F" w14:textId="2E3DE56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0.00427</w:t>
            </w:r>
          </w:p>
        </w:tc>
        <w:tc>
          <w:tcPr>
            <w:tcW w:w="956" w:type="dxa"/>
            <w:noWrap/>
          </w:tcPr>
          <w:p w14:paraId="03417B64" w14:textId="1796691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0.00435</w:t>
            </w:r>
          </w:p>
        </w:tc>
        <w:tc>
          <w:tcPr>
            <w:tcW w:w="956" w:type="dxa"/>
            <w:noWrap/>
          </w:tcPr>
          <w:p w14:paraId="0227694C" w14:textId="6C9BAA1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r>
      <w:tr w:rsidR="004A4C3C" w:rsidRPr="001B701F" w14:paraId="63133C45" w14:textId="77777777" w:rsidTr="0016280E">
        <w:trPr>
          <w:trHeight w:val="204"/>
        </w:trPr>
        <w:tc>
          <w:tcPr>
            <w:tcW w:w="956" w:type="dxa"/>
            <w:noWrap/>
            <w:hideMark/>
          </w:tcPr>
          <w:p w14:paraId="27F0124F"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56</w:t>
            </w:r>
          </w:p>
        </w:tc>
        <w:tc>
          <w:tcPr>
            <w:tcW w:w="956" w:type="dxa"/>
            <w:noWrap/>
            <w:hideMark/>
          </w:tcPr>
          <w:p w14:paraId="3FFB2C4D" w14:textId="4F7E8BB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0.00470</w:t>
            </w:r>
          </w:p>
        </w:tc>
        <w:tc>
          <w:tcPr>
            <w:tcW w:w="956" w:type="dxa"/>
            <w:noWrap/>
          </w:tcPr>
          <w:p w14:paraId="21DF6A61" w14:textId="44C3707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0.00468</w:t>
            </w:r>
          </w:p>
        </w:tc>
        <w:tc>
          <w:tcPr>
            <w:tcW w:w="956" w:type="dxa"/>
            <w:noWrap/>
          </w:tcPr>
          <w:p w14:paraId="1300CE01" w14:textId="18BE137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0.00467</w:t>
            </w:r>
          </w:p>
        </w:tc>
        <w:tc>
          <w:tcPr>
            <w:tcW w:w="956" w:type="dxa"/>
            <w:noWrap/>
          </w:tcPr>
          <w:p w14:paraId="20EBA9C6" w14:textId="4EFDA9B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0.00466</w:t>
            </w:r>
          </w:p>
        </w:tc>
        <w:tc>
          <w:tcPr>
            <w:tcW w:w="956" w:type="dxa"/>
            <w:noWrap/>
          </w:tcPr>
          <w:p w14:paraId="0BDCC742" w14:textId="7464205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0.00465</w:t>
            </w:r>
          </w:p>
        </w:tc>
        <w:tc>
          <w:tcPr>
            <w:tcW w:w="956" w:type="dxa"/>
            <w:noWrap/>
          </w:tcPr>
          <w:p w14:paraId="2FD4D68A" w14:textId="40390A5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0.00464</w:t>
            </w:r>
          </w:p>
        </w:tc>
        <w:tc>
          <w:tcPr>
            <w:tcW w:w="956" w:type="dxa"/>
            <w:noWrap/>
          </w:tcPr>
          <w:p w14:paraId="13374261" w14:textId="674F4F2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0.00463</w:t>
            </w:r>
          </w:p>
        </w:tc>
        <w:tc>
          <w:tcPr>
            <w:tcW w:w="956" w:type="dxa"/>
            <w:noWrap/>
          </w:tcPr>
          <w:p w14:paraId="49FA3956" w14:textId="689C5BF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0.00462</w:t>
            </w:r>
          </w:p>
        </w:tc>
        <w:tc>
          <w:tcPr>
            <w:tcW w:w="956" w:type="dxa"/>
            <w:noWrap/>
          </w:tcPr>
          <w:p w14:paraId="1F7677A1" w14:textId="517FFF0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0.00471</w:t>
            </w:r>
          </w:p>
        </w:tc>
        <w:tc>
          <w:tcPr>
            <w:tcW w:w="956" w:type="dxa"/>
            <w:noWrap/>
          </w:tcPr>
          <w:p w14:paraId="1ED817BC" w14:textId="2AD9A97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0.00105</w:t>
            </w:r>
          </w:p>
        </w:tc>
      </w:tr>
      <w:tr w:rsidR="004A4C3C" w:rsidRPr="001B701F" w14:paraId="2223B050" w14:textId="77777777" w:rsidTr="0016280E">
        <w:trPr>
          <w:trHeight w:val="204"/>
        </w:trPr>
        <w:tc>
          <w:tcPr>
            <w:tcW w:w="956" w:type="dxa"/>
            <w:noWrap/>
            <w:hideMark/>
          </w:tcPr>
          <w:p w14:paraId="73FC0D03"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57</w:t>
            </w:r>
          </w:p>
        </w:tc>
        <w:tc>
          <w:tcPr>
            <w:tcW w:w="956" w:type="dxa"/>
            <w:noWrap/>
            <w:hideMark/>
          </w:tcPr>
          <w:p w14:paraId="278C2626" w14:textId="59B8DC1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0.00508</w:t>
            </w:r>
          </w:p>
        </w:tc>
        <w:tc>
          <w:tcPr>
            <w:tcW w:w="956" w:type="dxa"/>
            <w:noWrap/>
          </w:tcPr>
          <w:p w14:paraId="46A05599" w14:textId="23E0C7A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0.00507</w:t>
            </w:r>
          </w:p>
        </w:tc>
        <w:tc>
          <w:tcPr>
            <w:tcW w:w="956" w:type="dxa"/>
            <w:noWrap/>
          </w:tcPr>
          <w:p w14:paraId="1000A79A" w14:textId="0159502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0.00505</w:t>
            </w:r>
          </w:p>
        </w:tc>
        <w:tc>
          <w:tcPr>
            <w:tcW w:w="956" w:type="dxa"/>
            <w:noWrap/>
          </w:tcPr>
          <w:p w14:paraId="042A6A55" w14:textId="5A65B2C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0.00504</w:t>
            </w:r>
          </w:p>
        </w:tc>
        <w:tc>
          <w:tcPr>
            <w:tcW w:w="956" w:type="dxa"/>
            <w:noWrap/>
          </w:tcPr>
          <w:p w14:paraId="6A3DF8DF" w14:textId="0A8758E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0.00503</w:t>
            </w:r>
          </w:p>
        </w:tc>
        <w:tc>
          <w:tcPr>
            <w:tcW w:w="956" w:type="dxa"/>
            <w:noWrap/>
          </w:tcPr>
          <w:p w14:paraId="6681737A" w14:textId="0569689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0.00502</w:t>
            </w:r>
          </w:p>
        </w:tc>
        <w:tc>
          <w:tcPr>
            <w:tcW w:w="956" w:type="dxa"/>
            <w:noWrap/>
          </w:tcPr>
          <w:p w14:paraId="0F3801D0" w14:textId="37DEFD5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0.00501</w:t>
            </w:r>
          </w:p>
        </w:tc>
        <w:tc>
          <w:tcPr>
            <w:tcW w:w="956" w:type="dxa"/>
            <w:noWrap/>
          </w:tcPr>
          <w:p w14:paraId="72AA5104" w14:textId="00A9D63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0.00499</w:t>
            </w:r>
          </w:p>
        </w:tc>
        <w:tc>
          <w:tcPr>
            <w:tcW w:w="956" w:type="dxa"/>
            <w:noWrap/>
          </w:tcPr>
          <w:p w14:paraId="0AF2F919" w14:textId="0E8AB24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0.00510</w:t>
            </w:r>
          </w:p>
        </w:tc>
        <w:tc>
          <w:tcPr>
            <w:tcW w:w="956" w:type="dxa"/>
            <w:noWrap/>
          </w:tcPr>
          <w:p w14:paraId="264AE443" w14:textId="7B4659F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0.00111</w:t>
            </w:r>
          </w:p>
        </w:tc>
      </w:tr>
      <w:tr w:rsidR="004A4C3C" w:rsidRPr="001B701F" w14:paraId="3BF8677E" w14:textId="77777777" w:rsidTr="0016280E">
        <w:trPr>
          <w:trHeight w:val="204"/>
        </w:trPr>
        <w:tc>
          <w:tcPr>
            <w:tcW w:w="956" w:type="dxa"/>
            <w:noWrap/>
            <w:hideMark/>
          </w:tcPr>
          <w:p w14:paraId="4E2FBBF6"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58</w:t>
            </w:r>
          </w:p>
        </w:tc>
        <w:tc>
          <w:tcPr>
            <w:tcW w:w="956" w:type="dxa"/>
            <w:noWrap/>
            <w:hideMark/>
          </w:tcPr>
          <w:p w14:paraId="184AB079" w14:textId="07EE0FB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0.00549</w:t>
            </w:r>
          </w:p>
        </w:tc>
        <w:tc>
          <w:tcPr>
            <w:tcW w:w="956" w:type="dxa"/>
            <w:noWrap/>
          </w:tcPr>
          <w:p w14:paraId="0460DF36" w14:textId="52DCAFE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0.00547</w:t>
            </w:r>
          </w:p>
        </w:tc>
        <w:tc>
          <w:tcPr>
            <w:tcW w:w="956" w:type="dxa"/>
            <w:noWrap/>
          </w:tcPr>
          <w:p w14:paraId="135FD883" w14:textId="7755DA8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0.00545</w:t>
            </w:r>
          </w:p>
        </w:tc>
        <w:tc>
          <w:tcPr>
            <w:tcW w:w="956" w:type="dxa"/>
            <w:noWrap/>
          </w:tcPr>
          <w:p w14:paraId="5F01CE6A" w14:textId="33AD7F8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0.00543</w:t>
            </w:r>
          </w:p>
        </w:tc>
        <w:tc>
          <w:tcPr>
            <w:tcW w:w="956" w:type="dxa"/>
            <w:noWrap/>
          </w:tcPr>
          <w:p w14:paraId="63589485" w14:textId="22023C1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0.00542</w:t>
            </w:r>
          </w:p>
        </w:tc>
        <w:tc>
          <w:tcPr>
            <w:tcW w:w="956" w:type="dxa"/>
            <w:noWrap/>
          </w:tcPr>
          <w:p w14:paraId="58468E41" w14:textId="4AC7A38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0.00541</w:t>
            </w:r>
          </w:p>
        </w:tc>
        <w:tc>
          <w:tcPr>
            <w:tcW w:w="956" w:type="dxa"/>
            <w:noWrap/>
          </w:tcPr>
          <w:p w14:paraId="25CC2895" w14:textId="67D9713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0.00539</w:t>
            </w:r>
          </w:p>
        </w:tc>
        <w:tc>
          <w:tcPr>
            <w:tcW w:w="956" w:type="dxa"/>
            <w:noWrap/>
          </w:tcPr>
          <w:p w14:paraId="243DB538" w14:textId="1BD86E5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0.00538</w:t>
            </w:r>
          </w:p>
        </w:tc>
        <w:tc>
          <w:tcPr>
            <w:tcW w:w="956" w:type="dxa"/>
            <w:noWrap/>
          </w:tcPr>
          <w:p w14:paraId="6E5DFE0E" w14:textId="590EF8D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0.00551</w:t>
            </w:r>
          </w:p>
        </w:tc>
        <w:tc>
          <w:tcPr>
            <w:tcW w:w="956" w:type="dxa"/>
            <w:noWrap/>
          </w:tcPr>
          <w:p w14:paraId="26E861B0" w14:textId="54F5897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0.00117</w:t>
            </w:r>
          </w:p>
        </w:tc>
      </w:tr>
      <w:tr w:rsidR="004A4C3C" w:rsidRPr="001B701F" w14:paraId="70AE7A93" w14:textId="77777777" w:rsidTr="0016280E">
        <w:trPr>
          <w:trHeight w:val="204"/>
        </w:trPr>
        <w:tc>
          <w:tcPr>
            <w:tcW w:w="956" w:type="dxa"/>
            <w:noWrap/>
            <w:hideMark/>
          </w:tcPr>
          <w:p w14:paraId="43A71C59"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59</w:t>
            </w:r>
          </w:p>
        </w:tc>
        <w:tc>
          <w:tcPr>
            <w:tcW w:w="956" w:type="dxa"/>
            <w:noWrap/>
            <w:hideMark/>
          </w:tcPr>
          <w:p w14:paraId="7CF7586C" w14:textId="586625F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0.00592</w:t>
            </w:r>
          </w:p>
        </w:tc>
        <w:tc>
          <w:tcPr>
            <w:tcW w:w="956" w:type="dxa"/>
            <w:noWrap/>
          </w:tcPr>
          <w:p w14:paraId="38081C20" w14:textId="61CB54A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0.00589</w:t>
            </w:r>
          </w:p>
        </w:tc>
        <w:tc>
          <w:tcPr>
            <w:tcW w:w="956" w:type="dxa"/>
            <w:noWrap/>
          </w:tcPr>
          <w:p w14:paraId="2A2BB8E4" w14:textId="507ADE3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0.00586</w:t>
            </w:r>
          </w:p>
        </w:tc>
        <w:tc>
          <w:tcPr>
            <w:tcW w:w="956" w:type="dxa"/>
            <w:noWrap/>
          </w:tcPr>
          <w:p w14:paraId="6A60BE52" w14:textId="14AC88A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0.00585</w:t>
            </w:r>
          </w:p>
        </w:tc>
        <w:tc>
          <w:tcPr>
            <w:tcW w:w="956" w:type="dxa"/>
            <w:noWrap/>
          </w:tcPr>
          <w:p w14:paraId="1C72322C" w14:textId="3A0334E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0.00583</w:t>
            </w:r>
          </w:p>
        </w:tc>
        <w:tc>
          <w:tcPr>
            <w:tcW w:w="956" w:type="dxa"/>
            <w:noWrap/>
          </w:tcPr>
          <w:p w14:paraId="63FB886A" w14:textId="281056C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0.00581</w:t>
            </w:r>
          </w:p>
        </w:tc>
        <w:tc>
          <w:tcPr>
            <w:tcW w:w="956" w:type="dxa"/>
            <w:noWrap/>
          </w:tcPr>
          <w:p w14:paraId="43AD40D2" w14:textId="15DE159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0.00580</w:t>
            </w:r>
          </w:p>
        </w:tc>
        <w:tc>
          <w:tcPr>
            <w:tcW w:w="956" w:type="dxa"/>
            <w:noWrap/>
          </w:tcPr>
          <w:p w14:paraId="689C8ADC" w14:textId="03EF210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0.00578</w:t>
            </w:r>
          </w:p>
        </w:tc>
        <w:tc>
          <w:tcPr>
            <w:tcW w:w="956" w:type="dxa"/>
            <w:noWrap/>
          </w:tcPr>
          <w:p w14:paraId="5887FA34" w14:textId="07D2642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0.00594</w:t>
            </w:r>
          </w:p>
        </w:tc>
        <w:tc>
          <w:tcPr>
            <w:tcW w:w="956" w:type="dxa"/>
            <w:noWrap/>
          </w:tcPr>
          <w:p w14:paraId="73968663" w14:textId="6AA720B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0.00124</w:t>
            </w:r>
          </w:p>
        </w:tc>
      </w:tr>
      <w:tr w:rsidR="004A4C3C" w:rsidRPr="001B701F" w14:paraId="01CC8C08" w14:textId="77777777" w:rsidTr="0016280E">
        <w:trPr>
          <w:trHeight w:val="204"/>
        </w:trPr>
        <w:tc>
          <w:tcPr>
            <w:tcW w:w="956" w:type="dxa"/>
            <w:noWrap/>
            <w:hideMark/>
          </w:tcPr>
          <w:p w14:paraId="70A147EB"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60</w:t>
            </w:r>
          </w:p>
        </w:tc>
        <w:tc>
          <w:tcPr>
            <w:tcW w:w="956" w:type="dxa"/>
            <w:noWrap/>
            <w:hideMark/>
          </w:tcPr>
          <w:p w14:paraId="7650FF93" w14:textId="4D5C147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0.00637</w:t>
            </w:r>
          </w:p>
        </w:tc>
        <w:tc>
          <w:tcPr>
            <w:tcW w:w="956" w:type="dxa"/>
            <w:noWrap/>
          </w:tcPr>
          <w:p w14:paraId="1C699853" w14:textId="608A443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0.00634</w:t>
            </w:r>
          </w:p>
        </w:tc>
        <w:tc>
          <w:tcPr>
            <w:tcW w:w="956" w:type="dxa"/>
            <w:noWrap/>
          </w:tcPr>
          <w:p w14:paraId="1A056D9D" w14:textId="3367DF2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0.00630</w:t>
            </w:r>
          </w:p>
        </w:tc>
        <w:tc>
          <w:tcPr>
            <w:tcW w:w="956" w:type="dxa"/>
            <w:noWrap/>
          </w:tcPr>
          <w:p w14:paraId="5D4AE21F" w14:textId="32E8A79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0.00628</w:t>
            </w:r>
          </w:p>
        </w:tc>
        <w:tc>
          <w:tcPr>
            <w:tcW w:w="956" w:type="dxa"/>
            <w:noWrap/>
          </w:tcPr>
          <w:p w14:paraId="1CD1A10C" w14:textId="2272568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0.00626</w:t>
            </w:r>
          </w:p>
        </w:tc>
        <w:tc>
          <w:tcPr>
            <w:tcW w:w="956" w:type="dxa"/>
            <w:noWrap/>
          </w:tcPr>
          <w:p w14:paraId="311BFE69" w14:textId="176F1B0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0.00624</w:t>
            </w:r>
          </w:p>
        </w:tc>
        <w:tc>
          <w:tcPr>
            <w:tcW w:w="956" w:type="dxa"/>
            <w:noWrap/>
          </w:tcPr>
          <w:p w14:paraId="19FBCCB3" w14:textId="1C6C405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0.00622</w:t>
            </w:r>
          </w:p>
        </w:tc>
        <w:tc>
          <w:tcPr>
            <w:tcW w:w="956" w:type="dxa"/>
            <w:noWrap/>
          </w:tcPr>
          <w:p w14:paraId="6BE8BE99" w14:textId="7FED4C4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0.00620</w:t>
            </w:r>
          </w:p>
        </w:tc>
        <w:tc>
          <w:tcPr>
            <w:tcW w:w="956" w:type="dxa"/>
            <w:noWrap/>
          </w:tcPr>
          <w:p w14:paraId="5AE4F009" w14:textId="4D94379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0.00641</w:t>
            </w:r>
          </w:p>
        </w:tc>
        <w:tc>
          <w:tcPr>
            <w:tcW w:w="956" w:type="dxa"/>
            <w:noWrap/>
          </w:tcPr>
          <w:p w14:paraId="1BD97E3C" w14:textId="28A0380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0.00131</w:t>
            </w:r>
          </w:p>
        </w:tc>
      </w:tr>
      <w:tr w:rsidR="004A4C3C" w:rsidRPr="001B701F" w14:paraId="7FCDCBF6" w14:textId="77777777" w:rsidTr="0016280E">
        <w:trPr>
          <w:trHeight w:val="204"/>
        </w:trPr>
        <w:tc>
          <w:tcPr>
            <w:tcW w:w="956" w:type="dxa"/>
            <w:noWrap/>
            <w:hideMark/>
          </w:tcPr>
          <w:p w14:paraId="1F24C648"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61</w:t>
            </w:r>
          </w:p>
        </w:tc>
        <w:tc>
          <w:tcPr>
            <w:tcW w:w="956" w:type="dxa"/>
            <w:noWrap/>
            <w:hideMark/>
          </w:tcPr>
          <w:p w14:paraId="60D7748D" w14:textId="2DEF9B3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0.00684</w:t>
            </w:r>
          </w:p>
        </w:tc>
        <w:tc>
          <w:tcPr>
            <w:tcW w:w="956" w:type="dxa"/>
            <w:noWrap/>
          </w:tcPr>
          <w:p w14:paraId="449F1F23" w14:textId="5C2206C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0.00680</w:t>
            </w:r>
          </w:p>
        </w:tc>
        <w:tc>
          <w:tcPr>
            <w:tcW w:w="956" w:type="dxa"/>
            <w:noWrap/>
          </w:tcPr>
          <w:p w14:paraId="277A5A5B" w14:textId="206A3DC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0.00675</w:t>
            </w:r>
          </w:p>
        </w:tc>
        <w:tc>
          <w:tcPr>
            <w:tcW w:w="956" w:type="dxa"/>
            <w:noWrap/>
          </w:tcPr>
          <w:p w14:paraId="1BE92A54" w14:textId="26D009E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0.00673</w:t>
            </w:r>
          </w:p>
        </w:tc>
        <w:tc>
          <w:tcPr>
            <w:tcW w:w="956" w:type="dxa"/>
            <w:noWrap/>
          </w:tcPr>
          <w:p w14:paraId="5B09A71D" w14:textId="1619A9C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0.00670</w:t>
            </w:r>
          </w:p>
        </w:tc>
        <w:tc>
          <w:tcPr>
            <w:tcW w:w="956" w:type="dxa"/>
            <w:noWrap/>
          </w:tcPr>
          <w:p w14:paraId="1C5CF222" w14:textId="7192371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0.00668</w:t>
            </w:r>
          </w:p>
        </w:tc>
        <w:tc>
          <w:tcPr>
            <w:tcW w:w="956" w:type="dxa"/>
            <w:noWrap/>
          </w:tcPr>
          <w:p w14:paraId="34C1B9B9" w14:textId="11584F5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0.00665</w:t>
            </w:r>
          </w:p>
        </w:tc>
        <w:tc>
          <w:tcPr>
            <w:tcW w:w="956" w:type="dxa"/>
            <w:noWrap/>
          </w:tcPr>
          <w:p w14:paraId="06FED0F7" w14:textId="03E96CB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0.00663</w:t>
            </w:r>
          </w:p>
        </w:tc>
        <w:tc>
          <w:tcPr>
            <w:tcW w:w="956" w:type="dxa"/>
            <w:noWrap/>
          </w:tcPr>
          <w:p w14:paraId="78A356A3" w14:textId="2CFD733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0.00688</w:t>
            </w:r>
          </w:p>
        </w:tc>
        <w:tc>
          <w:tcPr>
            <w:tcW w:w="956" w:type="dxa"/>
            <w:noWrap/>
          </w:tcPr>
          <w:p w14:paraId="2D3FB349" w14:textId="2592029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0.00138</w:t>
            </w:r>
          </w:p>
        </w:tc>
      </w:tr>
      <w:tr w:rsidR="004A4C3C" w:rsidRPr="001B701F" w14:paraId="1CB22F5D" w14:textId="77777777" w:rsidTr="0016280E">
        <w:trPr>
          <w:trHeight w:val="204"/>
        </w:trPr>
        <w:tc>
          <w:tcPr>
            <w:tcW w:w="956" w:type="dxa"/>
            <w:noWrap/>
            <w:hideMark/>
          </w:tcPr>
          <w:p w14:paraId="15169168"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62</w:t>
            </w:r>
          </w:p>
        </w:tc>
        <w:tc>
          <w:tcPr>
            <w:tcW w:w="956" w:type="dxa"/>
            <w:noWrap/>
            <w:hideMark/>
          </w:tcPr>
          <w:p w14:paraId="1DD51222" w14:textId="4FC73FB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0.00734</w:t>
            </w:r>
          </w:p>
        </w:tc>
        <w:tc>
          <w:tcPr>
            <w:tcW w:w="956" w:type="dxa"/>
            <w:noWrap/>
          </w:tcPr>
          <w:p w14:paraId="1225638B" w14:textId="29E5131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0.00729</w:t>
            </w:r>
          </w:p>
        </w:tc>
        <w:tc>
          <w:tcPr>
            <w:tcW w:w="956" w:type="dxa"/>
            <w:noWrap/>
          </w:tcPr>
          <w:p w14:paraId="3F688005" w14:textId="541A6CF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0.00723</w:t>
            </w:r>
          </w:p>
        </w:tc>
        <w:tc>
          <w:tcPr>
            <w:tcW w:w="956" w:type="dxa"/>
            <w:noWrap/>
          </w:tcPr>
          <w:p w14:paraId="27042652" w14:textId="14D3132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0.00720</w:t>
            </w:r>
          </w:p>
        </w:tc>
        <w:tc>
          <w:tcPr>
            <w:tcW w:w="956" w:type="dxa"/>
            <w:noWrap/>
          </w:tcPr>
          <w:p w14:paraId="653EDDD8" w14:textId="009192D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0.00717</w:t>
            </w:r>
          </w:p>
        </w:tc>
        <w:tc>
          <w:tcPr>
            <w:tcW w:w="956" w:type="dxa"/>
            <w:noWrap/>
          </w:tcPr>
          <w:p w14:paraId="37D1A14E" w14:textId="6BBAD7E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0.00714</w:t>
            </w:r>
          </w:p>
        </w:tc>
        <w:tc>
          <w:tcPr>
            <w:tcW w:w="956" w:type="dxa"/>
            <w:noWrap/>
          </w:tcPr>
          <w:p w14:paraId="0025EE27" w14:textId="79F9DA0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0.00711</w:t>
            </w:r>
          </w:p>
        </w:tc>
        <w:tc>
          <w:tcPr>
            <w:tcW w:w="956" w:type="dxa"/>
            <w:noWrap/>
          </w:tcPr>
          <w:p w14:paraId="4A2E0637" w14:textId="012D9EB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0.00708</w:t>
            </w:r>
          </w:p>
        </w:tc>
        <w:tc>
          <w:tcPr>
            <w:tcW w:w="956" w:type="dxa"/>
            <w:noWrap/>
          </w:tcPr>
          <w:p w14:paraId="62B140B9" w14:textId="4E2E0B5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0.00739</w:t>
            </w:r>
          </w:p>
        </w:tc>
        <w:tc>
          <w:tcPr>
            <w:tcW w:w="956" w:type="dxa"/>
            <w:noWrap/>
          </w:tcPr>
          <w:p w14:paraId="450CF224" w14:textId="6D7A2E7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0.00146</w:t>
            </w:r>
          </w:p>
        </w:tc>
      </w:tr>
      <w:tr w:rsidR="004A4C3C" w:rsidRPr="001B701F" w14:paraId="252AAD5F" w14:textId="77777777" w:rsidTr="0016280E">
        <w:trPr>
          <w:trHeight w:val="204"/>
        </w:trPr>
        <w:tc>
          <w:tcPr>
            <w:tcW w:w="956" w:type="dxa"/>
            <w:noWrap/>
            <w:hideMark/>
          </w:tcPr>
          <w:p w14:paraId="7ACFC5EB"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63</w:t>
            </w:r>
          </w:p>
        </w:tc>
        <w:tc>
          <w:tcPr>
            <w:tcW w:w="956" w:type="dxa"/>
            <w:noWrap/>
            <w:hideMark/>
          </w:tcPr>
          <w:p w14:paraId="0FE8BEFC" w14:textId="120FF19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0.00789</w:t>
            </w:r>
          </w:p>
        </w:tc>
        <w:tc>
          <w:tcPr>
            <w:tcW w:w="956" w:type="dxa"/>
            <w:noWrap/>
          </w:tcPr>
          <w:p w14:paraId="6EF391B3" w14:textId="08B381E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0.00783</w:t>
            </w:r>
          </w:p>
        </w:tc>
        <w:tc>
          <w:tcPr>
            <w:tcW w:w="956" w:type="dxa"/>
            <w:noWrap/>
          </w:tcPr>
          <w:p w14:paraId="11297D29" w14:textId="698A304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0.00777</w:t>
            </w:r>
          </w:p>
        </w:tc>
        <w:tc>
          <w:tcPr>
            <w:tcW w:w="956" w:type="dxa"/>
            <w:noWrap/>
          </w:tcPr>
          <w:p w14:paraId="7FB34E8E" w14:textId="756C40E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0.00773</w:t>
            </w:r>
          </w:p>
        </w:tc>
        <w:tc>
          <w:tcPr>
            <w:tcW w:w="956" w:type="dxa"/>
            <w:noWrap/>
          </w:tcPr>
          <w:p w14:paraId="1CD9946D" w14:textId="5502E7E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0.00769</w:t>
            </w:r>
          </w:p>
        </w:tc>
        <w:tc>
          <w:tcPr>
            <w:tcW w:w="956" w:type="dxa"/>
            <w:noWrap/>
          </w:tcPr>
          <w:p w14:paraId="621FD05E" w14:textId="6B88AC2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0.00766</w:t>
            </w:r>
          </w:p>
        </w:tc>
        <w:tc>
          <w:tcPr>
            <w:tcW w:w="956" w:type="dxa"/>
            <w:noWrap/>
          </w:tcPr>
          <w:p w14:paraId="79899DE1" w14:textId="7540C5A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0.00762</w:t>
            </w:r>
          </w:p>
        </w:tc>
        <w:tc>
          <w:tcPr>
            <w:tcW w:w="956" w:type="dxa"/>
            <w:noWrap/>
          </w:tcPr>
          <w:p w14:paraId="2F7ACAFB" w14:textId="50EAA8B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0.00759</w:t>
            </w:r>
          </w:p>
        </w:tc>
        <w:tc>
          <w:tcPr>
            <w:tcW w:w="956" w:type="dxa"/>
            <w:noWrap/>
          </w:tcPr>
          <w:p w14:paraId="14C9DDF9" w14:textId="5556B49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0.00795</w:t>
            </w:r>
          </w:p>
        </w:tc>
        <w:tc>
          <w:tcPr>
            <w:tcW w:w="956" w:type="dxa"/>
            <w:noWrap/>
          </w:tcPr>
          <w:p w14:paraId="1F554451" w14:textId="0355CD1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0.00154</w:t>
            </w:r>
          </w:p>
        </w:tc>
      </w:tr>
      <w:tr w:rsidR="004A4C3C" w:rsidRPr="001B701F" w14:paraId="64D0BA11" w14:textId="77777777" w:rsidTr="0016280E">
        <w:trPr>
          <w:trHeight w:val="204"/>
        </w:trPr>
        <w:tc>
          <w:tcPr>
            <w:tcW w:w="956" w:type="dxa"/>
            <w:noWrap/>
            <w:hideMark/>
          </w:tcPr>
          <w:p w14:paraId="7149D619"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64</w:t>
            </w:r>
          </w:p>
        </w:tc>
        <w:tc>
          <w:tcPr>
            <w:tcW w:w="956" w:type="dxa"/>
            <w:noWrap/>
            <w:hideMark/>
          </w:tcPr>
          <w:p w14:paraId="38A76CF3" w14:textId="68F8CD9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0.00851</w:t>
            </w:r>
          </w:p>
        </w:tc>
        <w:tc>
          <w:tcPr>
            <w:tcW w:w="956" w:type="dxa"/>
            <w:noWrap/>
          </w:tcPr>
          <w:p w14:paraId="0A0B8777" w14:textId="2BF4F33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0.00843</w:t>
            </w:r>
          </w:p>
        </w:tc>
        <w:tc>
          <w:tcPr>
            <w:tcW w:w="956" w:type="dxa"/>
            <w:noWrap/>
          </w:tcPr>
          <w:p w14:paraId="775883E5" w14:textId="6F22CC5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0.00836</w:t>
            </w:r>
          </w:p>
        </w:tc>
        <w:tc>
          <w:tcPr>
            <w:tcW w:w="956" w:type="dxa"/>
            <w:noWrap/>
          </w:tcPr>
          <w:p w14:paraId="19C8D3B7" w14:textId="2505CCC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0.00832</w:t>
            </w:r>
          </w:p>
        </w:tc>
        <w:tc>
          <w:tcPr>
            <w:tcW w:w="956" w:type="dxa"/>
            <w:noWrap/>
          </w:tcPr>
          <w:p w14:paraId="486EE022" w14:textId="6A8E619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0.00828</w:t>
            </w:r>
          </w:p>
        </w:tc>
        <w:tc>
          <w:tcPr>
            <w:tcW w:w="956" w:type="dxa"/>
            <w:noWrap/>
          </w:tcPr>
          <w:p w14:paraId="60994B38" w14:textId="7342892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0.00824</w:t>
            </w:r>
          </w:p>
        </w:tc>
        <w:tc>
          <w:tcPr>
            <w:tcW w:w="956" w:type="dxa"/>
            <w:noWrap/>
          </w:tcPr>
          <w:p w14:paraId="73E79F7F" w14:textId="5A94E9A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0.00820</w:t>
            </w:r>
          </w:p>
        </w:tc>
        <w:tc>
          <w:tcPr>
            <w:tcW w:w="956" w:type="dxa"/>
            <w:noWrap/>
          </w:tcPr>
          <w:p w14:paraId="17DECA85" w14:textId="1DD4539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0.00815</w:t>
            </w:r>
          </w:p>
        </w:tc>
        <w:tc>
          <w:tcPr>
            <w:tcW w:w="956" w:type="dxa"/>
            <w:noWrap/>
          </w:tcPr>
          <w:p w14:paraId="590BFBB3" w14:textId="7598340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0.00858</w:t>
            </w:r>
          </w:p>
        </w:tc>
        <w:tc>
          <w:tcPr>
            <w:tcW w:w="956" w:type="dxa"/>
            <w:noWrap/>
          </w:tcPr>
          <w:p w14:paraId="3BC3E263" w14:textId="0DA901C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0.00163</w:t>
            </w:r>
          </w:p>
        </w:tc>
      </w:tr>
      <w:tr w:rsidR="004A4C3C" w:rsidRPr="001B701F" w14:paraId="4044794F" w14:textId="77777777" w:rsidTr="0016280E">
        <w:trPr>
          <w:trHeight w:val="204"/>
        </w:trPr>
        <w:tc>
          <w:tcPr>
            <w:tcW w:w="956" w:type="dxa"/>
            <w:noWrap/>
            <w:hideMark/>
          </w:tcPr>
          <w:p w14:paraId="367F10AB"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65</w:t>
            </w:r>
          </w:p>
        </w:tc>
        <w:tc>
          <w:tcPr>
            <w:tcW w:w="956" w:type="dxa"/>
            <w:noWrap/>
            <w:hideMark/>
          </w:tcPr>
          <w:p w14:paraId="43AF3894" w14:textId="013EC02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0.00918</w:t>
            </w:r>
          </w:p>
        </w:tc>
        <w:tc>
          <w:tcPr>
            <w:tcW w:w="956" w:type="dxa"/>
            <w:noWrap/>
          </w:tcPr>
          <w:p w14:paraId="341A520B" w14:textId="5F5F300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0.00910</w:t>
            </w:r>
          </w:p>
        </w:tc>
        <w:tc>
          <w:tcPr>
            <w:tcW w:w="956" w:type="dxa"/>
            <w:noWrap/>
          </w:tcPr>
          <w:p w14:paraId="70CA4663" w14:textId="61C2406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0.00902</w:t>
            </w:r>
          </w:p>
        </w:tc>
        <w:tc>
          <w:tcPr>
            <w:tcW w:w="956" w:type="dxa"/>
            <w:noWrap/>
          </w:tcPr>
          <w:p w14:paraId="1AFB2E5E" w14:textId="742E90A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0.00897</w:t>
            </w:r>
          </w:p>
        </w:tc>
        <w:tc>
          <w:tcPr>
            <w:tcW w:w="956" w:type="dxa"/>
            <w:noWrap/>
          </w:tcPr>
          <w:p w14:paraId="312E7CEE" w14:textId="396F541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0.00892</w:t>
            </w:r>
          </w:p>
        </w:tc>
        <w:tc>
          <w:tcPr>
            <w:tcW w:w="956" w:type="dxa"/>
            <w:noWrap/>
          </w:tcPr>
          <w:p w14:paraId="5F7B7373" w14:textId="7EF8F97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0.00887</w:t>
            </w:r>
          </w:p>
        </w:tc>
        <w:tc>
          <w:tcPr>
            <w:tcW w:w="956" w:type="dxa"/>
            <w:noWrap/>
          </w:tcPr>
          <w:p w14:paraId="1E08FD70" w14:textId="3086927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0.00883</w:t>
            </w:r>
          </w:p>
        </w:tc>
        <w:tc>
          <w:tcPr>
            <w:tcW w:w="956" w:type="dxa"/>
            <w:noWrap/>
          </w:tcPr>
          <w:p w14:paraId="59EF726D" w14:textId="35AE737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0.00878</w:t>
            </w:r>
          </w:p>
        </w:tc>
        <w:tc>
          <w:tcPr>
            <w:tcW w:w="956" w:type="dxa"/>
            <w:noWrap/>
          </w:tcPr>
          <w:p w14:paraId="5205970A" w14:textId="0091777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0.00927</w:t>
            </w:r>
          </w:p>
        </w:tc>
        <w:tc>
          <w:tcPr>
            <w:tcW w:w="956" w:type="dxa"/>
            <w:noWrap/>
          </w:tcPr>
          <w:p w14:paraId="3B803380" w14:textId="27B6321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0.00172</w:t>
            </w:r>
          </w:p>
        </w:tc>
      </w:tr>
      <w:tr w:rsidR="003A1EEA" w:rsidRPr="001B701F" w14:paraId="607D8EE9" w14:textId="77777777" w:rsidTr="007621EC">
        <w:trPr>
          <w:trHeight w:val="204"/>
        </w:trPr>
        <w:tc>
          <w:tcPr>
            <w:tcW w:w="10516" w:type="dxa"/>
            <w:gridSpan w:val="11"/>
            <w:noWrap/>
          </w:tcPr>
          <w:p w14:paraId="4AE8CFED" w14:textId="1C0C7C61" w:rsidR="003A1EEA" w:rsidRPr="001B701F" w:rsidRDefault="00185D52" w:rsidP="007621EC">
            <w:pPr>
              <w:jc w:val="center"/>
              <w:rPr>
                <w:rFonts w:ascii="Times New Roman" w:hAnsi="Times New Roman" w:cs="Times New Roman"/>
                <w:b/>
                <w:bCs/>
                <w:sz w:val="20"/>
                <w:szCs w:val="20"/>
              </w:rPr>
            </w:pPr>
            <w:r w:rsidRPr="001B701F">
              <w:rPr>
                <w:rFonts w:ascii="Times New Roman" w:eastAsia="Times New Roman" w:hAnsi="Times New Roman" w:cs="Times New Roman"/>
                <w:b/>
                <w:bCs/>
                <w:color w:val="000000"/>
                <w:sz w:val="20"/>
                <w:szCs w:val="20"/>
              </w:rPr>
              <w:t>Wo</w:t>
            </w:r>
            <w:r w:rsidRPr="001B701F">
              <w:rPr>
                <w:rFonts w:ascii="Times New Roman" w:eastAsia="Times New Roman" w:hAnsi="Times New Roman" w:cs="Times New Roman"/>
                <w:b/>
                <w:color w:val="000000"/>
                <w:sz w:val="20"/>
                <w:szCs w:val="20"/>
              </w:rPr>
              <w:t>men</w:t>
            </w:r>
          </w:p>
        </w:tc>
      </w:tr>
      <w:tr w:rsidR="0016280E" w:rsidRPr="001B701F" w14:paraId="79C0D479" w14:textId="77777777" w:rsidTr="007621EC">
        <w:trPr>
          <w:trHeight w:val="204"/>
        </w:trPr>
        <w:tc>
          <w:tcPr>
            <w:tcW w:w="956" w:type="dxa"/>
            <w:noWrap/>
          </w:tcPr>
          <w:p w14:paraId="4BE07C5A" w14:textId="77777777" w:rsidR="0016280E" w:rsidRPr="001B701F" w:rsidRDefault="0016280E" w:rsidP="0016280E">
            <w:pPr>
              <w:rPr>
                <w:rFonts w:ascii="Times New Roman" w:eastAsia="Times New Roman" w:hAnsi="Times New Roman" w:cs="Times New Roman"/>
                <w:b/>
                <w:bCs/>
                <w:sz w:val="20"/>
                <w:szCs w:val="20"/>
              </w:rPr>
            </w:pPr>
            <w:r w:rsidRPr="001B701F">
              <w:rPr>
                <w:rFonts w:ascii="Times New Roman" w:eastAsia="Times New Roman" w:hAnsi="Times New Roman" w:cs="Times New Roman"/>
                <w:b/>
                <w:bCs/>
                <w:sz w:val="20"/>
                <w:szCs w:val="20"/>
              </w:rPr>
              <w:t xml:space="preserve">Age </w:t>
            </w:r>
          </w:p>
        </w:tc>
        <w:tc>
          <w:tcPr>
            <w:tcW w:w="956" w:type="dxa"/>
            <w:noWrap/>
          </w:tcPr>
          <w:p w14:paraId="7E0F5E43" w14:textId="4134349E"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2024</w:t>
            </w:r>
          </w:p>
        </w:tc>
        <w:tc>
          <w:tcPr>
            <w:tcW w:w="956" w:type="dxa"/>
            <w:noWrap/>
          </w:tcPr>
          <w:p w14:paraId="2EA01AD0" w14:textId="6CEDE782"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2025</w:t>
            </w:r>
          </w:p>
        </w:tc>
        <w:tc>
          <w:tcPr>
            <w:tcW w:w="956" w:type="dxa"/>
            <w:noWrap/>
          </w:tcPr>
          <w:p w14:paraId="4F317BBF" w14:textId="4B1140AD"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2026</w:t>
            </w:r>
          </w:p>
        </w:tc>
        <w:tc>
          <w:tcPr>
            <w:tcW w:w="956" w:type="dxa"/>
            <w:noWrap/>
          </w:tcPr>
          <w:p w14:paraId="38653497" w14:textId="2774D3B7"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2027</w:t>
            </w:r>
          </w:p>
        </w:tc>
        <w:tc>
          <w:tcPr>
            <w:tcW w:w="956" w:type="dxa"/>
            <w:noWrap/>
          </w:tcPr>
          <w:p w14:paraId="1D9F5568" w14:textId="15806F70"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2028</w:t>
            </w:r>
          </w:p>
        </w:tc>
        <w:tc>
          <w:tcPr>
            <w:tcW w:w="956" w:type="dxa"/>
            <w:noWrap/>
          </w:tcPr>
          <w:p w14:paraId="049C3460" w14:textId="59D311BD"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2029</w:t>
            </w:r>
          </w:p>
        </w:tc>
        <w:tc>
          <w:tcPr>
            <w:tcW w:w="956" w:type="dxa"/>
            <w:noWrap/>
          </w:tcPr>
          <w:p w14:paraId="77920630" w14:textId="21B6B495"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2030</w:t>
            </w:r>
          </w:p>
        </w:tc>
        <w:tc>
          <w:tcPr>
            <w:tcW w:w="956" w:type="dxa"/>
            <w:noWrap/>
          </w:tcPr>
          <w:p w14:paraId="38044BEF" w14:textId="5685EE32"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2031</w:t>
            </w:r>
          </w:p>
        </w:tc>
        <w:tc>
          <w:tcPr>
            <w:tcW w:w="956" w:type="dxa"/>
            <w:noWrap/>
          </w:tcPr>
          <w:p w14:paraId="17E1EA44" w14:textId="5B3EACED"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2032</w:t>
            </w:r>
          </w:p>
        </w:tc>
        <w:tc>
          <w:tcPr>
            <w:tcW w:w="956" w:type="dxa"/>
            <w:noWrap/>
          </w:tcPr>
          <w:p w14:paraId="50E4EF65" w14:textId="6995FD44" w:rsidR="0016280E" w:rsidRPr="001B701F" w:rsidRDefault="0016280E" w:rsidP="0016280E">
            <w:pPr>
              <w:rPr>
                <w:rFonts w:ascii="Times New Roman" w:hAnsi="Times New Roman" w:cs="Times New Roman"/>
                <w:sz w:val="20"/>
                <w:szCs w:val="20"/>
              </w:rPr>
            </w:pPr>
            <w:r w:rsidRPr="001B701F">
              <w:rPr>
                <w:rFonts w:ascii="Times New Roman" w:eastAsia="Times New Roman" w:hAnsi="Times New Roman" w:cs="Times New Roman"/>
                <w:b/>
                <w:bCs/>
                <w:color w:val="000000"/>
                <w:sz w:val="20"/>
                <w:szCs w:val="20"/>
              </w:rPr>
              <w:t>2033</w:t>
            </w:r>
          </w:p>
        </w:tc>
      </w:tr>
      <w:tr w:rsidR="004A4C3C" w:rsidRPr="001B701F" w14:paraId="377C5744" w14:textId="77777777" w:rsidTr="002C573E">
        <w:trPr>
          <w:trHeight w:val="204"/>
        </w:trPr>
        <w:tc>
          <w:tcPr>
            <w:tcW w:w="956" w:type="dxa"/>
            <w:noWrap/>
          </w:tcPr>
          <w:p w14:paraId="75A41D8A"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40</w:t>
            </w:r>
          </w:p>
        </w:tc>
        <w:tc>
          <w:tcPr>
            <w:tcW w:w="956" w:type="dxa"/>
            <w:noWrap/>
            <w:vAlign w:val="bottom"/>
          </w:tcPr>
          <w:p w14:paraId="340E3371" w14:textId="47AF5FB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0.00077</w:t>
            </w:r>
          </w:p>
        </w:tc>
        <w:tc>
          <w:tcPr>
            <w:tcW w:w="956" w:type="dxa"/>
            <w:noWrap/>
            <w:vAlign w:val="bottom"/>
          </w:tcPr>
          <w:p w14:paraId="1FD836B7" w14:textId="2DF8361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0.00077</w:t>
            </w:r>
          </w:p>
        </w:tc>
        <w:tc>
          <w:tcPr>
            <w:tcW w:w="956" w:type="dxa"/>
            <w:noWrap/>
            <w:vAlign w:val="bottom"/>
          </w:tcPr>
          <w:p w14:paraId="44B7DAF4" w14:textId="2640E4A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0.00077</w:t>
            </w:r>
          </w:p>
        </w:tc>
        <w:tc>
          <w:tcPr>
            <w:tcW w:w="956" w:type="dxa"/>
            <w:noWrap/>
            <w:vAlign w:val="bottom"/>
          </w:tcPr>
          <w:p w14:paraId="5C579FA0" w14:textId="2291C18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0.00077</w:t>
            </w:r>
          </w:p>
        </w:tc>
        <w:tc>
          <w:tcPr>
            <w:tcW w:w="956" w:type="dxa"/>
            <w:noWrap/>
            <w:vAlign w:val="bottom"/>
          </w:tcPr>
          <w:p w14:paraId="2893A6ED" w14:textId="4CB9209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0.00077</w:t>
            </w:r>
          </w:p>
        </w:tc>
        <w:tc>
          <w:tcPr>
            <w:tcW w:w="956" w:type="dxa"/>
            <w:noWrap/>
            <w:vAlign w:val="bottom"/>
          </w:tcPr>
          <w:p w14:paraId="437797DB" w14:textId="7525346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0.00077</w:t>
            </w:r>
          </w:p>
        </w:tc>
        <w:tc>
          <w:tcPr>
            <w:tcW w:w="956" w:type="dxa"/>
            <w:noWrap/>
            <w:vAlign w:val="bottom"/>
          </w:tcPr>
          <w:p w14:paraId="5E098A84" w14:textId="2F590A1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0.00077</w:t>
            </w:r>
          </w:p>
        </w:tc>
        <w:tc>
          <w:tcPr>
            <w:tcW w:w="956" w:type="dxa"/>
            <w:noWrap/>
            <w:vAlign w:val="bottom"/>
          </w:tcPr>
          <w:p w14:paraId="2F13E19D" w14:textId="05E431A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0.00076</w:t>
            </w:r>
          </w:p>
        </w:tc>
        <w:tc>
          <w:tcPr>
            <w:tcW w:w="956" w:type="dxa"/>
            <w:noWrap/>
            <w:vAlign w:val="bottom"/>
          </w:tcPr>
          <w:p w14:paraId="28C320F3" w14:textId="1E528B3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0.00076</w:t>
            </w:r>
          </w:p>
        </w:tc>
        <w:tc>
          <w:tcPr>
            <w:tcW w:w="956" w:type="dxa"/>
            <w:noWrap/>
          </w:tcPr>
          <w:p w14:paraId="60D3C6BE" w14:textId="66AAC33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0.00025</w:t>
            </w:r>
          </w:p>
        </w:tc>
      </w:tr>
      <w:tr w:rsidR="004A4C3C" w:rsidRPr="001B701F" w14:paraId="3EE08375" w14:textId="77777777" w:rsidTr="002C573E">
        <w:trPr>
          <w:trHeight w:val="204"/>
        </w:trPr>
        <w:tc>
          <w:tcPr>
            <w:tcW w:w="956" w:type="dxa"/>
            <w:noWrap/>
          </w:tcPr>
          <w:p w14:paraId="382CA94A"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41</w:t>
            </w:r>
          </w:p>
        </w:tc>
        <w:tc>
          <w:tcPr>
            <w:tcW w:w="956" w:type="dxa"/>
            <w:noWrap/>
            <w:vAlign w:val="bottom"/>
          </w:tcPr>
          <w:p w14:paraId="246750B4" w14:textId="0EEEB46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0.00084</w:t>
            </w:r>
          </w:p>
        </w:tc>
        <w:tc>
          <w:tcPr>
            <w:tcW w:w="956" w:type="dxa"/>
            <w:noWrap/>
            <w:vAlign w:val="bottom"/>
          </w:tcPr>
          <w:p w14:paraId="2A8FD48C" w14:textId="768C371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0.00084</w:t>
            </w:r>
          </w:p>
        </w:tc>
        <w:tc>
          <w:tcPr>
            <w:tcW w:w="956" w:type="dxa"/>
            <w:noWrap/>
            <w:vAlign w:val="bottom"/>
          </w:tcPr>
          <w:p w14:paraId="6AD9B973" w14:textId="7C2BA0A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0.00084</w:t>
            </w:r>
          </w:p>
        </w:tc>
        <w:tc>
          <w:tcPr>
            <w:tcW w:w="956" w:type="dxa"/>
            <w:noWrap/>
            <w:vAlign w:val="bottom"/>
          </w:tcPr>
          <w:p w14:paraId="3DAC72A1" w14:textId="30C066A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0.00084</w:t>
            </w:r>
          </w:p>
        </w:tc>
        <w:tc>
          <w:tcPr>
            <w:tcW w:w="956" w:type="dxa"/>
            <w:noWrap/>
            <w:vAlign w:val="bottom"/>
          </w:tcPr>
          <w:p w14:paraId="1BB65C16" w14:textId="602F62C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0.00084</w:t>
            </w:r>
          </w:p>
        </w:tc>
        <w:tc>
          <w:tcPr>
            <w:tcW w:w="956" w:type="dxa"/>
            <w:noWrap/>
            <w:vAlign w:val="bottom"/>
          </w:tcPr>
          <w:p w14:paraId="3DF78A6A" w14:textId="14EDFA3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0.00083</w:t>
            </w:r>
          </w:p>
        </w:tc>
        <w:tc>
          <w:tcPr>
            <w:tcW w:w="956" w:type="dxa"/>
            <w:noWrap/>
            <w:vAlign w:val="bottom"/>
          </w:tcPr>
          <w:p w14:paraId="5C85D6DA" w14:textId="08A3C14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0.00083</w:t>
            </w:r>
          </w:p>
        </w:tc>
        <w:tc>
          <w:tcPr>
            <w:tcW w:w="956" w:type="dxa"/>
            <w:noWrap/>
            <w:vAlign w:val="bottom"/>
          </w:tcPr>
          <w:p w14:paraId="15905AF0" w14:textId="0D39AED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0.00083</w:t>
            </w:r>
          </w:p>
        </w:tc>
        <w:tc>
          <w:tcPr>
            <w:tcW w:w="956" w:type="dxa"/>
            <w:noWrap/>
            <w:vAlign w:val="bottom"/>
          </w:tcPr>
          <w:p w14:paraId="5DFD78AF" w14:textId="78F5018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0.00083</w:t>
            </w:r>
          </w:p>
        </w:tc>
        <w:tc>
          <w:tcPr>
            <w:tcW w:w="956" w:type="dxa"/>
            <w:noWrap/>
          </w:tcPr>
          <w:p w14:paraId="600BC70F" w14:textId="4010212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0.00026</w:t>
            </w:r>
          </w:p>
        </w:tc>
      </w:tr>
      <w:tr w:rsidR="004A4C3C" w:rsidRPr="001B701F" w14:paraId="2888C3C5" w14:textId="77777777" w:rsidTr="002C573E">
        <w:trPr>
          <w:trHeight w:val="204"/>
        </w:trPr>
        <w:tc>
          <w:tcPr>
            <w:tcW w:w="956" w:type="dxa"/>
            <w:noWrap/>
          </w:tcPr>
          <w:p w14:paraId="462006C1"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42</w:t>
            </w:r>
          </w:p>
        </w:tc>
        <w:tc>
          <w:tcPr>
            <w:tcW w:w="956" w:type="dxa"/>
            <w:noWrap/>
            <w:vAlign w:val="bottom"/>
          </w:tcPr>
          <w:p w14:paraId="55AFFF7E" w14:textId="6188E2C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0.00092</w:t>
            </w:r>
          </w:p>
        </w:tc>
        <w:tc>
          <w:tcPr>
            <w:tcW w:w="956" w:type="dxa"/>
            <w:noWrap/>
            <w:vAlign w:val="bottom"/>
          </w:tcPr>
          <w:p w14:paraId="5BE95565" w14:textId="5B71F4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0.00092</w:t>
            </w:r>
          </w:p>
        </w:tc>
        <w:tc>
          <w:tcPr>
            <w:tcW w:w="956" w:type="dxa"/>
            <w:noWrap/>
            <w:vAlign w:val="bottom"/>
          </w:tcPr>
          <w:p w14:paraId="217DEE9E" w14:textId="3DBC6E3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0.00092</w:t>
            </w:r>
          </w:p>
        </w:tc>
        <w:tc>
          <w:tcPr>
            <w:tcW w:w="956" w:type="dxa"/>
            <w:noWrap/>
            <w:vAlign w:val="bottom"/>
          </w:tcPr>
          <w:p w14:paraId="7737DE97" w14:textId="00DC3C6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0.00091</w:t>
            </w:r>
          </w:p>
        </w:tc>
        <w:tc>
          <w:tcPr>
            <w:tcW w:w="956" w:type="dxa"/>
            <w:noWrap/>
            <w:vAlign w:val="bottom"/>
          </w:tcPr>
          <w:p w14:paraId="356333BA" w14:textId="1C05CC6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0.00091</w:t>
            </w:r>
          </w:p>
        </w:tc>
        <w:tc>
          <w:tcPr>
            <w:tcW w:w="956" w:type="dxa"/>
            <w:noWrap/>
            <w:vAlign w:val="bottom"/>
          </w:tcPr>
          <w:p w14:paraId="39C43D90" w14:textId="2580545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0.00091</w:t>
            </w:r>
          </w:p>
        </w:tc>
        <w:tc>
          <w:tcPr>
            <w:tcW w:w="956" w:type="dxa"/>
            <w:noWrap/>
            <w:vAlign w:val="bottom"/>
          </w:tcPr>
          <w:p w14:paraId="387A92BB" w14:textId="4730F57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0.00091</w:t>
            </w:r>
          </w:p>
        </w:tc>
        <w:tc>
          <w:tcPr>
            <w:tcW w:w="956" w:type="dxa"/>
            <w:noWrap/>
            <w:vAlign w:val="bottom"/>
          </w:tcPr>
          <w:p w14:paraId="515BEC78" w14:textId="3C45ECF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0.00091</w:t>
            </w:r>
          </w:p>
        </w:tc>
        <w:tc>
          <w:tcPr>
            <w:tcW w:w="956" w:type="dxa"/>
            <w:noWrap/>
            <w:vAlign w:val="bottom"/>
          </w:tcPr>
          <w:p w14:paraId="4E8B9DF2" w14:textId="619FFB1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0.00091</w:t>
            </w:r>
          </w:p>
        </w:tc>
        <w:tc>
          <w:tcPr>
            <w:tcW w:w="956" w:type="dxa"/>
            <w:noWrap/>
          </w:tcPr>
          <w:p w14:paraId="5D372B66" w14:textId="45D5690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0.00027</w:t>
            </w:r>
          </w:p>
        </w:tc>
      </w:tr>
      <w:tr w:rsidR="004A4C3C" w:rsidRPr="001B701F" w14:paraId="44B27A9C" w14:textId="77777777" w:rsidTr="002C573E">
        <w:trPr>
          <w:trHeight w:val="204"/>
        </w:trPr>
        <w:tc>
          <w:tcPr>
            <w:tcW w:w="956" w:type="dxa"/>
            <w:noWrap/>
          </w:tcPr>
          <w:p w14:paraId="21CB1CA2"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43</w:t>
            </w:r>
          </w:p>
        </w:tc>
        <w:tc>
          <w:tcPr>
            <w:tcW w:w="956" w:type="dxa"/>
            <w:noWrap/>
            <w:vAlign w:val="bottom"/>
          </w:tcPr>
          <w:p w14:paraId="081631F2" w14:textId="6C7F13C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0.00101</w:t>
            </w:r>
          </w:p>
        </w:tc>
        <w:tc>
          <w:tcPr>
            <w:tcW w:w="956" w:type="dxa"/>
            <w:noWrap/>
            <w:vAlign w:val="bottom"/>
          </w:tcPr>
          <w:p w14:paraId="5686C224" w14:textId="6225AE9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0.00101</w:t>
            </w:r>
          </w:p>
        </w:tc>
        <w:tc>
          <w:tcPr>
            <w:tcW w:w="956" w:type="dxa"/>
            <w:noWrap/>
            <w:vAlign w:val="bottom"/>
          </w:tcPr>
          <w:p w14:paraId="0AD2C5E2" w14:textId="5AA81B8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c>
          <w:tcPr>
            <w:tcW w:w="956" w:type="dxa"/>
            <w:noWrap/>
            <w:vAlign w:val="bottom"/>
          </w:tcPr>
          <w:p w14:paraId="52FE2AAB" w14:textId="7E3575E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c>
          <w:tcPr>
            <w:tcW w:w="956" w:type="dxa"/>
            <w:noWrap/>
            <w:vAlign w:val="bottom"/>
          </w:tcPr>
          <w:p w14:paraId="7BB7CB78" w14:textId="63F98AB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c>
          <w:tcPr>
            <w:tcW w:w="956" w:type="dxa"/>
            <w:noWrap/>
            <w:vAlign w:val="bottom"/>
          </w:tcPr>
          <w:p w14:paraId="5505A345" w14:textId="774B804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c>
          <w:tcPr>
            <w:tcW w:w="956" w:type="dxa"/>
            <w:noWrap/>
            <w:vAlign w:val="bottom"/>
          </w:tcPr>
          <w:p w14:paraId="54555E77" w14:textId="2685BA1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c>
          <w:tcPr>
            <w:tcW w:w="956" w:type="dxa"/>
            <w:noWrap/>
            <w:vAlign w:val="bottom"/>
          </w:tcPr>
          <w:p w14:paraId="6A15D13F" w14:textId="73405C6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c>
          <w:tcPr>
            <w:tcW w:w="956" w:type="dxa"/>
            <w:noWrap/>
            <w:vAlign w:val="bottom"/>
          </w:tcPr>
          <w:p w14:paraId="62094BCE" w14:textId="072655D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0.00100</w:t>
            </w:r>
          </w:p>
        </w:tc>
        <w:tc>
          <w:tcPr>
            <w:tcW w:w="956" w:type="dxa"/>
            <w:noWrap/>
          </w:tcPr>
          <w:p w14:paraId="19AE0996" w14:textId="272C104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0.00029</w:t>
            </w:r>
          </w:p>
        </w:tc>
      </w:tr>
      <w:tr w:rsidR="004A4C3C" w:rsidRPr="001B701F" w14:paraId="61375245" w14:textId="77777777" w:rsidTr="002C573E">
        <w:trPr>
          <w:trHeight w:val="204"/>
        </w:trPr>
        <w:tc>
          <w:tcPr>
            <w:tcW w:w="956" w:type="dxa"/>
            <w:noWrap/>
          </w:tcPr>
          <w:p w14:paraId="0E169894"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44</w:t>
            </w:r>
          </w:p>
        </w:tc>
        <w:tc>
          <w:tcPr>
            <w:tcW w:w="956" w:type="dxa"/>
            <w:noWrap/>
            <w:vAlign w:val="bottom"/>
          </w:tcPr>
          <w:p w14:paraId="13E81A71" w14:textId="6EF5C32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0.00110</w:t>
            </w:r>
          </w:p>
        </w:tc>
        <w:tc>
          <w:tcPr>
            <w:tcW w:w="956" w:type="dxa"/>
            <w:noWrap/>
            <w:vAlign w:val="bottom"/>
          </w:tcPr>
          <w:p w14:paraId="4A4B2F20" w14:textId="654B8C3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vAlign w:val="bottom"/>
          </w:tcPr>
          <w:p w14:paraId="415BC2CE" w14:textId="1E4E57D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vAlign w:val="bottom"/>
          </w:tcPr>
          <w:p w14:paraId="784D2D0D" w14:textId="3E8BDE3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vAlign w:val="bottom"/>
          </w:tcPr>
          <w:p w14:paraId="43C65238" w14:textId="16D8D66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vAlign w:val="bottom"/>
          </w:tcPr>
          <w:p w14:paraId="2A4D09FC" w14:textId="17A5C88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vAlign w:val="bottom"/>
          </w:tcPr>
          <w:p w14:paraId="6884C1A4" w14:textId="4E0B4CE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vAlign w:val="bottom"/>
          </w:tcPr>
          <w:p w14:paraId="48059A27" w14:textId="2291C33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vAlign w:val="bottom"/>
          </w:tcPr>
          <w:p w14:paraId="19F7A163" w14:textId="4CFAB62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0.00109</w:t>
            </w:r>
          </w:p>
        </w:tc>
        <w:tc>
          <w:tcPr>
            <w:tcW w:w="956" w:type="dxa"/>
            <w:noWrap/>
          </w:tcPr>
          <w:p w14:paraId="4BF716ED" w14:textId="60797DF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0.00031</w:t>
            </w:r>
          </w:p>
        </w:tc>
      </w:tr>
      <w:tr w:rsidR="004A4C3C" w:rsidRPr="001B701F" w14:paraId="7C24BF07" w14:textId="77777777" w:rsidTr="002C573E">
        <w:trPr>
          <w:trHeight w:val="204"/>
        </w:trPr>
        <w:tc>
          <w:tcPr>
            <w:tcW w:w="956" w:type="dxa"/>
            <w:noWrap/>
          </w:tcPr>
          <w:p w14:paraId="225C088B"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45</w:t>
            </w:r>
          </w:p>
        </w:tc>
        <w:tc>
          <w:tcPr>
            <w:tcW w:w="956" w:type="dxa"/>
            <w:noWrap/>
            <w:vAlign w:val="bottom"/>
          </w:tcPr>
          <w:p w14:paraId="3FC0906B" w14:textId="29E8646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59711D21" w14:textId="53611C6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63776708" w14:textId="4F8BC32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76B89B42" w14:textId="3FCBB02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23292EC3" w14:textId="043185F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7DF3A502" w14:textId="7AEDE8C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070E4A72" w14:textId="1407875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4A4AAFAF" w14:textId="7FDFC9E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0.00119</w:t>
            </w:r>
          </w:p>
        </w:tc>
        <w:tc>
          <w:tcPr>
            <w:tcW w:w="956" w:type="dxa"/>
            <w:noWrap/>
            <w:vAlign w:val="bottom"/>
          </w:tcPr>
          <w:p w14:paraId="2E42B639" w14:textId="47509C3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0.00118</w:t>
            </w:r>
          </w:p>
        </w:tc>
        <w:tc>
          <w:tcPr>
            <w:tcW w:w="956" w:type="dxa"/>
            <w:noWrap/>
          </w:tcPr>
          <w:p w14:paraId="505586E4" w14:textId="2FE21E1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0.00032</w:t>
            </w:r>
          </w:p>
        </w:tc>
      </w:tr>
      <w:tr w:rsidR="004A4C3C" w:rsidRPr="001B701F" w14:paraId="206E2CA0" w14:textId="77777777" w:rsidTr="002C573E">
        <w:trPr>
          <w:trHeight w:val="204"/>
        </w:trPr>
        <w:tc>
          <w:tcPr>
            <w:tcW w:w="956" w:type="dxa"/>
            <w:noWrap/>
          </w:tcPr>
          <w:p w14:paraId="28C16675"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46</w:t>
            </w:r>
          </w:p>
        </w:tc>
        <w:tc>
          <w:tcPr>
            <w:tcW w:w="956" w:type="dxa"/>
            <w:noWrap/>
            <w:vAlign w:val="bottom"/>
          </w:tcPr>
          <w:p w14:paraId="1E84542C" w14:textId="5E58D09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0.00129</w:t>
            </w:r>
          </w:p>
        </w:tc>
        <w:tc>
          <w:tcPr>
            <w:tcW w:w="956" w:type="dxa"/>
            <w:noWrap/>
            <w:vAlign w:val="bottom"/>
          </w:tcPr>
          <w:p w14:paraId="559DE244" w14:textId="10481FA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0.00129</w:t>
            </w:r>
          </w:p>
        </w:tc>
        <w:tc>
          <w:tcPr>
            <w:tcW w:w="956" w:type="dxa"/>
            <w:noWrap/>
            <w:vAlign w:val="bottom"/>
          </w:tcPr>
          <w:p w14:paraId="24FE3315" w14:textId="39F2425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0.00129</w:t>
            </w:r>
          </w:p>
        </w:tc>
        <w:tc>
          <w:tcPr>
            <w:tcW w:w="956" w:type="dxa"/>
            <w:noWrap/>
            <w:vAlign w:val="bottom"/>
          </w:tcPr>
          <w:p w14:paraId="46FA6114" w14:textId="1DE8288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0.00129</w:t>
            </w:r>
          </w:p>
        </w:tc>
        <w:tc>
          <w:tcPr>
            <w:tcW w:w="956" w:type="dxa"/>
            <w:noWrap/>
            <w:vAlign w:val="bottom"/>
          </w:tcPr>
          <w:p w14:paraId="0E6B1BCD" w14:textId="6E676E8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0.00129</w:t>
            </w:r>
          </w:p>
        </w:tc>
        <w:tc>
          <w:tcPr>
            <w:tcW w:w="956" w:type="dxa"/>
            <w:noWrap/>
            <w:vAlign w:val="bottom"/>
          </w:tcPr>
          <w:p w14:paraId="3E1651A7" w14:textId="11070BD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0.00128</w:t>
            </w:r>
          </w:p>
        </w:tc>
        <w:tc>
          <w:tcPr>
            <w:tcW w:w="956" w:type="dxa"/>
            <w:noWrap/>
            <w:vAlign w:val="bottom"/>
          </w:tcPr>
          <w:p w14:paraId="794746C3" w14:textId="565D8A1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0.00128</w:t>
            </w:r>
          </w:p>
        </w:tc>
        <w:tc>
          <w:tcPr>
            <w:tcW w:w="956" w:type="dxa"/>
            <w:noWrap/>
            <w:vAlign w:val="bottom"/>
          </w:tcPr>
          <w:p w14:paraId="3E72918A" w14:textId="5D86CE5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0.00128</w:t>
            </w:r>
          </w:p>
        </w:tc>
        <w:tc>
          <w:tcPr>
            <w:tcW w:w="956" w:type="dxa"/>
            <w:noWrap/>
            <w:vAlign w:val="bottom"/>
          </w:tcPr>
          <w:p w14:paraId="4C4627C9" w14:textId="17A7F9B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0.00128</w:t>
            </w:r>
          </w:p>
        </w:tc>
        <w:tc>
          <w:tcPr>
            <w:tcW w:w="956" w:type="dxa"/>
            <w:noWrap/>
          </w:tcPr>
          <w:p w14:paraId="3A711CE4" w14:textId="10A9E68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0.00034</w:t>
            </w:r>
          </w:p>
        </w:tc>
      </w:tr>
      <w:tr w:rsidR="004A4C3C" w:rsidRPr="001B701F" w14:paraId="13FD5333" w14:textId="77777777" w:rsidTr="002C573E">
        <w:trPr>
          <w:trHeight w:val="204"/>
        </w:trPr>
        <w:tc>
          <w:tcPr>
            <w:tcW w:w="956" w:type="dxa"/>
            <w:noWrap/>
          </w:tcPr>
          <w:p w14:paraId="3DB2A8C7"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47</w:t>
            </w:r>
          </w:p>
        </w:tc>
        <w:tc>
          <w:tcPr>
            <w:tcW w:w="956" w:type="dxa"/>
            <w:noWrap/>
            <w:vAlign w:val="bottom"/>
          </w:tcPr>
          <w:p w14:paraId="0A01AC0B" w14:textId="2847321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0.00140</w:t>
            </w:r>
          </w:p>
        </w:tc>
        <w:tc>
          <w:tcPr>
            <w:tcW w:w="956" w:type="dxa"/>
            <w:noWrap/>
            <w:vAlign w:val="bottom"/>
          </w:tcPr>
          <w:p w14:paraId="7D31DBFD" w14:textId="4E58ED7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0.00140</w:t>
            </w:r>
          </w:p>
        </w:tc>
        <w:tc>
          <w:tcPr>
            <w:tcW w:w="956" w:type="dxa"/>
            <w:noWrap/>
            <w:vAlign w:val="bottom"/>
          </w:tcPr>
          <w:p w14:paraId="7CD16960" w14:textId="449A39D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0.00139</w:t>
            </w:r>
          </w:p>
        </w:tc>
        <w:tc>
          <w:tcPr>
            <w:tcW w:w="956" w:type="dxa"/>
            <w:noWrap/>
            <w:vAlign w:val="bottom"/>
          </w:tcPr>
          <w:p w14:paraId="08C47A72" w14:textId="6BAA61A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0.00139</w:t>
            </w:r>
          </w:p>
        </w:tc>
        <w:tc>
          <w:tcPr>
            <w:tcW w:w="956" w:type="dxa"/>
            <w:noWrap/>
            <w:vAlign w:val="bottom"/>
          </w:tcPr>
          <w:p w14:paraId="749A108C" w14:textId="0271D88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0.00139</w:t>
            </w:r>
          </w:p>
        </w:tc>
        <w:tc>
          <w:tcPr>
            <w:tcW w:w="956" w:type="dxa"/>
            <w:noWrap/>
            <w:vAlign w:val="bottom"/>
          </w:tcPr>
          <w:p w14:paraId="5579C059" w14:textId="648C932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0.00139</w:t>
            </w:r>
          </w:p>
        </w:tc>
        <w:tc>
          <w:tcPr>
            <w:tcW w:w="956" w:type="dxa"/>
            <w:noWrap/>
            <w:vAlign w:val="bottom"/>
          </w:tcPr>
          <w:p w14:paraId="3AD4E8FB" w14:textId="7FF700E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0.00139</w:t>
            </w:r>
          </w:p>
        </w:tc>
        <w:tc>
          <w:tcPr>
            <w:tcW w:w="956" w:type="dxa"/>
            <w:noWrap/>
            <w:vAlign w:val="bottom"/>
          </w:tcPr>
          <w:p w14:paraId="14FAA613" w14:textId="41EADA2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0.00139</w:t>
            </w:r>
          </w:p>
        </w:tc>
        <w:tc>
          <w:tcPr>
            <w:tcW w:w="956" w:type="dxa"/>
            <w:noWrap/>
            <w:vAlign w:val="bottom"/>
          </w:tcPr>
          <w:p w14:paraId="6EC1E5EA" w14:textId="69BF555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0.00139</w:t>
            </w:r>
          </w:p>
        </w:tc>
        <w:tc>
          <w:tcPr>
            <w:tcW w:w="956" w:type="dxa"/>
            <w:noWrap/>
          </w:tcPr>
          <w:p w14:paraId="1F9E38FF" w14:textId="60FE628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0.00036</w:t>
            </w:r>
          </w:p>
        </w:tc>
      </w:tr>
      <w:tr w:rsidR="004A4C3C" w:rsidRPr="001B701F" w14:paraId="6C1F4D04" w14:textId="77777777" w:rsidTr="002C573E">
        <w:trPr>
          <w:trHeight w:val="204"/>
        </w:trPr>
        <w:tc>
          <w:tcPr>
            <w:tcW w:w="956" w:type="dxa"/>
            <w:noWrap/>
          </w:tcPr>
          <w:p w14:paraId="786D86B8"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48</w:t>
            </w:r>
          </w:p>
        </w:tc>
        <w:tc>
          <w:tcPr>
            <w:tcW w:w="956" w:type="dxa"/>
            <w:noWrap/>
            <w:vAlign w:val="bottom"/>
          </w:tcPr>
          <w:p w14:paraId="1CD62DB8" w14:textId="049E7CA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0.00150</w:t>
            </w:r>
          </w:p>
        </w:tc>
        <w:tc>
          <w:tcPr>
            <w:tcW w:w="956" w:type="dxa"/>
            <w:noWrap/>
            <w:vAlign w:val="bottom"/>
          </w:tcPr>
          <w:p w14:paraId="5FA49C78" w14:textId="4F1FBDA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0.00150</w:t>
            </w:r>
          </w:p>
        </w:tc>
        <w:tc>
          <w:tcPr>
            <w:tcW w:w="956" w:type="dxa"/>
            <w:noWrap/>
            <w:vAlign w:val="bottom"/>
          </w:tcPr>
          <w:p w14:paraId="4913A360" w14:textId="0FBB53A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0.00150</w:t>
            </w:r>
          </w:p>
        </w:tc>
        <w:tc>
          <w:tcPr>
            <w:tcW w:w="956" w:type="dxa"/>
            <w:noWrap/>
            <w:vAlign w:val="bottom"/>
          </w:tcPr>
          <w:p w14:paraId="116F766A" w14:textId="20844EE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0.00150</w:t>
            </w:r>
          </w:p>
        </w:tc>
        <w:tc>
          <w:tcPr>
            <w:tcW w:w="956" w:type="dxa"/>
            <w:noWrap/>
            <w:vAlign w:val="bottom"/>
          </w:tcPr>
          <w:p w14:paraId="7C1E807E" w14:textId="0ED3169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0.00150</w:t>
            </w:r>
          </w:p>
        </w:tc>
        <w:tc>
          <w:tcPr>
            <w:tcW w:w="956" w:type="dxa"/>
            <w:noWrap/>
            <w:vAlign w:val="bottom"/>
          </w:tcPr>
          <w:p w14:paraId="3934669F" w14:textId="5315395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0.00150</w:t>
            </w:r>
          </w:p>
        </w:tc>
        <w:tc>
          <w:tcPr>
            <w:tcW w:w="956" w:type="dxa"/>
            <w:noWrap/>
            <w:vAlign w:val="bottom"/>
          </w:tcPr>
          <w:p w14:paraId="2A51BD8D" w14:textId="7045FD8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0.00149</w:t>
            </w:r>
          </w:p>
        </w:tc>
        <w:tc>
          <w:tcPr>
            <w:tcW w:w="956" w:type="dxa"/>
            <w:noWrap/>
            <w:vAlign w:val="bottom"/>
          </w:tcPr>
          <w:p w14:paraId="1CE19142" w14:textId="481BD0A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0.00149</w:t>
            </w:r>
          </w:p>
        </w:tc>
        <w:tc>
          <w:tcPr>
            <w:tcW w:w="956" w:type="dxa"/>
            <w:noWrap/>
            <w:vAlign w:val="bottom"/>
          </w:tcPr>
          <w:p w14:paraId="148E4BF3" w14:textId="6E1F66F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0.00149</w:t>
            </w:r>
          </w:p>
        </w:tc>
        <w:tc>
          <w:tcPr>
            <w:tcW w:w="956" w:type="dxa"/>
            <w:noWrap/>
          </w:tcPr>
          <w:p w14:paraId="32045AE2" w14:textId="1A177EF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0.00038</w:t>
            </w:r>
          </w:p>
        </w:tc>
      </w:tr>
      <w:tr w:rsidR="004A4C3C" w:rsidRPr="001B701F" w14:paraId="061031A7" w14:textId="77777777" w:rsidTr="002C573E">
        <w:trPr>
          <w:trHeight w:val="204"/>
        </w:trPr>
        <w:tc>
          <w:tcPr>
            <w:tcW w:w="956" w:type="dxa"/>
            <w:noWrap/>
          </w:tcPr>
          <w:p w14:paraId="07DA8625"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49</w:t>
            </w:r>
          </w:p>
        </w:tc>
        <w:tc>
          <w:tcPr>
            <w:tcW w:w="956" w:type="dxa"/>
            <w:noWrap/>
            <w:vAlign w:val="bottom"/>
          </w:tcPr>
          <w:p w14:paraId="6558FE4C" w14:textId="1C90F09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0.00163</w:t>
            </w:r>
          </w:p>
        </w:tc>
        <w:tc>
          <w:tcPr>
            <w:tcW w:w="956" w:type="dxa"/>
            <w:noWrap/>
            <w:vAlign w:val="bottom"/>
          </w:tcPr>
          <w:p w14:paraId="2220A70B" w14:textId="7F6A6F4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0.00163</w:t>
            </w:r>
          </w:p>
        </w:tc>
        <w:tc>
          <w:tcPr>
            <w:tcW w:w="956" w:type="dxa"/>
            <w:noWrap/>
            <w:vAlign w:val="bottom"/>
          </w:tcPr>
          <w:p w14:paraId="59B50705" w14:textId="313BC6E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0.00162</w:t>
            </w:r>
          </w:p>
        </w:tc>
        <w:tc>
          <w:tcPr>
            <w:tcW w:w="956" w:type="dxa"/>
            <w:noWrap/>
            <w:vAlign w:val="bottom"/>
          </w:tcPr>
          <w:p w14:paraId="10DB233C" w14:textId="5D49F96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0.00162</w:t>
            </w:r>
          </w:p>
        </w:tc>
        <w:tc>
          <w:tcPr>
            <w:tcW w:w="956" w:type="dxa"/>
            <w:noWrap/>
            <w:vAlign w:val="bottom"/>
          </w:tcPr>
          <w:p w14:paraId="41E37529" w14:textId="79F2102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0.00162</w:t>
            </w:r>
          </w:p>
        </w:tc>
        <w:tc>
          <w:tcPr>
            <w:tcW w:w="956" w:type="dxa"/>
            <w:noWrap/>
            <w:vAlign w:val="bottom"/>
          </w:tcPr>
          <w:p w14:paraId="4E1280DB" w14:textId="56628E4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0.00162</w:t>
            </w:r>
          </w:p>
        </w:tc>
        <w:tc>
          <w:tcPr>
            <w:tcW w:w="956" w:type="dxa"/>
            <w:noWrap/>
            <w:vAlign w:val="bottom"/>
          </w:tcPr>
          <w:p w14:paraId="36E63F08" w14:textId="1DF9C34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0.00162</w:t>
            </w:r>
          </w:p>
        </w:tc>
        <w:tc>
          <w:tcPr>
            <w:tcW w:w="956" w:type="dxa"/>
            <w:noWrap/>
            <w:vAlign w:val="bottom"/>
          </w:tcPr>
          <w:p w14:paraId="3A0CD7D8" w14:textId="11C4D06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0.00162</w:t>
            </w:r>
          </w:p>
        </w:tc>
        <w:tc>
          <w:tcPr>
            <w:tcW w:w="956" w:type="dxa"/>
            <w:noWrap/>
            <w:vAlign w:val="bottom"/>
          </w:tcPr>
          <w:p w14:paraId="19C14D51" w14:textId="467B20C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0.00162</w:t>
            </w:r>
          </w:p>
        </w:tc>
        <w:tc>
          <w:tcPr>
            <w:tcW w:w="956" w:type="dxa"/>
            <w:noWrap/>
          </w:tcPr>
          <w:p w14:paraId="27BFD9B8" w14:textId="126E5EA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0.00041</w:t>
            </w:r>
          </w:p>
        </w:tc>
      </w:tr>
      <w:tr w:rsidR="004A4C3C" w:rsidRPr="001B701F" w14:paraId="2CC6455F" w14:textId="77777777" w:rsidTr="002C573E">
        <w:trPr>
          <w:trHeight w:val="204"/>
        </w:trPr>
        <w:tc>
          <w:tcPr>
            <w:tcW w:w="956" w:type="dxa"/>
            <w:noWrap/>
          </w:tcPr>
          <w:p w14:paraId="364D83EC"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50</w:t>
            </w:r>
          </w:p>
        </w:tc>
        <w:tc>
          <w:tcPr>
            <w:tcW w:w="956" w:type="dxa"/>
            <w:noWrap/>
            <w:vAlign w:val="bottom"/>
          </w:tcPr>
          <w:p w14:paraId="56CACDAC" w14:textId="75877CE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0.00176</w:t>
            </w:r>
          </w:p>
        </w:tc>
        <w:tc>
          <w:tcPr>
            <w:tcW w:w="956" w:type="dxa"/>
            <w:noWrap/>
            <w:vAlign w:val="bottom"/>
          </w:tcPr>
          <w:p w14:paraId="3D4130A0" w14:textId="69CEB6C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0.00176</w:t>
            </w:r>
          </w:p>
        </w:tc>
        <w:tc>
          <w:tcPr>
            <w:tcW w:w="956" w:type="dxa"/>
            <w:noWrap/>
            <w:vAlign w:val="bottom"/>
          </w:tcPr>
          <w:p w14:paraId="08F34E9C" w14:textId="3A45DD0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0.00176</w:t>
            </w:r>
          </w:p>
        </w:tc>
        <w:tc>
          <w:tcPr>
            <w:tcW w:w="956" w:type="dxa"/>
            <w:noWrap/>
            <w:vAlign w:val="bottom"/>
          </w:tcPr>
          <w:p w14:paraId="791B5A09" w14:textId="253E653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0.00176</w:t>
            </w:r>
          </w:p>
        </w:tc>
        <w:tc>
          <w:tcPr>
            <w:tcW w:w="956" w:type="dxa"/>
            <w:noWrap/>
            <w:vAlign w:val="bottom"/>
          </w:tcPr>
          <w:p w14:paraId="295A0149" w14:textId="65BD9D8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0.00175</w:t>
            </w:r>
          </w:p>
        </w:tc>
        <w:tc>
          <w:tcPr>
            <w:tcW w:w="956" w:type="dxa"/>
            <w:noWrap/>
            <w:vAlign w:val="bottom"/>
          </w:tcPr>
          <w:p w14:paraId="7CF0044A" w14:textId="36507CB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0.00175</w:t>
            </w:r>
          </w:p>
        </w:tc>
        <w:tc>
          <w:tcPr>
            <w:tcW w:w="956" w:type="dxa"/>
            <w:noWrap/>
            <w:vAlign w:val="bottom"/>
          </w:tcPr>
          <w:p w14:paraId="1EE1829F" w14:textId="48CD2EF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0.00175</w:t>
            </w:r>
          </w:p>
        </w:tc>
        <w:tc>
          <w:tcPr>
            <w:tcW w:w="956" w:type="dxa"/>
            <w:noWrap/>
            <w:vAlign w:val="bottom"/>
          </w:tcPr>
          <w:p w14:paraId="4C5CCB6D" w14:textId="028F228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0.00175</w:t>
            </w:r>
          </w:p>
        </w:tc>
        <w:tc>
          <w:tcPr>
            <w:tcW w:w="956" w:type="dxa"/>
            <w:noWrap/>
            <w:vAlign w:val="bottom"/>
          </w:tcPr>
          <w:p w14:paraId="1EF5013F" w14:textId="482B7CD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0.00175</w:t>
            </w:r>
          </w:p>
        </w:tc>
        <w:tc>
          <w:tcPr>
            <w:tcW w:w="956" w:type="dxa"/>
            <w:noWrap/>
          </w:tcPr>
          <w:p w14:paraId="383D8FE6" w14:textId="2F3160B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0.00043</w:t>
            </w:r>
          </w:p>
        </w:tc>
      </w:tr>
      <w:tr w:rsidR="004A4C3C" w:rsidRPr="001B701F" w14:paraId="3B89F583" w14:textId="77777777" w:rsidTr="002C573E">
        <w:trPr>
          <w:trHeight w:val="204"/>
        </w:trPr>
        <w:tc>
          <w:tcPr>
            <w:tcW w:w="956" w:type="dxa"/>
            <w:noWrap/>
          </w:tcPr>
          <w:p w14:paraId="4D6006AE"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51</w:t>
            </w:r>
          </w:p>
        </w:tc>
        <w:tc>
          <w:tcPr>
            <w:tcW w:w="956" w:type="dxa"/>
            <w:noWrap/>
            <w:vAlign w:val="bottom"/>
          </w:tcPr>
          <w:p w14:paraId="77ED31C0" w14:textId="16C6827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0.00192</w:t>
            </w:r>
          </w:p>
        </w:tc>
        <w:tc>
          <w:tcPr>
            <w:tcW w:w="956" w:type="dxa"/>
            <w:noWrap/>
            <w:vAlign w:val="bottom"/>
          </w:tcPr>
          <w:p w14:paraId="619A8C35" w14:textId="58887F6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0.00191</w:t>
            </w:r>
          </w:p>
        </w:tc>
        <w:tc>
          <w:tcPr>
            <w:tcW w:w="956" w:type="dxa"/>
            <w:noWrap/>
            <w:vAlign w:val="bottom"/>
          </w:tcPr>
          <w:p w14:paraId="0101B808" w14:textId="078B65C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0.00191</w:t>
            </w:r>
          </w:p>
        </w:tc>
        <w:tc>
          <w:tcPr>
            <w:tcW w:w="956" w:type="dxa"/>
            <w:noWrap/>
            <w:vAlign w:val="bottom"/>
          </w:tcPr>
          <w:p w14:paraId="39FDB82A" w14:textId="09CC96A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0.00191</w:t>
            </w:r>
          </w:p>
        </w:tc>
        <w:tc>
          <w:tcPr>
            <w:tcW w:w="956" w:type="dxa"/>
            <w:noWrap/>
            <w:vAlign w:val="bottom"/>
          </w:tcPr>
          <w:p w14:paraId="558EF202" w14:textId="08BD4FB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0.00191</w:t>
            </w:r>
          </w:p>
        </w:tc>
        <w:tc>
          <w:tcPr>
            <w:tcW w:w="956" w:type="dxa"/>
            <w:noWrap/>
            <w:vAlign w:val="bottom"/>
          </w:tcPr>
          <w:p w14:paraId="67E7185B" w14:textId="61A7729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0.00190</w:t>
            </w:r>
          </w:p>
        </w:tc>
        <w:tc>
          <w:tcPr>
            <w:tcW w:w="956" w:type="dxa"/>
            <w:noWrap/>
            <w:vAlign w:val="bottom"/>
          </w:tcPr>
          <w:p w14:paraId="279E4EE6" w14:textId="6FE438F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0.00190</w:t>
            </w:r>
          </w:p>
        </w:tc>
        <w:tc>
          <w:tcPr>
            <w:tcW w:w="956" w:type="dxa"/>
            <w:noWrap/>
            <w:vAlign w:val="bottom"/>
          </w:tcPr>
          <w:p w14:paraId="7F45A059" w14:textId="216B20D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0.00190</w:t>
            </w:r>
          </w:p>
        </w:tc>
        <w:tc>
          <w:tcPr>
            <w:tcW w:w="956" w:type="dxa"/>
            <w:noWrap/>
            <w:vAlign w:val="bottom"/>
          </w:tcPr>
          <w:p w14:paraId="2D256B85" w14:textId="25D7DDB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0.00190</w:t>
            </w:r>
          </w:p>
        </w:tc>
        <w:tc>
          <w:tcPr>
            <w:tcW w:w="956" w:type="dxa"/>
            <w:noWrap/>
          </w:tcPr>
          <w:p w14:paraId="0F9AAA75" w14:textId="1457391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0.00045</w:t>
            </w:r>
          </w:p>
        </w:tc>
      </w:tr>
      <w:tr w:rsidR="004A4C3C" w:rsidRPr="001B701F" w14:paraId="4423839C" w14:textId="77777777" w:rsidTr="002C573E">
        <w:trPr>
          <w:trHeight w:val="204"/>
        </w:trPr>
        <w:tc>
          <w:tcPr>
            <w:tcW w:w="956" w:type="dxa"/>
            <w:noWrap/>
          </w:tcPr>
          <w:p w14:paraId="369C8678"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52</w:t>
            </w:r>
          </w:p>
        </w:tc>
        <w:tc>
          <w:tcPr>
            <w:tcW w:w="956" w:type="dxa"/>
            <w:noWrap/>
            <w:vAlign w:val="bottom"/>
          </w:tcPr>
          <w:p w14:paraId="2DDF884E" w14:textId="58BE7E0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0.00209</w:t>
            </w:r>
          </w:p>
        </w:tc>
        <w:tc>
          <w:tcPr>
            <w:tcW w:w="956" w:type="dxa"/>
            <w:noWrap/>
            <w:vAlign w:val="bottom"/>
          </w:tcPr>
          <w:p w14:paraId="737CE296" w14:textId="1EF5BBB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0.00209</w:t>
            </w:r>
          </w:p>
        </w:tc>
        <w:tc>
          <w:tcPr>
            <w:tcW w:w="956" w:type="dxa"/>
            <w:noWrap/>
            <w:vAlign w:val="bottom"/>
          </w:tcPr>
          <w:p w14:paraId="190D94EC" w14:textId="543042C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0.00208</w:t>
            </w:r>
          </w:p>
        </w:tc>
        <w:tc>
          <w:tcPr>
            <w:tcW w:w="956" w:type="dxa"/>
            <w:noWrap/>
            <w:vAlign w:val="bottom"/>
          </w:tcPr>
          <w:p w14:paraId="3916E219" w14:textId="5A7E0B6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0.00208</w:t>
            </w:r>
          </w:p>
        </w:tc>
        <w:tc>
          <w:tcPr>
            <w:tcW w:w="956" w:type="dxa"/>
            <w:noWrap/>
            <w:vAlign w:val="bottom"/>
          </w:tcPr>
          <w:p w14:paraId="3DECB40C" w14:textId="3088631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0.00208</w:t>
            </w:r>
          </w:p>
        </w:tc>
        <w:tc>
          <w:tcPr>
            <w:tcW w:w="956" w:type="dxa"/>
            <w:noWrap/>
            <w:vAlign w:val="bottom"/>
          </w:tcPr>
          <w:p w14:paraId="3CC3F778" w14:textId="7B4DEF5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0.00207</w:t>
            </w:r>
          </w:p>
        </w:tc>
        <w:tc>
          <w:tcPr>
            <w:tcW w:w="956" w:type="dxa"/>
            <w:noWrap/>
            <w:vAlign w:val="bottom"/>
          </w:tcPr>
          <w:p w14:paraId="44F97888" w14:textId="77E4178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0.00207</w:t>
            </w:r>
          </w:p>
        </w:tc>
        <w:tc>
          <w:tcPr>
            <w:tcW w:w="956" w:type="dxa"/>
            <w:noWrap/>
            <w:vAlign w:val="bottom"/>
          </w:tcPr>
          <w:p w14:paraId="3191CD41" w14:textId="04685D8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0.00207</w:t>
            </w:r>
          </w:p>
        </w:tc>
        <w:tc>
          <w:tcPr>
            <w:tcW w:w="956" w:type="dxa"/>
            <w:noWrap/>
            <w:vAlign w:val="bottom"/>
          </w:tcPr>
          <w:p w14:paraId="417BF3E8" w14:textId="32D9E8A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0.00207</w:t>
            </w:r>
          </w:p>
        </w:tc>
        <w:tc>
          <w:tcPr>
            <w:tcW w:w="956" w:type="dxa"/>
            <w:noWrap/>
          </w:tcPr>
          <w:p w14:paraId="4B48D516" w14:textId="713642E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0.00048</w:t>
            </w:r>
          </w:p>
        </w:tc>
      </w:tr>
      <w:tr w:rsidR="004A4C3C" w:rsidRPr="001B701F" w14:paraId="51ACD47A" w14:textId="77777777" w:rsidTr="002C573E">
        <w:trPr>
          <w:trHeight w:val="204"/>
        </w:trPr>
        <w:tc>
          <w:tcPr>
            <w:tcW w:w="956" w:type="dxa"/>
            <w:noWrap/>
          </w:tcPr>
          <w:p w14:paraId="217CD09D"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53</w:t>
            </w:r>
          </w:p>
        </w:tc>
        <w:tc>
          <w:tcPr>
            <w:tcW w:w="956" w:type="dxa"/>
            <w:noWrap/>
            <w:vAlign w:val="bottom"/>
          </w:tcPr>
          <w:p w14:paraId="4C5BE1D0" w14:textId="56B9281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0.00227</w:t>
            </w:r>
          </w:p>
        </w:tc>
        <w:tc>
          <w:tcPr>
            <w:tcW w:w="956" w:type="dxa"/>
            <w:noWrap/>
            <w:vAlign w:val="bottom"/>
          </w:tcPr>
          <w:p w14:paraId="7BF2CD0A" w14:textId="184372F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0.00227</w:t>
            </w:r>
          </w:p>
        </w:tc>
        <w:tc>
          <w:tcPr>
            <w:tcW w:w="956" w:type="dxa"/>
            <w:noWrap/>
            <w:vAlign w:val="bottom"/>
          </w:tcPr>
          <w:p w14:paraId="2CB0E8BA" w14:textId="6E9D3BB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0.00226</w:t>
            </w:r>
          </w:p>
        </w:tc>
        <w:tc>
          <w:tcPr>
            <w:tcW w:w="956" w:type="dxa"/>
            <w:noWrap/>
            <w:vAlign w:val="bottom"/>
          </w:tcPr>
          <w:p w14:paraId="19DCF739" w14:textId="21082C0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0.00226</w:t>
            </w:r>
          </w:p>
        </w:tc>
        <w:tc>
          <w:tcPr>
            <w:tcW w:w="956" w:type="dxa"/>
            <w:noWrap/>
            <w:vAlign w:val="bottom"/>
          </w:tcPr>
          <w:p w14:paraId="4D04FC67" w14:textId="518EC97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0.00225</w:t>
            </w:r>
          </w:p>
        </w:tc>
        <w:tc>
          <w:tcPr>
            <w:tcW w:w="956" w:type="dxa"/>
            <w:noWrap/>
            <w:vAlign w:val="bottom"/>
          </w:tcPr>
          <w:p w14:paraId="5353EC2F" w14:textId="6DD38C6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0.00225</w:t>
            </w:r>
          </w:p>
        </w:tc>
        <w:tc>
          <w:tcPr>
            <w:tcW w:w="956" w:type="dxa"/>
            <w:noWrap/>
            <w:vAlign w:val="bottom"/>
          </w:tcPr>
          <w:p w14:paraId="5598AF13" w14:textId="67BF4C9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0.00225</w:t>
            </w:r>
          </w:p>
        </w:tc>
        <w:tc>
          <w:tcPr>
            <w:tcW w:w="956" w:type="dxa"/>
            <w:noWrap/>
            <w:vAlign w:val="bottom"/>
          </w:tcPr>
          <w:p w14:paraId="5D814A3C" w14:textId="30EB68E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0.00224</w:t>
            </w:r>
          </w:p>
        </w:tc>
        <w:tc>
          <w:tcPr>
            <w:tcW w:w="956" w:type="dxa"/>
            <w:noWrap/>
            <w:vAlign w:val="bottom"/>
          </w:tcPr>
          <w:p w14:paraId="4409D3F0" w14:textId="5224F48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0.00224</w:t>
            </w:r>
          </w:p>
        </w:tc>
        <w:tc>
          <w:tcPr>
            <w:tcW w:w="956" w:type="dxa"/>
            <w:noWrap/>
          </w:tcPr>
          <w:p w14:paraId="4814667E" w14:textId="49B19B6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0.00051</w:t>
            </w:r>
          </w:p>
        </w:tc>
      </w:tr>
      <w:tr w:rsidR="004A4C3C" w:rsidRPr="001B701F" w14:paraId="09CDA555" w14:textId="77777777" w:rsidTr="002C573E">
        <w:trPr>
          <w:trHeight w:val="204"/>
        </w:trPr>
        <w:tc>
          <w:tcPr>
            <w:tcW w:w="956" w:type="dxa"/>
            <w:noWrap/>
          </w:tcPr>
          <w:p w14:paraId="6E602AF4"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54</w:t>
            </w:r>
          </w:p>
        </w:tc>
        <w:tc>
          <w:tcPr>
            <w:tcW w:w="956" w:type="dxa"/>
            <w:noWrap/>
            <w:vAlign w:val="bottom"/>
          </w:tcPr>
          <w:p w14:paraId="7A5CBC49" w14:textId="60CEF05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0.00245</w:t>
            </w:r>
          </w:p>
        </w:tc>
        <w:tc>
          <w:tcPr>
            <w:tcW w:w="956" w:type="dxa"/>
            <w:noWrap/>
            <w:vAlign w:val="bottom"/>
          </w:tcPr>
          <w:p w14:paraId="52B04137" w14:textId="7DE803D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0.00244</w:t>
            </w:r>
          </w:p>
        </w:tc>
        <w:tc>
          <w:tcPr>
            <w:tcW w:w="956" w:type="dxa"/>
            <w:noWrap/>
            <w:vAlign w:val="bottom"/>
          </w:tcPr>
          <w:p w14:paraId="4EC2CF32" w14:textId="48E72F3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0.00244</w:t>
            </w:r>
          </w:p>
        </w:tc>
        <w:tc>
          <w:tcPr>
            <w:tcW w:w="956" w:type="dxa"/>
            <w:noWrap/>
            <w:vAlign w:val="bottom"/>
          </w:tcPr>
          <w:p w14:paraId="22938071" w14:textId="680AECC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0.00243</w:t>
            </w:r>
          </w:p>
        </w:tc>
        <w:tc>
          <w:tcPr>
            <w:tcW w:w="956" w:type="dxa"/>
            <w:noWrap/>
            <w:vAlign w:val="bottom"/>
          </w:tcPr>
          <w:p w14:paraId="0FB32946" w14:textId="062A770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0.00243</w:t>
            </w:r>
          </w:p>
        </w:tc>
        <w:tc>
          <w:tcPr>
            <w:tcW w:w="956" w:type="dxa"/>
            <w:noWrap/>
            <w:vAlign w:val="bottom"/>
          </w:tcPr>
          <w:p w14:paraId="67431B13" w14:textId="2625B84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0.00243</w:t>
            </w:r>
          </w:p>
        </w:tc>
        <w:tc>
          <w:tcPr>
            <w:tcW w:w="956" w:type="dxa"/>
            <w:noWrap/>
            <w:vAlign w:val="bottom"/>
          </w:tcPr>
          <w:p w14:paraId="14728E08" w14:textId="101BB9D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0.00242</w:t>
            </w:r>
          </w:p>
        </w:tc>
        <w:tc>
          <w:tcPr>
            <w:tcW w:w="956" w:type="dxa"/>
            <w:noWrap/>
            <w:vAlign w:val="bottom"/>
          </w:tcPr>
          <w:p w14:paraId="09BF927D" w14:textId="12B42C9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0.00242</w:t>
            </w:r>
          </w:p>
        </w:tc>
        <w:tc>
          <w:tcPr>
            <w:tcW w:w="956" w:type="dxa"/>
            <w:noWrap/>
            <w:vAlign w:val="bottom"/>
          </w:tcPr>
          <w:p w14:paraId="15638720" w14:textId="25206AE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0.00242</w:t>
            </w:r>
          </w:p>
        </w:tc>
        <w:tc>
          <w:tcPr>
            <w:tcW w:w="956" w:type="dxa"/>
            <w:noWrap/>
          </w:tcPr>
          <w:p w14:paraId="26439591" w14:textId="3DA4295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0.00054</w:t>
            </w:r>
          </w:p>
        </w:tc>
      </w:tr>
      <w:tr w:rsidR="004A4C3C" w:rsidRPr="001B701F" w14:paraId="20DE9B4B" w14:textId="77777777" w:rsidTr="002C573E">
        <w:trPr>
          <w:trHeight w:val="204"/>
        </w:trPr>
        <w:tc>
          <w:tcPr>
            <w:tcW w:w="956" w:type="dxa"/>
            <w:noWrap/>
          </w:tcPr>
          <w:p w14:paraId="314C7690"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55</w:t>
            </w:r>
          </w:p>
        </w:tc>
        <w:tc>
          <w:tcPr>
            <w:tcW w:w="956" w:type="dxa"/>
            <w:noWrap/>
            <w:vAlign w:val="bottom"/>
          </w:tcPr>
          <w:p w14:paraId="5D6D2D21" w14:textId="195E324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0.00264</w:t>
            </w:r>
          </w:p>
        </w:tc>
        <w:tc>
          <w:tcPr>
            <w:tcW w:w="956" w:type="dxa"/>
            <w:noWrap/>
            <w:vAlign w:val="bottom"/>
          </w:tcPr>
          <w:p w14:paraId="40693B62" w14:textId="4DBCA1E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0.00263</w:t>
            </w:r>
          </w:p>
        </w:tc>
        <w:tc>
          <w:tcPr>
            <w:tcW w:w="956" w:type="dxa"/>
            <w:noWrap/>
            <w:vAlign w:val="bottom"/>
          </w:tcPr>
          <w:p w14:paraId="2017E3C3" w14:textId="589B939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0.00262</w:t>
            </w:r>
          </w:p>
        </w:tc>
        <w:tc>
          <w:tcPr>
            <w:tcW w:w="956" w:type="dxa"/>
            <w:noWrap/>
            <w:vAlign w:val="bottom"/>
          </w:tcPr>
          <w:p w14:paraId="4F897C6A" w14:textId="63794FE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0.00262</w:t>
            </w:r>
          </w:p>
        </w:tc>
        <w:tc>
          <w:tcPr>
            <w:tcW w:w="956" w:type="dxa"/>
            <w:noWrap/>
            <w:vAlign w:val="bottom"/>
          </w:tcPr>
          <w:p w14:paraId="6876E0C5" w14:textId="3FFA770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0.00261</w:t>
            </w:r>
          </w:p>
        </w:tc>
        <w:tc>
          <w:tcPr>
            <w:tcW w:w="956" w:type="dxa"/>
            <w:noWrap/>
            <w:vAlign w:val="bottom"/>
          </w:tcPr>
          <w:p w14:paraId="3399E5D8" w14:textId="06B43C6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0.00261</w:t>
            </w:r>
          </w:p>
        </w:tc>
        <w:tc>
          <w:tcPr>
            <w:tcW w:w="956" w:type="dxa"/>
            <w:noWrap/>
            <w:vAlign w:val="bottom"/>
          </w:tcPr>
          <w:p w14:paraId="3213681C" w14:textId="4B7E097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0.00261</w:t>
            </w:r>
          </w:p>
        </w:tc>
        <w:tc>
          <w:tcPr>
            <w:tcW w:w="956" w:type="dxa"/>
            <w:noWrap/>
            <w:vAlign w:val="bottom"/>
          </w:tcPr>
          <w:p w14:paraId="2D8DCF71" w14:textId="3D3F0AF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0.00260</w:t>
            </w:r>
          </w:p>
        </w:tc>
        <w:tc>
          <w:tcPr>
            <w:tcW w:w="956" w:type="dxa"/>
            <w:noWrap/>
            <w:vAlign w:val="bottom"/>
          </w:tcPr>
          <w:p w14:paraId="345BF0A7" w14:textId="369406D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0.00260</w:t>
            </w:r>
          </w:p>
        </w:tc>
        <w:tc>
          <w:tcPr>
            <w:tcW w:w="956" w:type="dxa"/>
            <w:noWrap/>
          </w:tcPr>
          <w:p w14:paraId="462BFEE6" w14:textId="5DD1F34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0.00057</w:t>
            </w:r>
          </w:p>
        </w:tc>
      </w:tr>
      <w:tr w:rsidR="004A4C3C" w:rsidRPr="001B701F" w14:paraId="52C78782" w14:textId="77777777" w:rsidTr="002C573E">
        <w:trPr>
          <w:trHeight w:val="204"/>
        </w:trPr>
        <w:tc>
          <w:tcPr>
            <w:tcW w:w="956" w:type="dxa"/>
            <w:noWrap/>
          </w:tcPr>
          <w:p w14:paraId="16F848A4"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56</w:t>
            </w:r>
          </w:p>
        </w:tc>
        <w:tc>
          <w:tcPr>
            <w:tcW w:w="956" w:type="dxa"/>
            <w:noWrap/>
            <w:vAlign w:val="bottom"/>
          </w:tcPr>
          <w:p w14:paraId="4E077E7D" w14:textId="656D22A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0.00283</w:t>
            </w:r>
          </w:p>
        </w:tc>
        <w:tc>
          <w:tcPr>
            <w:tcW w:w="956" w:type="dxa"/>
            <w:noWrap/>
            <w:vAlign w:val="bottom"/>
          </w:tcPr>
          <w:p w14:paraId="108C631F" w14:textId="26D712C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0.00282</w:t>
            </w:r>
          </w:p>
        </w:tc>
        <w:tc>
          <w:tcPr>
            <w:tcW w:w="956" w:type="dxa"/>
            <w:noWrap/>
            <w:vAlign w:val="bottom"/>
          </w:tcPr>
          <w:p w14:paraId="74C34A57" w14:textId="23F8E37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0.00282</w:t>
            </w:r>
          </w:p>
        </w:tc>
        <w:tc>
          <w:tcPr>
            <w:tcW w:w="956" w:type="dxa"/>
            <w:noWrap/>
            <w:vAlign w:val="bottom"/>
          </w:tcPr>
          <w:p w14:paraId="0307E0A6" w14:textId="1E3A3CE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0.00281</w:t>
            </w:r>
          </w:p>
        </w:tc>
        <w:tc>
          <w:tcPr>
            <w:tcW w:w="956" w:type="dxa"/>
            <w:noWrap/>
            <w:vAlign w:val="bottom"/>
          </w:tcPr>
          <w:p w14:paraId="6041E94A" w14:textId="3B3EE4A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0.00281</w:t>
            </w:r>
          </w:p>
        </w:tc>
        <w:tc>
          <w:tcPr>
            <w:tcW w:w="956" w:type="dxa"/>
            <w:noWrap/>
            <w:vAlign w:val="bottom"/>
          </w:tcPr>
          <w:p w14:paraId="5B9FA36F" w14:textId="76D77F4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0.00280</w:t>
            </w:r>
          </w:p>
        </w:tc>
        <w:tc>
          <w:tcPr>
            <w:tcW w:w="956" w:type="dxa"/>
            <w:noWrap/>
            <w:vAlign w:val="bottom"/>
          </w:tcPr>
          <w:p w14:paraId="164DCB38" w14:textId="443A12F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0.00280</w:t>
            </w:r>
          </w:p>
        </w:tc>
        <w:tc>
          <w:tcPr>
            <w:tcW w:w="956" w:type="dxa"/>
            <w:noWrap/>
            <w:vAlign w:val="bottom"/>
          </w:tcPr>
          <w:p w14:paraId="4179DA6B" w14:textId="02F58D1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0.00279</w:t>
            </w:r>
          </w:p>
        </w:tc>
        <w:tc>
          <w:tcPr>
            <w:tcW w:w="956" w:type="dxa"/>
            <w:noWrap/>
            <w:vAlign w:val="bottom"/>
          </w:tcPr>
          <w:p w14:paraId="7ABD01C0" w14:textId="213216D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0.00279</w:t>
            </w:r>
          </w:p>
        </w:tc>
        <w:tc>
          <w:tcPr>
            <w:tcW w:w="956" w:type="dxa"/>
            <w:noWrap/>
          </w:tcPr>
          <w:p w14:paraId="3FF91C82" w14:textId="5A6E9F0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0.00060</w:t>
            </w:r>
          </w:p>
        </w:tc>
      </w:tr>
      <w:tr w:rsidR="004A4C3C" w:rsidRPr="001B701F" w14:paraId="445C8C1E" w14:textId="77777777" w:rsidTr="002C573E">
        <w:trPr>
          <w:trHeight w:val="204"/>
        </w:trPr>
        <w:tc>
          <w:tcPr>
            <w:tcW w:w="956" w:type="dxa"/>
            <w:noWrap/>
          </w:tcPr>
          <w:p w14:paraId="4BA66FBA"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57</w:t>
            </w:r>
          </w:p>
        </w:tc>
        <w:tc>
          <w:tcPr>
            <w:tcW w:w="956" w:type="dxa"/>
            <w:noWrap/>
            <w:vAlign w:val="bottom"/>
          </w:tcPr>
          <w:p w14:paraId="4B1902D1" w14:textId="09FBD93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0.00305</w:t>
            </w:r>
          </w:p>
        </w:tc>
        <w:tc>
          <w:tcPr>
            <w:tcW w:w="956" w:type="dxa"/>
            <w:noWrap/>
            <w:vAlign w:val="bottom"/>
          </w:tcPr>
          <w:p w14:paraId="198DFA5F" w14:textId="1DC7E33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0.00304</w:t>
            </w:r>
          </w:p>
        </w:tc>
        <w:tc>
          <w:tcPr>
            <w:tcW w:w="956" w:type="dxa"/>
            <w:noWrap/>
            <w:vAlign w:val="bottom"/>
          </w:tcPr>
          <w:p w14:paraId="76CADE4F" w14:textId="1863F06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0.00302</w:t>
            </w:r>
          </w:p>
        </w:tc>
        <w:tc>
          <w:tcPr>
            <w:tcW w:w="956" w:type="dxa"/>
            <w:noWrap/>
            <w:vAlign w:val="bottom"/>
          </w:tcPr>
          <w:p w14:paraId="5FBF67B2" w14:textId="4D0B315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0.00302</w:t>
            </w:r>
          </w:p>
        </w:tc>
        <w:tc>
          <w:tcPr>
            <w:tcW w:w="956" w:type="dxa"/>
            <w:noWrap/>
            <w:vAlign w:val="bottom"/>
          </w:tcPr>
          <w:p w14:paraId="4CFA0030" w14:textId="41714CE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0.00301</w:t>
            </w:r>
          </w:p>
        </w:tc>
        <w:tc>
          <w:tcPr>
            <w:tcW w:w="956" w:type="dxa"/>
            <w:noWrap/>
            <w:vAlign w:val="bottom"/>
          </w:tcPr>
          <w:p w14:paraId="2DE61A30" w14:textId="329FC90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0.00301</w:t>
            </w:r>
          </w:p>
        </w:tc>
        <w:tc>
          <w:tcPr>
            <w:tcW w:w="956" w:type="dxa"/>
            <w:noWrap/>
            <w:vAlign w:val="bottom"/>
          </w:tcPr>
          <w:p w14:paraId="6F877ABA" w14:textId="36F0EC1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0.00300</w:t>
            </w:r>
          </w:p>
        </w:tc>
        <w:tc>
          <w:tcPr>
            <w:tcW w:w="956" w:type="dxa"/>
            <w:noWrap/>
            <w:vAlign w:val="bottom"/>
          </w:tcPr>
          <w:p w14:paraId="3B7C22DD" w14:textId="539DE53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0.00300</w:t>
            </w:r>
          </w:p>
        </w:tc>
        <w:tc>
          <w:tcPr>
            <w:tcW w:w="956" w:type="dxa"/>
            <w:noWrap/>
            <w:vAlign w:val="bottom"/>
          </w:tcPr>
          <w:p w14:paraId="24524457" w14:textId="6B6ED43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0.00299</w:t>
            </w:r>
          </w:p>
        </w:tc>
        <w:tc>
          <w:tcPr>
            <w:tcW w:w="956" w:type="dxa"/>
            <w:noWrap/>
          </w:tcPr>
          <w:p w14:paraId="03147F19" w14:textId="60D74D7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0.00063</w:t>
            </w:r>
          </w:p>
        </w:tc>
      </w:tr>
      <w:tr w:rsidR="004A4C3C" w:rsidRPr="001B701F" w14:paraId="455C05F8" w14:textId="77777777" w:rsidTr="002C573E">
        <w:trPr>
          <w:trHeight w:val="204"/>
        </w:trPr>
        <w:tc>
          <w:tcPr>
            <w:tcW w:w="956" w:type="dxa"/>
            <w:noWrap/>
          </w:tcPr>
          <w:p w14:paraId="2D7830EB"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58</w:t>
            </w:r>
          </w:p>
        </w:tc>
        <w:tc>
          <w:tcPr>
            <w:tcW w:w="956" w:type="dxa"/>
            <w:noWrap/>
            <w:vAlign w:val="bottom"/>
          </w:tcPr>
          <w:p w14:paraId="76F985ED" w14:textId="03AA260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0.00327</w:t>
            </w:r>
          </w:p>
        </w:tc>
        <w:tc>
          <w:tcPr>
            <w:tcW w:w="956" w:type="dxa"/>
            <w:noWrap/>
            <w:vAlign w:val="bottom"/>
          </w:tcPr>
          <w:p w14:paraId="5D93DE24" w14:textId="3181FBF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0.00326</w:t>
            </w:r>
          </w:p>
        </w:tc>
        <w:tc>
          <w:tcPr>
            <w:tcW w:w="956" w:type="dxa"/>
            <w:noWrap/>
            <w:vAlign w:val="bottom"/>
          </w:tcPr>
          <w:p w14:paraId="0CBDED76" w14:textId="62AB09C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0.00325</w:t>
            </w:r>
          </w:p>
        </w:tc>
        <w:tc>
          <w:tcPr>
            <w:tcW w:w="956" w:type="dxa"/>
            <w:noWrap/>
            <w:vAlign w:val="bottom"/>
          </w:tcPr>
          <w:p w14:paraId="6D4B8E4C" w14:textId="56A28D6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0.00324</w:t>
            </w:r>
          </w:p>
        </w:tc>
        <w:tc>
          <w:tcPr>
            <w:tcW w:w="956" w:type="dxa"/>
            <w:noWrap/>
            <w:vAlign w:val="bottom"/>
          </w:tcPr>
          <w:p w14:paraId="069EEFED" w14:textId="3517832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0.00324</w:t>
            </w:r>
          </w:p>
        </w:tc>
        <w:tc>
          <w:tcPr>
            <w:tcW w:w="956" w:type="dxa"/>
            <w:noWrap/>
            <w:vAlign w:val="bottom"/>
          </w:tcPr>
          <w:p w14:paraId="1A670362" w14:textId="620F6E1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0.00323</w:t>
            </w:r>
          </w:p>
        </w:tc>
        <w:tc>
          <w:tcPr>
            <w:tcW w:w="956" w:type="dxa"/>
            <w:noWrap/>
            <w:vAlign w:val="bottom"/>
          </w:tcPr>
          <w:p w14:paraId="7CF9877C" w14:textId="04FF836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0.00322</w:t>
            </w:r>
          </w:p>
        </w:tc>
        <w:tc>
          <w:tcPr>
            <w:tcW w:w="956" w:type="dxa"/>
            <w:noWrap/>
            <w:vAlign w:val="bottom"/>
          </w:tcPr>
          <w:p w14:paraId="0BCFABCB" w14:textId="5960195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0.00321</w:t>
            </w:r>
          </w:p>
        </w:tc>
        <w:tc>
          <w:tcPr>
            <w:tcW w:w="956" w:type="dxa"/>
            <w:noWrap/>
            <w:vAlign w:val="bottom"/>
          </w:tcPr>
          <w:p w14:paraId="38FE3515" w14:textId="56B84D0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0.00321</w:t>
            </w:r>
          </w:p>
        </w:tc>
        <w:tc>
          <w:tcPr>
            <w:tcW w:w="956" w:type="dxa"/>
            <w:noWrap/>
          </w:tcPr>
          <w:p w14:paraId="0B473229" w14:textId="3EC2E4F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0.00067</w:t>
            </w:r>
          </w:p>
        </w:tc>
      </w:tr>
      <w:tr w:rsidR="004A4C3C" w:rsidRPr="001B701F" w14:paraId="599A9619" w14:textId="77777777" w:rsidTr="002C573E">
        <w:trPr>
          <w:trHeight w:val="204"/>
        </w:trPr>
        <w:tc>
          <w:tcPr>
            <w:tcW w:w="956" w:type="dxa"/>
            <w:noWrap/>
          </w:tcPr>
          <w:p w14:paraId="765DC1F9"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59</w:t>
            </w:r>
          </w:p>
        </w:tc>
        <w:tc>
          <w:tcPr>
            <w:tcW w:w="956" w:type="dxa"/>
            <w:noWrap/>
            <w:vAlign w:val="bottom"/>
          </w:tcPr>
          <w:p w14:paraId="05E76738" w14:textId="7E37628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0.00353</w:t>
            </w:r>
          </w:p>
        </w:tc>
        <w:tc>
          <w:tcPr>
            <w:tcW w:w="956" w:type="dxa"/>
            <w:noWrap/>
            <w:vAlign w:val="bottom"/>
          </w:tcPr>
          <w:p w14:paraId="196F8944" w14:textId="2DCC55F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0.00351</w:t>
            </w:r>
          </w:p>
        </w:tc>
        <w:tc>
          <w:tcPr>
            <w:tcW w:w="956" w:type="dxa"/>
            <w:noWrap/>
            <w:vAlign w:val="bottom"/>
          </w:tcPr>
          <w:p w14:paraId="66F1B8D6" w14:textId="130B057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0.00350</w:t>
            </w:r>
          </w:p>
        </w:tc>
        <w:tc>
          <w:tcPr>
            <w:tcW w:w="956" w:type="dxa"/>
            <w:noWrap/>
            <w:vAlign w:val="bottom"/>
          </w:tcPr>
          <w:p w14:paraId="624CE05A" w14:textId="28DCFE5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0.00349</w:t>
            </w:r>
          </w:p>
        </w:tc>
        <w:tc>
          <w:tcPr>
            <w:tcW w:w="956" w:type="dxa"/>
            <w:noWrap/>
            <w:vAlign w:val="bottom"/>
          </w:tcPr>
          <w:p w14:paraId="3A47CB24" w14:textId="4117441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0.00348</w:t>
            </w:r>
          </w:p>
        </w:tc>
        <w:tc>
          <w:tcPr>
            <w:tcW w:w="956" w:type="dxa"/>
            <w:noWrap/>
            <w:vAlign w:val="bottom"/>
          </w:tcPr>
          <w:p w14:paraId="6F48F3E0" w14:textId="349B644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0.00347</w:t>
            </w:r>
          </w:p>
        </w:tc>
        <w:tc>
          <w:tcPr>
            <w:tcW w:w="956" w:type="dxa"/>
            <w:noWrap/>
            <w:vAlign w:val="bottom"/>
          </w:tcPr>
          <w:p w14:paraId="5CC0C35F" w14:textId="48627CF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0.00347</w:t>
            </w:r>
          </w:p>
        </w:tc>
        <w:tc>
          <w:tcPr>
            <w:tcW w:w="956" w:type="dxa"/>
            <w:noWrap/>
            <w:vAlign w:val="bottom"/>
          </w:tcPr>
          <w:p w14:paraId="6A13FC09" w14:textId="0560D7AA"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0.00346</w:t>
            </w:r>
          </w:p>
        </w:tc>
        <w:tc>
          <w:tcPr>
            <w:tcW w:w="956" w:type="dxa"/>
            <w:noWrap/>
            <w:vAlign w:val="bottom"/>
          </w:tcPr>
          <w:p w14:paraId="1BB8CE06" w14:textId="6F3E569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0.00345</w:t>
            </w:r>
          </w:p>
        </w:tc>
        <w:tc>
          <w:tcPr>
            <w:tcW w:w="956" w:type="dxa"/>
            <w:noWrap/>
          </w:tcPr>
          <w:p w14:paraId="1BC46D1C" w14:textId="55D65CF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0.00071</w:t>
            </w:r>
          </w:p>
        </w:tc>
      </w:tr>
      <w:tr w:rsidR="004A4C3C" w:rsidRPr="001B701F" w14:paraId="3ECE1786" w14:textId="77777777" w:rsidTr="002C573E">
        <w:trPr>
          <w:trHeight w:val="204"/>
        </w:trPr>
        <w:tc>
          <w:tcPr>
            <w:tcW w:w="956" w:type="dxa"/>
            <w:noWrap/>
          </w:tcPr>
          <w:p w14:paraId="1A7D2F80"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60</w:t>
            </w:r>
          </w:p>
        </w:tc>
        <w:tc>
          <w:tcPr>
            <w:tcW w:w="956" w:type="dxa"/>
            <w:noWrap/>
            <w:vAlign w:val="bottom"/>
          </w:tcPr>
          <w:p w14:paraId="4F9402FD" w14:textId="6EA2FB2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0.00380</w:t>
            </w:r>
          </w:p>
        </w:tc>
        <w:tc>
          <w:tcPr>
            <w:tcW w:w="956" w:type="dxa"/>
            <w:noWrap/>
            <w:vAlign w:val="bottom"/>
          </w:tcPr>
          <w:p w14:paraId="7C43744E" w14:textId="7D896B7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0.00378</w:t>
            </w:r>
          </w:p>
        </w:tc>
        <w:tc>
          <w:tcPr>
            <w:tcW w:w="956" w:type="dxa"/>
            <w:noWrap/>
            <w:vAlign w:val="bottom"/>
          </w:tcPr>
          <w:p w14:paraId="42D1D0B8" w14:textId="1BEBC6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0.00376</w:t>
            </w:r>
          </w:p>
        </w:tc>
        <w:tc>
          <w:tcPr>
            <w:tcW w:w="956" w:type="dxa"/>
            <w:noWrap/>
            <w:vAlign w:val="bottom"/>
          </w:tcPr>
          <w:p w14:paraId="0640EA67" w14:textId="3F2972C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0.00375</w:t>
            </w:r>
          </w:p>
        </w:tc>
        <w:tc>
          <w:tcPr>
            <w:tcW w:w="956" w:type="dxa"/>
            <w:noWrap/>
            <w:vAlign w:val="bottom"/>
          </w:tcPr>
          <w:p w14:paraId="036D36CE" w14:textId="3426562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0.00374</w:t>
            </w:r>
          </w:p>
        </w:tc>
        <w:tc>
          <w:tcPr>
            <w:tcW w:w="956" w:type="dxa"/>
            <w:noWrap/>
            <w:vAlign w:val="bottom"/>
          </w:tcPr>
          <w:p w14:paraId="0FDC37F5" w14:textId="3DC3DFA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0.00373</w:t>
            </w:r>
          </w:p>
        </w:tc>
        <w:tc>
          <w:tcPr>
            <w:tcW w:w="956" w:type="dxa"/>
            <w:noWrap/>
            <w:vAlign w:val="bottom"/>
          </w:tcPr>
          <w:p w14:paraId="0E5B718C" w14:textId="1E68AA9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0.00372</w:t>
            </w:r>
          </w:p>
        </w:tc>
        <w:tc>
          <w:tcPr>
            <w:tcW w:w="956" w:type="dxa"/>
            <w:noWrap/>
            <w:vAlign w:val="bottom"/>
          </w:tcPr>
          <w:p w14:paraId="651FBC88" w14:textId="30654C4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0.00371</w:t>
            </w:r>
          </w:p>
        </w:tc>
        <w:tc>
          <w:tcPr>
            <w:tcW w:w="956" w:type="dxa"/>
            <w:noWrap/>
            <w:vAlign w:val="bottom"/>
          </w:tcPr>
          <w:p w14:paraId="0D90A1D9" w14:textId="392C2F7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0.00371</w:t>
            </w:r>
          </w:p>
        </w:tc>
        <w:tc>
          <w:tcPr>
            <w:tcW w:w="956" w:type="dxa"/>
            <w:noWrap/>
          </w:tcPr>
          <w:p w14:paraId="009DBFA7" w14:textId="1BB9B1B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0.00075</w:t>
            </w:r>
          </w:p>
        </w:tc>
      </w:tr>
      <w:tr w:rsidR="004A4C3C" w:rsidRPr="001B701F" w14:paraId="63502F11" w14:textId="77777777" w:rsidTr="002C573E">
        <w:trPr>
          <w:trHeight w:val="204"/>
        </w:trPr>
        <w:tc>
          <w:tcPr>
            <w:tcW w:w="956" w:type="dxa"/>
            <w:noWrap/>
          </w:tcPr>
          <w:p w14:paraId="03694FD1"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61</w:t>
            </w:r>
          </w:p>
        </w:tc>
        <w:tc>
          <w:tcPr>
            <w:tcW w:w="956" w:type="dxa"/>
            <w:noWrap/>
            <w:vAlign w:val="bottom"/>
          </w:tcPr>
          <w:p w14:paraId="7A27C596" w14:textId="6C49A54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0.00407</w:t>
            </w:r>
          </w:p>
        </w:tc>
        <w:tc>
          <w:tcPr>
            <w:tcW w:w="956" w:type="dxa"/>
            <w:noWrap/>
            <w:vAlign w:val="bottom"/>
          </w:tcPr>
          <w:p w14:paraId="62D40254" w14:textId="605576C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0.00405</w:t>
            </w:r>
          </w:p>
        </w:tc>
        <w:tc>
          <w:tcPr>
            <w:tcW w:w="956" w:type="dxa"/>
            <w:noWrap/>
            <w:vAlign w:val="bottom"/>
          </w:tcPr>
          <w:p w14:paraId="7A6A2DA6" w14:textId="49BA3A6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0.00403</w:t>
            </w:r>
          </w:p>
        </w:tc>
        <w:tc>
          <w:tcPr>
            <w:tcW w:w="956" w:type="dxa"/>
            <w:noWrap/>
            <w:vAlign w:val="bottom"/>
          </w:tcPr>
          <w:p w14:paraId="5666310A" w14:textId="085F95A1"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0.00402</w:t>
            </w:r>
          </w:p>
        </w:tc>
        <w:tc>
          <w:tcPr>
            <w:tcW w:w="956" w:type="dxa"/>
            <w:noWrap/>
            <w:vAlign w:val="bottom"/>
          </w:tcPr>
          <w:p w14:paraId="297430AA" w14:textId="55FBFFE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0.00401</w:t>
            </w:r>
          </w:p>
        </w:tc>
        <w:tc>
          <w:tcPr>
            <w:tcW w:w="956" w:type="dxa"/>
            <w:noWrap/>
            <w:vAlign w:val="bottom"/>
          </w:tcPr>
          <w:p w14:paraId="697BB00A" w14:textId="3F95268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0.00400</w:t>
            </w:r>
          </w:p>
        </w:tc>
        <w:tc>
          <w:tcPr>
            <w:tcW w:w="956" w:type="dxa"/>
            <w:noWrap/>
            <w:vAlign w:val="bottom"/>
          </w:tcPr>
          <w:p w14:paraId="491D5802" w14:textId="57F3A1D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0.00399</w:t>
            </w:r>
          </w:p>
        </w:tc>
        <w:tc>
          <w:tcPr>
            <w:tcW w:w="956" w:type="dxa"/>
            <w:noWrap/>
            <w:vAlign w:val="bottom"/>
          </w:tcPr>
          <w:p w14:paraId="05C61F8B" w14:textId="3894BA0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0.00397</w:t>
            </w:r>
          </w:p>
        </w:tc>
        <w:tc>
          <w:tcPr>
            <w:tcW w:w="956" w:type="dxa"/>
            <w:noWrap/>
            <w:vAlign w:val="bottom"/>
          </w:tcPr>
          <w:p w14:paraId="1CB4D0AB" w14:textId="3CB18139"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0.00396</w:t>
            </w:r>
          </w:p>
        </w:tc>
        <w:tc>
          <w:tcPr>
            <w:tcW w:w="956" w:type="dxa"/>
            <w:noWrap/>
          </w:tcPr>
          <w:p w14:paraId="5FB5FA4C" w14:textId="3DE3C3F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0.00079</w:t>
            </w:r>
          </w:p>
        </w:tc>
      </w:tr>
      <w:tr w:rsidR="004A4C3C" w:rsidRPr="001B701F" w14:paraId="1BD4B4B2" w14:textId="77777777" w:rsidTr="002C573E">
        <w:trPr>
          <w:trHeight w:val="204"/>
        </w:trPr>
        <w:tc>
          <w:tcPr>
            <w:tcW w:w="956" w:type="dxa"/>
            <w:noWrap/>
          </w:tcPr>
          <w:p w14:paraId="162A89E0"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lastRenderedPageBreak/>
              <w:t>62</w:t>
            </w:r>
          </w:p>
        </w:tc>
        <w:tc>
          <w:tcPr>
            <w:tcW w:w="956" w:type="dxa"/>
            <w:noWrap/>
            <w:vAlign w:val="bottom"/>
          </w:tcPr>
          <w:p w14:paraId="78F82306" w14:textId="129F3AE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0.00438</w:t>
            </w:r>
          </w:p>
        </w:tc>
        <w:tc>
          <w:tcPr>
            <w:tcW w:w="956" w:type="dxa"/>
            <w:noWrap/>
            <w:vAlign w:val="bottom"/>
          </w:tcPr>
          <w:p w14:paraId="62649669" w14:textId="01A41D7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0.00435</w:t>
            </w:r>
          </w:p>
        </w:tc>
        <w:tc>
          <w:tcPr>
            <w:tcW w:w="956" w:type="dxa"/>
            <w:noWrap/>
            <w:vAlign w:val="bottom"/>
          </w:tcPr>
          <w:p w14:paraId="47EB3673" w14:textId="100A55C0"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0.00433</w:t>
            </w:r>
          </w:p>
        </w:tc>
        <w:tc>
          <w:tcPr>
            <w:tcW w:w="956" w:type="dxa"/>
            <w:noWrap/>
            <w:vAlign w:val="bottom"/>
          </w:tcPr>
          <w:p w14:paraId="2594C0BB" w14:textId="778872D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0.00431</w:t>
            </w:r>
          </w:p>
        </w:tc>
        <w:tc>
          <w:tcPr>
            <w:tcW w:w="956" w:type="dxa"/>
            <w:noWrap/>
            <w:vAlign w:val="bottom"/>
          </w:tcPr>
          <w:p w14:paraId="56B28F70" w14:textId="48AA85C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0.00430</w:t>
            </w:r>
          </w:p>
        </w:tc>
        <w:tc>
          <w:tcPr>
            <w:tcW w:w="956" w:type="dxa"/>
            <w:noWrap/>
            <w:vAlign w:val="bottom"/>
          </w:tcPr>
          <w:p w14:paraId="1B359CCC" w14:textId="50DA53C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0.00428</w:t>
            </w:r>
          </w:p>
        </w:tc>
        <w:tc>
          <w:tcPr>
            <w:tcW w:w="956" w:type="dxa"/>
            <w:noWrap/>
            <w:vAlign w:val="bottom"/>
          </w:tcPr>
          <w:p w14:paraId="72CD012B" w14:textId="62CD774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0.00427</w:t>
            </w:r>
          </w:p>
        </w:tc>
        <w:tc>
          <w:tcPr>
            <w:tcW w:w="956" w:type="dxa"/>
            <w:noWrap/>
            <w:vAlign w:val="bottom"/>
          </w:tcPr>
          <w:p w14:paraId="3DB2BE44" w14:textId="7F6695A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0.00426</w:t>
            </w:r>
          </w:p>
        </w:tc>
        <w:tc>
          <w:tcPr>
            <w:tcW w:w="956" w:type="dxa"/>
            <w:noWrap/>
            <w:vAlign w:val="bottom"/>
          </w:tcPr>
          <w:p w14:paraId="0D3A030F" w14:textId="1D88B30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0.00425</w:t>
            </w:r>
          </w:p>
        </w:tc>
        <w:tc>
          <w:tcPr>
            <w:tcW w:w="956" w:type="dxa"/>
            <w:noWrap/>
          </w:tcPr>
          <w:p w14:paraId="05940D73" w14:textId="65E10E8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0.00084</w:t>
            </w:r>
          </w:p>
        </w:tc>
      </w:tr>
      <w:tr w:rsidR="004A4C3C" w:rsidRPr="001B701F" w14:paraId="37C105B8" w14:textId="77777777" w:rsidTr="002C573E">
        <w:trPr>
          <w:trHeight w:val="204"/>
        </w:trPr>
        <w:tc>
          <w:tcPr>
            <w:tcW w:w="956" w:type="dxa"/>
            <w:noWrap/>
          </w:tcPr>
          <w:p w14:paraId="4A24C1D1"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63</w:t>
            </w:r>
          </w:p>
        </w:tc>
        <w:tc>
          <w:tcPr>
            <w:tcW w:w="956" w:type="dxa"/>
            <w:noWrap/>
            <w:vAlign w:val="bottom"/>
          </w:tcPr>
          <w:p w14:paraId="7F2C4EC1" w14:textId="12529CEE"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0.00472</w:t>
            </w:r>
          </w:p>
        </w:tc>
        <w:tc>
          <w:tcPr>
            <w:tcW w:w="956" w:type="dxa"/>
            <w:noWrap/>
            <w:vAlign w:val="bottom"/>
          </w:tcPr>
          <w:p w14:paraId="61D64E87" w14:textId="065B037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0.00469</w:t>
            </w:r>
          </w:p>
        </w:tc>
        <w:tc>
          <w:tcPr>
            <w:tcW w:w="956" w:type="dxa"/>
            <w:noWrap/>
            <w:vAlign w:val="bottom"/>
          </w:tcPr>
          <w:p w14:paraId="758F7A2A" w14:textId="6CA1D8F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0.00466</w:t>
            </w:r>
          </w:p>
        </w:tc>
        <w:tc>
          <w:tcPr>
            <w:tcW w:w="956" w:type="dxa"/>
            <w:noWrap/>
            <w:vAlign w:val="bottom"/>
          </w:tcPr>
          <w:p w14:paraId="1C4E9765" w14:textId="180DF7B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0.00465</w:t>
            </w:r>
          </w:p>
        </w:tc>
        <w:tc>
          <w:tcPr>
            <w:tcW w:w="956" w:type="dxa"/>
            <w:noWrap/>
            <w:vAlign w:val="bottom"/>
          </w:tcPr>
          <w:p w14:paraId="0E12B42B" w14:textId="6AE4FBEC"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0.00463</w:t>
            </w:r>
          </w:p>
        </w:tc>
        <w:tc>
          <w:tcPr>
            <w:tcW w:w="956" w:type="dxa"/>
            <w:noWrap/>
            <w:vAlign w:val="bottom"/>
          </w:tcPr>
          <w:p w14:paraId="7E968B1E" w14:textId="6DA181C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0.00461</w:t>
            </w:r>
          </w:p>
        </w:tc>
        <w:tc>
          <w:tcPr>
            <w:tcW w:w="956" w:type="dxa"/>
            <w:noWrap/>
            <w:vAlign w:val="bottom"/>
          </w:tcPr>
          <w:p w14:paraId="7063F242" w14:textId="67FC584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0.00460</w:t>
            </w:r>
          </w:p>
        </w:tc>
        <w:tc>
          <w:tcPr>
            <w:tcW w:w="956" w:type="dxa"/>
            <w:noWrap/>
            <w:vAlign w:val="bottom"/>
          </w:tcPr>
          <w:p w14:paraId="4551D1A0" w14:textId="56D3836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0.00458</w:t>
            </w:r>
          </w:p>
        </w:tc>
        <w:tc>
          <w:tcPr>
            <w:tcW w:w="956" w:type="dxa"/>
            <w:noWrap/>
            <w:vAlign w:val="bottom"/>
          </w:tcPr>
          <w:p w14:paraId="6EE3C682" w14:textId="0B6581B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0.00457</w:t>
            </w:r>
          </w:p>
        </w:tc>
        <w:tc>
          <w:tcPr>
            <w:tcW w:w="956" w:type="dxa"/>
            <w:noWrap/>
          </w:tcPr>
          <w:p w14:paraId="33434BD5" w14:textId="05F7354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0.00089</w:t>
            </w:r>
          </w:p>
        </w:tc>
      </w:tr>
      <w:tr w:rsidR="004A4C3C" w:rsidRPr="001B701F" w14:paraId="660759F1" w14:textId="77777777" w:rsidTr="002C573E">
        <w:trPr>
          <w:trHeight w:val="204"/>
        </w:trPr>
        <w:tc>
          <w:tcPr>
            <w:tcW w:w="956" w:type="dxa"/>
            <w:noWrap/>
          </w:tcPr>
          <w:p w14:paraId="0305276F"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64</w:t>
            </w:r>
          </w:p>
        </w:tc>
        <w:tc>
          <w:tcPr>
            <w:tcW w:w="956" w:type="dxa"/>
            <w:noWrap/>
            <w:vAlign w:val="bottom"/>
          </w:tcPr>
          <w:p w14:paraId="77C67AA7" w14:textId="2794BD1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0.00511</w:t>
            </w:r>
          </w:p>
        </w:tc>
        <w:tc>
          <w:tcPr>
            <w:tcW w:w="956" w:type="dxa"/>
            <w:noWrap/>
            <w:vAlign w:val="bottom"/>
          </w:tcPr>
          <w:p w14:paraId="145C54C1" w14:textId="102651D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0.00507</w:t>
            </w:r>
          </w:p>
        </w:tc>
        <w:tc>
          <w:tcPr>
            <w:tcW w:w="956" w:type="dxa"/>
            <w:noWrap/>
            <w:vAlign w:val="bottom"/>
          </w:tcPr>
          <w:p w14:paraId="352C32E0" w14:textId="291EEAC5"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0.00504</w:t>
            </w:r>
          </w:p>
        </w:tc>
        <w:tc>
          <w:tcPr>
            <w:tcW w:w="956" w:type="dxa"/>
            <w:noWrap/>
            <w:vAlign w:val="bottom"/>
          </w:tcPr>
          <w:p w14:paraId="7BA88F24" w14:textId="2221417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0.00502</w:t>
            </w:r>
          </w:p>
        </w:tc>
        <w:tc>
          <w:tcPr>
            <w:tcW w:w="956" w:type="dxa"/>
            <w:noWrap/>
            <w:vAlign w:val="bottom"/>
          </w:tcPr>
          <w:p w14:paraId="0C885B22" w14:textId="70DA1B8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0.00500</w:t>
            </w:r>
          </w:p>
        </w:tc>
        <w:tc>
          <w:tcPr>
            <w:tcW w:w="956" w:type="dxa"/>
            <w:noWrap/>
            <w:vAlign w:val="bottom"/>
          </w:tcPr>
          <w:p w14:paraId="661CCEFD" w14:textId="7A5F9A1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0.00498</w:t>
            </w:r>
          </w:p>
        </w:tc>
        <w:tc>
          <w:tcPr>
            <w:tcW w:w="956" w:type="dxa"/>
            <w:noWrap/>
            <w:vAlign w:val="bottom"/>
          </w:tcPr>
          <w:p w14:paraId="7A3D9D1E" w14:textId="40A7EC5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0.00497</w:t>
            </w:r>
          </w:p>
        </w:tc>
        <w:tc>
          <w:tcPr>
            <w:tcW w:w="956" w:type="dxa"/>
            <w:noWrap/>
            <w:vAlign w:val="bottom"/>
          </w:tcPr>
          <w:p w14:paraId="28C1869B" w14:textId="0522295D"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0.00495</w:t>
            </w:r>
          </w:p>
        </w:tc>
        <w:tc>
          <w:tcPr>
            <w:tcW w:w="956" w:type="dxa"/>
            <w:noWrap/>
            <w:vAlign w:val="bottom"/>
          </w:tcPr>
          <w:p w14:paraId="2355A1C8" w14:textId="0A9975E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0.00493</w:t>
            </w:r>
          </w:p>
        </w:tc>
        <w:tc>
          <w:tcPr>
            <w:tcW w:w="956" w:type="dxa"/>
            <w:noWrap/>
          </w:tcPr>
          <w:p w14:paraId="272C3559" w14:textId="77C47FC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0.00094</w:t>
            </w:r>
          </w:p>
        </w:tc>
      </w:tr>
      <w:tr w:rsidR="004A4C3C" w:rsidRPr="001B701F" w14:paraId="0F49A0D4" w14:textId="77777777" w:rsidTr="002C573E">
        <w:trPr>
          <w:trHeight w:val="204"/>
        </w:trPr>
        <w:tc>
          <w:tcPr>
            <w:tcW w:w="956" w:type="dxa"/>
            <w:noWrap/>
          </w:tcPr>
          <w:p w14:paraId="43125EBF" w14:textId="77777777"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65</w:t>
            </w:r>
          </w:p>
        </w:tc>
        <w:tc>
          <w:tcPr>
            <w:tcW w:w="956" w:type="dxa"/>
            <w:noWrap/>
            <w:vAlign w:val="bottom"/>
          </w:tcPr>
          <w:p w14:paraId="32C9AA51" w14:textId="7193A944"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0.00556</w:t>
            </w:r>
          </w:p>
        </w:tc>
        <w:tc>
          <w:tcPr>
            <w:tcW w:w="956" w:type="dxa"/>
            <w:noWrap/>
            <w:vAlign w:val="bottom"/>
          </w:tcPr>
          <w:p w14:paraId="7D97B299" w14:textId="48D17B3B"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0.00552</w:t>
            </w:r>
          </w:p>
        </w:tc>
        <w:tc>
          <w:tcPr>
            <w:tcW w:w="956" w:type="dxa"/>
            <w:noWrap/>
            <w:vAlign w:val="bottom"/>
          </w:tcPr>
          <w:p w14:paraId="3FAB9B3B" w14:textId="2771651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0.00548</w:t>
            </w:r>
          </w:p>
        </w:tc>
        <w:tc>
          <w:tcPr>
            <w:tcW w:w="956" w:type="dxa"/>
            <w:noWrap/>
            <w:vAlign w:val="bottom"/>
          </w:tcPr>
          <w:p w14:paraId="356F05D1" w14:textId="443F26D3"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0.00545</w:t>
            </w:r>
          </w:p>
        </w:tc>
        <w:tc>
          <w:tcPr>
            <w:tcW w:w="956" w:type="dxa"/>
            <w:noWrap/>
            <w:vAlign w:val="bottom"/>
          </w:tcPr>
          <w:p w14:paraId="7F3F0587" w14:textId="45C14AD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0.00543</w:t>
            </w:r>
          </w:p>
        </w:tc>
        <w:tc>
          <w:tcPr>
            <w:tcW w:w="956" w:type="dxa"/>
            <w:noWrap/>
            <w:vAlign w:val="bottom"/>
          </w:tcPr>
          <w:p w14:paraId="2FC40DBF" w14:textId="2360D9F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0.00541</w:t>
            </w:r>
          </w:p>
        </w:tc>
        <w:tc>
          <w:tcPr>
            <w:tcW w:w="956" w:type="dxa"/>
            <w:noWrap/>
            <w:vAlign w:val="bottom"/>
          </w:tcPr>
          <w:p w14:paraId="0F501C0D" w14:textId="5595E976"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0.00539</w:t>
            </w:r>
          </w:p>
        </w:tc>
        <w:tc>
          <w:tcPr>
            <w:tcW w:w="956" w:type="dxa"/>
            <w:noWrap/>
            <w:vAlign w:val="bottom"/>
          </w:tcPr>
          <w:p w14:paraId="0F50D307" w14:textId="732A37D2"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0.00537</w:t>
            </w:r>
          </w:p>
        </w:tc>
        <w:tc>
          <w:tcPr>
            <w:tcW w:w="956" w:type="dxa"/>
            <w:noWrap/>
            <w:vAlign w:val="bottom"/>
          </w:tcPr>
          <w:p w14:paraId="2ABC5EC7" w14:textId="35AC58F8"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0.00535</w:t>
            </w:r>
          </w:p>
        </w:tc>
        <w:tc>
          <w:tcPr>
            <w:tcW w:w="956" w:type="dxa"/>
            <w:noWrap/>
          </w:tcPr>
          <w:p w14:paraId="178CCAB8" w14:textId="4867911F" w:rsidR="004A4C3C" w:rsidRPr="001B701F" w:rsidRDefault="004A4C3C" w:rsidP="004A4C3C">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0.00099</w:t>
            </w:r>
          </w:p>
        </w:tc>
      </w:tr>
    </w:tbl>
    <w:p w14:paraId="4F3EC36F" w14:textId="77777777" w:rsidR="003A1EEA" w:rsidRPr="001B701F" w:rsidRDefault="003A1EEA" w:rsidP="003A1EEA">
      <w:pPr>
        <w:rPr>
          <w:rFonts w:ascii="Times New Roman" w:hAnsi="Times New Roman" w:cs="Times New Roman"/>
          <w:sz w:val="20"/>
          <w:szCs w:val="20"/>
        </w:rPr>
      </w:pPr>
    </w:p>
    <w:p w14:paraId="2167401B" w14:textId="77777777" w:rsidR="00AA5952" w:rsidRPr="001B701F" w:rsidRDefault="00AA5952">
      <w:pPr>
        <w:rPr>
          <w:rFonts w:ascii="Times New Roman" w:hAnsi="Times New Roman" w:cs="Times New Roman"/>
          <w:b/>
          <w:bCs/>
          <w:sz w:val="20"/>
          <w:szCs w:val="20"/>
        </w:rPr>
      </w:pPr>
      <w:r w:rsidRPr="001B701F">
        <w:rPr>
          <w:rFonts w:ascii="Times New Roman" w:hAnsi="Times New Roman" w:cs="Times New Roman"/>
          <w:b/>
          <w:bCs/>
          <w:sz w:val="20"/>
          <w:szCs w:val="20"/>
        </w:rPr>
        <w:br w:type="page"/>
      </w:r>
    </w:p>
    <w:p w14:paraId="338F46FA" w14:textId="3065623F" w:rsidR="00912BB0" w:rsidRPr="001B701F" w:rsidRDefault="004936F2" w:rsidP="00D92440">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 xml:space="preserve">Supplementary Table </w:t>
      </w:r>
      <w:r w:rsidR="003A1EEA" w:rsidRPr="001B701F">
        <w:rPr>
          <w:rFonts w:ascii="Times New Roman" w:hAnsi="Times New Roman" w:cs="Times New Roman"/>
          <w:b/>
          <w:bCs/>
          <w:sz w:val="20"/>
          <w:szCs w:val="20"/>
        </w:rPr>
        <w:t>5</w:t>
      </w:r>
      <w:r w:rsidR="00E23AA7" w:rsidRPr="001B701F">
        <w:rPr>
          <w:rFonts w:ascii="Times New Roman" w:hAnsi="Times New Roman" w:cs="Times New Roman"/>
          <w:b/>
          <w:bCs/>
          <w:sz w:val="20"/>
          <w:szCs w:val="20"/>
        </w:rPr>
        <w:t xml:space="preserve">. </w:t>
      </w:r>
      <w:r w:rsidR="00D92440" w:rsidRPr="001B701F">
        <w:rPr>
          <w:rFonts w:ascii="Times New Roman" w:hAnsi="Times New Roman" w:cs="Times New Roman"/>
          <w:b/>
          <w:bCs/>
          <w:sz w:val="20"/>
          <w:szCs w:val="20"/>
        </w:rPr>
        <w:t>Description of Model Inputs and Data S</w:t>
      </w:r>
      <w:r w:rsidR="00095B7D" w:rsidRPr="001B701F">
        <w:rPr>
          <w:rFonts w:ascii="Times New Roman" w:hAnsi="Times New Roman" w:cs="Times New Roman"/>
          <w:b/>
          <w:bCs/>
          <w:sz w:val="20"/>
          <w:szCs w:val="20"/>
        </w:rPr>
        <w:t>ources</w:t>
      </w:r>
      <w:r w:rsidR="00E23AA7" w:rsidRPr="001B701F">
        <w:rPr>
          <w:rFonts w:ascii="Times New Roman" w:hAnsi="Times New Roman" w:cs="Times New Roman"/>
          <w:b/>
          <w:bCs/>
          <w:sz w:val="20"/>
          <w:szCs w:val="20"/>
        </w:rPr>
        <w:t>.</w:t>
      </w:r>
    </w:p>
    <w:tbl>
      <w:tblPr>
        <w:tblStyle w:val="TableGrid"/>
        <w:tblW w:w="5580" w:type="pct"/>
        <w:tblLook w:val="04A0" w:firstRow="1" w:lastRow="0" w:firstColumn="1" w:lastColumn="0" w:noHBand="0" w:noVBand="1"/>
      </w:tblPr>
      <w:tblGrid>
        <w:gridCol w:w="512"/>
        <w:gridCol w:w="1642"/>
        <w:gridCol w:w="4412"/>
        <w:gridCol w:w="3869"/>
      </w:tblGrid>
      <w:tr w:rsidR="00C06B68" w:rsidRPr="001B701F" w14:paraId="31455F44" w14:textId="77777777" w:rsidTr="00280A68">
        <w:tc>
          <w:tcPr>
            <w:tcW w:w="245" w:type="pct"/>
          </w:tcPr>
          <w:p w14:paraId="788F2EA1" w14:textId="39A18966" w:rsidR="00C06B68" w:rsidRPr="001B701F" w:rsidRDefault="00C06B68" w:rsidP="00C06B68">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No.</w:t>
            </w:r>
          </w:p>
        </w:tc>
        <w:tc>
          <w:tcPr>
            <w:tcW w:w="787" w:type="pct"/>
          </w:tcPr>
          <w:p w14:paraId="4CAB5AC2" w14:textId="0AF87438" w:rsidR="00C06B68" w:rsidRPr="001B701F" w:rsidRDefault="00C06B68" w:rsidP="00C06B68">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 xml:space="preserve">Input </w:t>
            </w:r>
          </w:p>
        </w:tc>
        <w:tc>
          <w:tcPr>
            <w:tcW w:w="2114" w:type="pct"/>
          </w:tcPr>
          <w:p w14:paraId="25633B1D" w14:textId="7190A0B6" w:rsidR="00C06B68" w:rsidRPr="001B701F" w:rsidRDefault="00C06B68" w:rsidP="00C06B68">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 xml:space="preserve">Description </w:t>
            </w:r>
          </w:p>
        </w:tc>
        <w:tc>
          <w:tcPr>
            <w:tcW w:w="1854" w:type="pct"/>
          </w:tcPr>
          <w:p w14:paraId="64C5B1A5" w14:textId="4532AA43" w:rsidR="00C06B68" w:rsidRPr="001B701F" w:rsidRDefault="00C06B68" w:rsidP="00C06B68">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 xml:space="preserve">Data source </w:t>
            </w:r>
          </w:p>
        </w:tc>
      </w:tr>
      <w:tr w:rsidR="00FF24BF" w:rsidRPr="001B701F" w14:paraId="6ABFF601" w14:textId="77777777" w:rsidTr="00280A68">
        <w:tc>
          <w:tcPr>
            <w:tcW w:w="245" w:type="pct"/>
          </w:tcPr>
          <w:p w14:paraId="0F8E65FC" w14:textId="05929F64" w:rsidR="00FF24BF" w:rsidRPr="001B701F" w:rsidRDefault="00FF24BF" w:rsidP="00FF24BF">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1</w:t>
            </w:r>
          </w:p>
        </w:tc>
        <w:tc>
          <w:tcPr>
            <w:tcW w:w="787" w:type="pct"/>
          </w:tcPr>
          <w:p w14:paraId="4D646F7F" w14:textId="795A12C1" w:rsidR="00FF24BF" w:rsidRPr="001B701F" w:rsidRDefault="00FF24BF" w:rsidP="00FF24BF">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The population </w:t>
            </w:r>
          </w:p>
        </w:tc>
        <w:tc>
          <w:tcPr>
            <w:tcW w:w="2114" w:type="pct"/>
          </w:tcPr>
          <w:p w14:paraId="5D29071E" w14:textId="220D9435" w:rsidR="00FF24BF" w:rsidRPr="001B701F" w:rsidRDefault="002B01A6" w:rsidP="00FF24BF">
            <w:pPr>
              <w:rPr>
                <w:rFonts w:ascii="Times New Roman" w:hAnsi="Times New Roman" w:cs="Times New Roman"/>
                <w:noProof/>
                <w:color w:val="000000" w:themeColor="text1"/>
                <w:sz w:val="20"/>
                <w:szCs w:val="20"/>
              </w:rPr>
            </w:pPr>
            <w:r w:rsidRPr="001B701F">
              <w:rPr>
                <w:rFonts w:ascii="Times New Roman" w:hAnsi="Times New Roman" w:cs="Times New Roman"/>
                <w:noProof/>
                <w:color w:val="000000" w:themeColor="text1"/>
                <w:sz w:val="20"/>
                <w:szCs w:val="20"/>
              </w:rPr>
              <w:t>The model population utilized in this study was derived from the Institute for Health Metrics and Evaluation, using data from the year 2023.</w:t>
            </w:r>
          </w:p>
        </w:tc>
        <w:tc>
          <w:tcPr>
            <w:tcW w:w="1854" w:type="pct"/>
          </w:tcPr>
          <w:p w14:paraId="21163308" w14:textId="317547DE" w:rsidR="00FF24BF" w:rsidRPr="001B701F" w:rsidRDefault="00BC0137" w:rsidP="00FF24BF">
            <w:pPr>
              <w:rPr>
                <w:rFonts w:ascii="Times New Roman" w:hAnsi="Times New Roman" w:cs="Times New Roman"/>
                <w:color w:val="000000" w:themeColor="text1"/>
                <w:sz w:val="20"/>
                <w:szCs w:val="20"/>
              </w:rPr>
            </w:pPr>
            <w:r w:rsidRPr="001B701F">
              <w:rPr>
                <w:rFonts w:ascii="Times New Roman" w:hAnsi="Times New Roman" w:cs="Times New Roman"/>
                <w:noProof/>
                <w:color w:val="000000" w:themeColor="text1"/>
                <w:sz w:val="20"/>
                <w:szCs w:val="20"/>
              </w:rPr>
              <w:t xml:space="preserve">The Institute for Health Metrics and Evaluation is an international organization dedicated to population health research, specializing in global health statistics and impact evaluation </w:t>
            </w:r>
            <w:r w:rsidR="004F0551" w:rsidRPr="001B701F">
              <w:rPr>
                <w:rFonts w:ascii="Times New Roman" w:hAnsi="Times New Roman" w:cs="Times New Roman"/>
                <w:noProof/>
                <w:color w:val="000000" w:themeColor="text1"/>
                <w:sz w:val="20"/>
                <w:szCs w:val="20"/>
              </w:rPr>
              <w:fldChar w:fldCharType="begin" w:fldLock="1"/>
            </w:r>
            <w:r w:rsidR="00981236" w:rsidRPr="001B701F">
              <w:rPr>
                <w:rFonts w:ascii="Times New Roman" w:hAnsi="Times New Roman" w:cs="Times New Roman"/>
                <w:noProof/>
                <w:color w:val="000000" w:themeColor="text1"/>
                <w:sz w:val="20"/>
                <w:szCs w:val="20"/>
              </w:rPr>
              <w:instrText>ADDIN CSL_CITATION {"citationItems":[{"id":"ITEM-1","itemData":{"URL":"http://www.healthdata.org/about.","accessed":{"date-parts":[["2020","9","30"]]},"id":"ITEM-1","issued":{"date-parts":[["0"]]},"title":"Institute for Health Metrics and Evaluation.","type":"webpage"},"uris":["http://www.mendeley.com/documents/?uuid=aeb3c30a-7406-4830-b2fb-e1138ae8dcb9"]}],"mendeley":{"formattedCitation":"(1)","plainTextFormattedCitation":"(1)","previouslyFormattedCitation":"(1)"},"properties":{"noteIndex":0},"schema":"https://github.com/citation-style-language/schema/raw/master/csl-citation.json"}</w:instrText>
            </w:r>
            <w:r w:rsidR="004F0551" w:rsidRPr="001B701F">
              <w:rPr>
                <w:rFonts w:ascii="Times New Roman" w:hAnsi="Times New Roman" w:cs="Times New Roman"/>
                <w:noProof/>
                <w:color w:val="000000" w:themeColor="text1"/>
                <w:sz w:val="20"/>
                <w:szCs w:val="20"/>
              </w:rPr>
              <w:fldChar w:fldCharType="separate"/>
            </w:r>
            <w:r w:rsidR="004F0551" w:rsidRPr="001B701F">
              <w:rPr>
                <w:rFonts w:ascii="Times New Roman" w:hAnsi="Times New Roman" w:cs="Times New Roman"/>
                <w:noProof/>
                <w:color w:val="000000" w:themeColor="text1"/>
                <w:sz w:val="20"/>
                <w:szCs w:val="20"/>
              </w:rPr>
              <w:t>(1)</w:t>
            </w:r>
            <w:r w:rsidR="004F0551" w:rsidRPr="001B701F">
              <w:rPr>
                <w:rFonts w:ascii="Times New Roman" w:hAnsi="Times New Roman" w:cs="Times New Roman"/>
                <w:noProof/>
                <w:color w:val="000000" w:themeColor="text1"/>
                <w:sz w:val="20"/>
                <w:szCs w:val="20"/>
              </w:rPr>
              <w:fldChar w:fldCharType="end"/>
            </w:r>
            <w:r w:rsidR="00981236" w:rsidRPr="001B701F">
              <w:rPr>
                <w:rFonts w:ascii="Times New Roman" w:hAnsi="Times New Roman" w:cs="Times New Roman"/>
                <w:noProof/>
                <w:color w:val="000000" w:themeColor="text1"/>
                <w:sz w:val="20"/>
                <w:szCs w:val="20"/>
              </w:rPr>
              <w:t xml:space="preserve">. </w:t>
            </w:r>
          </w:p>
        </w:tc>
      </w:tr>
      <w:tr w:rsidR="009522BD" w:rsidRPr="001B701F" w14:paraId="331C20EC" w14:textId="77777777" w:rsidTr="00280A68">
        <w:tc>
          <w:tcPr>
            <w:tcW w:w="245" w:type="pct"/>
          </w:tcPr>
          <w:p w14:paraId="0E326798" w14:textId="64F98157" w:rsidR="009522BD" w:rsidRPr="001B701F" w:rsidRDefault="009522BD" w:rsidP="009522BD">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2</w:t>
            </w:r>
          </w:p>
        </w:tc>
        <w:tc>
          <w:tcPr>
            <w:tcW w:w="787" w:type="pct"/>
          </w:tcPr>
          <w:p w14:paraId="614D6F49" w14:textId="048DA1F5" w:rsidR="009522BD" w:rsidRPr="001B701F" w:rsidRDefault="009522BD" w:rsidP="009522BD">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Prevalence of type 2 diabetes</w:t>
            </w:r>
          </w:p>
        </w:tc>
        <w:tc>
          <w:tcPr>
            <w:tcW w:w="2114" w:type="pct"/>
          </w:tcPr>
          <w:p w14:paraId="31C3B2B8" w14:textId="2232B742" w:rsidR="00515100" w:rsidRPr="001B701F" w:rsidRDefault="004C73AA" w:rsidP="00CA1EFE">
            <w:pPr>
              <w:rPr>
                <w:rFonts w:ascii="Times New Roman" w:hAnsi="Times New Roman" w:cs="Times New Roman"/>
                <w:color w:val="000000" w:themeColor="text1"/>
                <w:sz w:val="20"/>
                <w:szCs w:val="20"/>
              </w:rPr>
            </w:pPr>
            <w:r w:rsidRPr="001B701F">
              <w:rPr>
                <w:rFonts w:ascii="Times New Roman" w:hAnsi="Times New Roman" w:cs="Times New Roman"/>
                <w:sz w:val="20"/>
                <w:szCs w:val="20"/>
              </w:rPr>
              <w:t xml:space="preserve"> </w:t>
            </w:r>
            <w:r w:rsidR="00515100" w:rsidRPr="001B701F">
              <w:rPr>
                <w:rFonts w:ascii="Times New Roman" w:hAnsi="Times New Roman" w:cs="Times New Roman"/>
                <w:color w:val="000000" w:themeColor="text1"/>
                <w:sz w:val="20"/>
                <w:szCs w:val="20"/>
              </w:rPr>
              <w:t>The latest available data for the age- and sex-specific prevalence of type 2 diabetes in Qatar is based on the study conducted by Awad et al. This study utilized a population-level mathematical model to estimate the prevalence of type 2 diabetes in Qatar for the year 2019.</w:t>
            </w:r>
          </w:p>
        </w:tc>
        <w:tc>
          <w:tcPr>
            <w:tcW w:w="1854" w:type="pct"/>
          </w:tcPr>
          <w:p w14:paraId="72B32513" w14:textId="05C44D33" w:rsidR="009522BD" w:rsidRPr="001B701F" w:rsidRDefault="00AC17E9" w:rsidP="00FD1472">
            <w:pPr>
              <w:spacing w:after="160"/>
              <w:jc w:val="both"/>
              <w:rPr>
                <w:rFonts w:ascii="Times New Roman" w:hAnsi="Times New Roman" w:cs="Times New Roman"/>
                <w:color w:val="000000"/>
                <w:sz w:val="20"/>
                <w:szCs w:val="20"/>
              </w:rPr>
            </w:pPr>
            <w:r w:rsidRPr="001B701F">
              <w:rPr>
                <w:rFonts w:ascii="Times New Roman" w:hAnsi="Times New Roman" w:cs="Times New Roman"/>
                <w:color w:val="000000"/>
                <w:sz w:val="20"/>
                <w:szCs w:val="20"/>
              </w:rPr>
              <w:t xml:space="preserve">Awad et al. </w:t>
            </w:r>
            <w:r w:rsidR="00A9744A" w:rsidRPr="001B701F">
              <w:rPr>
                <w:rFonts w:ascii="Times New Roman" w:hAnsi="Times New Roman" w:cs="Times New Roman"/>
                <w:color w:val="000000"/>
                <w:sz w:val="20"/>
                <w:szCs w:val="20"/>
              </w:rPr>
              <w:t xml:space="preserve">2019 </w:t>
            </w:r>
            <w:r w:rsidR="00981236" w:rsidRPr="001B701F">
              <w:rPr>
                <w:rFonts w:ascii="Times New Roman" w:hAnsi="Times New Roman" w:cs="Times New Roman"/>
                <w:color w:val="000000"/>
                <w:sz w:val="20"/>
                <w:szCs w:val="20"/>
              </w:rPr>
              <w:fldChar w:fldCharType="begin" w:fldLock="1"/>
            </w:r>
            <w:r w:rsidR="00981236" w:rsidRPr="001B701F">
              <w:rPr>
                <w:rFonts w:ascii="Times New Roman" w:hAnsi="Times New Roman" w:cs="Times New Roman"/>
                <w:color w:val="000000"/>
                <w:sz w:val="20"/>
                <w:szCs w:val="20"/>
              </w:rPr>
              <w:instrText>ADDIN CSL_CITATION {"citationItems":[{"id":"ITEM-1","itemData":{"DOI":"10.1186/s12963-019-0200-1","ISSN":"1478-7954 (Electronic)","PMID":"31888689","abstract":"BACKGROUND: The aim of this study was to estimate the impact of reducing the  prevalence of obesity, smoking, and physical inactivity, and introducing physical activity as an explicit intervention, on the burden of type 2 diabetes mellitus (T2DM), using Qatar as an example. METHODS: A population-level mathematical model was adapted and expanded. The model was stratified by sex, age group, risk factor status, T2DM status, and intervention status, and parameterized by nationally representative data. Modeled interventions were introduced in 2016, reached targeted level by 2031, and then maintained up to 2050. Diverse intervention scenarios were assessed and compared with a counter-factual no intervention baseline scenario. RESULTS: T2DM prevalence increased from 16.7% in 2016 to 24.0% in 2050 in the baseline scenario. By 2050, through halting the rise or reducing obesity prevalence by 10-50%, T2DM prevalence was reduced by 7.8-33.7%, incidence by 8.4-38.9%, and related deaths by 2.1-13.2%. For smoking, through halting the rise or reducing smoking prevalence by 10-50%, T2DM prevalence was reduced by 0.5-2.8%, incidence by 0.5-3.2%, and related deaths by 0.1-0.7%. For physical inactivity, through halting the rise or reducing physical inactivity prevalence by 10-50%, T2DM prevalence was reduced by 0.5-6.9%, incidence by 0.5-7.9%, and related deaths by 0.2-2.8%. Introduction of physical activity with varying intensity at 25% coverage reduced T2DM prevalence by 3.3-9.2%, incidence by 4.2-11.5%, and related deaths by 1.9-5.2%. CONCLUSIONS: Major reductions in T2DM incidence could be accomplished by reducing obesity, while modest reductions could be accomplished by reducing smoking and physical inactivity, or by introducing physical activity as an intervention.","author":[{"dropping-particle":"","family":"Awad","given":"Susanne F","non-dropping-particle":"","parse-names":false,"suffix":""},{"dropping-particle":"","family":"O'Flaherty","given":"Martin","non-dropping-particle":"","parse-names":false,"suffix":""},{"dropping-particle":"","family":"El-Nahas","given":"Katie G","non-dropping-particle":"","parse-names":false,"suffix":""},{"dropping-particle":"","family":"Al-Hamaq","given":"Abdulla O","non-dropping-particle":"","parse-names":false,"suffix":""},{"dropping-particle":"","family":"Critchley","given":"Julia A","non-dropping-particle":"","parse-names":false,"suffix":""},{"dropping-particle":"","family":"Abu-Raddad","given":"Laith J","non-dropping-particle":"","parse-names":false,"suffix":""}],"container-title":"Population health metrics","id":"ITEM-1","issue":"1","issued":{"date-parts":[["2019","12"]]},"language":"eng","page":"20","title":"Preventing type 2 diabetes mellitus in Qatar by reducing obesity, smoking, and  physical inactivity: mathematical modeling analyses.","type":"article-journal","volume":"17"},"uris":["http://www.mendeley.com/documents/?uuid=bd4ee2a4-cdd6-4598-a6bf-bb5087d759a7"]}],"mendeley":{"formattedCitation":"(2)","plainTextFormattedCitation":"(2)","previouslyFormattedCitation":"(2)"},"properties":{"noteIndex":0},"schema":"https://github.com/citation-style-language/schema/raw/master/csl-citation.json"}</w:instrText>
            </w:r>
            <w:r w:rsidR="00981236" w:rsidRPr="001B701F">
              <w:rPr>
                <w:rFonts w:ascii="Times New Roman" w:hAnsi="Times New Roman" w:cs="Times New Roman"/>
                <w:color w:val="000000"/>
                <w:sz w:val="20"/>
                <w:szCs w:val="20"/>
              </w:rPr>
              <w:fldChar w:fldCharType="separate"/>
            </w:r>
            <w:r w:rsidR="00981236" w:rsidRPr="001B701F">
              <w:rPr>
                <w:rFonts w:ascii="Times New Roman" w:hAnsi="Times New Roman" w:cs="Times New Roman"/>
                <w:noProof/>
                <w:color w:val="000000"/>
                <w:sz w:val="20"/>
                <w:szCs w:val="20"/>
              </w:rPr>
              <w:t>(2)</w:t>
            </w:r>
            <w:r w:rsidR="00981236" w:rsidRPr="001B701F">
              <w:rPr>
                <w:rFonts w:ascii="Times New Roman" w:hAnsi="Times New Roman" w:cs="Times New Roman"/>
                <w:color w:val="000000"/>
                <w:sz w:val="20"/>
                <w:szCs w:val="20"/>
              </w:rPr>
              <w:fldChar w:fldCharType="end"/>
            </w:r>
            <w:r w:rsidR="00981236" w:rsidRPr="001B701F">
              <w:rPr>
                <w:rFonts w:ascii="Times New Roman" w:hAnsi="Times New Roman" w:cs="Times New Roman"/>
                <w:color w:val="000000"/>
                <w:sz w:val="20"/>
                <w:szCs w:val="20"/>
              </w:rPr>
              <w:t>.</w:t>
            </w:r>
          </w:p>
        </w:tc>
      </w:tr>
      <w:tr w:rsidR="00B023D0" w:rsidRPr="001B701F" w14:paraId="0B245229" w14:textId="77777777" w:rsidTr="00280A68">
        <w:tc>
          <w:tcPr>
            <w:tcW w:w="245" w:type="pct"/>
          </w:tcPr>
          <w:p w14:paraId="2AF1DBAD" w14:textId="72C1F16E" w:rsidR="00B023D0" w:rsidRPr="001B701F" w:rsidRDefault="00092436"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3</w:t>
            </w:r>
          </w:p>
        </w:tc>
        <w:tc>
          <w:tcPr>
            <w:tcW w:w="787" w:type="pct"/>
          </w:tcPr>
          <w:p w14:paraId="1B855384" w14:textId="1E037925"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Incidence of type 2 diabetes</w:t>
            </w:r>
          </w:p>
        </w:tc>
        <w:tc>
          <w:tcPr>
            <w:tcW w:w="2114" w:type="pct"/>
          </w:tcPr>
          <w:p w14:paraId="64E1B65C" w14:textId="28BA7C0E" w:rsidR="00C34804" w:rsidRPr="001B701F" w:rsidRDefault="00C34804" w:rsidP="00331DF3">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The incidence of type 2 diabetes in Qatar, specifically in relation to age and sex, was examined in a study conducted by </w:t>
            </w:r>
            <w:proofErr w:type="spellStart"/>
            <w:r w:rsidRPr="001B701F">
              <w:rPr>
                <w:rFonts w:ascii="Times New Roman" w:hAnsi="Times New Roman" w:cs="Times New Roman"/>
                <w:color w:val="000000" w:themeColor="text1"/>
                <w:sz w:val="20"/>
                <w:szCs w:val="20"/>
              </w:rPr>
              <w:t>Bener</w:t>
            </w:r>
            <w:proofErr w:type="spellEnd"/>
            <w:r w:rsidRPr="001B701F">
              <w:rPr>
                <w:rFonts w:ascii="Times New Roman" w:hAnsi="Times New Roman" w:cs="Times New Roman"/>
                <w:color w:val="000000" w:themeColor="text1"/>
                <w:sz w:val="20"/>
                <w:szCs w:val="20"/>
              </w:rPr>
              <w:t xml:space="preserve"> et al.</w:t>
            </w:r>
            <w:r w:rsidR="00CA1EFE" w:rsidRPr="001B701F">
              <w:rPr>
                <w:rFonts w:ascii="Times New Roman" w:hAnsi="Times New Roman" w:cs="Times New Roman"/>
                <w:color w:val="000000" w:themeColor="text1"/>
                <w:sz w:val="20"/>
                <w:szCs w:val="20"/>
              </w:rPr>
              <w:t xml:space="preserve"> </w:t>
            </w:r>
            <w:r w:rsidRPr="001B701F">
              <w:rPr>
                <w:rFonts w:ascii="Times New Roman" w:hAnsi="Times New Roman" w:cs="Times New Roman"/>
                <w:color w:val="000000" w:themeColor="text1"/>
                <w:sz w:val="20"/>
                <w:szCs w:val="20"/>
              </w:rPr>
              <w:t>This study utilized a prediction model to estimate the incidence of type 2 diabetes in Qatar. It was an observational cohort study that relied on data obtained from the registry at Hamad General Hospital and Primary Health Care (PHC) centers in the State of Qatar. The study included patients above the age of 25 who were diagnosed with type 2 diabetes between January 2004 and July 2014.</w:t>
            </w:r>
          </w:p>
        </w:tc>
        <w:tc>
          <w:tcPr>
            <w:tcW w:w="1854" w:type="pct"/>
          </w:tcPr>
          <w:p w14:paraId="421DC53B" w14:textId="67A850D5" w:rsidR="00B023D0" w:rsidRPr="001B701F" w:rsidRDefault="00866363" w:rsidP="00B023D0">
            <w:pPr>
              <w:jc w:val="both"/>
              <w:rPr>
                <w:rFonts w:ascii="Times New Roman" w:hAnsi="Times New Roman" w:cs="Times New Roman"/>
                <w:color w:val="000000"/>
                <w:sz w:val="20"/>
                <w:szCs w:val="20"/>
              </w:rPr>
            </w:pPr>
            <w:proofErr w:type="spellStart"/>
            <w:r w:rsidRPr="001B701F">
              <w:rPr>
                <w:rFonts w:asciiTheme="majorBidi" w:hAnsiTheme="majorBidi" w:cstheme="majorBidi"/>
                <w:color w:val="000000"/>
              </w:rPr>
              <w:t>Bener</w:t>
            </w:r>
            <w:proofErr w:type="spellEnd"/>
            <w:r w:rsidRPr="001B701F">
              <w:rPr>
                <w:rFonts w:asciiTheme="majorBidi" w:hAnsiTheme="majorBidi" w:cstheme="majorBidi"/>
                <w:color w:val="000000"/>
              </w:rPr>
              <w:t xml:space="preserve"> et al. </w:t>
            </w:r>
            <w:r w:rsidR="00A9744A" w:rsidRPr="001B701F">
              <w:rPr>
                <w:rFonts w:asciiTheme="majorBidi" w:hAnsiTheme="majorBidi" w:cstheme="majorBidi"/>
                <w:color w:val="000000"/>
              </w:rPr>
              <w:t>2016</w:t>
            </w:r>
            <w:r w:rsidR="00981236" w:rsidRPr="001B701F">
              <w:rPr>
                <w:rFonts w:asciiTheme="majorBidi" w:hAnsiTheme="majorBidi" w:cstheme="majorBidi"/>
                <w:color w:val="000000"/>
              </w:rPr>
              <w:t xml:space="preserve"> </w:t>
            </w:r>
            <w:r w:rsidR="00981236" w:rsidRPr="001B701F">
              <w:rPr>
                <w:rFonts w:asciiTheme="majorBidi" w:hAnsiTheme="majorBidi" w:cstheme="majorBidi"/>
                <w:color w:val="000000"/>
              </w:rPr>
              <w:fldChar w:fldCharType="begin" w:fldLock="1"/>
            </w:r>
            <w:r w:rsidR="00981236" w:rsidRPr="001B701F">
              <w:rPr>
                <w:rFonts w:asciiTheme="majorBidi" w:hAnsiTheme="majorBidi" w:cstheme="majorBidi"/>
                <w:color w:val="000000"/>
              </w:rPr>
              <w:instrText>ADDIN CSL_CITATION {"citationItems":[{"id":"ITEM-1","itemData":{"DOI":"10.1055/s-0042-103683","ISSN":"1439-3646 (Electronic)","PMID":"27023007","abstract":"Background: The Middle East region is predicted to have one of the highest  prevalence of diabetes mellitus (DM) in the world. The risk of diabetes continues to increase worldwide and its public health burden is unevenly distributed across socioeconomic strata. This burden is not only related to health care costs, but also to indirect costs caused by loss of productivity from disability and premature mortality. Aim: This study aims to estimate the economics cost of type 2 Diabetes Mellitus [T2DM] among adults in Qatar using national data, and to quantify the potential effect of a suggested preventive intervention program. Design: It is an observational cohort study. Setting: The survey was based on registry at the Hamad General Hospital and Primary Health Care (PHC) centers in the State of Qatar. Subject: This study consisted of patients above 25 years of age with diagnosed diabetes mellitus registered at Hamad General Hospital and Primary Health Care (PHC) centers during January 2004 to July 2014. Methods: We developed a dynamic model in which actual incidence, prevalence, and life expectancy data are used and alternative assumptions about future trends in these parameters can be incorporated. Linear regression model has been performed to forecast the burden of diabetes in oil-rich country. Results: According to the dynamic model, a 10% increased in the number of diabetic patients in the State of Qatar from 33 610 in 2005 to 122 000 in 2012 (about 1% annually). The annual diabetes incidence rate was higher in women than in men during a period between 2005 to 2015 years. The static model forecasted as 10% increase over 10 years. The relative increase in prevalence of diabetes and number of diabetic people are higher in women than in men (16.6%; 17.5% and 18.4% in men vs. 22.6%; 23.8% and 25.1% in women). Most of the increase in prevalence of diabetes is projected to occur in younger age groups where it is estimated to increase among age groups of 50-59 years and above 60 years, respectively. Conclusion: The burden of diabetes in Qatar is markedly larger than proposed by IDF estimations - suggesting that Qatar would be one of the top 10 countries worldwide in diabetes prevalence. Family history of diabetes, consanguinity marriages', hereditary gene-environment interactions, poor nutrition in utero and in early life plus over nutrition in later life may also contribute to the current diabetes epidemic in Qatari's Arab populations. Finally, continuous trai…","author":[{"dropping-particle":"","family":"Bener","given":"A","non-dropping-particle":"","parse-names":false,"suffix":""},{"dropping-particle":"","family":"Al-Hamaq","given":"A O A A","non-dropping-particle":"","parse-names":false,"suffix":""}],"container-title":"Experimental and clinical endocrinology &amp; diabetes : official journal, German  Society of Endocrinology [and] German Diabetes Association","id":"ITEM-1","issue":"8","issued":{"date-parts":[["2016","9"]]},"language":"eng","page":"504-511","publisher-place":"Germany","title":"Predictions Burden of Diabetes and Economics Cost: Contributing Risk Factors of  Changing Disease Prevalence and its Pandemic Impact to Qatar.","type":"article-journal","volume":"124"},"uris":["http://www.mendeley.com/documents/?uuid=3fb391f3-c9c7-41a8-b349-ce3423630908"]}],"mendeley":{"formattedCitation":"(3)","plainTextFormattedCitation":"(3)","previouslyFormattedCitation":"(3)"},"properties":{"noteIndex":0},"schema":"https://github.com/citation-style-language/schema/raw/master/csl-citation.json"}</w:instrText>
            </w:r>
            <w:r w:rsidR="00981236" w:rsidRPr="001B701F">
              <w:rPr>
                <w:rFonts w:asciiTheme="majorBidi" w:hAnsiTheme="majorBidi" w:cstheme="majorBidi"/>
                <w:color w:val="000000"/>
              </w:rPr>
              <w:fldChar w:fldCharType="separate"/>
            </w:r>
            <w:r w:rsidR="00981236" w:rsidRPr="001B701F">
              <w:rPr>
                <w:rFonts w:asciiTheme="majorBidi" w:hAnsiTheme="majorBidi" w:cstheme="majorBidi"/>
                <w:noProof/>
                <w:color w:val="000000"/>
              </w:rPr>
              <w:t>(3)</w:t>
            </w:r>
            <w:r w:rsidR="00981236" w:rsidRPr="001B701F">
              <w:rPr>
                <w:rFonts w:asciiTheme="majorBidi" w:hAnsiTheme="majorBidi" w:cstheme="majorBidi"/>
                <w:color w:val="000000"/>
              </w:rPr>
              <w:fldChar w:fldCharType="end"/>
            </w:r>
            <w:r w:rsidR="00981236" w:rsidRPr="001B701F">
              <w:rPr>
                <w:rFonts w:asciiTheme="majorBidi" w:hAnsiTheme="majorBidi" w:cstheme="majorBidi"/>
                <w:color w:val="000000"/>
              </w:rPr>
              <w:t>.</w:t>
            </w:r>
          </w:p>
        </w:tc>
      </w:tr>
      <w:tr w:rsidR="00B023D0" w:rsidRPr="001B701F" w14:paraId="03F1CD83" w14:textId="77777777" w:rsidTr="00280A68">
        <w:tc>
          <w:tcPr>
            <w:tcW w:w="245" w:type="pct"/>
          </w:tcPr>
          <w:p w14:paraId="6794826F" w14:textId="6D0E25E2" w:rsidR="00B023D0" w:rsidRPr="001B701F" w:rsidRDefault="00092436"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4</w:t>
            </w:r>
          </w:p>
        </w:tc>
        <w:tc>
          <w:tcPr>
            <w:tcW w:w="787" w:type="pct"/>
          </w:tcPr>
          <w:p w14:paraId="5927D327" w14:textId="1597AFC8"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Prevalence of CVD (non-fatal MI and stroke) </w:t>
            </w:r>
          </w:p>
        </w:tc>
        <w:tc>
          <w:tcPr>
            <w:tcW w:w="2114" w:type="pct"/>
          </w:tcPr>
          <w:p w14:paraId="143379FF" w14:textId="1B920980" w:rsidR="00B023D0" w:rsidRPr="001B701F" w:rsidRDefault="00F33D09" w:rsidP="00F33D09">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The estimates of age- and sex-specific prevalence of established cardiovascular disease (CVD), specifically non-fatal myocardial infarction (MI) and stroke, in the population of Qatar were derived from data obtained from the study conducted by Syed et al. This study, which was a cross-sectional study, focused on individuals aged 18 years and older who sought healthcare services from publicly funded primary care facilities in Qatar during the year 2017. The aim of the study was to determine the prevalence of non-communicable diseases, including CVD.</w:t>
            </w:r>
          </w:p>
        </w:tc>
        <w:tc>
          <w:tcPr>
            <w:tcW w:w="1854" w:type="pct"/>
          </w:tcPr>
          <w:p w14:paraId="67DC5BB4" w14:textId="01426B1F" w:rsidR="00B023D0" w:rsidRPr="001B701F" w:rsidRDefault="00421A9B"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Syed et al. 2019 </w:t>
            </w:r>
            <w:r w:rsidR="00981236" w:rsidRPr="001B701F">
              <w:rPr>
                <w:rFonts w:ascii="Times New Roman" w:hAnsi="Times New Roman" w:cs="Times New Roman"/>
                <w:color w:val="000000" w:themeColor="text1"/>
                <w:sz w:val="20"/>
                <w:szCs w:val="20"/>
              </w:rPr>
              <w:fldChar w:fldCharType="begin" w:fldLock="1"/>
            </w:r>
            <w:r w:rsidR="00981236" w:rsidRPr="001B701F">
              <w:rPr>
                <w:rFonts w:ascii="Times New Roman" w:hAnsi="Times New Roman" w:cs="Times New Roman"/>
                <w:color w:val="000000" w:themeColor="text1"/>
                <w:sz w:val="20"/>
                <w:szCs w:val="20"/>
              </w:rPr>
              <w:instrText>ADDIN CSL_CITATION {"citationItems":[{"id":"ITEM-1","itemData":{"DOI":"10.1136/bmjnph-2018-000014","ISSN":"2516-5542 (Electronic)","PMID":"33235953","abstract":"BACKGROUND: In Qatar, as with other countries, non-communicable diseases (NCDs)  have been the leading cause of death. This study aims to describe the prevalence of four NCDs clusters (cardiovascular diseases (coronary heart disease, stroke and peripheral vascular disease), cancers, chronic obstructive pulmonary diseases (COPD) and type 2 diabetes (T2DM)) by age, gender and nationality (Qataris and non-Qataris) accessing publicly funded primary care services to inform healthcare planning and strategies. METHODS: Cross-sectional study design was used. Data for individuals aged ≥18 and who visited a publicly funded primary health centre in Qatar during 2017 were extracted from electronic medical records and analysed. RESULTS: The findings showed that approximately 16.2 % of the study population (N = 68 421) had one or more of the four NCDs. The prevalence of NCDs showed an increasing trend with increasing age. Highest increases in the prevalence of NCDs were seen in a relatively young age group (30-49 years). The prevalence of all NCDs except cancers was higher in men. Prevalence rates of CHD and cancers in the study were found to be similar in both Qataris and non-Qataris; however, COPD and T2DM rates were higher in Qataris compared with non-Qataris. T2DM accounted for the highest prevalence of any NCD among both Qataris (230/1000) and non-Qataris (183/1000). CONCLUSIONS: Although not comprehensive and nationally representative, this study is suggestive of a higher prevalence of NCDs among a younger population, men and in Qatari, Western Asian, Southern Asian, Sub-Saharan Africans, South-Eastern Asians Northern African and Western European nationalities. Prevention, treatment and control of NCDs and their risk factors are a public health problem in Qatar, and resources need to be invested towards targeted interventions with a multisectoral approach.","author":[{"dropping-particle":"","family":"Syed","given":"Mohamed A","non-dropping-particle":"","parse-names":false,"suffix":""},{"dropping-particle":"","family":"Alnuaimi","given":"Ahmed S","non-dropping-particle":"","parse-names":false,"suffix":""},{"dropping-particle":"","family":"Zainel","given":"Abdul Jaleel","non-dropping-particle":"","parse-names":false,"suffix":""},{"dropping-particle":"","family":"A/Qotba","given":"Hamda A","non-dropping-particle":"","parse-names":false,"suffix":""}],"container-title":"BMJ nutrition, prevention &amp; health","id":"ITEM-1","issue":"1","issued":{"date-parts":[["2019"]]},"language":"eng","page":"20-29","publisher-place":"England","title":"Prevalence of non-communicable diseases by age, gender and nationality in  publicly funded primary care settings in Qatar.","type":"article-journal","volume":"2"},"uris":["http://www.mendeley.com/documents/?uuid=c7f8ff77-29b7-4f52-969b-80e1950e6d2a"]}],"mendeley":{"formattedCitation":"(4)","plainTextFormattedCitation":"(4)","previouslyFormattedCitation":"(4)"},"properties":{"noteIndex":0},"schema":"https://github.com/citation-style-language/schema/raw/master/csl-citation.json"}</w:instrText>
            </w:r>
            <w:r w:rsidR="00981236" w:rsidRPr="001B701F">
              <w:rPr>
                <w:rFonts w:ascii="Times New Roman" w:hAnsi="Times New Roman" w:cs="Times New Roman"/>
                <w:color w:val="000000" w:themeColor="text1"/>
                <w:sz w:val="20"/>
                <w:szCs w:val="20"/>
              </w:rPr>
              <w:fldChar w:fldCharType="separate"/>
            </w:r>
            <w:r w:rsidR="00981236" w:rsidRPr="001B701F">
              <w:rPr>
                <w:rFonts w:ascii="Times New Roman" w:hAnsi="Times New Roman" w:cs="Times New Roman"/>
                <w:noProof/>
                <w:color w:val="000000" w:themeColor="text1"/>
                <w:sz w:val="20"/>
                <w:szCs w:val="20"/>
              </w:rPr>
              <w:t>(4)</w:t>
            </w:r>
            <w:r w:rsidR="00981236" w:rsidRPr="001B701F">
              <w:rPr>
                <w:rFonts w:ascii="Times New Roman" w:hAnsi="Times New Roman" w:cs="Times New Roman"/>
                <w:color w:val="000000" w:themeColor="text1"/>
                <w:sz w:val="20"/>
                <w:szCs w:val="20"/>
              </w:rPr>
              <w:fldChar w:fldCharType="end"/>
            </w:r>
            <w:r w:rsidR="00981236" w:rsidRPr="001B701F">
              <w:rPr>
                <w:rFonts w:ascii="Times New Roman" w:hAnsi="Times New Roman" w:cs="Times New Roman"/>
                <w:color w:val="000000" w:themeColor="text1"/>
                <w:sz w:val="20"/>
                <w:szCs w:val="20"/>
              </w:rPr>
              <w:t>.</w:t>
            </w:r>
          </w:p>
        </w:tc>
      </w:tr>
      <w:tr w:rsidR="00B023D0" w:rsidRPr="001B701F" w14:paraId="7DA13EDE" w14:textId="77777777" w:rsidTr="00280A68">
        <w:tc>
          <w:tcPr>
            <w:tcW w:w="245" w:type="pct"/>
          </w:tcPr>
          <w:p w14:paraId="228E26AE" w14:textId="7DBFF5E8" w:rsidR="00B023D0" w:rsidRPr="001B701F" w:rsidRDefault="00EA6273"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5</w:t>
            </w:r>
          </w:p>
        </w:tc>
        <w:tc>
          <w:tcPr>
            <w:tcW w:w="787" w:type="pct"/>
          </w:tcPr>
          <w:p w14:paraId="6E65CFF0" w14:textId="35C84910"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Age- and sex-specific </w:t>
            </w:r>
            <w:r w:rsidR="00092436" w:rsidRPr="001B701F">
              <w:rPr>
                <w:rFonts w:ascii="Times New Roman" w:hAnsi="Times New Roman" w:cs="Times New Roman"/>
                <w:color w:val="000000" w:themeColor="text1"/>
                <w:sz w:val="20"/>
                <w:szCs w:val="20"/>
              </w:rPr>
              <w:t xml:space="preserve">CVD </w:t>
            </w:r>
            <w:r w:rsidRPr="001B701F">
              <w:rPr>
                <w:rFonts w:ascii="Times New Roman" w:hAnsi="Times New Roman" w:cs="Times New Roman"/>
                <w:color w:val="000000" w:themeColor="text1"/>
                <w:sz w:val="20"/>
                <w:szCs w:val="20"/>
              </w:rPr>
              <w:t>risk estimates in people with type 2 diabetes</w:t>
            </w:r>
          </w:p>
        </w:tc>
        <w:tc>
          <w:tcPr>
            <w:tcW w:w="2114" w:type="pct"/>
          </w:tcPr>
          <w:p w14:paraId="766156F3" w14:textId="0DC537A2" w:rsidR="00A75BAF" w:rsidRPr="001B701F" w:rsidRDefault="00A75BAF" w:rsidP="00A75BAF">
            <w:pPr>
              <w:spacing w:after="160"/>
              <w:jc w:val="both"/>
              <w:rPr>
                <w:rFonts w:ascii="Times New Roman" w:hAnsi="Times New Roman" w:cs="Times New Roman"/>
                <w:sz w:val="20"/>
                <w:szCs w:val="20"/>
              </w:rPr>
            </w:pPr>
            <w:r w:rsidRPr="001B701F">
              <w:rPr>
                <w:rFonts w:ascii="Times New Roman" w:hAnsi="Times New Roman" w:cs="Times New Roman"/>
                <w:sz w:val="20"/>
                <w:szCs w:val="20"/>
              </w:rPr>
              <w:t xml:space="preserve">The assessment of incident cardiovascular disease (CVD) risk among individuals with type 2 diabetes but without prior CVD was conducted using the 2013 PCE-ASCVD tool </w:t>
            </w:r>
            <w:r w:rsidRPr="001B701F">
              <w:rPr>
                <w:rFonts w:ascii="Times New Roman" w:hAnsi="Times New Roman" w:cs="Times New Roman"/>
                <w:sz w:val="20"/>
                <w:szCs w:val="20"/>
              </w:rPr>
              <w:fldChar w:fldCharType="begin" w:fldLock="1"/>
            </w:r>
            <w:r w:rsidR="00981236" w:rsidRPr="001B701F">
              <w:rPr>
                <w:rFonts w:ascii="Times New Roman" w:hAnsi="Times New Roman" w:cs="Times New Roman"/>
                <w:sz w:val="20"/>
                <w:szCs w:val="20"/>
              </w:rPr>
              <w:instrText>ADDIN CSL_CITATION {"citationItems":[{"id":"ITEM-1","itemData":{"DOI":"10.1161/01.cir.0000437741.48606.98","ISSN":"1524-4539 (Electronic)","PMID":"24222018","author":[{"dropping-particle":"","family":"Goff","given":"David C Jr","non-dropping-particle":"","parse-names":false,"suffix":""},{"dropping-particle":"","family":"Lloyd-Jones","given":"Donald M","non-dropping-particle":"","parse-names":false,"suffix":""},{"dropping-particle":"","family":"Bennett","given":"Glen","non-dropping-particle":"","parse-names":false,"suffix":""},{"dropping-particle":"","family":"Coady","given":"Sean","non-dropping-particle":"","parse-names":false,"suffix":""},{"dropping-particle":"","family":"D'Agostino","given":"Ralph B","non-dropping-particle":"","parse-names":false,"suffix":""},{"dropping-particle":"","family":"Gibbons","given":"Raymond","non-dropping-particle":"","parse-names":false,"suffix":""},{"dropping-particle":"","family":"Greenland","given":"Philip","non-dropping-particle":"","parse-names":false,"suffix":""},{"dropping-particle":"","family":"Lackland","given":"Daniel T","non-dropping-particle":"","parse-names":false,"suffix":""},{"dropping-particle":"","family":"Levy","given":"Daniel","non-dropping-particle":"","parse-names":false,"suffix":""},{"dropping-particle":"","family":"O'Donnell","given":"Christopher J","non-dropping-particle":"","parse-names":false,"suffix":""},{"dropping-particle":"","family":"Robinson","given":"Jennifer G","non-dropping-particle":"","parse-names":false,"suffix":""},{"dropping-particle":"","family":"Schwartz","given":"J Sanford","non-dropping-particle":"","parse-names":false,"suffix":""},{"dropping-particle":"","family":"Shero","given":"Susan T","non-dropping-particle":"","parse-names":false,"suffix":""},{"dropping-particle":"","family":"Smith","given":"Sidney C Jr","non-dropping-particle":"","parse-names":false,"suffix":""},{"dropping-particle":"","family":"Sorlie","given":"Paul","non-dropping-particle":"","parse-names":false,"suffix":""},{"dropping-particle":"","family":"Stone","given":"Neil J","non-dropping-particle":"","parse-names":false,"suffix":""},{"dropping-particle":"","family":"Wilson","given":"Peter W F","non-dropping-particle":"","parse-names":false,"suffix":""},{"dropping-particle":"","family":"Jordan","given":"Harmon S","non-dropping-particle":"","parse-names":false,"suffix":""},{"dropping-particle":"","family":"Nevo","given":"Lev","non-dropping-particle":"","parse-names":false,"suffix":""},{"dropping-particle":"","family":"Wnek","given":"Janusz","non-dropping-particle":"","parse-names":false,"suffix":""},{"dropping-particle":"","family":"Anderson","given":"Jeffrey L","non-dropping-particle":"","parse-names":false,"suffix":""},{"dropping-particle":"","family":"Halperin","given":"Jonathan L","non-dropping-particle":"","parse-names":false,"suffix":""},{"dropping-particle":"","family":"Albert","given":"Nancy M","non-dropping-particle":"","parse-names":false,"suffix":""},{"dropping-particle":"","family":"Bozkurt","given":"Biykem","non-dropping-particle":"","parse-names":false,"suffix":""},{"dropping-particle":"","family":"Brindis","given":"Ralph G","non-dropping-particle":"","parse-names":false,"suffix":""},{"dropping-particle":"","family":"Curtis","given":"Lesley H","non-dropping-particle":"","parse-names":false,"suffix":""},{"dropping-particle":"","family":"DeMets","given":"David","non-dropping-particle":"","parse-names":false,"suffix":""},{"dropping-particle":"","family":"Hochman","given":"Judith S","non-dropping-particle":"","parse-names":false,"suffix":""},{"dropping-particle":"","family":"Kovacs","given":"Richard J","non-dropping-particle":"","parse-names":false,"suffix":""},{"dropping-particle":"","family":"Ohman","given":"E Magnus","non-dropping-particle":"","parse-names":false,"suffix":""},{"dropping-particle":"","family":"Pressler","given":"Susan J","non-dropping-particle":"","parse-names":false,"suffix":""},{"dropping-particle":"","family":"Sellke","given":"Frank W","non-dropping-particle":"","parse-names":false,"suffix":""},{"dropping-particle":"","family":"Shen","given":"Win-Kuang","non-dropping-particle":"","parse-names":false,"suffix":""},{"dropping-particle":"","family":"Smith","given":"Sidney C Jr","non-dropping-particle":"","parse-names":false,"suffix":""},{"dropping-particle":"","family":"Tomaselli","given":"Gordon F","non-dropping-particle":"","parse-names":false,"suffix":""}],"container-title":"Circulation","id":"ITEM-1","issue":"25 Suppl 2","issued":{"date-parts":[["2014","6"]]},"language":"eng","page":"S49-73","publisher-place":"United States","title":"2013 ACC/AHA guideline on the assessment of cardiovascular risk: a report of the  American College of Cardiology/American Heart Association Task Force on Practice Guidelines.","type":"article-journal","volume":"129"},"uris":["http://www.mendeley.com/documents/?uuid=d28e61c9-f8b6-434a-8aec-0ce26f48e9a2"]}],"mendeley":{"formattedCitation":"(5)","plainTextFormattedCitation":"(5)","previouslyFormattedCitation":"(5)"},"properties":{"noteIndex":0},"schema":"https://github.com/citation-style-language/schema/raw/master/csl-citation.json"}</w:instrText>
            </w:r>
            <w:r w:rsidRPr="001B701F">
              <w:rPr>
                <w:rFonts w:ascii="Times New Roman" w:hAnsi="Times New Roman" w:cs="Times New Roman"/>
                <w:sz w:val="20"/>
                <w:szCs w:val="20"/>
              </w:rPr>
              <w:fldChar w:fldCharType="separate"/>
            </w:r>
            <w:r w:rsidR="00981236" w:rsidRPr="001B701F">
              <w:rPr>
                <w:rFonts w:ascii="Times New Roman" w:hAnsi="Times New Roman" w:cs="Times New Roman"/>
                <w:noProof/>
                <w:sz w:val="20"/>
                <w:szCs w:val="20"/>
              </w:rPr>
              <w:t>(5)</w:t>
            </w:r>
            <w:r w:rsidRPr="001B701F">
              <w:rPr>
                <w:rFonts w:ascii="Times New Roman" w:hAnsi="Times New Roman" w:cs="Times New Roman"/>
                <w:sz w:val="20"/>
                <w:szCs w:val="20"/>
              </w:rPr>
              <w:fldChar w:fldCharType="end"/>
            </w:r>
            <w:r w:rsidRPr="001B701F">
              <w:rPr>
                <w:rFonts w:ascii="Times New Roman" w:hAnsi="Times New Roman" w:cs="Times New Roman"/>
                <w:sz w:val="20"/>
                <w:szCs w:val="20"/>
              </w:rPr>
              <w:t xml:space="preserve">. This tool was specifically designed to estimate the 10-year absolute rate of incident CVD, </w:t>
            </w:r>
            <w:proofErr w:type="gramStart"/>
            <w:r w:rsidRPr="001B701F">
              <w:rPr>
                <w:rFonts w:ascii="Times New Roman" w:hAnsi="Times New Roman" w:cs="Times New Roman"/>
                <w:sz w:val="20"/>
                <w:szCs w:val="20"/>
              </w:rPr>
              <w:t>taking into account</w:t>
            </w:r>
            <w:proofErr w:type="gramEnd"/>
            <w:r w:rsidRPr="001B701F">
              <w:rPr>
                <w:rFonts w:ascii="Times New Roman" w:hAnsi="Times New Roman" w:cs="Times New Roman"/>
                <w:sz w:val="20"/>
                <w:szCs w:val="20"/>
              </w:rPr>
              <w:t xml:space="preserve"> factors such as sex, age, race, smoking status, systolic blood pressure, diabetes status, hypertension treatment status, and total and high-density lipoprotein cholesterol levels.</w:t>
            </w:r>
          </w:p>
          <w:p w14:paraId="3BE61D37" w14:textId="375E3541" w:rsidR="00A75BAF" w:rsidRPr="001B701F" w:rsidRDefault="00A75BAF" w:rsidP="00A75BAF">
            <w:pPr>
              <w:spacing w:after="160"/>
              <w:jc w:val="both"/>
              <w:rPr>
                <w:rFonts w:ascii="Times New Roman" w:hAnsi="Times New Roman" w:cs="Times New Roman"/>
                <w:sz w:val="20"/>
                <w:szCs w:val="20"/>
              </w:rPr>
            </w:pPr>
            <w:r w:rsidRPr="001B701F">
              <w:rPr>
                <w:rFonts w:ascii="Times New Roman" w:hAnsi="Times New Roman" w:cs="Times New Roman"/>
                <w:sz w:val="20"/>
                <w:szCs w:val="20"/>
              </w:rPr>
              <w:t>To calculate the risk estimates, individual parameters were extracted from the latest available data spanning from 2016 to 2021. This data was obtained from the principal provider of primary care in Qatar, which operates 31 clinics across the country. The dataset comprised a total of 48,009 Qataris with type 2 diabetes, aged between 40 and 79 years.</w:t>
            </w:r>
          </w:p>
        </w:tc>
        <w:tc>
          <w:tcPr>
            <w:tcW w:w="1854" w:type="pct"/>
          </w:tcPr>
          <w:p w14:paraId="52E7109D" w14:textId="5FCAD91C" w:rsidR="00B023D0" w:rsidRPr="001B701F" w:rsidRDefault="004E029F"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D</w:t>
            </w:r>
            <w:r w:rsidR="00B023D0" w:rsidRPr="001B701F">
              <w:rPr>
                <w:rFonts w:ascii="Times New Roman" w:hAnsi="Times New Roman" w:cs="Times New Roman"/>
                <w:color w:val="000000" w:themeColor="text1"/>
                <w:sz w:val="20"/>
                <w:szCs w:val="20"/>
              </w:rPr>
              <w:t xml:space="preserve">ata from the </w:t>
            </w:r>
            <w:r w:rsidRPr="001B701F">
              <w:rPr>
                <w:rFonts w:ascii="Times New Roman" w:hAnsi="Times New Roman" w:cs="Times New Roman"/>
                <w:color w:val="000000" w:themeColor="text1"/>
                <w:sz w:val="20"/>
                <w:szCs w:val="20"/>
              </w:rPr>
              <w:t>PHCC</w:t>
            </w:r>
            <w:r w:rsidR="00B023D0" w:rsidRPr="001B701F">
              <w:rPr>
                <w:rFonts w:ascii="Times New Roman" w:hAnsi="Times New Roman" w:cs="Times New Roman"/>
                <w:color w:val="000000" w:themeColor="text1"/>
                <w:sz w:val="20"/>
                <w:szCs w:val="20"/>
              </w:rPr>
              <w:t xml:space="preserve"> </w:t>
            </w:r>
            <w:r w:rsidRPr="001B701F">
              <w:rPr>
                <w:rFonts w:ascii="Times New Roman" w:hAnsi="Times New Roman" w:cs="Times New Roman"/>
                <w:color w:val="000000" w:themeColor="text1"/>
                <w:sz w:val="20"/>
                <w:szCs w:val="20"/>
              </w:rPr>
              <w:t>2016-2021</w:t>
            </w:r>
            <w:r w:rsidR="00981236" w:rsidRPr="001B701F">
              <w:rPr>
                <w:rFonts w:ascii="Times New Roman" w:hAnsi="Times New Roman" w:cs="Times New Roman"/>
                <w:color w:val="000000" w:themeColor="text1"/>
                <w:sz w:val="20"/>
                <w:szCs w:val="20"/>
              </w:rPr>
              <w:t xml:space="preserve"> </w:t>
            </w:r>
            <w:r w:rsidR="00981236" w:rsidRPr="001B701F">
              <w:rPr>
                <w:rFonts w:ascii="Times New Roman" w:hAnsi="Times New Roman" w:cs="Times New Roman"/>
                <w:color w:val="000000" w:themeColor="text1"/>
                <w:sz w:val="20"/>
                <w:szCs w:val="20"/>
              </w:rPr>
              <w:fldChar w:fldCharType="begin" w:fldLock="1"/>
            </w:r>
            <w:r w:rsidR="00702299" w:rsidRPr="001B701F">
              <w:rPr>
                <w:rFonts w:ascii="Times New Roman" w:hAnsi="Times New Roman" w:cs="Times New Roman"/>
                <w:color w:val="000000" w:themeColor="text1"/>
                <w:sz w:val="20"/>
                <w:szCs w:val="20"/>
              </w:rPr>
              <w:instrText>ADDIN CSL_CITATION {"citationItems":[{"id":"ITEM-1","itemData":{"URL":"https://www.phcc.gov.qa/","id":"ITEM-1","issued":{"date-parts":[["0"]]},"title":"The Primary Health Care Corporation","type":"webpage"},"uris":["http://www.mendeley.com/documents/?uuid=327de1db-4c22-46d0-bcb6-0c6ceadfffd2"]}],"mendeley":{"formattedCitation":"(6)","plainTextFormattedCitation":"(6)","previouslyFormattedCitation":"(6)"},"properties":{"noteIndex":0},"schema":"https://github.com/citation-style-language/schema/raw/master/csl-citation.json"}</w:instrText>
            </w:r>
            <w:r w:rsidR="00981236" w:rsidRPr="001B701F">
              <w:rPr>
                <w:rFonts w:ascii="Times New Roman" w:hAnsi="Times New Roman" w:cs="Times New Roman"/>
                <w:color w:val="000000" w:themeColor="text1"/>
                <w:sz w:val="20"/>
                <w:szCs w:val="20"/>
              </w:rPr>
              <w:fldChar w:fldCharType="separate"/>
            </w:r>
            <w:r w:rsidR="00981236" w:rsidRPr="001B701F">
              <w:rPr>
                <w:rFonts w:ascii="Times New Roman" w:hAnsi="Times New Roman" w:cs="Times New Roman"/>
                <w:noProof/>
                <w:color w:val="000000" w:themeColor="text1"/>
                <w:sz w:val="20"/>
                <w:szCs w:val="20"/>
              </w:rPr>
              <w:t>(6)</w:t>
            </w:r>
            <w:r w:rsidR="00981236" w:rsidRPr="001B701F">
              <w:rPr>
                <w:rFonts w:ascii="Times New Roman" w:hAnsi="Times New Roman" w:cs="Times New Roman"/>
                <w:color w:val="000000" w:themeColor="text1"/>
                <w:sz w:val="20"/>
                <w:szCs w:val="20"/>
              </w:rPr>
              <w:fldChar w:fldCharType="end"/>
            </w:r>
            <w:r w:rsidR="00702299" w:rsidRPr="001B701F">
              <w:rPr>
                <w:rFonts w:ascii="Times New Roman" w:hAnsi="Times New Roman" w:cs="Times New Roman"/>
                <w:color w:val="000000" w:themeColor="text1"/>
                <w:sz w:val="20"/>
                <w:szCs w:val="20"/>
              </w:rPr>
              <w:t>.</w:t>
            </w:r>
          </w:p>
        </w:tc>
      </w:tr>
      <w:tr w:rsidR="00B023D0" w:rsidRPr="001B701F" w14:paraId="0AD08728" w14:textId="77777777" w:rsidTr="00280A68">
        <w:tc>
          <w:tcPr>
            <w:tcW w:w="245" w:type="pct"/>
          </w:tcPr>
          <w:p w14:paraId="089E6CDE" w14:textId="6CA907B0" w:rsidR="00B023D0" w:rsidRPr="001B701F" w:rsidRDefault="001356C4"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lastRenderedPageBreak/>
              <w:t>6</w:t>
            </w:r>
          </w:p>
        </w:tc>
        <w:tc>
          <w:tcPr>
            <w:tcW w:w="787" w:type="pct"/>
          </w:tcPr>
          <w:p w14:paraId="2DF5D3B2" w14:textId="5CBE34F9"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Proportions of CVD events</w:t>
            </w:r>
          </w:p>
        </w:tc>
        <w:tc>
          <w:tcPr>
            <w:tcW w:w="2114" w:type="pct"/>
          </w:tcPr>
          <w:p w14:paraId="49E72E17" w14:textId="68EEF597" w:rsidR="00C25434" w:rsidRPr="001B701F" w:rsidRDefault="00C47442" w:rsidP="00C25434">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w:t>
            </w:r>
            <w:r w:rsidR="00C25434" w:rsidRPr="001B701F">
              <w:rPr>
                <w:rFonts w:ascii="Times New Roman" w:hAnsi="Times New Roman" w:cs="Times New Roman"/>
                <w:color w:val="000000" w:themeColor="text1"/>
                <w:sz w:val="20"/>
                <w:szCs w:val="20"/>
              </w:rPr>
              <w:t>o determine the proportions of fatal and non-fatal myocardial infarction (MI) and stroke events among individuals with type 2 diabetes in Qatar, we relied on local studies</w:t>
            </w:r>
            <w:r w:rsidR="00973FDA" w:rsidRPr="001B701F">
              <w:rPr>
                <w:rFonts w:ascii="Times New Roman" w:hAnsi="Times New Roman" w:cs="Times New Roman"/>
                <w:color w:val="000000" w:themeColor="text1"/>
                <w:sz w:val="20"/>
                <w:szCs w:val="20"/>
              </w:rPr>
              <w:t xml:space="preserve"> </w:t>
            </w:r>
            <w:r w:rsidR="00C25434" w:rsidRPr="001B701F">
              <w:rPr>
                <w:rFonts w:ascii="Times New Roman" w:hAnsi="Times New Roman" w:cs="Times New Roman"/>
                <w:color w:val="000000" w:themeColor="text1"/>
                <w:sz w:val="20"/>
                <w:szCs w:val="20"/>
              </w:rPr>
              <w:t>as the 2013 PCE-ASCVD equation only considers combined composite cardiovascular disease (CVD) outcomes.</w:t>
            </w:r>
          </w:p>
          <w:p w14:paraId="44E00A49" w14:textId="77777777" w:rsidR="00C25434" w:rsidRPr="001B701F" w:rsidRDefault="00C25434" w:rsidP="00C25434">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Based on the estimates obtained from these studies, the proportions were found to be as follows:</w:t>
            </w:r>
          </w:p>
          <w:p w14:paraId="61F77BDE" w14:textId="77777777" w:rsidR="00C25434" w:rsidRPr="001B701F" w:rsidRDefault="00C25434" w:rsidP="00C25434">
            <w:pPr>
              <w:numPr>
                <w:ilvl w:val="0"/>
                <w:numId w:val="12"/>
              </w:num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For MI events: The proportion of fatal events was calculated to be 0.17, while the proportion of non-fatal events was estimated to be 0.83.</w:t>
            </w:r>
          </w:p>
          <w:p w14:paraId="6B102041" w14:textId="4C7FFBBE" w:rsidR="00C25434" w:rsidRPr="001B701F" w:rsidRDefault="00C25434" w:rsidP="00973FDA">
            <w:pPr>
              <w:numPr>
                <w:ilvl w:val="0"/>
                <w:numId w:val="12"/>
              </w:num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For stroke events: The proportion of fatal stroke events was determined to be 0.01, while the proportion of non-fatal stroke events was estimated to be 0.99</w:t>
            </w:r>
            <w:r w:rsidR="00C47442" w:rsidRPr="001B701F">
              <w:rPr>
                <w:rFonts w:ascii="Times New Roman" w:hAnsi="Times New Roman" w:cs="Times New Roman"/>
                <w:color w:val="000000" w:themeColor="text1"/>
                <w:sz w:val="20"/>
                <w:szCs w:val="20"/>
              </w:rPr>
              <w:t>.</w:t>
            </w:r>
          </w:p>
        </w:tc>
        <w:tc>
          <w:tcPr>
            <w:tcW w:w="1854" w:type="pct"/>
          </w:tcPr>
          <w:p w14:paraId="4AC70FAE" w14:textId="7FED4820" w:rsidR="00A57F1E" w:rsidRPr="001B701F" w:rsidRDefault="00A57F1E"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lang w:val="fr-FR"/>
              </w:rPr>
              <w:t>Syed et al. (2019)</w:t>
            </w:r>
            <w:r w:rsidR="00702299" w:rsidRPr="001B701F">
              <w:rPr>
                <w:rFonts w:ascii="Times New Roman" w:hAnsi="Times New Roman" w:cs="Times New Roman"/>
                <w:color w:val="000000" w:themeColor="text1"/>
                <w:sz w:val="20"/>
                <w:szCs w:val="20"/>
                <w:lang w:val="fr-FR"/>
              </w:rPr>
              <w:t xml:space="preserve"> </w:t>
            </w:r>
            <w:r w:rsidR="00702299" w:rsidRPr="001B701F">
              <w:rPr>
                <w:rFonts w:ascii="Times New Roman" w:hAnsi="Times New Roman" w:cs="Times New Roman"/>
                <w:color w:val="000000" w:themeColor="text1"/>
                <w:sz w:val="20"/>
                <w:szCs w:val="20"/>
                <w:lang w:val="fr-FR"/>
              </w:rPr>
              <w:fldChar w:fldCharType="begin" w:fldLock="1"/>
            </w:r>
            <w:r w:rsidR="00702299" w:rsidRPr="001B701F">
              <w:rPr>
                <w:rFonts w:ascii="Times New Roman" w:hAnsi="Times New Roman" w:cs="Times New Roman"/>
                <w:color w:val="000000" w:themeColor="text1"/>
                <w:sz w:val="20"/>
                <w:szCs w:val="20"/>
                <w:lang w:val="fr-FR"/>
              </w:rPr>
              <w:instrText>ADDIN CSL_CITATION {"citationItems":[{"id":"ITEM-1","itemData":{"DOI":"10.1136/bmjnph-2018-000014","ISSN":"2516-5542 (Electronic)","PMID":"33235953","abstract":"BACKGROUND: In Qatar, as with other countries, non-communicable diseases (NCDs)  have been the leading cause of death. This study aims to describe the prevalence of four NCDs clusters (cardiovascular diseases (coronary heart disease, stroke and peripheral vascular disease), cancers, chronic obstructive pulmonary diseases (COPD) and type 2 diabetes (T2DM)) by age, gender and nationality (Qataris and non-Qataris) accessing publicly funded primary care services to inform healthcare planning and strategies. METHODS: Cross-sectional study design was used. Data for individuals aged ≥18 and who visited a publicly funded primary health centre in Qatar during 2017 were extracted from electronic medical records and analysed. RESULTS: The findings showed that approximately 16.2 % of the study population (N = 68 421) had one or more of the four NCDs. The prevalence of NCDs showed an increasing trend with increasing age. Highest increases in the prevalence of NCDs were seen in a relatively young age group (30-49 years). The prevalence of all NCDs except cancers was higher in men. Prevalence rates of CHD and cancers in the study were found to be similar in both Qataris and non-Qataris; however, COPD and T2DM rates were higher in Qataris compared with non-Qataris. T2DM accounted for the highest prevalence of any NCD among both Qataris (230/1000) and non-Qataris (183/1000). CONCLUSIONS: Although not comprehensive and nationally representative, this study is suggestive of a higher prevalence of NCDs among a younger population, men and in Qatari, Western Asian, Southern Asian, Sub-Saharan Africans, South-Eastern Asians Northern African and Western European nationalities. Prevention, treatment and control of NCDs and their risk factors are a public health problem in Qatar, and resources need to be invested towards targeted interventions with a multisectoral approach.","author":[{"dropping-particle":"","family":"Syed","given":"Mohamed A","non-dropping-particle":"","parse-names":false,"suffix":""},{"dropping-particle":"","family":"Alnuaimi","given":"Ahmed S","non-dropping-particle":"","parse-names":false,"suffix":""},{"dropping-particle":"","family":"Zainel","given":"Abdul Jaleel","non-dropping-particle":"","parse-names":false,"suffix":""},{"dropping-particle":"","family":"A/Qotba","given":"Hamda A","non-dropping-particle":"","parse-names":false,"suffix":""}],"container-title":"BMJ nutrition, prevention &amp; health","id":"ITEM-1","issue":"1","issued":{"date-parts":[["2019"]]},"language":"eng","page":"20-29","publisher-place":"England","title":"Prevalence of non-communicable diseases by age, gender and nationality in  publicly funded primary care settings in Qatar.","type":"article-journal","volume":"2"},"uris":["http://www.mendeley.com/documents/?uuid=c7f8ff77-29b7-4f52-969b-80e1950e6d2a"]}],"mendeley":{"formattedCitation":"(4)","plainTextFormattedCitation":"(4)","previouslyFormattedCitation":"(4)"},"properties":{"noteIndex":0},"schema":"https://github.com/citation-style-language/schema/raw/master/csl-citation.json"}</w:instrText>
            </w:r>
            <w:r w:rsidR="00702299" w:rsidRPr="001B701F">
              <w:rPr>
                <w:rFonts w:ascii="Times New Roman" w:hAnsi="Times New Roman" w:cs="Times New Roman"/>
                <w:color w:val="000000" w:themeColor="text1"/>
                <w:sz w:val="20"/>
                <w:szCs w:val="20"/>
                <w:lang w:val="fr-FR"/>
              </w:rPr>
              <w:fldChar w:fldCharType="separate"/>
            </w:r>
            <w:r w:rsidR="00702299" w:rsidRPr="001B701F">
              <w:rPr>
                <w:rFonts w:ascii="Times New Roman" w:hAnsi="Times New Roman" w:cs="Times New Roman"/>
                <w:noProof/>
                <w:color w:val="000000" w:themeColor="text1"/>
                <w:sz w:val="20"/>
                <w:szCs w:val="20"/>
                <w:lang w:val="fr-FR"/>
              </w:rPr>
              <w:t>(4)</w:t>
            </w:r>
            <w:r w:rsidR="00702299" w:rsidRPr="001B701F">
              <w:rPr>
                <w:rFonts w:ascii="Times New Roman" w:hAnsi="Times New Roman" w:cs="Times New Roman"/>
                <w:color w:val="000000" w:themeColor="text1"/>
                <w:sz w:val="20"/>
                <w:szCs w:val="20"/>
                <w:lang w:val="fr-FR"/>
              </w:rPr>
              <w:fldChar w:fldCharType="end"/>
            </w:r>
            <w:r w:rsidRPr="001B701F">
              <w:rPr>
                <w:rFonts w:ascii="Times New Roman" w:hAnsi="Times New Roman" w:cs="Times New Roman"/>
                <w:color w:val="000000" w:themeColor="text1"/>
                <w:sz w:val="20"/>
                <w:szCs w:val="20"/>
                <w:lang w:val="fr-FR"/>
              </w:rPr>
              <w:t>, El-</w:t>
            </w:r>
            <w:proofErr w:type="spellStart"/>
            <w:r w:rsidRPr="001B701F">
              <w:rPr>
                <w:rFonts w:ascii="Times New Roman" w:hAnsi="Times New Roman" w:cs="Times New Roman"/>
                <w:color w:val="000000" w:themeColor="text1"/>
                <w:sz w:val="20"/>
                <w:szCs w:val="20"/>
                <w:lang w:val="fr-FR"/>
              </w:rPr>
              <w:t>Menyar</w:t>
            </w:r>
            <w:proofErr w:type="spellEnd"/>
            <w:r w:rsidRPr="001B701F">
              <w:rPr>
                <w:rFonts w:ascii="Times New Roman" w:hAnsi="Times New Roman" w:cs="Times New Roman"/>
                <w:color w:val="000000" w:themeColor="text1"/>
                <w:sz w:val="20"/>
                <w:szCs w:val="20"/>
                <w:lang w:val="fr-FR"/>
              </w:rPr>
              <w:t xml:space="preserve"> et al. </w:t>
            </w:r>
            <w:r w:rsidRPr="00A30AA2">
              <w:rPr>
                <w:rFonts w:ascii="Times New Roman" w:hAnsi="Times New Roman" w:cs="Times New Roman"/>
                <w:color w:val="000000" w:themeColor="text1"/>
                <w:sz w:val="20"/>
                <w:szCs w:val="20"/>
                <w:lang w:val="fr-FR"/>
              </w:rPr>
              <w:t>(2009)</w:t>
            </w:r>
            <w:r w:rsidR="006D629E" w:rsidRPr="00A30AA2">
              <w:rPr>
                <w:rFonts w:ascii="Times New Roman" w:hAnsi="Times New Roman" w:cs="Times New Roman"/>
                <w:color w:val="000000" w:themeColor="text1"/>
                <w:sz w:val="20"/>
                <w:szCs w:val="20"/>
                <w:lang w:val="fr-FR"/>
              </w:rPr>
              <w:t xml:space="preserve"> </w:t>
            </w:r>
            <w:r w:rsidR="006D629E" w:rsidRPr="001B701F">
              <w:rPr>
                <w:rFonts w:ascii="Times New Roman" w:hAnsi="Times New Roman" w:cs="Times New Roman"/>
                <w:color w:val="000000" w:themeColor="text1"/>
                <w:sz w:val="20"/>
                <w:szCs w:val="20"/>
              </w:rPr>
              <w:fldChar w:fldCharType="begin" w:fldLock="1"/>
            </w:r>
            <w:r w:rsidR="00691894" w:rsidRPr="00A30AA2">
              <w:rPr>
                <w:rFonts w:ascii="Times New Roman" w:hAnsi="Times New Roman" w:cs="Times New Roman"/>
                <w:color w:val="000000" w:themeColor="text1"/>
                <w:sz w:val="20"/>
                <w:szCs w:val="20"/>
                <w:lang w:val="fr-FR"/>
              </w:rPr>
              <w:instrText>ADDIN CSL_CITATION {"citationItems":[{"id":"ITEM-1","itemData":{"DOI":"10.1177/0003319708328568","ISSN":"1940-1574 (Electronic)","PMID":"19098013","abstract":"BACKGROUND: Diabetes mellitus is associated with a higher incidence of acute  myocardial infarction. OBJECTIVE: To study the prevalence and outcome of patients with diabetes among patients with acute myocardial infarction. METHODS: Retrospectively, patients who presented with acute myocardial infarction in a 10-year period were identified from the coronary care unit database. RESULTS: A total of 1598 Qatari patients were admitted with acute myocardial infarction, 863 (54%) of them had diabetes mellitus (females 68.5% vs males 48.3%; P &lt; .001). In-hospital mortality rate was non-significantly higher in diabetic patients (18% vs 15% P = .15). Aspirin (odds ratio 2.39, 95% confidence interval 1.96-2.90, P = .003] and beta-blocker use (odds ratio 1.75, 95% CI 1.21-2.52, P = .0001) were independently associated with reduced mortality risk. CONCLUSIONS: The prevalence of diabetes mellitus among patients with acute myocardial infarction in a geographically defined population in the developing world is high with a trend for poor outcomes. However, mortality was not significantly higher in diabetes mellitus than non-diabetes mellitus patients.","author":[{"dropping-particle":"","family":"El-Menyar","given":"Ayman A","non-dropping-particle":"","parse-names":false,"suffix":""},{"dropping-particle":"","family":"Albinali","given":"Hajar A","non-dropping-particle":"","parse-names":false,"suffix":""},{"dropping-particle":"","family":"Bener","given":"A","non-dropping-particle":"","parse-names":false,"suffix":""},{"dropping-particle":"","family":"Mohammed","given":"Ibrahim","non-dropping-particle":"","parse-names":false,"suffix":""},{"dropping-particle":"","family":"Suwaidi","given":"Jassim","non-dropping-particle":"Al","parse-names":false,"suffix":""}],"container-title":"Angiology","id":"ITEM-1","issue":"6","issued":{"date-parts":[["2009"]]},"language":"eng","page":"683-688","publisher-place":"United States","title":"Prevalence and impact of diabetes mellitus in patients with acute myocardial  infarction: a 10-year experience.","type":"article-journal","volume":"60"},"uris":["http://www.mendeley.com/documents/?uuid=e1b9cc78-3fe2-4480-a45f-2e01add87af6"]}],"mendeley":{"formattedCitation":"(7)","plainTextFormattedCitation":"(7)","previouslyFormattedCitation":"(7)"},"properties":{"noteIndex":0},"schema":"https://github.com/citation-style-language/schema/raw/master/csl-citation.json"}</w:instrText>
            </w:r>
            <w:r w:rsidR="006D629E" w:rsidRPr="001B701F">
              <w:rPr>
                <w:rFonts w:ascii="Times New Roman" w:hAnsi="Times New Roman" w:cs="Times New Roman"/>
                <w:color w:val="000000" w:themeColor="text1"/>
                <w:sz w:val="20"/>
                <w:szCs w:val="20"/>
              </w:rPr>
              <w:fldChar w:fldCharType="separate"/>
            </w:r>
            <w:r w:rsidR="006D629E" w:rsidRPr="00A30AA2">
              <w:rPr>
                <w:rFonts w:ascii="Times New Roman" w:hAnsi="Times New Roman" w:cs="Times New Roman"/>
                <w:noProof/>
                <w:color w:val="000000" w:themeColor="text1"/>
                <w:sz w:val="20"/>
                <w:szCs w:val="20"/>
                <w:lang w:val="fr-FR"/>
              </w:rPr>
              <w:t>(7)</w:t>
            </w:r>
            <w:r w:rsidR="006D629E" w:rsidRPr="001B701F">
              <w:rPr>
                <w:rFonts w:ascii="Times New Roman" w:hAnsi="Times New Roman" w:cs="Times New Roman"/>
                <w:color w:val="000000" w:themeColor="text1"/>
                <w:sz w:val="20"/>
                <w:szCs w:val="20"/>
              </w:rPr>
              <w:fldChar w:fldCharType="end"/>
            </w:r>
            <w:r w:rsidRPr="00A30AA2">
              <w:rPr>
                <w:rFonts w:ascii="Times New Roman" w:hAnsi="Times New Roman" w:cs="Times New Roman"/>
                <w:color w:val="000000" w:themeColor="text1"/>
                <w:sz w:val="20"/>
                <w:szCs w:val="20"/>
                <w:lang w:val="fr-FR"/>
              </w:rPr>
              <w:t xml:space="preserve">, and Khan et al. </w:t>
            </w:r>
            <w:r w:rsidRPr="001B701F">
              <w:rPr>
                <w:rFonts w:ascii="Times New Roman" w:hAnsi="Times New Roman" w:cs="Times New Roman"/>
                <w:color w:val="000000" w:themeColor="text1"/>
                <w:sz w:val="20"/>
                <w:szCs w:val="20"/>
              </w:rPr>
              <w:t>(2008)</w:t>
            </w:r>
            <w:r w:rsidR="00B65CC0" w:rsidRPr="001B701F">
              <w:rPr>
                <w:rFonts w:ascii="Times New Roman" w:hAnsi="Times New Roman" w:cs="Times New Roman"/>
                <w:color w:val="000000" w:themeColor="text1"/>
                <w:sz w:val="20"/>
                <w:szCs w:val="20"/>
              </w:rPr>
              <w:t xml:space="preserve"> </w:t>
            </w:r>
            <w:r w:rsidR="00702299" w:rsidRPr="001B701F">
              <w:rPr>
                <w:rFonts w:ascii="Times New Roman" w:hAnsi="Times New Roman" w:cs="Times New Roman"/>
                <w:color w:val="000000" w:themeColor="text1"/>
                <w:sz w:val="20"/>
                <w:szCs w:val="20"/>
              </w:rPr>
              <w:fldChar w:fldCharType="begin" w:fldLock="1"/>
            </w:r>
            <w:r w:rsidR="00691894" w:rsidRPr="001B701F">
              <w:rPr>
                <w:rFonts w:ascii="Times New Roman" w:hAnsi="Times New Roman" w:cs="Times New Roman"/>
                <w:color w:val="000000" w:themeColor="text1"/>
                <w:sz w:val="20"/>
                <w:szCs w:val="20"/>
              </w:rPr>
              <w:instrText>ADDIN CSL_CITATION {"citationItems":[{"id":"ITEM-1","itemData":{"DOI":"10.1016/j.jstrokecerebrovasdis.2007.11.004","ISSN":"1532-8511 (Electronic)","PMID":"18346648","abstract":"BACKGROUND: Stroke is a major cause of morbidity and mortality in Qatar.  OBJECTIVES: The aim of our study was to determine types of strokes, the associated risk factors, clinical presentation, outcome, and time to hospital admission among Qatari and non-Qatari patients as well as young and nonyoung patients. METHODS: We conducted a hospital-based prospective observational study including all patients admitted to Hamad Medical Corporation with first-ever stroke from September 15, 2004, to September 14, 2005. A stroke was defined according to World Health Organization criteria. RESULTS: Stroke was confirmed in 270 patients of whom 217 (80.4%) had ischemic stroke and 53 (19.6%) had hemorrhagic stroke. Male patients predominated in all types of stroke. The main risk factors for stroke were hypertension and diabetes, whereas lacunar infarct was the most common subtype of ischemic stroke. Risk factor profiles were similar between Qatari and non-Qatari patients except for hypercholesterolemia, which was observed with a higher frequency in Qatari compared with non-Qatari patients with ischemic stroke. There were significant differences between the young and nonyoung patients with ischemic stroke with respect to risk factors, ejection fraction, ventricular wall-motion abnormalities, time to hospital admission, and outcome. Most patients arrived at the hospital more than 3 hours from stroke onset because of unawareness of stroke symptoms. The overall in-hospital mortality was 9.3%. CONCLUSIONS: Hypertension and diabetes mellitus were the main risk factors for stroke in Qatar, whereas lacunar infarct was the most common subtype. Significant differences between the young and nonyoung patients were observed with respect to risk factors, ejection fraction, ventricular wall-motion abnormalities, time to hospital admission, and outcome.","author":[{"dropping-particle":"","family":"Khan","given":"Fahmi Yousef","non-dropping-particle":"","parse-names":false,"suffix":""},{"dropping-particle":"","family":"Yasin","given":"Mohammed","non-dropping-particle":"","parse-names":false,"suffix":""},{"dropping-particle":"","family":"Abu-Khattab","given":"Mohammed","non-dropping-particle":"","parse-names":false,"suffix":""},{"dropping-particle":"","family":"Hiday","given":"A Haleem","non-dropping-particle":"El","parse-names":false,"suffix":""},{"dropping-particle":"","family":"Errayes","given":"Mehdi","non-dropping-particle":"","parse-names":false,"suffix":""},{"dropping-particle":"","family":"Lotf","given":"Abdu Kaed","non-dropping-particle":"","parse-names":false,"suffix":""},{"dropping-particle":"","family":"Ibrahim","given":"Abdulsalam Saif","non-dropping-particle":"","parse-names":false,"suffix":""},{"dropping-particle":"","family":"Abbas","given":"Mushtak Talib","non-dropping-particle":"","parse-names":false,"suffix":""},{"dropping-particle":"","family":"Matar","given":"Issa","non-dropping-particle":"","parse-names":false,"suffix":""},{"dropping-particle":"","family":"Alsamawi","given":"Musaad","non-dropping-particle":"","parse-names":false,"suffix":""},{"dropping-particle":"","family":"Alhail","given":"Hassan","non-dropping-particle":"","parse-names":false,"suffix":""}],"container-title":"Journal of stroke and cerebrovascular diseases : the official journal of National  Stroke Association","id":"ITEM-1","issue":"2","issued":{"date-parts":[["2008"]]},"language":"eng","page":"69-78","publisher-place":"United States","title":"Stroke in Qatar: a first prospective hospital-based study of acute stroke.","type":"article-journal","volume":"17"},"uris":["http://www.mendeley.com/documents/?uuid=9259dd40-cabc-48e5-8488-397c41421cd1"]}],"mendeley":{"formattedCitation":"(8)","plainTextFormattedCitation":"(8)","previouslyFormattedCitation":"(8)"},"properties":{"noteIndex":0},"schema":"https://github.com/citation-style-language/schema/raw/master/csl-citation.json"}</w:instrText>
            </w:r>
            <w:r w:rsidR="00702299" w:rsidRPr="001B701F">
              <w:rPr>
                <w:rFonts w:ascii="Times New Roman" w:hAnsi="Times New Roman" w:cs="Times New Roman"/>
                <w:color w:val="000000" w:themeColor="text1"/>
                <w:sz w:val="20"/>
                <w:szCs w:val="20"/>
              </w:rPr>
              <w:fldChar w:fldCharType="separate"/>
            </w:r>
            <w:r w:rsidR="006D629E" w:rsidRPr="001B701F">
              <w:rPr>
                <w:rFonts w:ascii="Times New Roman" w:hAnsi="Times New Roman" w:cs="Times New Roman"/>
                <w:noProof/>
                <w:color w:val="000000" w:themeColor="text1"/>
                <w:sz w:val="20"/>
                <w:szCs w:val="20"/>
              </w:rPr>
              <w:t>(8)</w:t>
            </w:r>
            <w:r w:rsidR="00702299" w:rsidRPr="001B701F">
              <w:rPr>
                <w:rFonts w:ascii="Times New Roman" w:hAnsi="Times New Roman" w:cs="Times New Roman"/>
                <w:color w:val="000000" w:themeColor="text1"/>
                <w:sz w:val="20"/>
                <w:szCs w:val="20"/>
              </w:rPr>
              <w:fldChar w:fldCharType="end"/>
            </w:r>
            <w:r w:rsidR="006D629E" w:rsidRPr="001B701F">
              <w:rPr>
                <w:rFonts w:ascii="Times New Roman" w:hAnsi="Times New Roman" w:cs="Times New Roman"/>
                <w:color w:val="000000" w:themeColor="text1"/>
                <w:sz w:val="20"/>
                <w:szCs w:val="20"/>
              </w:rPr>
              <w:t>.</w:t>
            </w:r>
          </w:p>
        </w:tc>
      </w:tr>
      <w:tr w:rsidR="00B023D0" w:rsidRPr="001B701F" w14:paraId="1421D6E4" w14:textId="77777777" w:rsidTr="00280A68">
        <w:tc>
          <w:tcPr>
            <w:tcW w:w="245" w:type="pct"/>
          </w:tcPr>
          <w:p w14:paraId="5904ECC7" w14:textId="057391F3" w:rsidR="00B023D0" w:rsidRPr="001B701F" w:rsidRDefault="00EF161B"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7</w:t>
            </w:r>
          </w:p>
        </w:tc>
        <w:tc>
          <w:tcPr>
            <w:tcW w:w="787" w:type="pct"/>
          </w:tcPr>
          <w:p w14:paraId="7CDDCCAA" w14:textId="077C543E"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Migration data </w:t>
            </w:r>
          </w:p>
        </w:tc>
        <w:tc>
          <w:tcPr>
            <w:tcW w:w="2114" w:type="pct"/>
          </w:tcPr>
          <w:p w14:paraId="5B278684" w14:textId="5DBE87D9" w:rsidR="00B023D0" w:rsidRPr="001B701F" w:rsidRDefault="0013784E" w:rsidP="0013784E">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The data regarding overall net migration in Qatar was sourced from the World Bank Database</w:t>
            </w:r>
            <w:r w:rsidR="00F00005" w:rsidRPr="001B701F">
              <w:rPr>
                <w:rFonts w:ascii="Times New Roman" w:hAnsi="Times New Roman" w:cs="Times New Roman"/>
                <w:color w:val="000000" w:themeColor="text1"/>
                <w:sz w:val="20"/>
                <w:szCs w:val="20"/>
              </w:rPr>
              <w:t xml:space="preserve">. </w:t>
            </w:r>
            <w:r w:rsidRPr="001B701F">
              <w:rPr>
                <w:rFonts w:ascii="Times New Roman" w:hAnsi="Times New Roman" w:cs="Times New Roman"/>
                <w:color w:val="000000" w:themeColor="text1"/>
                <w:sz w:val="20"/>
                <w:szCs w:val="20"/>
              </w:rPr>
              <w:t>Specifically, the projected number of immigrants and emigrants was categorized by sex and single year of age. This data was meticulously adjusted to account for individuals with type 2 diabetes (T2D). By incorporating this adjusted data, a more accurate picture of the migration patterns in relation to T2D in Qatar can be obtained.</w:t>
            </w:r>
          </w:p>
        </w:tc>
        <w:tc>
          <w:tcPr>
            <w:tcW w:w="1854" w:type="pct"/>
          </w:tcPr>
          <w:p w14:paraId="64018C5E" w14:textId="7DDD8C76" w:rsidR="00B023D0" w:rsidRPr="001B701F" w:rsidRDefault="0039148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World Bank Database </w:t>
            </w:r>
            <w:r w:rsidR="00691894" w:rsidRPr="001B701F">
              <w:rPr>
                <w:rFonts w:ascii="Times New Roman" w:hAnsi="Times New Roman" w:cs="Times New Roman"/>
                <w:color w:val="000000" w:themeColor="text1"/>
                <w:sz w:val="20"/>
                <w:szCs w:val="20"/>
              </w:rPr>
              <w:fldChar w:fldCharType="begin" w:fldLock="1"/>
            </w:r>
            <w:r w:rsidR="001A6861" w:rsidRPr="001B701F">
              <w:rPr>
                <w:rFonts w:ascii="Times New Roman" w:hAnsi="Times New Roman" w:cs="Times New Roman"/>
                <w:color w:val="000000" w:themeColor="text1"/>
                <w:sz w:val="20"/>
                <w:szCs w:val="20"/>
              </w:rPr>
              <w:instrText>ADDIN CSL_CITATION {"citationItems":[{"id":"ITEM-1","itemData":{"URL":"https://www.macrotrends.net/countries/QAT/qatar/net-migration#:~:text=The net migration rate for,a 8.94%25 decline from 2019.","id":"ITEM-1","issued":{"date-parts":[["2023"]]},"title":"Qatar Net Migration Rate 1950-2023","type":"webpage"},"uris":["http://www.mendeley.com/documents/?uuid=45708b16-715c-409d-b564-2f7c66ecc709"]}],"mendeley":{"formattedCitation":"(9)","plainTextFormattedCitation":"(9)","previouslyFormattedCitation":"(9)"},"properties":{"noteIndex":0},"schema":"https://github.com/citation-style-language/schema/raw/master/csl-citation.json"}</w:instrText>
            </w:r>
            <w:r w:rsidR="00691894" w:rsidRPr="001B701F">
              <w:rPr>
                <w:rFonts w:ascii="Times New Roman" w:hAnsi="Times New Roman" w:cs="Times New Roman"/>
                <w:color w:val="000000" w:themeColor="text1"/>
                <w:sz w:val="20"/>
                <w:szCs w:val="20"/>
              </w:rPr>
              <w:fldChar w:fldCharType="separate"/>
            </w:r>
            <w:r w:rsidR="00691894" w:rsidRPr="001B701F">
              <w:rPr>
                <w:rFonts w:ascii="Times New Roman" w:hAnsi="Times New Roman" w:cs="Times New Roman"/>
                <w:noProof/>
                <w:color w:val="000000" w:themeColor="text1"/>
                <w:sz w:val="20"/>
                <w:szCs w:val="20"/>
              </w:rPr>
              <w:t>(9)</w:t>
            </w:r>
            <w:r w:rsidR="00691894" w:rsidRPr="001B701F">
              <w:rPr>
                <w:rFonts w:ascii="Times New Roman" w:hAnsi="Times New Roman" w:cs="Times New Roman"/>
                <w:color w:val="000000" w:themeColor="text1"/>
                <w:sz w:val="20"/>
                <w:szCs w:val="20"/>
              </w:rPr>
              <w:fldChar w:fldCharType="end"/>
            </w:r>
            <w:r w:rsidR="001A6861" w:rsidRPr="001B701F">
              <w:rPr>
                <w:rFonts w:ascii="Times New Roman" w:hAnsi="Times New Roman" w:cs="Times New Roman"/>
                <w:color w:val="000000" w:themeColor="text1"/>
                <w:sz w:val="20"/>
                <w:szCs w:val="20"/>
              </w:rPr>
              <w:t>.</w:t>
            </w:r>
          </w:p>
        </w:tc>
      </w:tr>
      <w:tr w:rsidR="005C60F7" w:rsidRPr="001B701F" w14:paraId="40FB186C" w14:textId="77777777" w:rsidTr="00280A68">
        <w:tc>
          <w:tcPr>
            <w:tcW w:w="245" w:type="pct"/>
          </w:tcPr>
          <w:p w14:paraId="76EFCD10" w14:textId="7BE4BA2D" w:rsidR="005C60F7" w:rsidRPr="001B701F" w:rsidRDefault="005C60F7"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8</w:t>
            </w:r>
          </w:p>
        </w:tc>
        <w:tc>
          <w:tcPr>
            <w:tcW w:w="787" w:type="pct"/>
          </w:tcPr>
          <w:p w14:paraId="689AD02D" w14:textId="0E336818" w:rsidR="005C60F7" w:rsidRPr="001B701F" w:rsidRDefault="005C60F7"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Mortality data </w:t>
            </w:r>
          </w:p>
        </w:tc>
        <w:tc>
          <w:tcPr>
            <w:tcW w:w="2114" w:type="pct"/>
          </w:tcPr>
          <w:p w14:paraId="163147CF" w14:textId="153D8AE7" w:rsidR="005C60F7" w:rsidRPr="001B701F" w:rsidRDefault="00F00005" w:rsidP="00AE0A81">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The mortality data, categorized by sex and single year of age, in Qatar was obtained from a reputable global database known as CEIC</w:t>
            </w:r>
            <w:r w:rsidR="00AE0A81" w:rsidRPr="001B701F">
              <w:rPr>
                <w:rFonts w:ascii="Times New Roman" w:hAnsi="Times New Roman" w:cs="Times New Roman"/>
                <w:color w:val="000000" w:themeColor="text1"/>
                <w:sz w:val="20"/>
                <w:szCs w:val="20"/>
              </w:rPr>
              <w:t xml:space="preserve">. </w:t>
            </w:r>
            <w:r w:rsidRPr="001B701F">
              <w:rPr>
                <w:rFonts w:ascii="Times New Roman" w:hAnsi="Times New Roman" w:cs="Times New Roman"/>
                <w:color w:val="000000" w:themeColor="text1"/>
                <w:sz w:val="20"/>
                <w:szCs w:val="20"/>
              </w:rPr>
              <w:t>This comprehensive database provides valuable insights into mortality rates. To ensure accuracy, the data was carefully adjusted to account for individuals with type 2 diabetes (T2D). By incorporating this adjustment, we can gain a more precise understanding of mortality patterns in relation to T2D in Qatar.</w:t>
            </w:r>
          </w:p>
        </w:tc>
        <w:tc>
          <w:tcPr>
            <w:tcW w:w="1854" w:type="pct"/>
          </w:tcPr>
          <w:p w14:paraId="7B9C9488" w14:textId="2E7CEF4E" w:rsidR="005C60F7" w:rsidRPr="001B701F" w:rsidRDefault="00AE0A81" w:rsidP="00344BCE">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CEIC, a trusted source of economic and financial data, provides economists and investment professionals with comprehensive and relevant information to effectively monitor and gain genuine insights into market dynamics. By curating the best available data, CEIC enables users to stay informed about the latest trends and developments in their respective fields. This empowers economists and investment professionals to make informed decisions and navigate the complexities of their markets with confidence</w:t>
            </w:r>
            <w:r w:rsidR="001A6861" w:rsidRPr="001B701F">
              <w:rPr>
                <w:rFonts w:ascii="Times New Roman" w:hAnsi="Times New Roman" w:cs="Times New Roman"/>
                <w:color w:val="000000" w:themeColor="text1"/>
                <w:sz w:val="20"/>
                <w:szCs w:val="20"/>
              </w:rPr>
              <w:t xml:space="preserve"> </w:t>
            </w:r>
            <w:r w:rsidR="001A6861" w:rsidRPr="001B701F">
              <w:rPr>
                <w:rFonts w:ascii="Times New Roman" w:hAnsi="Times New Roman" w:cs="Times New Roman"/>
                <w:color w:val="000000" w:themeColor="text1"/>
                <w:sz w:val="20"/>
                <w:szCs w:val="20"/>
              </w:rPr>
              <w:fldChar w:fldCharType="begin" w:fldLock="1"/>
            </w:r>
            <w:r w:rsidR="003448D6" w:rsidRPr="001B701F">
              <w:rPr>
                <w:rFonts w:ascii="Times New Roman" w:hAnsi="Times New Roman" w:cs="Times New Roman"/>
                <w:color w:val="000000" w:themeColor="text1"/>
                <w:sz w:val="20"/>
                <w:szCs w:val="20"/>
              </w:rPr>
              <w:instrText>ADDIN CSL_CITATION {"citationItems":[{"id":"ITEM-1","itemData":{"URL":"https://www.ceicdata.com/en/qatar/demographic-projection/qa-ucb-projection-mortality-rate-under-5-per-1000-births","id":"ITEM-1","issued":{"date-parts":[["0"]]},"title":"Qatar QA: UCB Projection: Mortality Rate: Under 5 per 1000 Births","type":"webpage"},"uris":["http://www.mendeley.com/documents/?uuid=8e7976ff-bf7b-451d-ae24-254ddf91639a"]}],"mendeley":{"formattedCitation":"(10)","plainTextFormattedCitation":"(10)","previouslyFormattedCitation":"(10)"},"properties":{"noteIndex":0},"schema":"https://github.com/citation-style-language/schema/raw/master/csl-citation.json"}</w:instrText>
            </w:r>
            <w:r w:rsidR="001A6861" w:rsidRPr="001B701F">
              <w:rPr>
                <w:rFonts w:ascii="Times New Roman" w:hAnsi="Times New Roman" w:cs="Times New Roman"/>
                <w:color w:val="000000" w:themeColor="text1"/>
                <w:sz w:val="20"/>
                <w:szCs w:val="20"/>
              </w:rPr>
              <w:fldChar w:fldCharType="separate"/>
            </w:r>
            <w:r w:rsidR="001A6861" w:rsidRPr="001B701F">
              <w:rPr>
                <w:rFonts w:ascii="Times New Roman" w:hAnsi="Times New Roman" w:cs="Times New Roman"/>
                <w:noProof/>
                <w:color w:val="000000" w:themeColor="text1"/>
                <w:sz w:val="20"/>
                <w:szCs w:val="20"/>
              </w:rPr>
              <w:t>(10)</w:t>
            </w:r>
            <w:r w:rsidR="001A6861" w:rsidRPr="001B701F">
              <w:rPr>
                <w:rFonts w:ascii="Times New Roman" w:hAnsi="Times New Roman" w:cs="Times New Roman"/>
                <w:color w:val="000000" w:themeColor="text1"/>
                <w:sz w:val="20"/>
                <w:szCs w:val="20"/>
              </w:rPr>
              <w:fldChar w:fldCharType="end"/>
            </w:r>
            <w:r w:rsidRPr="001B701F">
              <w:rPr>
                <w:rFonts w:ascii="Times New Roman" w:hAnsi="Times New Roman" w:cs="Times New Roman"/>
                <w:color w:val="000000" w:themeColor="text1"/>
                <w:sz w:val="20"/>
                <w:szCs w:val="20"/>
              </w:rPr>
              <w:t>.</w:t>
            </w:r>
          </w:p>
        </w:tc>
      </w:tr>
      <w:tr w:rsidR="00B023D0" w:rsidRPr="001B701F" w14:paraId="68A6BC67" w14:textId="77777777" w:rsidTr="003F54AB">
        <w:trPr>
          <w:trHeight w:val="1886"/>
        </w:trPr>
        <w:tc>
          <w:tcPr>
            <w:tcW w:w="245" w:type="pct"/>
          </w:tcPr>
          <w:p w14:paraId="1E4B289E" w14:textId="4EDA120F" w:rsidR="00B023D0" w:rsidRPr="001B701F" w:rsidRDefault="00E011D3"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9</w:t>
            </w:r>
          </w:p>
        </w:tc>
        <w:tc>
          <w:tcPr>
            <w:tcW w:w="787" w:type="pct"/>
          </w:tcPr>
          <w:p w14:paraId="713DA957" w14:textId="6FC2C6A2"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Proportions of recurrent fatal and non-fatal CVD in people with type 2 diabetes and established CVD</w:t>
            </w:r>
          </w:p>
        </w:tc>
        <w:tc>
          <w:tcPr>
            <w:tcW w:w="2114" w:type="pct"/>
          </w:tcPr>
          <w:p w14:paraId="0EC88DCE" w14:textId="69373D5F" w:rsidR="00006752" w:rsidRPr="001B701F" w:rsidRDefault="00006752" w:rsidP="00006752">
            <w:pPr>
              <w:jc w:val="both"/>
              <w:rPr>
                <w:rFonts w:ascii="Times New Roman" w:hAnsi="Times New Roman" w:cs="Times New Roman"/>
                <w:sz w:val="20"/>
                <w:szCs w:val="20"/>
              </w:rPr>
            </w:pPr>
            <w:r w:rsidRPr="001B701F">
              <w:rPr>
                <w:rFonts w:ascii="Times New Roman" w:hAnsi="Times New Roman" w:cs="Times New Roman"/>
                <w:sz w:val="20"/>
                <w:szCs w:val="20"/>
              </w:rPr>
              <w:t>The input probabilities of recurrent myocardial infarction (MI), stroke, and cardiovascular disease (CVD) death among individuals with both type 2 diabetes (T2D) and CVD were obtained from the esteemed Reduction of Atherothrombosis for Continued Health (REACH) registry. The REACH registry is a global prospective observational longitudinal study that focuses on individuals with, or at high risk of, atherothrombosis. Within this registry, a substantial subset of 30,043 individuals had a diagnosis of diabetes. This valuable data from the REACH registry allows for a more comprehensive understanding of the probabilities associated with recurrent MI, stroke, and CVD death in individuals with T2D and CVD.</w:t>
            </w:r>
          </w:p>
          <w:p w14:paraId="664D739D" w14:textId="7ADCA00D" w:rsidR="00B023D0" w:rsidRPr="001B701F" w:rsidRDefault="00B023D0" w:rsidP="00B023D0">
            <w:pPr>
              <w:spacing w:after="160"/>
              <w:jc w:val="both"/>
              <w:rPr>
                <w:rFonts w:ascii="Times New Roman" w:hAnsi="Times New Roman" w:cs="Times New Roman"/>
                <w:sz w:val="20"/>
                <w:szCs w:val="20"/>
              </w:rPr>
            </w:pPr>
          </w:p>
        </w:tc>
        <w:tc>
          <w:tcPr>
            <w:tcW w:w="1854" w:type="pct"/>
          </w:tcPr>
          <w:p w14:paraId="65965781" w14:textId="4FBD4265"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REACH registry </w:t>
            </w:r>
            <w:r w:rsidRPr="001B701F">
              <w:rPr>
                <w:rFonts w:ascii="Times New Roman" w:hAnsi="Times New Roman" w:cs="Times New Roman"/>
                <w:sz w:val="20"/>
                <w:szCs w:val="20"/>
              </w:rPr>
              <w:fldChar w:fldCharType="begin" w:fldLock="1"/>
            </w:r>
            <w:r w:rsidR="003448D6" w:rsidRPr="001B701F">
              <w:rPr>
                <w:rFonts w:ascii="Times New Roman" w:hAnsi="Times New Roman" w:cs="Times New Roman"/>
                <w:sz w:val="20"/>
                <w:szCs w:val="20"/>
              </w:rPr>
              <w:instrText>ADDIN CSL_CITATION {"citationItems":[{"id":"ITEM-1","itemData":{"DOI":"10.1016/j.amjcard.2009.10.048","ISSN":"1879-1913 (Electronic)","PMID":"20185014","abstract":"The objective of this study was to determine cardiovascular event rates in diabetic  patients and nondiabetic subjects from the REACH Registry with established coronary artery disease, cerebrovascular disease, peripheral arterial disease, or multiple risk factors for atherothrombosis. REACH is an international, prospective, and contemporaneous cohort of patients with &gt; or = 3 atherothrombotic risk factors only or established atherothrombotic disease, of which 30,043 have diabetes. The main outcomes after 1-year follow-up were cardiovascular death, myocardial infarction, stroke, major adverse cardiovascular events (MACEs; cardiovascular death, myocardial infarction, or stroke), and MACEs/hospitalization. The MACE rate at 1 year was positively related to the number of atherothrombotic anatomic sites in diabetic patients and nondiabetic subjects, and the rate was higher in those with (3.8%) than without (3.0%, p &lt;0.001) diabetes. Diabetic patients with risk factors only had a lower MACE rate than nondiabetic subjects or diabetic patients with established atherothrombotic disease (2.2% vs 4.0% or 6.0%, respectively, p &lt;0.001 for the 2 comparisons). These differences persisted after adjusting for gender and age. In conclusion, diabetic patients in the REACH Registry have an increased risk of cardiovascular events compared to nondiabetic subjects related to the number of atherothrombotic sites. Although increasing risk, diabetes may not be truly equivalent to previous atherothrombotic events on new cardiovascular event rates.","author":[{"dropping-particle":"","family":"Krempf","given":"Michel","non-dropping-particle":"","parse-names":false,"suffix":""},{"dropping-particle":"","family":"Parhofer","given":"Klaus G","non-dropping-particle":"","parse-names":false,"suffix":""},{"dropping-particle":"","family":"Steg","given":"Ph Gabriel","non-dropping-particle":"","parse-names":false,"suffix":""},{"dropping-particle":"","family":"Bhatt","given":"Deepak L","non-dropping-particle":"","parse-names":false,"suffix":""},{"dropping-particle":"","family":"Ohman","given":"E Magnus","non-dropping-particle":"","parse-names":false,"suffix":""},{"dropping-particle":"","family":"Röther","given":"Joachim","non-dropping-particle":"","parse-names":false,"suffix":""},{"dropping-particle":"","family":"Goto","given":"Shinya","non-dropping-particle":"","parse-names":false,"suffix":""},{"dropping-particle":"","family":"Pasquet","given":"Blandine","non-dropping-particle":"","parse-names":false,"suffix":""},{"dropping-particle":"","family":"Wilson","given":"Peter W F","non-dropping-particle":"","parse-names":false,"suffix":""}],"container-title":"The American journal of cardiology","id":"ITEM-1","issue":"5","issued":{"date-parts":[["2010","3"]]},"language":"eng","page":"667-671","publisher-place":"United States","title":"Cardiovascular event rates in diabetic and nondiabetic individuals with and without  established atherothrombosis (from the REduction of Atherothrombosis for Continued Health [REACH] Registry).","type":"article-journal","volume":"105"},"uris":["http://www.mendeley.com/documents/?uuid=297a3013-73fa-42c2-90b4-9a49c43cfe72"]}],"mendeley":{"formattedCitation":"(11)","plainTextFormattedCitation":"(11)","previouslyFormattedCitation":"(11)"},"properties":{"noteIndex":0},"schema":"https://github.com/citation-style-language/schema/raw/master/csl-citation.json"}</w:instrText>
            </w:r>
            <w:r w:rsidRPr="001B701F">
              <w:rPr>
                <w:rFonts w:ascii="Times New Roman" w:hAnsi="Times New Roman" w:cs="Times New Roman"/>
                <w:sz w:val="20"/>
                <w:szCs w:val="20"/>
              </w:rPr>
              <w:fldChar w:fldCharType="separate"/>
            </w:r>
            <w:r w:rsidR="001A6861" w:rsidRPr="001B701F">
              <w:rPr>
                <w:rFonts w:ascii="Times New Roman" w:hAnsi="Times New Roman" w:cs="Times New Roman"/>
                <w:noProof/>
                <w:sz w:val="20"/>
                <w:szCs w:val="20"/>
              </w:rPr>
              <w:t>(11)</w:t>
            </w:r>
            <w:r w:rsidRPr="001B701F">
              <w:rPr>
                <w:rFonts w:ascii="Times New Roman" w:hAnsi="Times New Roman" w:cs="Times New Roman"/>
                <w:sz w:val="20"/>
                <w:szCs w:val="20"/>
              </w:rPr>
              <w:fldChar w:fldCharType="end"/>
            </w:r>
            <w:r w:rsidRPr="001B701F">
              <w:rPr>
                <w:rFonts w:ascii="Times New Roman" w:hAnsi="Times New Roman" w:cs="Times New Roman"/>
                <w:sz w:val="20"/>
                <w:szCs w:val="20"/>
              </w:rPr>
              <w:t xml:space="preserve">. </w:t>
            </w:r>
          </w:p>
        </w:tc>
      </w:tr>
      <w:tr w:rsidR="00B023D0" w:rsidRPr="001B701F" w14:paraId="02EECDE1" w14:textId="77777777" w:rsidTr="00280A68">
        <w:tc>
          <w:tcPr>
            <w:tcW w:w="245" w:type="pct"/>
          </w:tcPr>
          <w:p w14:paraId="62F32BA5" w14:textId="6295E1A9" w:rsidR="00B023D0" w:rsidRPr="001B701F" w:rsidRDefault="00E011D3"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lastRenderedPageBreak/>
              <w:t>10</w:t>
            </w:r>
          </w:p>
        </w:tc>
        <w:tc>
          <w:tcPr>
            <w:tcW w:w="787" w:type="pct"/>
          </w:tcPr>
          <w:p w14:paraId="00F94DB9" w14:textId="5787B5DF"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The number of days absent from work due to MI and stroke</w:t>
            </w:r>
          </w:p>
        </w:tc>
        <w:tc>
          <w:tcPr>
            <w:tcW w:w="2114" w:type="pct"/>
          </w:tcPr>
          <w:p w14:paraId="130B6123" w14:textId="2E043A94" w:rsidR="00B023D0" w:rsidRPr="001B701F" w:rsidRDefault="00175A81" w:rsidP="00175A81">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Data from a large national sample, representing approximately 40% of the Danish population, was utilized to identify a cohort of 34,882 individuals aged 18 to 70 years with hospital-diagnosed diabetes. This cohort was carefully selected based on six years of comprehensive hospital utilization data. By drawing from this extensive registry, we were able to capture a significant portion of the Danish population and gain valuable insights into the healthcare utilization patterns of individuals with diabetes.</w:t>
            </w:r>
          </w:p>
        </w:tc>
        <w:tc>
          <w:tcPr>
            <w:tcW w:w="1854" w:type="pct"/>
          </w:tcPr>
          <w:p w14:paraId="2E68D053" w14:textId="5AF08DFE"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Sørensen J and Jon Ploug et al. 2013 </w:t>
            </w:r>
            <w:r w:rsidRPr="001B701F">
              <w:rPr>
                <w:rFonts w:ascii="Times New Roman" w:hAnsi="Times New Roman" w:cs="Times New Roman"/>
                <w:color w:val="000000" w:themeColor="text1"/>
                <w:sz w:val="20"/>
                <w:szCs w:val="20"/>
              </w:rPr>
              <w:fldChar w:fldCharType="begin" w:fldLock="1"/>
            </w:r>
            <w:r w:rsidR="003448D6" w:rsidRPr="001B701F">
              <w:rPr>
                <w:rFonts w:ascii="Times New Roman" w:hAnsi="Times New Roman" w:cs="Times New Roman"/>
                <w:color w:val="000000" w:themeColor="text1"/>
                <w:sz w:val="20"/>
                <w:szCs w:val="20"/>
              </w:rPr>
              <w:instrText>ADDIN CSL_CITATION {"citationItems":[{"id":"ITEM-1","itemData":{"DOI":"10.1155/2013/618039","ISSN":"2090-2123","abstract":"The aim of this study was to estimate the annual number of days absent from work associated with diabetes-related complications. Registry data were obtained for 34,882 individuals aged 18&amp;#x2013;70 years with hospital-diagnosed diabetes (ICD-10 codes: E10&amp;#x2013;E14) identified from a large national sample (40&amp;#x25; of the Danish population) with 6 years of hospital utilisation data. The occurrence of a complication was defined as a hospital admission with a specified diagnosis or procedure code. Data on sickness episodes with municipal subsidy were retrieved for each individual. Days absent from work attributable to complications were defined as the estimated difference in absence days between individuals with and without the specified complication and were estimated for the first and subsequent years after the initial episode of the recorded complication. Angina pectoris, ischaemic stroke, and heart failure were the three most frequent complications in the population. Heart failure, amputation, renal disease, and peripheral vascular disease were on average associated with more than three-month additional absence from work during the first and subsequent years. Leg ulcers and neuropathy were associated with more days absent from work during the first year than in subsequent years. Diabetes complications are associated with a substantial number of additional days absent from work. The avoidance of these complications would benefit both patients and society.","author":[{"dropping-particle":"","family":"Sørensen","given":"Jan","non-dropping-particle":"","parse-names":false,"suffix":""},{"dropping-particle":"","family":"Ploug","given":"Uffe Jon","non-dropping-particle":"","parse-names":false,"suffix":""}],"container-title":"Economics Research International","editor":[{"dropping-particle":"","family":"Williams","given":"Colin C","non-dropping-particle":"","parse-names":false,"suffix":""}],"id":"ITEM-1","issued":{"date-parts":[["2013"]]},"page":"618039","publisher":"Hindawi Publishing Corporation","title":"The Cost of Diabetes-Related Complications: Registry-Based Analysis of Days Absent from Work","type":"article-journal","volume":"2013"},"uris":["http://www.mendeley.com/documents/?uuid=cefb9d5c-bef3-4435-8fa9-77c44c8503ca"]}],"mendeley":{"formattedCitation":"(12)","plainTextFormattedCitation":"(12)","previouslyFormattedCitation":"(12)"},"properties":{"noteIndex":0},"schema":"https://github.com/citation-style-language/schema/raw/master/csl-citation.json"}</w:instrText>
            </w:r>
            <w:r w:rsidRPr="001B701F">
              <w:rPr>
                <w:rFonts w:ascii="Times New Roman" w:hAnsi="Times New Roman" w:cs="Times New Roman"/>
                <w:color w:val="000000" w:themeColor="text1"/>
                <w:sz w:val="20"/>
                <w:szCs w:val="20"/>
              </w:rPr>
              <w:fldChar w:fldCharType="separate"/>
            </w:r>
            <w:r w:rsidR="001A6861" w:rsidRPr="001B701F">
              <w:rPr>
                <w:rFonts w:ascii="Times New Roman" w:hAnsi="Times New Roman" w:cs="Times New Roman"/>
                <w:noProof/>
                <w:color w:val="000000" w:themeColor="text1"/>
                <w:sz w:val="20"/>
                <w:szCs w:val="20"/>
              </w:rPr>
              <w:t>(12)</w:t>
            </w:r>
            <w:r w:rsidRPr="001B701F">
              <w:rPr>
                <w:rFonts w:ascii="Times New Roman" w:hAnsi="Times New Roman" w:cs="Times New Roman"/>
                <w:color w:val="000000" w:themeColor="text1"/>
                <w:sz w:val="20"/>
                <w:szCs w:val="20"/>
              </w:rPr>
              <w:fldChar w:fldCharType="end"/>
            </w:r>
          </w:p>
        </w:tc>
      </w:tr>
      <w:tr w:rsidR="00B023D0" w:rsidRPr="001B701F" w14:paraId="1FA3B297" w14:textId="77777777" w:rsidTr="00280A68">
        <w:tc>
          <w:tcPr>
            <w:tcW w:w="245" w:type="pct"/>
          </w:tcPr>
          <w:p w14:paraId="45C0E6EB" w14:textId="05CD59AE" w:rsidR="00B023D0" w:rsidRPr="001B701F" w:rsidRDefault="00E011D3"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11</w:t>
            </w:r>
          </w:p>
        </w:tc>
        <w:tc>
          <w:tcPr>
            <w:tcW w:w="787" w:type="pct"/>
          </w:tcPr>
          <w:p w14:paraId="14679D57" w14:textId="3615B1F6"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The number of days absent from work in people without the disease</w:t>
            </w:r>
          </w:p>
        </w:tc>
        <w:tc>
          <w:tcPr>
            <w:tcW w:w="2114" w:type="pct"/>
          </w:tcPr>
          <w:p w14:paraId="5C547D24" w14:textId="77777777" w:rsidR="00B023D0" w:rsidRDefault="007A756D"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To investigate the impact of type 2 diabetes on lost productivity, including absenteeism, presenteeism, and early retirement, a systematic review was conducted. This review aimed to compare the productivity outcomes of individuals with type 2 diabetes to those without the disease.</w:t>
            </w:r>
          </w:p>
          <w:p w14:paraId="49D71AB2" w14:textId="77777777" w:rsidR="00DC4CC2" w:rsidRDefault="00DC4CC2" w:rsidP="00B023D0">
            <w:pPr>
              <w:rPr>
                <w:rFonts w:ascii="Times New Roman" w:hAnsi="Times New Roman" w:cs="Times New Roman"/>
                <w:color w:val="000000" w:themeColor="text1"/>
                <w:sz w:val="20"/>
                <w:szCs w:val="20"/>
              </w:rPr>
            </w:pPr>
          </w:p>
          <w:p w14:paraId="103A554A" w14:textId="330D9E5D" w:rsidR="00DC4CC2" w:rsidRPr="00DC4CC2" w:rsidRDefault="00DC4CC2" w:rsidP="00DC4CC2">
            <w:pPr>
              <w:rPr>
                <w:rFonts w:ascii="Times New Roman" w:hAnsi="Times New Roman" w:cs="Times New Roman"/>
                <w:color w:val="000000" w:themeColor="text1"/>
                <w:sz w:val="20"/>
                <w:szCs w:val="20"/>
              </w:rPr>
            </w:pPr>
            <w:r w:rsidRPr="00DC4CC2">
              <w:rPr>
                <w:rFonts w:ascii="Times New Roman" w:hAnsi="Times New Roman" w:cs="Times New Roman"/>
                <w:color w:val="000000" w:themeColor="text1"/>
                <w:sz w:val="20"/>
                <w:szCs w:val="20"/>
              </w:rPr>
              <w:t xml:space="preserve">The absenteeism data for individuals with T2D due to </w:t>
            </w:r>
            <w:r>
              <w:rPr>
                <w:rFonts w:ascii="Times New Roman" w:hAnsi="Times New Roman" w:cs="Times New Roman"/>
                <w:color w:val="000000" w:themeColor="text1"/>
                <w:sz w:val="20"/>
                <w:szCs w:val="20"/>
              </w:rPr>
              <w:t>MI</w:t>
            </w:r>
            <w:r w:rsidRPr="00DC4CC2">
              <w:rPr>
                <w:rFonts w:ascii="Times New Roman" w:hAnsi="Times New Roman" w:cs="Times New Roman"/>
                <w:color w:val="000000" w:themeColor="text1"/>
                <w:sz w:val="20"/>
                <w:szCs w:val="20"/>
              </w:rPr>
              <w:t xml:space="preserve"> and stroke were sourced from a study by Sørensen and Jon Ploug </w:t>
            </w:r>
            <w:r w:rsidRPr="00DC4CC2">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{"citationItems":[{"id":"ITEM-1","itemData":{"DOI":"10.1155/2013/618039","ISSN":"2090-2123","abstract":"The aim of this study was to estimate the annual number of days absent from work associated with diabetes-related complications. Registry data were obtained for 34,882 individuals aged 18&amp;#x2013;70 years with hospital-diagnosed diabetes (ICD-10 codes: E10&amp;#x2013;E14) identified from a large national sample (40&amp;#x25; of the Danish population) with 6 years of hospital utilisation data. The occurrence of a complication was defined as a hospital admission with a specified diagnosis or procedure code. Data on sickness episodes with municipal subsidy were retrieved for each individual. Days absent from work attributable to complications were defined as the estimated difference in absence days between individuals with and without the specified complication and were estimated for the first and subsequent years after the initial episode of the recorded complication. Angina pectoris, ischaemic stroke, and heart failure were the three most frequent complications in the population. Heart failure, amputation, renal disease, and peripheral vascular disease were on average associated with more than three-month additional absence from work during the first and subsequent years. Leg ulcers and neuropathy were associated with more days absent from work during the first year than in subsequent years. Diabetes complications are associated with a substantial number of additional days absent from work. The avoidance of these complications would benefit both patients and society.","author":[{"dropping-particle":"","family":"Sørensen","given":"Jan","non-dropping-particle":"","parse-names":false,"suffix":""},{"dropping-particle":"","family":"Ploug","given":"Uffe Jon","non-dropping-particle":"","parse-names":false,"suffix":""}],"container-title":"Economics Research International","editor":[{"dropping-particle":"","family":"Williams","given":"Colin C","non-dropping-particle":"","parse-names":false,"suffix":""}],"id":"ITEM-1","issued":{"date-parts":[["2013"]]},"page":"618039","publisher":"Hindawi Publishing Corporation","title":"The Cost of Diabetes-Related Complications: Registry-Based Analysis of Days Absent from Work","type":"article-journal","volume":"2013"},"uris":["http://www.mendeley.com/documents/?uuid=cefb9d5c-bef3-4435-8fa9-77c44c8503ca"]}],"mendeley":{"formattedCitation":"(12)","plainTextFormattedCitation":"(12)","previouslyFormattedCitation":"(31)"},"properties":{"noteIndex":0},"schema":"https://github.com/citation-style-language/schema/raw/master/csl-citation.json"}</w:instrText>
            </w:r>
            <w:r w:rsidRPr="00DC4CC2">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(12)</w:t>
            </w:r>
            <w:r w:rsidRPr="00DC4CC2">
              <w:rPr>
                <w:rFonts w:ascii="Times New Roman" w:hAnsi="Times New Roman" w:cs="Times New Roman"/>
                <w:color w:val="000000" w:themeColor="text1"/>
                <w:sz w:val="20"/>
                <w:szCs w:val="20"/>
              </w:rPr>
              <w:fldChar w:fldCharType="end"/>
            </w:r>
            <w:r w:rsidRPr="00DC4CC2">
              <w:rPr>
                <w:rFonts w:ascii="Times New Roman" w:hAnsi="Times New Roman" w:cs="Times New Roman"/>
                <w:color w:val="000000" w:themeColor="text1"/>
                <w:sz w:val="20"/>
                <w:szCs w:val="20"/>
              </w:rPr>
              <w:t>. In the initial year, individuals with T2D had 92 days of work absence due to MI, decreasing to 56 days in subsequent years. For stroke, the individuals experienced 125 absent days in the first year and 71 days in the following years. In contrast, those without MI or stroke had 38 absent days in both the first and subsequent years.</w:t>
            </w:r>
          </w:p>
          <w:p w14:paraId="660BCF85" w14:textId="5AB76235" w:rsidR="00DC4CC2" w:rsidRPr="001B701F" w:rsidRDefault="00DC4CC2" w:rsidP="00B023D0">
            <w:pPr>
              <w:rPr>
                <w:rFonts w:ascii="Times New Roman" w:hAnsi="Times New Roman" w:cs="Times New Roman"/>
                <w:color w:val="000000" w:themeColor="text1"/>
                <w:sz w:val="20"/>
                <w:szCs w:val="20"/>
              </w:rPr>
            </w:pPr>
          </w:p>
        </w:tc>
        <w:tc>
          <w:tcPr>
            <w:tcW w:w="1854" w:type="pct"/>
          </w:tcPr>
          <w:p w14:paraId="6E251501" w14:textId="60B35422"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Breton et al. 2013 </w:t>
            </w:r>
            <w:r w:rsidRPr="001B701F">
              <w:rPr>
                <w:rFonts w:ascii="Times New Roman" w:hAnsi="Times New Roman" w:cs="Times New Roman"/>
                <w:color w:val="000000" w:themeColor="text1"/>
                <w:sz w:val="20"/>
                <w:szCs w:val="20"/>
              </w:rPr>
              <w:fldChar w:fldCharType="begin" w:fldLock="1"/>
            </w:r>
            <w:r w:rsidR="003448D6" w:rsidRPr="001B701F">
              <w:rPr>
                <w:rFonts w:ascii="Times New Roman" w:hAnsi="Times New Roman" w:cs="Times New Roman"/>
                <w:color w:val="000000" w:themeColor="text1"/>
                <w:sz w:val="20"/>
                <w:szCs w:val="20"/>
              </w:rPr>
              <w:instrText>ADDIN CSL_CITATION {"citationItems":[{"id":"ITEM-1","itemData":{"DOI":"10.2337/dc12-0354","ISSN":"1935-5548 (Electronic)","PMID":"23431092","author":[{"dropping-particle":"","family":"Breton","given":"Marie-Claude","non-dropping-particle":"","parse-names":false,"suffix":""},{"dropping-particle":"","family":"Guénette","given":"Line","non-dropping-particle":"","parse-names":false,"suffix":""},{"dropping-particle":"","family":"Amiche","given":"Mohamed Amine","non-dropping-particle":"","parse-names":false,"suffix":""},{"dropping-particle":"","family":"Kayibanda","given":"Jeanne-Françoise","non-dropping-particle":"","parse-names":false,"suffix":""},{"dropping-particle":"","family":"Grégoire","given":"Jean-Pierre","non-dropping-particle":"","parse-names":false,"suffix":""},{"dropping-particle":"","family":"Moisan","given":"Jocelyne","non-dropping-particle":"","parse-names":false,"suffix":""}],"container-title":"Diabetes care","id":"ITEM-1","issue":"3","issued":{"date-parts":[["2013","3"]]},"language":"eng","page":"740-749","publisher-place":"United States","title":"Burden of diabetes on the ability to work: a systematic review.","type":"article-journal","volume":"36"},"uris":["http://www.mendeley.com/documents/?uuid=b87ab1b7-3b41-4566-ab91-a7dc450d93b0"]}],"mendeley":{"formattedCitation":"(13)","plainTextFormattedCitation":"(13)","previouslyFormattedCitation":"(13)"},"properties":{"noteIndex":0},"schema":"https://github.com/citation-style-language/schema/raw/master/csl-citation.json"}</w:instrText>
            </w:r>
            <w:r w:rsidRPr="001B701F">
              <w:rPr>
                <w:rFonts w:ascii="Times New Roman" w:hAnsi="Times New Roman" w:cs="Times New Roman"/>
                <w:color w:val="000000" w:themeColor="text1"/>
                <w:sz w:val="20"/>
                <w:szCs w:val="20"/>
              </w:rPr>
              <w:fldChar w:fldCharType="separate"/>
            </w:r>
            <w:r w:rsidR="001A6861" w:rsidRPr="001B701F">
              <w:rPr>
                <w:rFonts w:ascii="Times New Roman" w:hAnsi="Times New Roman" w:cs="Times New Roman"/>
                <w:noProof/>
                <w:color w:val="000000" w:themeColor="text1"/>
                <w:sz w:val="20"/>
                <w:szCs w:val="20"/>
              </w:rPr>
              <w:t>(13)</w:t>
            </w:r>
            <w:r w:rsidRPr="001B701F">
              <w:rPr>
                <w:rFonts w:ascii="Times New Roman" w:hAnsi="Times New Roman" w:cs="Times New Roman"/>
                <w:color w:val="000000" w:themeColor="text1"/>
                <w:sz w:val="20"/>
                <w:szCs w:val="20"/>
              </w:rPr>
              <w:fldChar w:fldCharType="end"/>
            </w:r>
          </w:p>
        </w:tc>
      </w:tr>
      <w:tr w:rsidR="00B023D0" w:rsidRPr="001B701F" w14:paraId="6E5C4587" w14:textId="77777777" w:rsidTr="00280A68">
        <w:tc>
          <w:tcPr>
            <w:tcW w:w="245" w:type="pct"/>
          </w:tcPr>
          <w:p w14:paraId="6CD7ED06" w14:textId="47A576B9" w:rsidR="00B023D0" w:rsidRPr="001B701F" w:rsidRDefault="00B023D0"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1</w:t>
            </w:r>
            <w:r w:rsidR="00E011D3" w:rsidRPr="001B701F">
              <w:rPr>
                <w:rFonts w:ascii="Times New Roman" w:hAnsi="Times New Roman" w:cs="Times New Roman"/>
                <w:b/>
                <w:bCs/>
                <w:color w:val="000000" w:themeColor="text1"/>
                <w:sz w:val="20"/>
                <w:szCs w:val="20"/>
              </w:rPr>
              <w:t>2</w:t>
            </w:r>
          </w:p>
        </w:tc>
        <w:tc>
          <w:tcPr>
            <w:tcW w:w="787" w:type="pct"/>
          </w:tcPr>
          <w:p w14:paraId="32ACE53C" w14:textId="0B6A2216"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The number of days of unproductive time at work</w:t>
            </w:r>
          </w:p>
        </w:tc>
        <w:tc>
          <w:tcPr>
            <w:tcW w:w="2114" w:type="pct"/>
          </w:tcPr>
          <w:p w14:paraId="415F2725" w14:textId="77777777" w:rsidR="00B023D0" w:rsidRDefault="003D64DB" w:rsidP="003D64DB">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For this study, metrics were generated from administrative claims using the </w:t>
            </w:r>
            <w:proofErr w:type="spellStart"/>
            <w:r w:rsidRPr="001B701F">
              <w:rPr>
                <w:rFonts w:ascii="Times New Roman" w:hAnsi="Times New Roman" w:cs="Times New Roman"/>
                <w:color w:val="000000" w:themeColor="text1"/>
                <w:sz w:val="20"/>
                <w:szCs w:val="20"/>
              </w:rPr>
              <w:t>Medstat</w:t>
            </w:r>
            <w:proofErr w:type="spellEnd"/>
            <w:r w:rsidRPr="001B701F">
              <w:rPr>
                <w:rFonts w:ascii="Times New Roman" w:hAnsi="Times New Roman" w:cs="Times New Roman"/>
                <w:color w:val="000000" w:themeColor="text1"/>
                <w:sz w:val="20"/>
                <w:szCs w:val="20"/>
              </w:rPr>
              <w:t xml:space="preserve"> Market Scan HPM database. This database encompasses person-level information from 374,799 employees over a three-year period, specifically from 1997 to 1999. By utilizing this extensive database, we were able to gather valuable insights into the productivity challenges faced by individuals with type 2 diabetes.</w:t>
            </w:r>
          </w:p>
          <w:p w14:paraId="5A2D95D7" w14:textId="77777777" w:rsidR="009C5F1E" w:rsidRDefault="009C5F1E" w:rsidP="003D64DB">
            <w:pPr>
              <w:rPr>
                <w:rFonts w:ascii="Times New Roman" w:hAnsi="Times New Roman" w:cs="Times New Roman"/>
                <w:color w:val="000000" w:themeColor="text1"/>
                <w:sz w:val="20"/>
                <w:szCs w:val="20"/>
              </w:rPr>
            </w:pPr>
          </w:p>
          <w:p w14:paraId="2DE2F18F" w14:textId="21CC2FAE" w:rsidR="009C5F1E" w:rsidRPr="001B701F" w:rsidRDefault="009C5F1E" w:rsidP="009C5F1E">
            <w:pPr>
              <w:rPr>
                <w:rFonts w:ascii="Times New Roman" w:hAnsi="Times New Roman" w:cs="Times New Roman"/>
                <w:color w:val="000000" w:themeColor="text1"/>
                <w:sz w:val="20"/>
                <w:szCs w:val="20"/>
              </w:rPr>
            </w:pPr>
            <w:r w:rsidRPr="009C5F1E">
              <w:rPr>
                <w:rFonts w:ascii="Times New Roman" w:hAnsi="Times New Roman" w:cs="Times New Roman"/>
                <w:color w:val="000000" w:themeColor="text1"/>
                <w:sz w:val="20"/>
                <w:szCs w:val="20"/>
              </w:rPr>
              <w:t xml:space="preserve">In relation to the presenteeism, the number of unproductive days at work for individuals with T2D, with or without CVD, was extracted from a study by Goetzel et al. </w:t>
            </w:r>
            <w:r w:rsidRPr="009C5F1E">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{"citationItems":[{"id":"ITEM-1","itemData":{"DOI":"10.1097/01.jom.0000121151.40413.bd","ISSN":"1076-2752 (Print)","PMID":"15076658","abstract":"Evidence about the total cost of health, absence, short-term disability, and  productivity losses was synthesized for 10 health conditions. Cost estimates from a large medical/absence database were combined with findings from several published productivity surveys. Ranges of condition prevalence and associated absenteeism and presenteeism (on-the-job-productivity) losses were used to estimate condition-related costs. Based on average impairment and prevalence estimates, the overall economic burden of illness was highest for hypertension ($392 per eligible employee per year), heart disease ($368), depression and other mental illnesses ($348), and arthritis ($327). Presenteeism costs were higher than medical costs in most cases, and represented 18% to 60% of all costs for the 10 conditions. Caution is advised when interpreting any particular source of data, and the need for standardization in future research is noted.","author":[{"dropping-particle":"","family":"Goetzel","given":"Ron Z","non-dropping-particle":"","parse-names":false,"suffix":""},{"dropping-particle":"","family":"Long","given":"Stacey R","non-dropping-particle":"","parse-names":false,"suffix":""},{"dropping-particle":"","family":"Ozminkowski","given":"Ronald J","non-dropping-particle":"","parse-names":false,"suffix":""},{"dropping-particle":"","family":"Hawkins","given":"Kevin","non-dropping-particle":"","parse-names":false,"suffix":""},{"dropping-particle":"","family":"Wang","given":"Shaohung","non-dropping-particle":"","parse-names":false,"suffix":""},{"dropping-particle":"","family":"Lynch","given":"Wendy","non-dropping-particle":"","parse-names":false,"suffix":""}],"container-title":"Journal of occupational and environmental medicine","id":"ITEM-1","issue":"4","issued":{"date-parts":[["2004","4"]]},"language":"eng","page":"398-412","publisher-place":"United States","title":"Health, absence, disability, and presenteeism cost estimates of certain physical  and mental health conditions affecting U.S. employers.","type":"article-journal","volume":"46"},"uris":["http://www.mendeley.com/documents/?uuid=e30519ed-342f-4ea7-b679-3d7dc7fca53a"]}],"mendeley":{"formattedCitation":"(14)","plainTextFormattedCitation":"(14)","previouslyFormattedCitation":"(24)"},"properties":{"noteIndex":0},"schema":"https://github.com/citation-style-language/schema/raw/master/csl-citation.json"}</w:instrText>
            </w:r>
            <w:r w:rsidRPr="009C5F1E">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(14)</w:t>
            </w:r>
            <w:r w:rsidRPr="009C5F1E">
              <w:rPr>
                <w:rFonts w:ascii="Times New Roman" w:hAnsi="Times New Roman" w:cs="Times New Roman"/>
                <w:color w:val="000000" w:themeColor="text1"/>
                <w:sz w:val="20"/>
                <w:szCs w:val="20"/>
              </w:rPr>
              <w:fldChar w:fldCharType="end"/>
            </w:r>
            <w:r w:rsidRPr="009C5F1E">
              <w:rPr>
                <w:rFonts w:ascii="Times New Roman" w:hAnsi="Times New Roman" w:cs="Times New Roman"/>
                <w:color w:val="000000" w:themeColor="text1"/>
                <w:sz w:val="20"/>
                <w:szCs w:val="20"/>
              </w:rPr>
              <w:t xml:space="preserve">. On average, individuals with both T2D and CVD encountered 7 days of unproductive work time per year. </w:t>
            </w:r>
          </w:p>
        </w:tc>
        <w:tc>
          <w:tcPr>
            <w:tcW w:w="1854" w:type="pct"/>
          </w:tcPr>
          <w:p w14:paraId="7659CEB7" w14:textId="36C886EA"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Goetzel et al. 2004 </w:t>
            </w:r>
            <w:r w:rsidRPr="001B701F">
              <w:rPr>
                <w:rFonts w:ascii="Times New Roman" w:hAnsi="Times New Roman" w:cs="Times New Roman"/>
                <w:color w:val="000000" w:themeColor="text1"/>
                <w:sz w:val="20"/>
                <w:szCs w:val="20"/>
              </w:rPr>
              <w:fldChar w:fldCharType="begin" w:fldLock="1"/>
            </w:r>
            <w:r w:rsidR="003448D6" w:rsidRPr="001B701F">
              <w:rPr>
                <w:rFonts w:ascii="Times New Roman" w:hAnsi="Times New Roman" w:cs="Times New Roman"/>
                <w:color w:val="000000" w:themeColor="text1"/>
                <w:sz w:val="20"/>
                <w:szCs w:val="20"/>
              </w:rPr>
              <w:instrText>ADDIN CSL_CITATION {"citationItems":[{"id":"ITEM-1","itemData":{"DOI":"10.1097/01.jom.0000121151.40413.bd","ISSN":"1076-2752 (Print)","PMID":"15076658","abstract":"Evidence about the total cost of health, absence, short-term disability, and  productivity losses was synthesized for 10 health conditions. Cost estimates from a large medical/absence database were combined with findings from several published productivity surveys. Ranges of condition prevalence and associated absenteeism and presenteeism (on-the-job-productivity) losses were used to estimate condition-related costs. Based on average impairment and prevalence estimates, the overall economic burden of illness was highest for hypertension ($392 per eligible employee per year), heart disease ($368), depression and other mental illnesses ($348), and arthritis ($327). Presenteeism costs were higher than medical costs in most cases, and represented 18% to 60% of all costs for the 10 conditions. Caution is advised when interpreting any particular source of data, and the need for standardization in future research is noted.","author":[{"dropping-particle":"","family":"Goetzel","given":"Ron Z","non-dropping-particle":"","parse-names":false,"suffix":""},{"dropping-particle":"","family":"Long","given":"Stacey R","non-dropping-particle":"","parse-names":false,"suffix":""},{"dropping-particle":"","family":"Ozminkowski","given":"Ronald J","non-dropping-particle":"","parse-names":false,"suffix":""},{"dropping-particle":"","family":"Hawkins","given":"Kevin","non-dropping-particle":"","parse-names":false,"suffix":""},{"dropping-particle":"","family":"Wang","given":"Shaohung","non-dropping-particle":"","parse-names":false,"suffix":""},{"dropping-particle":"","family":"Lynch","given":"Wendy","non-dropping-particle":"","parse-names":false,"suffix":""}],"container-title":"Journal of occupational and environmental medicine","id":"ITEM-1","issue":"4","issued":{"date-parts":[["2004","4"]]},"language":"eng","page":"398-412","publisher-place":"United States","title":"Health, absence, disability, and presenteeism cost estimates of certain physical  and mental health conditions affecting U.S. employers.","type":"article-journal","volume":"46"},"uris":["http://www.mendeley.com/documents/?uuid=e30519ed-342f-4ea7-b679-3d7dc7fca53a"]}],"mendeley":{"formattedCitation":"(14)","plainTextFormattedCitation":"(14)","previouslyFormattedCitation":"(14)"},"properties":{"noteIndex":0},"schema":"https://github.com/citation-style-language/schema/raw/master/csl-citation.json"}</w:instrText>
            </w:r>
            <w:r w:rsidRPr="001B701F">
              <w:rPr>
                <w:rFonts w:ascii="Times New Roman" w:hAnsi="Times New Roman" w:cs="Times New Roman"/>
                <w:color w:val="000000" w:themeColor="text1"/>
                <w:sz w:val="20"/>
                <w:szCs w:val="20"/>
              </w:rPr>
              <w:fldChar w:fldCharType="separate"/>
            </w:r>
            <w:r w:rsidR="001A6861" w:rsidRPr="001B701F">
              <w:rPr>
                <w:rFonts w:ascii="Times New Roman" w:hAnsi="Times New Roman" w:cs="Times New Roman"/>
                <w:noProof/>
                <w:color w:val="000000" w:themeColor="text1"/>
                <w:sz w:val="20"/>
                <w:szCs w:val="20"/>
              </w:rPr>
              <w:t>(14)</w:t>
            </w:r>
            <w:r w:rsidRPr="001B701F">
              <w:rPr>
                <w:rFonts w:ascii="Times New Roman" w:hAnsi="Times New Roman" w:cs="Times New Roman"/>
                <w:color w:val="000000" w:themeColor="text1"/>
                <w:sz w:val="20"/>
                <w:szCs w:val="20"/>
              </w:rPr>
              <w:fldChar w:fldCharType="end"/>
            </w:r>
          </w:p>
        </w:tc>
      </w:tr>
      <w:tr w:rsidR="00B023D0" w:rsidRPr="001B701F" w14:paraId="6694B8E9" w14:textId="77777777" w:rsidTr="00280A68">
        <w:tc>
          <w:tcPr>
            <w:tcW w:w="245" w:type="pct"/>
          </w:tcPr>
          <w:p w14:paraId="54CB4B08" w14:textId="73B3B35D" w:rsidR="00B023D0" w:rsidRPr="001B701F" w:rsidRDefault="00B023D0"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1</w:t>
            </w:r>
            <w:r w:rsidR="00E011D3" w:rsidRPr="001B701F">
              <w:rPr>
                <w:rFonts w:ascii="Times New Roman" w:hAnsi="Times New Roman" w:cs="Times New Roman"/>
                <w:b/>
                <w:bCs/>
                <w:color w:val="000000" w:themeColor="text1"/>
                <w:sz w:val="20"/>
                <w:szCs w:val="20"/>
              </w:rPr>
              <w:t>3</w:t>
            </w:r>
          </w:p>
        </w:tc>
        <w:tc>
          <w:tcPr>
            <w:tcW w:w="787" w:type="pct"/>
          </w:tcPr>
          <w:p w14:paraId="160A5B7C" w14:textId="4D12D502"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Dropout from work due to a non-fatal MI/stroke </w:t>
            </w:r>
          </w:p>
        </w:tc>
        <w:tc>
          <w:tcPr>
            <w:tcW w:w="2114" w:type="pct"/>
          </w:tcPr>
          <w:p w14:paraId="25FC9FB3" w14:textId="19F25221" w:rsidR="006D5F1C" w:rsidRPr="001B701F" w:rsidRDefault="006D5F1C" w:rsidP="006D5F1C">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When examining the impact of non-fatal </w:t>
            </w:r>
            <w:r w:rsidR="009C5F1E">
              <w:rPr>
                <w:rFonts w:ascii="Times New Roman" w:hAnsi="Times New Roman" w:cs="Times New Roman"/>
                <w:color w:val="000000" w:themeColor="text1"/>
                <w:sz w:val="20"/>
                <w:szCs w:val="20"/>
              </w:rPr>
              <w:t>MI</w:t>
            </w:r>
            <w:r w:rsidRPr="001B701F">
              <w:rPr>
                <w:rFonts w:ascii="Times New Roman" w:hAnsi="Times New Roman" w:cs="Times New Roman"/>
                <w:color w:val="000000" w:themeColor="text1"/>
                <w:sz w:val="20"/>
                <w:szCs w:val="20"/>
              </w:rPr>
              <w:t xml:space="preserve"> on work absence, the study conducted by Worcester et al. in 2014 was the sole source providing relevant information. Their findings shed light on the number of days off from work attributed to non-fatal MI.</w:t>
            </w:r>
          </w:p>
          <w:p w14:paraId="67875172" w14:textId="77777777" w:rsidR="006D5F1C" w:rsidRPr="001B701F" w:rsidRDefault="006D5F1C" w:rsidP="006D5F1C">
            <w:pPr>
              <w:rPr>
                <w:rFonts w:ascii="Times New Roman" w:hAnsi="Times New Roman" w:cs="Times New Roman"/>
                <w:color w:val="000000" w:themeColor="text1"/>
                <w:sz w:val="20"/>
                <w:szCs w:val="20"/>
              </w:rPr>
            </w:pPr>
          </w:p>
          <w:p w14:paraId="066C4E14" w14:textId="77777777" w:rsidR="00B023D0" w:rsidRDefault="006D5F1C" w:rsidP="006D5F1C">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Additionally, Vyas et al., a Canadian study, reported the number of days off from work due to non-fatal stroke. With a study population of 91,633 respondents aged 18 to 70 years, we carefully </w:t>
            </w:r>
            <w:r w:rsidRPr="001B701F">
              <w:rPr>
                <w:rFonts w:ascii="Times New Roman" w:hAnsi="Times New Roman" w:cs="Times New Roman"/>
                <w:color w:val="000000" w:themeColor="text1"/>
                <w:sz w:val="20"/>
                <w:szCs w:val="20"/>
              </w:rPr>
              <w:lastRenderedPageBreak/>
              <w:t>reviewed the characteristics of the individuals included and found that this study aligned well with our own study population.</w:t>
            </w:r>
          </w:p>
          <w:p w14:paraId="77ABA9E6" w14:textId="77777777" w:rsidR="00924857" w:rsidRDefault="00924857" w:rsidP="006D5F1C">
            <w:pPr>
              <w:rPr>
                <w:rFonts w:ascii="Times New Roman" w:hAnsi="Times New Roman" w:cs="Times New Roman"/>
                <w:color w:val="000000" w:themeColor="text1"/>
                <w:sz w:val="20"/>
                <w:szCs w:val="20"/>
              </w:rPr>
            </w:pPr>
          </w:p>
          <w:p w14:paraId="0FB71351" w14:textId="3E9A5AB5" w:rsidR="00924857" w:rsidRPr="00924857" w:rsidRDefault="00924857" w:rsidP="00924857">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w:t>
            </w:r>
            <w:r w:rsidRPr="00924857">
              <w:rPr>
                <w:rFonts w:ascii="Times New Roman" w:hAnsi="Times New Roman" w:cs="Times New Roman"/>
                <w:color w:val="000000" w:themeColor="text1"/>
                <w:sz w:val="20"/>
                <w:szCs w:val="20"/>
              </w:rPr>
              <w:t xml:space="preserve"> model assumed that 9% of individuals who experienced an MI would not return to work. For those who experienced a stroke, the model assumed that 38% would not return to work. The average time to return to work after an MI was 60.34 days </w:t>
            </w:r>
            <w:r w:rsidRPr="00924857">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{"citationItems":[{"id":"ITEM-1","itemData":{"DOI":"10.1016/j.hlc.2013.10.093","ISSN":"1444-2892 (Electronic)","PMID":"24309233","abstract":"BACKGROUND: Return to work is an important indicator of recovery after acute cardiac  events. This study aimed to determine rates of work resumption and identify predictors of non-return to work and delayed resumption of work. METHODS: 401 currently employed patients consecutively admitted after acute coronary syndrome or to undergo coronary artery bypass graft surgery were recruited. Patient characteristics, perceptions and occupational outcomes were investigated via interviews and self-report questionnaires. RESULTS: Twenty-three patients were lost to follow-up. Of the 378 completers, 343 (90.7%) patients resumed work, while 35 (9.3%) did not. By four months, 309 (91.1%) patients had returned to work. At 12 months, 302 (79.9%) of the 378 patients were employed, 32 (8.5%) unemployed and 20 (5.3%) retired. The employment status of 24 (6.3%) patients was unknown. Non-return to work was significantly more likely if patients were not intending to return to work or were uncertain, had a negative perception of health, had a comorbidity other than diabetes and reported financial stress. Significant predictors of delayed return to work were cardiac rehabilitation attendance, longer hospital stay, past angina, having a manual job, physically active work, job dissatisfaction, no confidante and depression. CONCLUSIONS: Patients at risk of poor occupational outcomes can be identified early. Strategies to improve vocational rehabilitation require further investigation.","author":[{"dropping-particle":"","family":"Worcester","given":"Marian U","non-dropping-particle":"","parse-names":false,"suffix":""},{"dropping-particle":"","family":"Elliott","given":"Peter C","non-dropping-particle":"","parse-names":false,"suffix":""},{"dropping-particle":"","family":"Turner","given":"Alyna","non-dropping-particle":"","parse-names":false,"suffix":""},{"dropping-particle":"","family":"Pereira","given":"Jeremy J","non-dropping-particle":"","parse-names":false,"suffix":""},{"dropping-particle":"","family":"Murphy","given":"Barbara M","non-dropping-particle":"","parse-names":false,"suffix":""},{"dropping-particle":"","family":"Grande","given":"Michael R","non-dropping-particle":"Le","parse-names":false,"suffix":""},{"dropping-particle":"","family":"Middleton","given":"Katherine L","non-dropping-particle":"","parse-names":false,"suffix":""},{"dropping-particle":"","family":"Navaratnam","given":"Hema S","non-dropping-particle":"","parse-names":false,"suffix":""},{"dropping-particle":"","family":"Nguyen","given":"John K","non-dropping-particle":"","parse-names":false,"suffix":""},{"dropping-particle":"","family":"Newman","given":"Robert W","non-dropping-particle":"","parse-names":false,"suffix":""},{"dropping-particle":"","family":"Tatoulis","given":"James","non-dropping-particle":"","parse-names":false,"suffix":""}],"container-title":"Heart, lung &amp; circulation","id":"ITEM-1","issue":"5","issued":{"date-parts":[["2014","5"]]},"language":"eng","page":"444-453","publisher-place":"Australia","title":"Resumption of work after acute coronary syndrome or coronary artery bypass graft  surgery.","type":"article-journal","volume":"23"},"uris":["http://www.mendeley.com/documents/?uuid=5e29feb6-6292-4e3c-a6f0-5cceae1e0144"]}],"mendeley":{"formattedCitation":"(15)","plainTextFormattedCitation":"(15)","previouslyFormattedCitation":"(32)"},"properties":{"noteIndex":0},"schema":"https://github.com/citation-style-language/schema/raw/master/csl-citation.json"}</w:instrText>
            </w:r>
            <w:r w:rsidRPr="00924857">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(15)</w:t>
            </w:r>
            <w:r w:rsidRPr="00924857">
              <w:rPr>
                <w:rFonts w:ascii="Times New Roman" w:hAnsi="Times New Roman" w:cs="Times New Roman"/>
                <w:color w:val="000000" w:themeColor="text1"/>
                <w:sz w:val="20"/>
                <w:szCs w:val="20"/>
              </w:rPr>
              <w:fldChar w:fldCharType="end"/>
            </w:r>
            <w:r w:rsidRPr="00924857">
              <w:rPr>
                <w:rFonts w:ascii="Times New Roman" w:hAnsi="Times New Roman" w:cs="Times New Roman"/>
                <w:color w:val="000000" w:themeColor="text1"/>
                <w:sz w:val="20"/>
                <w:szCs w:val="20"/>
              </w:rPr>
              <w:t xml:space="preserve">, and it was 61 days after a stroke </w:t>
            </w:r>
            <w:r w:rsidRPr="00924857">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{"citationItems":[{"id":"ITEM-1","itemData":{"DOI":"10.1371/journal.pone.0041795","ISSN":"1932-6203 (Electronic)","PMID":"22848610","abstract":"OBJECTIVES: To determine which early modifiable factors are associated with  younger stroke survivors' ability to return to paid work in a cohort study with 12-months of follow-up conducted in 20 stroke units in the Stroke Services NSW clinical network. PARTICIPANTS: Were aged &gt;17 and &lt;65 years, recent (within 28 days) stroke, able to speak English sufficiently to respond to study questions, and able to provide written informed consent. Participants with language or cognitive impairment were eligible to participate if their proxy provided consent and completed assessments on the participants' behalf. The main outcome measure was return to paid work during the 12 months following stroke. RESULTS: Of 441 consented participants (average age 52 years, 68% male, 83% with ischemic stroke), 218 were in paid full-time and 53 in paid part-time work immediately before their stroke, of whom 202 (75%) returned to paid part- or full-time work within 12 months. Being male, female without a prior activity restricting illness, younger, independent in activities of daily living (ADL) at 28 days after stroke, and having private health insurance was associated with return to paid work, following adjustment for other illnesses and a history of depression before stroke (C statistic 0·81). Work stress and post stroke depression showed no such independent association. CONCLUSIONS: Given that independence in ADL is the strongest predictor of return to paid work within 12 months of stroke, these data reinforce the importance of reducing stroke-related disability and increasing independence for younger stroke survivors. TRIAL REGISTRATION: Australian New Zealand Clinical Trials Registry ANZCTRN 12608000459325.","author":[{"dropping-particle":"","family":"Hackett","given":"Maree L","non-dropping-particle":"","parse-names":false,"suffix":""},{"dropping-particle":"","family":"Glozier","given":"Nick","non-dropping-particle":"","parse-names":false,"suffix":""},{"dropping-particle":"","family":"Jan","given":"Stephen","non-dropping-particle":"","parse-names":false,"suffix":""},{"dropping-particle":"","family":"Lindley","given":"Richard","non-dropping-particle":"","parse-names":false,"suffix":""}],"container-title":"PloS one","id":"ITEM-1","issue":"7","issued":{"date-parts":[["2012"]]},"language":"eng","page":"e41795","publisher-place":"United States","title":"Returning to paid employment after stroke: the Psychosocial Outcomes In StrokE  (POISE) cohort study.","type":"article-journal","volume":"7"},"uris":["http://www.mendeley.com/documents/?uuid=30d721f6-e24d-4979-9d00-c498f482a16d"]}],"mendeley":{"formattedCitation":"(16)","plainTextFormattedCitation":"(16)","previouslyFormattedCitation":"(33)"},"properties":{"noteIndex":0},"schema":"https://github.com/citation-style-language/schema/raw/master/csl-citation.json"}</w:instrText>
            </w:r>
            <w:r w:rsidRPr="00924857">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(16)</w:t>
            </w:r>
            <w:r w:rsidRPr="00924857">
              <w:rPr>
                <w:rFonts w:ascii="Times New Roman" w:hAnsi="Times New Roman" w:cs="Times New Roman"/>
                <w:color w:val="000000" w:themeColor="text1"/>
                <w:sz w:val="20"/>
                <w:szCs w:val="20"/>
              </w:rPr>
              <w:fldChar w:fldCharType="end"/>
            </w:r>
            <w:r w:rsidRPr="00924857">
              <w:rPr>
                <w:rFonts w:ascii="Times New Roman" w:hAnsi="Times New Roman" w:cs="Times New Roman"/>
                <w:color w:val="000000" w:themeColor="text1"/>
                <w:sz w:val="20"/>
                <w:szCs w:val="20"/>
              </w:rPr>
              <w:t xml:space="preserve">. As specific data on early retirement for people with T2D were unavailable, the model assumed the early retirement rates to be similar to the general population of Qatar. </w:t>
            </w:r>
          </w:p>
          <w:p w14:paraId="266454E7" w14:textId="4D4C5DD3" w:rsidR="00924857" w:rsidRPr="001B701F" w:rsidRDefault="00924857" w:rsidP="006D5F1C">
            <w:pPr>
              <w:rPr>
                <w:rFonts w:ascii="Times New Roman" w:hAnsi="Times New Roman" w:cs="Times New Roman"/>
                <w:color w:val="000000" w:themeColor="text1"/>
                <w:sz w:val="20"/>
                <w:szCs w:val="20"/>
              </w:rPr>
            </w:pPr>
          </w:p>
        </w:tc>
        <w:tc>
          <w:tcPr>
            <w:tcW w:w="1854" w:type="pct"/>
          </w:tcPr>
          <w:p w14:paraId="7C203355" w14:textId="7A2EB000"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lastRenderedPageBreak/>
              <w:t xml:space="preserve">Days off from work due to non-fatal stroke from Vyas et al. 2016 </w:t>
            </w:r>
            <w:r w:rsidRPr="001B701F">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{"citationItems":[{"id":"ITEM-1","itemData":{"DOI":"10.1159/000454730","ISSN":"1423-0208 (Electronic)","PMID":"27992866","abstract":"BACKGROUND: Stroke leads to a substantial societal economic burden. Loss of  productivity among stroke survivors is a significant contributor to the indirect costs associated with stroke. We aimed to characterize productivity and factors associated with employability in stroke survivors. METHODS: We used the Canadian Community Health Survey 2011-2012 to identify stroke survivors and employment status. We used multivariable logistic models to determine the impact of stroke on employment and on factors associated with employability, and used Heckman models to estimate the effect of stroke on productivity (number of hours worked/week and hourly wages). RESULTS: We included data from 91,633 respondents between 18 and 70 years and identified 923 (1%) stroke survivors. Stroke survivors were less likely to be employed (adjusted OR 0.39, 95% CI 0.33-0.46) and had hourly wages 17.5% (95% CI 7.7-23.7) lower compared to the general population, although there was no association between work hours and being a stroke survivor. We found that factors like older age, not being married, and having medical comorbidities were associated with lower odds of employment in stroke survivors in our sample. CONCLUSIONS: Stroke survivors are less likely to be employed and they earn a lower hourly wage than the general population. Interventions such as dedicated vocational rehabilitation and policies targeting return to work could be considered to address this lost productivity among stroke survivors.","author":[{"dropping-particle":"V","family":"Vyas","given":"Manav","non-dropping-particle":"","parse-names":false,"suffix":""},{"dropping-particle":"","family":"Hackam","given":"Daniel G","non-dropping-particle":"","parse-names":false,"suffix":""},{"dropping-particle":"","family":"Silver","given":"Frank L","non-dropping-particle":"","parse-names":false,"suffix":""},{"dropping-particle":"","family":"Laporte","given":"Audrey","non-dropping-particle":"","parse-names":false,"suffix":""},{"dropping-particle":"","family":"Kapral","given":"Moira K","non-dropping-particle":"","parse-names":false,"suffix":""}],"container-title":"Neuroepidemiology","id":"ITEM-1","issue":"3-4","issued":{"date-parts":[["2016"]]},"language":"eng","page":"164-170","publisher-place":"Switzerland","title":"Lost Productivity in Stroke Survivors: An Econometrics Analysis.","type":"article-journal","volume":"47"},"uris":["http://www.mendeley.com/documents/?uuid=b6644ba9-68cc-4c7c-9782-a1604f58dbf7"]}],"mendeley":{"formattedCitation":"(17)","plainTextFormattedCitation":"(17)","previouslyFormattedCitation":"(15)"},"properties":{"noteIndex":0},"schema":"https://github.com/citation-style-language/schema/raw/master/csl-citation.json"}</w:instrText>
            </w:r>
            <w:r w:rsidRPr="001B701F">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(17)</w:t>
            </w:r>
            <w:r w:rsidRPr="001B701F">
              <w:rPr>
                <w:rFonts w:ascii="Times New Roman" w:hAnsi="Times New Roman" w:cs="Times New Roman"/>
                <w:color w:val="000000" w:themeColor="text1"/>
                <w:sz w:val="20"/>
                <w:szCs w:val="20"/>
              </w:rPr>
              <w:fldChar w:fldCharType="end"/>
            </w:r>
            <w:r w:rsidR="003448D6" w:rsidRPr="001B701F">
              <w:rPr>
                <w:rFonts w:ascii="Times New Roman" w:hAnsi="Times New Roman" w:cs="Times New Roman"/>
                <w:color w:val="000000" w:themeColor="text1"/>
                <w:sz w:val="20"/>
                <w:szCs w:val="20"/>
              </w:rPr>
              <w:t>.</w:t>
            </w:r>
          </w:p>
          <w:p w14:paraId="5E4C3533" w14:textId="77777777" w:rsidR="003448D6" w:rsidRPr="001B701F" w:rsidRDefault="003448D6" w:rsidP="00B023D0">
            <w:pPr>
              <w:rPr>
                <w:rFonts w:ascii="Times New Roman" w:hAnsi="Times New Roman" w:cs="Times New Roman"/>
                <w:color w:val="000000" w:themeColor="text1"/>
                <w:sz w:val="20"/>
                <w:szCs w:val="20"/>
              </w:rPr>
            </w:pPr>
          </w:p>
          <w:p w14:paraId="695B4579" w14:textId="70B484CC" w:rsidR="003448D6" w:rsidRPr="001B701F" w:rsidRDefault="00B023D0" w:rsidP="003448D6">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Days off from work due to non-fatal MI from Worcester et al. 2014 </w:t>
            </w:r>
            <w:r w:rsidRPr="001B701F">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{"citationItems":[{"id":"ITEM-1","itemData":{"DOI":"10.1016/j.hlc.2013.10.093","ISSN":"1444-2892 (Electronic)","PMID":"24309233","abstract":"BACKGROUND: Return to work is an important indicator of recovery after acute cardiac  events. This study aimed to determine rates of work resumption and identify predictors of non-return to work and delayed resumption of work. METHODS: 401 currently employed patients consecutively admitted after acute coronary syndrome or to undergo coronary artery bypass graft surgery were recruited. Patient characteristics, perceptions and occupational outcomes were investigated via interviews and self-report questionnaires. RESULTS: Twenty-three patients were lost to follow-up. Of the 378 completers, 343 (90.7%) patients resumed work, while 35 (9.3%) did not. By four months, 309 (91.1%) patients had returned to work. At 12 months, 302 (79.9%) of the 378 patients were employed, 32 (8.5%) unemployed and 20 (5.3%) retired. The employment status of 24 (6.3%) patients was unknown. Non-return to work was significantly more likely if patients were not intending to return to work or were uncertain, had a negative perception of health, had a comorbidity other than diabetes and reported financial stress. Significant predictors of delayed return to work were cardiac rehabilitation attendance, longer hospital stay, past angina, having a manual job, physically active work, job dissatisfaction, no confidante and depression. CONCLUSIONS: Patients at risk of poor occupational outcomes can be identified early. Strategies to improve vocational rehabilitation require further investigation.","author":[{"dropping-particle":"","family":"Worcester","given":"Marian U","non-dropping-particle":"","parse-names":false,"suffix":""},{"dropping-particle":"","family":"Elliott","given":"Peter C","non-dropping-particle":"","parse-names":false,"suffix":""},{"dropping-particle":"","family":"Turner","given":"Alyna","non-dropping-particle":"","parse-names":false,"suffix":""},{"dropping-particle":"","family":"Pereira","given":"Jeremy J","non-dropping-particle":"","parse-names":false,"suffix":""},{"dropping-particle":"","family":"Murphy","given":"Barbara M","non-dropping-particle":"","parse-names":false,"suffix":""},{"dropping-particle":"","family":"Grande","given":"Michael R","non-dropping-particle":"Le","parse-names":false,"suffix":""},{"dropping-particle":"","family":"Middleton","given":"Katherine L","non-dropping-particle":"","parse-names":false,"suffix":""},{"dropping-particle":"","family":"Navaratnam","given":"Hema S","non-dropping-particle":"","parse-names":false,"suffix":""},{"dropping-particle":"","family":"Nguyen","given":"John K","non-dropping-particle":"","parse-names":false,"suffix":""},{"dropping-particle":"","family":"Newman","given":"Robert W","non-dropping-particle":"","parse-names":false,"suffix":""},{"dropping-particle":"","family":"Tatoulis","given":"James","non-dropping-particle":"","parse-names":false,"suffix":""}],"container-title":"Heart, lung &amp; circulation","id":"ITEM-1","issue":"5","issued":{"date-parts":[["2014","5"]]},"language":"eng","page":"444-453","publisher-place":"Australia","title":"Resumption of work after acute coronary syndrome or coronary artery bypass graft  surgery.","type":"article-journal","volume":"23"},"uris":["http://www.mendeley.com/documents/?uuid=5e29feb6-6292-4e3c-a6f0-5cceae1e0144"]}],"mendeley":{"formattedCitation":"(15)","plainTextFormattedCitation":"(15)","previouslyFormattedCitation":"(16)"},"properties":{"noteIndex":0},"schema":"https://github.com/citation-style-language/schema/raw/master/csl-citation.json"}</w:instrText>
            </w:r>
            <w:r w:rsidRPr="001B701F">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(15)</w:t>
            </w:r>
            <w:r w:rsidRPr="001B701F">
              <w:rPr>
                <w:rFonts w:ascii="Times New Roman" w:hAnsi="Times New Roman" w:cs="Times New Roman"/>
                <w:color w:val="000000" w:themeColor="text1"/>
                <w:sz w:val="20"/>
                <w:szCs w:val="20"/>
              </w:rPr>
              <w:fldChar w:fldCharType="end"/>
            </w:r>
            <w:r w:rsidR="003448D6" w:rsidRPr="001B701F">
              <w:rPr>
                <w:rFonts w:ascii="Times New Roman" w:hAnsi="Times New Roman" w:cs="Times New Roman"/>
                <w:color w:val="000000" w:themeColor="text1"/>
                <w:sz w:val="20"/>
                <w:szCs w:val="20"/>
              </w:rPr>
              <w:t>.</w:t>
            </w:r>
          </w:p>
          <w:p w14:paraId="29F17E9A" w14:textId="77777777" w:rsidR="003448D6" w:rsidRPr="001B701F" w:rsidRDefault="003448D6" w:rsidP="003448D6">
            <w:pPr>
              <w:rPr>
                <w:rFonts w:ascii="Times New Roman" w:hAnsi="Times New Roman" w:cs="Times New Roman"/>
                <w:color w:val="000000" w:themeColor="text1"/>
                <w:sz w:val="20"/>
                <w:szCs w:val="20"/>
              </w:rPr>
            </w:pPr>
          </w:p>
          <w:p w14:paraId="4804050C" w14:textId="78A6B151" w:rsidR="003448D6" w:rsidRPr="001B701F" w:rsidRDefault="003448D6" w:rsidP="003448D6">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The Ministry of Development Planning and Statistics </w:t>
            </w:r>
            <w:r w:rsidRPr="001B701F">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{"citationItems":[{"id":"ITEM-1","itemData":{"id":"ITEM-1","issued":{"date-parts":[["0"]]},"title":"Ministry of Development Planning and Statistics. Births &amp; Deaths In the State of Qatar, 2016. [Accessed 2020 April]. Available from: https://www.psa.gov.qa/en/statistics/Statistical%20Releases/Population/BirthsDeaths/2016/Birth_death_2016_EN.pdf.","type":"webpage"},"uris":["http://www.mendeley.com/documents/?uuid=eb537c17-b253-4a73-a20a-13778ab828dd"]}],"mendeley":{"formattedCitation":"(18)","plainTextFormattedCitation":"(18)","previouslyFormattedCitation":"(17)"},"properties":{"noteIndex":0},"schema":"https://github.com/citation-style-language/schema/raw/master/csl-citation.json"}</w:instrText>
            </w:r>
            <w:r w:rsidRPr="001B701F">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(18)</w:t>
            </w:r>
            <w:r w:rsidRPr="001B701F">
              <w:rPr>
                <w:rFonts w:ascii="Times New Roman" w:hAnsi="Times New Roman" w:cs="Times New Roman"/>
                <w:color w:val="000000" w:themeColor="text1"/>
                <w:sz w:val="20"/>
                <w:szCs w:val="20"/>
              </w:rPr>
              <w:fldChar w:fldCharType="end"/>
            </w:r>
            <w:r w:rsidRPr="001B701F">
              <w:rPr>
                <w:rFonts w:ascii="Times New Roman" w:hAnsi="Times New Roman" w:cs="Times New Roman"/>
                <w:color w:val="000000" w:themeColor="text1"/>
                <w:sz w:val="20"/>
                <w:szCs w:val="20"/>
              </w:rPr>
              <w:t xml:space="preserve">. </w:t>
            </w:r>
          </w:p>
          <w:p w14:paraId="5BDC2A8A" w14:textId="77777777" w:rsidR="003448D6" w:rsidRPr="001B701F" w:rsidRDefault="003448D6" w:rsidP="00B023D0">
            <w:pPr>
              <w:rPr>
                <w:rFonts w:ascii="Times New Roman" w:hAnsi="Times New Roman" w:cs="Times New Roman"/>
                <w:color w:val="000000" w:themeColor="text1"/>
                <w:sz w:val="20"/>
                <w:szCs w:val="20"/>
              </w:rPr>
            </w:pPr>
          </w:p>
          <w:p w14:paraId="2EC4E449" w14:textId="0AA1B39F" w:rsidR="003448D6" w:rsidRPr="001B701F" w:rsidRDefault="003448D6"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The </w:t>
            </w:r>
            <w:proofErr w:type="spellStart"/>
            <w:r w:rsidRPr="001B701F">
              <w:rPr>
                <w:rFonts w:ascii="Times New Roman" w:hAnsi="Times New Roman" w:cs="Times New Roman"/>
                <w:color w:val="000000" w:themeColor="text1"/>
                <w:sz w:val="20"/>
                <w:szCs w:val="20"/>
              </w:rPr>
              <w:t>Worldometer</w:t>
            </w:r>
            <w:proofErr w:type="spellEnd"/>
            <w:r w:rsidRPr="001B701F">
              <w:rPr>
                <w:rFonts w:ascii="Times New Roman" w:hAnsi="Times New Roman" w:cs="Times New Roman"/>
                <w:color w:val="000000" w:themeColor="text1"/>
                <w:sz w:val="20"/>
                <w:szCs w:val="20"/>
              </w:rPr>
              <w:t xml:space="preserve"> database </w:t>
            </w:r>
            <w:r w:rsidR="00DD3107" w:rsidRPr="001B701F">
              <w:rPr>
                <w:rFonts w:ascii="Times New Roman" w:hAnsi="Times New Roman" w:cs="Times New Roman"/>
                <w:color w:val="000000" w:themeColor="text1"/>
                <w:sz w:val="20"/>
                <w:szCs w:val="20"/>
              </w:rPr>
              <w:fldChar w:fldCharType="begin" w:fldLock="1"/>
            </w:r>
            <w:r w:rsidR="003D6A6B">
              <w:rPr>
                <w:rFonts w:ascii="Times New Roman" w:hAnsi="Times New Roman" w:cs="Times New Roman"/>
                <w:color w:val="000000" w:themeColor="text1"/>
                <w:sz w:val="20"/>
                <w:szCs w:val="20"/>
              </w:rPr>
              <w:instrText>ADDIN CSL_CITATION {"citationItems":[{"id":"ITEM-1","itemData":{"id":"ITEM-1","issued":{"date-parts":[["0"]]},"title":"38- Qatar population (2021) live — Countrymeters [Internet]. Countrymeters.info. 2021 [cited 14 September 2021]. Available from: https://countrymeters.info/en/Qatar","type":"webpage"},"uris":["http://www.mendeley.com/documents/?uuid=d4c55199-5055-4c9a-b0a1-a861026f9ba8"]}],"mendeley":{"formattedCitation":"(19)","plainTextFormattedCitation":"(19)","previouslyFormattedCitation":"(18)"},"properties":{"noteIndex":0},"schema":"https://github.com/citation-style-language/schema/raw/master/csl-citation.json"}</w:instrText>
            </w:r>
            <w:r w:rsidR="00DD3107" w:rsidRPr="001B701F">
              <w:rPr>
                <w:rFonts w:ascii="Times New Roman" w:hAnsi="Times New Roman" w:cs="Times New Roman"/>
                <w:color w:val="000000" w:themeColor="text1"/>
                <w:sz w:val="20"/>
                <w:szCs w:val="20"/>
              </w:rPr>
              <w:fldChar w:fldCharType="separate"/>
            </w:r>
            <w:r w:rsidR="003D6A6B" w:rsidRPr="003D6A6B">
              <w:rPr>
                <w:rFonts w:ascii="Times New Roman" w:hAnsi="Times New Roman" w:cs="Times New Roman"/>
                <w:noProof/>
                <w:color w:val="000000" w:themeColor="text1"/>
                <w:sz w:val="20"/>
                <w:szCs w:val="20"/>
              </w:rPr>
              <w:t>(19)</w:t>
            </w:r>
            <w:r w:rsidR="00DD3107" w:rsidRPr="001B701F">
              <w:rPr>
                <w:rFonts w:ascii="Times New Roman" w:hAnsi="Times New Roman" w:cs="Times New Roman"/>
                <w:color w:val="000000" w:themeColor="text1"/>
                <w:sz w:val="20"/>
                <w:szCs w:val="20"/>
              </w:rPr>
              <w:fldChar w:fldCharType="end"/>
            </w:r>
            <w:r w:rsidR="00DD3107" w:rsidRPr="001B701F">
              <w:rPr>
                <w:rFonts w:ascii="Times New Roman" w:hAnsi="Times New Roman" w:cs="Times New Roman"/>
                <w:color w:val="000000" w:themeColor="text1"/>
                <w:sz w:val="20"/>
                <w:szCs w:val="20"/>
              </w:rPr>
              <w:t>.</w:t>
            </w:r>
          </w:p>
          <w:p w14:paraId="28F745C2" w14:textId="77777777" w:rsidR="00DD3107" w:rsidRPr="001B701F" w:rsidRDefault="00DD3107" w:rsidP="00B023D0">
            <w:pPr>
              <w:rPr>
                <w:rFonts w:ascii="Times New Roman" w:hAnsi="Times New Roman" w:cs="Times New Roman"/>
                <w:color w:val="000000" w:themeColor="text1"/>
                <w:sz w:val="20"/>
                <w:szCs w:val="20"/>
              </w:rPr>
            </w:pPr>
          </w:p>
          <w:p w14:paraId="7219E5E0" w14:textId="6794F8A1" w:rsidR="003B6169" w:rsidRPr="001B701F" w:rsidRDefault="00926E20" w:rsidP="00B023D0">
            <w:pPr>
              <w:rPr>
                <w:rFonts w:ascii="Times New Roman" w:hAnsi="Times New Roman" w:cs="Times New Roman"/>
                <w:color w:val="000000" w:themeColor="text1"/>
                <w:sz w:val="20"/>
                <w:szCs w:val="20"/>
              </w:rPr>
            </w:pPr>
            <w:r w:rsidRPr="001B701F">
              <w:rPr>
                <w:rFonts w:ascii="Times New Roman" w:hAnsi="Times New Roman" w:cs="Times New Roman"/>
                <w:sz w:val="20"/>
                <w:szCs w:val="20"/>
              </w:rPr>
              <w:lastRenderedPageBreak/>
              <w:t>T</w:t>
            </w:r>
            <w:r w:rsidRPr="001B701F">
              <w:rPr>
                <w:rFonts w:ascii="Times New Roman" w:hAnsi="Times New Roman" w:cs="Times New Roman"/>
                <w:color w:val="000000" w:themeColor="text1"/>
                <w:sz w:val="20"/>
                <w:szCs w:val="20"/>
              </w:rPr>
              <w:t xml:space="preserve">he Statista and </w:t>
            </w:r>
            <w:proofErr w:type="spellStart"/>
            <w:r w:rsidRPr="001B701F">
              <w:rPr>
                <w:rFonts w:ascii="Times New Roman" w:hAnsi="Times New Roman" w:cs="Times New Roman"/>
                <w:color w:val="000000" w:themeColor="text1"/>
                <w:sz w:val="20"/>
                <w:szCs w:val="20"/>
              </w:rPr>
              <w:t>Worldbank</w:t>
            </w:r>
            <w:proofErr w:type="spellEnd"/>
            <w:r w:rsidRPr="001B701F">
              <w:rPr>
                <w:rFonts w:ascii="Times New Roman" w:hAnsi="Times New Roman" w:cs="Times New Roman"/>
                <w:color w:val="000000" w:themeColor="text1"/>
                <w:sz w:val="20"/>
                <w:szCs w:val="20"/>
              </w:rPr>
              <w:t xml:space="preserve"> databases</w:t>
            </w:r>
            <w:r w:rsidRPr="001B701F">
              <w:rPr>
                <w:rStyle w:val="None"/>
                <w:u w:color="000000"/>
                <w:lang w:eastAsia="en-AU"/>
                <w14:textOutline w14:w="0" w14:cap="flat" w14:cmpd="sng" w14:algn="ctr">
                  <w14:noFill/>
                  <w14:prstDash w14:val="solid"/>
                  <w14:bevel/>
                </w14:textOutline>
              </w:rPr>
              <w:t xml:space="preserve"> </w:t>
            </w:r>
            <w:r w:rsidR="003B6169" w:rsidRPr="001B701F">
              <w:rPr>
                <w:rStyle w:val="None"/>
                <w:color w:val="000000" w:themeColor="text1"/>
                <w:u w:color="000000"/>
                <w:lang w:eastAsia="en-AU"/>
                <w14:textOutline w14:w="0" w14:cap="flat" w14:cmpd="sng" w14:algn="ctr">
                  <w14:noFill/>
                  <w14:prstDash w14:val="solid"/>
                  <w14:bevel/>
                </w14:textOutline>
              </w:rPr>
              <w:fldChar w:fldCharType="begin" w:fldLock="1"/>
            </w:r>
            <w:r w:rsidR="003D6A6B">
              <w:rPr>
                <w:rStyle w:val="None"/>
                <w:color w:val="000000" w:themeColor="text1"/>
                <w:u w:color="000000"/>
                <w:lang w:eastAsia="en-AU"/>
                <w14:textOutline w14:w="0" w14:cap="flat" w14:cmpd="sng" w14:algn="ctr">
                  <w14:noFill/>
                  <w14:prstDash w14:val="solid"/>
                  <w14:bevel/>
                </w14:textOutline>
              </w:rPr>
              <w:instrText>ADDIN CSL_CITATION {"citationItems":[{"id":"ITEM-1","itemData":{"id":"ITEM-1","issued":{"date-parts":[["0"]]},"title":"Qatar: Gross domestic product (GDP) per capita in current prices from 1989 to 2029. Available at: https://www.statista.com/statistics/379994/gross-domestic-product-gdp-per-capita-in-qatar/","type":"article-journal"},"uris":["http://www.mendeley.com/documents/?uuid=8c852ccc-a834-45d9-9864-f17732f5706b"]}],"mendeley":{"formattedCitation":"(20)","plainTextFormattedCitation":"(20)","previouslyFormattedCitation":"(19)"},"properties":{"noteIndex":0},"schema":"https://github.com/citation-style-language/schema/raw/master/csl-citation.json"}</w:instrText>
            </w:r>
            <w:r w:rsidR="003B6169" w:rsidRPr="001B701F">
              <w:rPr>
                <w:rStyle w:val="None"/>
                <w:color w:val="000000" w:themeColor="text1"/>
                <w:u w:color="000000"/>
                <w:lang w:eastAsia="en-AU"/>
                <w14:textOutline w14:w="0" w14:cap="flat" w14:cmpd="sng" w14:algn="ctr">
                  <w14:noFill/>
                  <w14:prstDash w14:val="solid"/>
                  <w14:bevel/>
                </w14:textOutline>
              </w:rPr>
              <w:fldChar w:fldCharType="separate"/>
            </w:r>
            <w:r w:rsidR="003D6A6B" w:rsidRPr="003D6A6B">
              <w:rPr>
                <w:rStyle w:val="None"/>
                <w:noProof/>
                <w:color w:val="000000" w:themeColor="text1"/>
                <w:u w:color="000000"/>
                <w:lang w:eastAsia="en-AU"/>
                <w14:textOutline w14:w="0" w14:cap="flat" w14:cmpd="sng" w14:algn="ctr">
                  <w14:noFill/>
                  <w14:prstDash w14:val="solid"/>
                  <w14:bevel/>
                </w14:textOutline>
              </w:rPr>
              <w:t>(20)</w:t>
            </w:r>
            <w:r w:rsidR="003B6169" w:rsidRPr="001B701F">
              <w:rPr>
                <w:rStyle w:val="None"/>
                <w:color w:val="000000" w:themeColor="text1"/>
                <w:u w:color="000000"/>
                <w:lang w:eastAsia="en-AU"/>
                <w14:textOutline w14:w="0" w14:cap="flat" w14:cmpd="sng" w14:algn="ctr">
                  <w14:noFill/>
                  <w14:prstDash w14:val="solid"/>
                  <w14:bevel/>
                </w14:textOutline>
              </w:rPr>
              <w:fldChar w:fldCharType="end"/>
            </w:r>
          </w:p>
        </w:tc>
      </w:tr>
    </w:tbl>
    <w:p w14:paraId="256E9DA5" w14:textId="77777777" w:rsidR="003D64BA" w:rsidRPr="001B701F" w:rsidRDefault="003D64BA">
      <w:r w:rsidRPr="001B701F">
        <w:lastRenderedPageBreak/>
        <w:br w:type="page"/>
      </w:r>
    </w:p>
    <w:tbl>
      <w:tblPr>
        <w:tblStyle w:val="TableGrid"/>
        <w:tblW w:w="5580" w:type="pct"/>
        <w:tblLook w:val="04A0" w:firstRow="1" w:lastRow="0" w:firstColumn="1" w:lastColumn="0" w:noHBand="0" w:noVBand="1"/>
      </w:tblPr>
      <w:tblGrid>
        <w:gridCol w:w="512"/>
        <w:gridCol w:w="1642"/>
        <w:gridCol w:w="4412"/>
        <w:gridCol w:w="3869"/>
      </w:tblGrid>
      <w:tr w:rsidR="00B023D0" w:rsidRPr="001B701F" w14:paraId="15A22CE5" w14:textId="77777777" w:rsidTr="00280A68">
        <w:tc>
          <w:tcPr>
            <w:tcW w:w="245" w:type="pct"/>
          </w:tcPr>
          <w:p w14:paraId="2A1327A6" w14:textId="11DEA50D" w:rsidR="00B023D0" w:rsidRPr="001B701F" w:rsidRDefault="00B023D0"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lastRenderedPageBreak/>
              <w:t>1</w:t>
            </w:r>
            <w:r w:rsidR="00E011D3" w:rsidRPr="001B701F">
              <w:rPr>
                <w:rFonts w:ascii="Times New Roman" w:hAnsi="Times New Roman" w:cs="Times New Roman"/>
                <w:b/>
                <w:bCs/>
                <w:color w:val="000000" w:themeColor="text1"/>
                <w:sz w:val="20"/>
                <w:szCs w:val="20"/>
              </w:rPr>
              <w:t>4</w:t>
            </w:r>
          </w:p>
        </w:tc>
        <w:tc>
          <w:tcPr>
            <w:tcW w:w="787" w:type="pct"/>
          </w:tcPr>
          <w:p w14:paraId="773342EC" w14:textId="10DA8F05"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Average wages in </w:t>
            </w:r>
            <w:r w:rsidR="00352BA4" w:rsidRPr="001B701F">
              <w:rPr>
                <w:rFonts w:ascii="Times New Roman" w:hAnsi="Times New Roman" w:cs="Times New Roman"/>
                <w:color w:val="000000" w:themeColor="text1"/>
                <w:sz w:val="20"/>
                <w:szCs w:val="20"/>
              </w:rPr>
              <w:t>Qatar</w:t>
            </w:r>
            <w:r w:rsidRPr="001B701F">
              <w:rPr>
                <w:rFonts w:ascii="Times New Roman" w:hAnsi="Times New Roman" w:cs="Times New Roman"/>
                <w:color w:val="000000" w:themeColor="text1"/>
                <w:sz w:val="20"/>
                <w:szCs w:val="20"/>
              </w:rPr>
              <w:t xml:space="preserve"> for the working full-time population </w:t>
            </w:r>
          </w:p>
        </w:tc>
        <w:tc>
          <w:tcPr>
            <w:tcW w:w="2114" w:type="pct"/>
          </w:tcPr>
          <w:p w14:paraId="75E929AA" w14:textId="44DE5DE6" w:rsidR="009467CA" w:rsidRPr="001B701F" w:rsidRDefault="009467CA" w:rsidP="009467CA">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The Ministry of Development Planning and Statistics in Qatar has introduced a groundbreaking initiative known as the National Development </w:t>
            </w:r>
            <w:proofErr w:type="spellStart"/>
            <w:r w:rsidRPr="001B701F">
              <w:rPr>
                <w:rFonts w:ascii="Times New Roman" w:hAnsi="Times New Roman" w:cs="Times New Roman"/>
                <w:color w:val="000000" w:themeColor="text1"/>
                <w:sz w:val="20"/>
                <w:szCs w:val="20"/>
              </w:rPr>
              <w:t>Strategy.This</w:t>
            </w:r>
            <w:proofErr w:type="spellEnd"/>
            <w:r w:rsidRPr="001B701F">
              <w:rPr>
                <w:rFonts w:ascii="Times New Roman" w:hAnsi="Times New Roman" w:cs="Times New Roman"/>
                <w:color w:val="000000" w:themeColor="text1"/>
                <w:sz w:val="20"/>
                <w:szCs w:val="20"/>
              </w:rPr>
              <w:t xml:space="preserve"> strategy serves as a comprehensive roadmap, guiding Qatar's progress in various domains including economic growth, social advancement, cultural enrichment, and environmental sustainability. By implementing this strategy, Qatar aims to foster holistic development and ensure a prosperous future for its people.</w:t>
            </w:r>
          </w:p>
          <w:p w14:paraId="307FF15C" w14:textId="77777777" w:rsidR="009467CA" w:rsidRPr="001B701F" w:rsidRDefault="009467CA" w:rsidP="00B023D0">
            <w:pPr>
              <w:rPr>
                <w:rFonts w:ascii="Times New Roman" w:hAnsi="Times New Roman" w:cs="Times New Roman"/>
                <w:color w:val="000000" w:themeColor="text1"/>
                <w:sz w:val="20"/>
                <w:szCs w:val="20"/>
              </w:rPr>
            </w:pPr>
          </w:p>
          <w:p w14:paraId="7145B987" w14:textId="2658246A" w:rsidR="00A62342" w:rsidRPr="001B701F" w:rsidRDefault="00B82AAD"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The </w:t>
            </w:r>
            <w:proofErr w:type="spellStart"/>
            <w:r w:rsidRPr="001B701F">
              <w:rPr>
                <w:rFonts w:ascii="Times New Roman" w:hAnsi="Times New Roman" w:cs="Times New Roman"/>
                <w:color w:val="000000" w:themeColor="text1"/>
                <w:sz w:val="20"/>
                <w:szCs w:val="20"/>
              </w:rPr>
              <w:t>Worldometer</w:t>
            </w:r>
            <w:proofErr w:type="spellEnd"/>
            <w:r w:rsidRPr="001B701F">
              <w:rPr>
                <w:rFonts w:ascii="Times New Roman" w:hAnsi="Times New Roman" w:cs="Times New Roman"/>
                <w:color w:val="000000" w:themeColor="text1"/>
                <w:sz w:val="20"/>
                <w:szCs w:val="20"/>
              </w:rPr>
              <w:t xml:space="preserve"> database:  is a comprehensive global resource that provides valuable statistics across a wide range of areas. It covers essential aspects such as population, government and economics, society and media, environment, food, water, energy, and health. By drawing from this extensive database, researchers and analysts gain access to reliable and up-to-date information to support their studies and decision-making processes. </w:t>
            </w:r>
          </w:p>
          <w:p w14:paraId="4D3809AB" w14:textId="77777777" w:rsidR="00A62342" w:rsidRPr="001B701F" w:rsidRDefault="00A62342" w:rsidP="00B023D0">
            <w:pPr>
              <w:rPr>
                <w:rFonts w:ascii="Times New Roman" w:hAnsi="Times New Roman" w:cs="Times New Roman"/>
                <w:color w:val="000000" w:themeColor="text1"/>
                <w:sz w:val="20"/>
                <w:szCs w:val="20"/>
              </w:rPr>
            </w:pPr>
          </w:p>
          <w:p w14:paraId="56878234" w14:textId="62992DB8" w:rsidR="00A62342" w:rsidRPr="001B701F" w:rsidRDefault="008170A8" w:rsidP="007F71D3">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Statista</w:t>
            </w:r>
            <w:r w:rsidR="00DD3107" w:rsidRPr="001B701F">
              <w:rPr>
                <w:rFonts w:ascii="Times New Roman" w:hAnsi="Times New Roman" w:cs="Times New Roman"/>
                <w:color w:val="000000" w:themeColor="text1"/>
                <w:sz w:val="20"/>
                <w:szCs w:val="20"/>
              </w:rPr>
              <w:t xml:space="preserve"> </w:t>
            </w:r>
            <w:r w:rsidRPr="001B701F">
              <w:rPr>
                <w:rFonts w:ascii="Times New Roman" w:hAnsi="Times New Roman" w:cs="Times New Roman"/>
                <w:color w:val="000000" w:themeColor="text1"/>
                <w:sz w:val="20"/>
                <w:szCs w:val="20"/>
              </w:rPr>
              <w:t xml:space="preserve">is a prominent global platform for data and business intelligence. With a vast collection of statistics, reports, and insights from over 80,000 topics and 22,500 sources, it offers valuable insights into various industries. Researchers and professionals can utilize this platform to access in-depth information that aids in understanding market trends, consumer behavior, and industry performance. </w:t>
            </w:r>
            <w:r w:rsidR="007F71D3" w:rsidRPr="001B701F">
              <w:rPr>
                <w:rFonts w:ascii="Times New Roman" w:hAnsi="Times New Roman" w:cs="Times New Roman"/>
                <w:color w:val="000000" w:themeColor="text1"/>
                <w:sz w:val="20"/>
                <w:szCs w:val="20"/>
              </w:rPr>
              <w:t>T</w:t>
            </w:r>
            <w:r w:rsidR="003D64BA" w:rsidRPr="001B701F">
              <w:rPr>
                <w:rFonts w:ascii="Times New Roman" w:hAnsi="Times New Roman" w:cs="Times New Roman"/>
                <w:color w:val="000000" w:themeColor="text1"/>
                <w:sz w:val="20"/>
                <w:szCs w:val="20"/>
              </w:rPr>
              <w:t xml:space="preserve">he World Bank database </w:t>
            </w:r>
            <w:r w:rsidR="002F3AD3" w:rsidRPr="001B701F">
              <w:rPr>
                <w:rFonts w:ascii="Times New Roman" w:hAnsi="Times New Roman" w:cs="Times New Roman"/>
                <w:color w:val="000000" w:themeColor="text1"/>
                <w:sz w:val="20"/>
                <w:szCs w:val="20"/>
              </w:rPr>
              <w:t>s</w:t>
            </w:r>
            <w:r w:rsidR="003D64BA" w:rsidRPr="001B701F">
              <w:rPr>
                <w:rFonts w:ascii="Times New Roman" w:hAnsi="Times New Roman" w:cs="Times New Roman"/>
                <w:color w:val="000000" w:themeColor="text1"/>
                <w:sz w:val="20"/>
                <w:szCs w:val="20"/>
              </w:rPr>
              <w:t xml:space="preserve">tands as one of the world's largest sources of funding and knowledge for developing countries. Committed to reducing poverty, promoting sustainable development, and fostering shared prosperity, the World Bank and its five institutions provide valuable data, research, and expertise. This database serves as a vital resource for economists, policymakers, and analysts seeking to gain a deeper understanding of global development trends and challenges. </w:t>
            </w:r>
          </w:p>
        </w:tc>
        <w:tc>
          <w:tcPr>
            <w:tcW w:w="1854" w:type="pct"/>
          </w:tcPr>
          <w:p w14:paraId="049B4702" w14:textId="3413B6E0" w:rsidR="00B023D0" w:rsidRPr="001B701F" w:rsidRDefault="00B023D0" w:rsidP="00B023D0">
            <w:pPr>
              <w:rPr>
                <w:rFonts w:ascii="Times New Roman" w:hAnsi="Times New Roman" w:cs="Times New Roman"/>
                <w:color w:val="000000" w:themeColor="text1"/>
                <w:sz w:val="20"/>
                <w:szCs w:val="20"/>
              </w:rPr>
            </w:pPr>
          </w:p>
        </w:tc>
      </w:tr>
      <w:tr w:rsidR="00B023D0" w:rsidRPr="001B701F" w14:paraId="66363EAF" w14:textId="77777777" w:rsidTr="00280A68">
        <w:tc>
          <w:tcPr>
            <w:tcW w:w="245" w:type="pct"/>
          </w:tcPr>
          <w:p w14:paraId="50A60429" w14:textId="4A334124" w:rsidR="00B023D0" w:rsidRPr="001B701F" w:rsidRDefault="00B023D0" w:rsidP="00B023D0">
            <w:pPr>
              <w:rPr>
                <w:rFonts w:ascii="Times New Roman" w:hAnsi="Times New Roman" w:cs="Times New Roman"/>
                <w:b/>
                <w:bCs/>
                <w:color w:val="000000" w:themeColor="text1"/>
                <w:sz w:val="20"/>
                <w:szCs w:val="20"/>
              </w:rPr>
            </w:pPr>
            <w:r w:rsidRPr="001B701F">
              <w:rPr>
                <w:rFonts w:ascii="Times New Roman" w:hAnsi="Times New Roman" w:cs="Times New Roman"/>
                <w:b/>
                <w:bCs/>
                <w:color w:val="000000" w:themeColor="text1"/>
                <w:sz w:val="20"/>
                <w:szCs w:val="20"/>
              </w:rPr>
              <w:t>1</w:t>
            </w:r>
            <w:r w:rsidR="00E011D3" w:rsidRPr="001B701F">
              <w:rPr>
                <w:rFonts w:ascii="Times New Roman" w:hAnsi="Times New Roman" w:cs="Times New Roman"/>
                <w:b/>
                <w:bCs/>
                <w:color w:val="000000" w:themeColor="text1"/>
                <w:sz w:val="20"/>
                <w:szCs w:val="20"/>
              </w:rPr>
              <w:t>5</w:t>
            </w:r>
          </w:p>
        </w:tc>
        <w:tc>
          <w:tcPr>
            <w:tcW w:w="787" w:type="pct"/>
          </w:tcPr>
          <w:p w14:paraId="09A10F5B" w14:textId="177DD01F"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color w:val="000000" w:themeColor="text1"/>
                <w:sz w:val="20"/>
                <w:szCs w:val="20"/>
              </w:rPr>
              <w:t xml:space="preserve">The effect of type 2 diabetes on workforce </w:t>
            </w:r>
          </w:p>
        </w:tc>
        <w:tc>
          <w:tcPr>
            <w:tcW w:w="2114" w:type="pct"/>
          </w:tcPr>
          <w:p w14:paraId="3B85C9C6" w14:textId="0D6BE0C6" w:rsidR="00B023D0" w:rsidRPr="001B701F" w:rsidRDefault="00B023D0" w:rsidP="00B023D0">
            <w:pPr>
              <w:rPr>
                <w:rFonts w:ascii="Times New Roman" w:hAnsi="Times New Roman" w:cs="Times New Roman"/>
                <w:noProof/>
                <w:color w:val="000000" w:themeColor="text1"/>
                <w:sz w:val="20"/>
                <w:szCs w:val="20"/>
              </w:rPr>
            </w:pPr>
            <w:r w:rsidRPr="001B701F">
              <w:rPr>
                <w:rFonts w:ascii="Times New Roman" w:hAnsi="Times New Roman" w:cs="Times New Roman"/>
                <w:color w:val="000000" w:themeColor="text1"/>
                <w:sz w:val="20"/>
                <w:szCs w:val="20"/>
              </w:rPr>
              <w:t xml:space="preserve">An article that provides information about the effect of diabetes on people productivity at work </w:t>
            </w:r>
          </w:p>
        </w:tc>
        <w:tc>
          <w:tcPr>
            <w:tcW w:w="1854" w:type="pct"/>
          </w:tcPr>
          <w:p w14:paraId="02D6D873" w14:textId="5DB3EA9D" w:rsidR="00B023D0" w:rsidRPr="001B701F" w:rsidRDefault="00B023D0" w:rsidP="00B023D0">
            <w:pPr>
              <w:rPr>
                <w:rFonts w:ascii="Times New Roman" w:hAnsi="Times New Roman" w:cs="Times New Roman"/>
                <w:color w:val="000000" w:themeColor="text1"/>
                <w:sz w:val="20"/>
                <w:szCs w:val="20"/>
              </w:rPr>
            </w:pPr>
            <w:r w:rsidRPr="001B701F">
              <w:rPr>
                <w:rFonts w:ascii="Times New Roman" w:hAnsi="Times New Roman" w:cs="Times New Roman"/>
                <w:noProof/>
                <w:color w:val="000000" w:themeColor="text1"/>
                <w:sz w:val="20"/>
                <w:szCs w:val="20"/>
              </w:rPr>
              <w:t xml:space="preserve">Passey et al. 2012 </w:t>
            </w:r>
            <w:r w:rsidRPr="001B701F">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{"citationItems":[{"id":"ITEM-1","itemData":{"DOI":"10.1186/1471-2458-12-16","ISSN":"1471-2458","abstract":"Globally, diabetes is estimated to affect 246 million people and is increasing. In Australia diabetes has been made a national health priority. While the direct costs of treating diabetes are substantial, and rising, the indirect costs are considered greater. There is evidence that interventions to prevent diabetes are effective, and cost-effective, but the impact on labour force participation and income has not been assessed. In this study we quantify the potential impact of implementing a diabetes prevention program, using screening and either metformin or a lifestyle intervention on individual economic outcomes of pre-diabetic Australians aged 45-64.","author":[{"dropping-particle":"","family":"Passey","given":"Megan E","non-dropping-particle":"","parse-names":false,"suffix":""},{"dropping-particle":"","family":"Shrestha","given":"Rupendra N","non-dropping-particle":"","parse-names":false,"suffix":""},{"dropping-particle":"","family":"Bertram","given":"Melanie Y","non-dropping-particle":"","parse-names":false,"suffix":""},{"dropping-particle":"","family":"Schofield","given":"Deborah J","non-dropping-particle":"","parse-names":false,"suffix":""},{"dropping-particle":"","family":"Vos","given":"Theo","non-dropping-particle":"","parse-names":false,"suffix":""},{"dropping-particle":"","family":"Callander","given":"Emily J","non-dropping-particle":"","parse-names":false,"suffix":""},{"dropping-particle":"","family":"Percival","given":"Richard","non-dropping-particle":"","parse-names":false,"suffix":""},{"dropping-particle":"","family":"Kelly","given":"Simon J","non-dropping-particle":"","parse-names":false,"suffix":""}],"container-title":"BMC Public Health","id":"ITEM-1","issue":"1","issued":{"date-parts":[["2012"]]},"page":"16","title":"The impact of diabetes prevention on labour force participation and income of older Australians: an economic study","type":"article-journal","volume":"12"},"uris":["http://www.mendeley.com/documents/?uuid=c91a972e-3293-4d17-a250-20d5bf596219"]}],"mendeley":{"formattedCitation":"(21)","plainTextFormattedCitation":"(21)","previouslyFormattedCitation":"(20)"},"properties":{"noteIndex":0},"schema":"https://github.com/citation-style-language/schema/raw/master/csl-citation.json"}</w:instrText>
            </w:r>
            <w:r w:rsidRPr="001B701F">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(21)</w:t>
            </w:r>
            <w:r w:rsidRPr="001B701F">
              <w:rPr>
                <w:rFonts w:ascii="Times New Roman" w:hAnsi="Times New Roman" w:cs="Times New Roman"/>
                <w:sz w:val="20"/>
                <w:szCs w:val="20"/>
              </w:rPr>
              <w:fldChar w:fldCharType="end"/>
            </w:r>
          </w:p>
        </w:tc>
      </w:tr>
    </w:tbl>
    <w:p w14:paraId="703FADA6" w14:textId="2F429274" w:rsidR="00912BB0" w:rsidRPr="001B701F" w:rsidRDefault="00E74F1F" w:rsidP="36ACFCB0">
      <w:pPr>
        <w:rPr>
          <w:rFonts w:ascii="Times New Roman" w:hAnsi="Times New Roman" w:cs="Times New Roman"/>
          <w:sz w:val="18"/>
          <w:szCs w:val="18"/>
        </w:rPr>
      </w:pPr>
      <w:r w:rsidRPr="001B701F">
        <w:rPr>
          <w:rFonts w:ascii="Times New Roman" w:hAnsi="Times New Roman" w:cs="Times New Roman"/>
          <w:sz w:val="18"/>
          <w:szCs w:val="18"/>
        </w:rPr>
        <w:t>*ABS: Australian Bureau of Statistics, NDSS: The National Diabetes Services Scheme, CVD: cardiovascular disease, MI: myocardial infarction, NHS: National Health Survey, PCE-ASCVD: Pooled Cohort Equation-Atherosclerotic Cardiovascular Disease, AIHW: Australian Institute of Health and Welfare, REACH: global Atherothrombosis for Continued Health, HPM: Health and Productivity Management</w:t>
      </w:r>
    </w:p>
    <w:p w14:paraId="597FCC27" w14:textId="606AA829" w:rsidR="00AF1180" w:rsidRPr="001B701F" w:rsidRDefault="00AF1180" w:rsidP="009802B5">
      <w:pPr>
        <w:rPr>
          <w:rFonts w:ascii="Times New Roman" w:hAnsi="Times New Roman" w:cs="Times New Roman"/>
          <w:sz w:val="20"/>
          <w:szCs w:val="20"/>
        </w:rPr>
      </w:pPr>
    </w:p>
    <w:p w14:paraId="6D33B6C3" w14:textId="77777777" w:rsidR="00A646DC" w:rsidRDefault="00A646DC">
      <w:pPr>
        <w:rPr>
          <w:rFonts w:ascii="Times New Roman" w:hAnsi="Times New Roman" w:cs="Times New Roman"/>
          <w:b/>
          <w:bCs/>
          <w:sz w:val="20"/>
          <w:szCs w:val="20"/>
        </w:rPr>
      </w:pPr>
      <w:r>
        <w:rPr>
          <w:rFonts w:ascii="Times New Roman" w:hAnsi="Times New Roman" w:cs="Times New Roman"/>
          <w:b/>
          <w:bCs/>
          <w:sz w:val="20"/>
          <w:szCs w:val="20"/>
        </w:rPr>
        <w:br w:type="page"/>
      </w:r>
    </w:p>
    <w:p w14:paraId="02C39BAB" w14:textId="6AEDFDB3" w:rsidR="004936F2" w:rsidRDefault="00244AA7" w:rsidP="004936F2">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 xml:space="preserve">Supplementary Table </w:t>
      </w:r>
      <w:r w:rsidR="009E27DE" w:rsidRPr="001B701F">
        <w:rPr>
          <w:rFonts w:ascii="Times New Roman" w:hAnsi="Times New Roman" w:cs="Times New Roman"/>
          <w:b/>
          <w:bCs/>
          <w:sz w:val="20"/>
          <w:szCs w:val="20"/>
        </w:rPr>
        <w:t>6</w:t>
      </w:r>
      <w:r w:rsidR="004936F2" w:rsidRPr="001B701F">
        <w:rPr>
          <w:rFonts w:ascii="Times New Roman" w:hAnsi="Times New Roman" w:cs="Times New Roman"/>
          <w:b/>
          <w:bCs/>
          <w:sz w:val="20"/>
          <w:szCs w:val="20"/>
        </w:rPr>
        <w:t>.</w:t>
      </w:r>
      <w:r w:rsidR="00E37920" w:rsidRPr="001B701F">
        <w:t xml:space="preserve"> </w:t>
      </w:r>
      <w:r w:rsidR="00E37920" w:rsidRPr="001B701F">
        <w:rPr>
          <w:rFonts w:ascii="Times New Roman" w:hAnsi="Times New Roman" w:cs="Times New Roman"/>
          <w:b/>
          <w:bCs/>
          <w:sz w:val="20"/>
          <w:szCs w:val="20"/>
        </w:rPr>
        <w:t xml:space="preserve">Description of </w:t>
      </w:r>
      <w:r w:rsidR="00C31B35">
        <w:rPr>
          <w:rFonts w:ascii="Times New Roman" w:hAnsi="Times New Roman" w:cs="Times New Roman"/>
          <w:b/>
          <w:bCs/>
          <w:sz w:val="20"/>
          <w:szCs w:val="20"/>
        </w:rPr>
        <w:t xml:space="preserve">the </w:t>
      </w:r>
      <w:r w:rsidR="00972750">
        <w:rPr>
          <w:rFonts w:ascii="Times New Roman" w:hAnsi="Times New Roman" w:cs="Times New Roman"/>
          <w:b/>
          <w:bCs/>
          <w:sz w:val="20"/>
          <w:szCs w:val="20"/>
        </w:rPr>
        <w:t xml:space="preserve">Interventional </w:t>
      </w:r>
      <w:r w:rsidR="00C31B35">
        <w:rPr>
          <w:rFonts w:ascii="Times New Roman" w:hAnsi="Times New Roman" w:cs="Times New Roman"/>
          <w:b/>
          <w:bCs/>
          <w:sz w:val="20"/>
          <w:szCs w:val="20"/>
        </w:rPr>
        <w:t xml:space="preserve">Cohorts and </w:t>
      </w:r>
      <w:r w:rsidR="00E37920" w:rsidRPr="001B701F">
        <w:rPr>
          <w:rFonts w:ascii="Times New Roman" w:hAnsi="Times New Roman" w:cs="Times New Roman"/>
          <w:b/>
          <w:bCs/>
          <w:sz w:val="20"/>
          <w:szCs w:val="20"/>
        </w:rPr>
        <w:t xml:space="preserve">Data Sources Used in the Intervention Scenarios. </w:t>
      </w:r>
      <w:r w:rsidR="004936F2" w:rsidRPr="001B701F">
        <w:rPr>
          <w:rFonts w:ascii="Times New Roman" w:hAnsi="Times New Roman" w:cs="Times New Roman"/>
          <w:b/>
          <w:bCs/>
          <w:sz w:val="20"/>
          <w:szCs w:val="20"/>
        </w:rPr>
        <w:t xml:space="preserve"> </w:t>
      </w:r>
    </w:p>
    <w:p w14:paraId="6DE974C1" w14:textId="3DC8C2CA" w:rsidR="00972750" w:rsidRDefault="00972750" w:rsidP="004936F2">
      <w:pPr>
        <w:rPr>
          <w:rFonts w:ascii="Times New Roman" w:hAnsi="Times New Roman" w:cs="Times New Roman"/>
          <w:b/>
          <w:bCs/>
          <w:sz w:val="20"/>
          <w:szCs w:val="20"/>
        </w:rPr>
      </w:pPr>
      <w:r>
        <w:rPr>
          <w:rFonts w:ascii="Times New Roman" w:hAnsi="Times New Roman" w:cs="Times New Roman"/>
          <w:b/>
          <w:bCs/>
          <w:sz w:val="20"/>
          <w:szCs w:val="20"/>
        </w:rPr>
        <w:t xml:space="preserve">Supplementary Table 6.1 </w:t>
      </w:r>
    </w:p>
    <w:tbl>
      <w:tblPr>
        <w:tblStyle w:val="TableGrid"/>
        <w:tblW w:w="10435" w:type="dxa"/>
        <w:tblLook w:val="04A0" w:firstRow="1" w:lastRow="0" w:firstColumn="1" w:lastColumn="0" w:noHBand="0" w:noVBand="1"/>
      </w:tblPr>
      <w:tblGrid>
        <w:gridCol w:w="2605"/>
        <w:gridCol w:w="7830"/>
      </w:tblGrid>
      <w:tr w:rsidR="006F48F4" w:rsidRPr="001B701F" w14:paraId="2ADF999F" w14:textId="77777777" w:rsidTr="00883BC1">
        <w:tc>
          <w:tcPr>
            <w:tcW w:w="2605" w:type="dxa"/>
          </w:tcPr>
          <w:p w14:paraId="521798B4" w14:textId="77777777" w:rsidR="006F48F4" w:rsidRPr="001B701F" w:rsidRDefault="006F48F4" w:rsidP="00883BC1">
            <w:pPr>
              <w:rPr>
                <w:rFonts w:ascii="Times New Roman" w:hAnsi="Times New Roman" w:cs="Times New Roman"/>
                <w:b/>
                <w:bCs/>
                <w:sz w:val="20"/>
                <w:szCs w:val="20"/>
              </w:rPr>
            </w:pPr>
            <w:r w:rsidRPr="001B701F">
              <w:rPr>
                <w:rFonts w:ascii="Times New Roman" w:hAnsi="Times New Roman" w:cs="Times New Roman"/>
                <w:b/>
                <w:bCs/>
                <w:sz w:val="20"/>
                <w:szCs w:val="20"/>
              </w:rPr>
              <w:t>Source</w:t>
            </w:r>
          </w:p>
        </w:tc>
        <w:tc>
          <w:tcPr>
            <w:tcW w:w="7830" w:type="dxa"/>
          </w:tcPr>
          <w:p w14:paraId="6E4A139E" w14:textId="77777777" w:rsidR="006F48F4" w:rsidRPr="001B701F" w:rsidRDefault="006F48F4" w:rsidP="00883BC1">
            <w:pPr>
              <w:rPr>
                <w:rFonts w:ascii="Times New Roman" w:hAnsi="Times New Roman" w:cs="Times New Roman"/>
                <w:b/>
                <w:bCs/>
                <w:sz w:val="20"/>
                <w:szCs w:val="20"/>
              </w:rPr>
            </w:pPr>
            <w:r w:rsidRPr="001B701F">
              <w:rPr>
                <w:rFonts w:ascii="Times New Roman" w:hAnsi="Times New Roman" w:cs="Times New Roman"/>
                <w:b/>
                <w:bCs/>
                <w:sz w:val="20"/>
                <w:szCs w:val="20"/>
              </w:rPr>
              <w:t xml:space="preserve">Description </w:t>
            </w:r>
          </w:p>
        </w:tc>
      </w:tr>
      <w:tr w:rsidR="006F48F4" w:rsidRPr="001B701F" w14:paraId="5A2AD10B" w14:textId="77777777" w:rsidTr="00883BC1">
        <w:tc>
          <w:tcPr>
            <w:tcW w:w="2605" w:type="dxa"/>
          </w:tcPr>
          <w:p w14:paraId="5F15411A" w14:textId="7F07649D" w:rsidR="006F48F4" w:rsidRPr="001B701F" w:rsidRDefault="0089641E" w:rsidP="00883BC1">
            <w:pPr>
              <w:rPr>
                <w:rFonts w:ascii="Times New Roman" w:hAnsi="Times New Roman" w:cs="Times New Roman"/>
                <w:sz w:val="20"/>
                <w:szCs w:val="20"/>
              </w:rPr>
            </w:pPr>
            <w:r w:rsidRPr="0089641E">
              <w:rPr>
                <w:rFonts w:ascii="Times New Roman" w:hAnsi="Times New Roman" w:cs="Times New Roman"/>
                <w:sz w:val="20"/>
                <w:szCs w:val="20"/>
              </w:rPr>
              <w:t>Cohort 1 (scenario 1)</w:t>
            </w:r>
          </w:p>
        </w:tc>
        <w:tc>
          <w:tcPr>
            <w:tcW w:w="7830" w:type="dxa"/>
          </w:tcPr>
          <w:p w14:paraId="2897948E" w14:textId="2251DC4D" w:rsidR="006F48F4" w:rsidRPr="0089641E" w:rsidRDefault="0089641E" w:rsidP="0089641E">
            <w:pPr>
              <w:rPr>
                <w:rFonts w:ascii="Times New Roman" w:hAnsi="Times New Roman" w:cs="Times New Roman"/>
                <w:sz w:val="20"/>
                <w:szCs w:val="20"/>
              </w:rPr>
            </w:pPr>
            <w:r w:rsidRPr="0089641E">
              <w:rPr>
                <w:rFonts w:ascii="Times New Roman" w:hAnsi="Times New Roman" w:cs="Times New Roman"/>
                <w:sz w:val="20"/>
                <w:szCs w:val="20"/>
              </w:rPr>
              <w:t xml:space="preserve">The model incorporated a 9.5% reduction in the incidence of T2D, based on a population-based mathematical model conducted by </w:t>
            </w:r>
            <w:proofErr w:type="spellStart"/>
            <w:r w:rsidRPr="0089641E">
              <w:rPr>
                <w:rFonts w:ascii="Times New Roman" w:hAnsi="Times New Roman" w:cs="Times New Roman"/>
                <w:sz w:val="20"/>
                <w:szCs w:val="20"/>
              </w:rPr>
              <w:t>Alareeki</w:t>
            </w:r>
            <w:proofErr w:type="spellEnd"/>
            <w:r w:rsidRPr="0089641E">
              <w:rPr>
                <w:rFonts w:ascii="Times New Roman" w:hAnsi="Times New Roman" w:cs="Times New Roman"/>
                <w:sz w:val="20"/>
                <w:szCs w:val="20"/>
              </w:rPr>
              <w:t xml:space="preserve"> et al. in 2023 among individuals with T2D in Qatar </w:t>
            </w:r>
            <w:r w:rsidRPr="0089641E">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{"citationItems":[{"id":"ITEM-1","itemData":{"DOI":"10.3389/fpubh.2023.1167807","ISSN":"2296-2565 (Electronic)","PMID":"37404285","abstract":"AIMS: To predict the epidemiological impact of specific, and primarily structural  public health interventions that address lifestyle, dietary, and commuting behaviors of Qataris as well as subsidies and legislation to reduce type 2 diabetes mellitus (T2DM) burden among Qataris. METHODS: A deterministic population-based mathematical model was used to investigate the impact of public health interventions on the epidemiology of T2DM among Qataris aged 20-79 years, which is the age range typically used by the International Diabetes Federation for adults. The study evaluated the impact of interventions up to 2050, a three-decade time horizon, to allow for the long-term effects of different types of interventions to materialize. The impact of each intervention was evaluated by comparing the predicted T2DM incidence and prevalence with the intervention to a counterfactual scenario without intervention. The model was parameterized using representative data and stratified by sex, age, T2DM risk factors, T2DM status, and intervention status. RESULTS: All intervention scenarios had an appreciable impact on reducing T2DM incidence and prevalence. A lifestyle management intervention approach, specifically applied to those who are categorized as obese and ≥35 years old, averted 9.5% of new T2DM cases by 2050. An active commuting intervention approach, specifically increasing cycling and walking, averted 8.5% of new T2DM cases by 2050. Enhancing consumption of healthy diets including fruits and vegetables, specifically a workplace intervention involving dietary modifications and an educational intervention, averted 23.2% of new T2DM cases by 2050. A subsidy and legislative intervention approach, implementing subsidies on fruits and vegetables and taxation on sugar-sweetened beverages, averted 7.4% of new T2DM cases by 2050. A least to most optimistic combination of interventions averted 22.8-46.9% of new T2DM cases by 2050, respectively. CONCLUSIONS: Implementing a combination of individual-level and structural public health interventions is critical to prevent T2DM onset and to slow the growing T2DM epidemic in Qatar.","author":[{"dropping-particle":"","family":"Alareeki","given":"Asalah","non-dropping-particle":"","parse-names":false,"suffix":""},{"dropping-particle":"","family":"Awad","given":"Susanne F","non-dropping-particle":"","parse-names":false,"suffix":""},{"dropping-particle":"","family":"Critchley","given":"Julia A","non-dropping-particle":"","parse-names":false,"suffix":""},{"dropping-particle":"","family":"El-Nahas","given":"Katie G","non-dropping-particle":"","parse-names":false,"suffix":""},{"dropping-particle":"","family":"Al-Hamaq","given":"Abdulla O","non-dropping-particle":"","parse-names":false,"suffix":""},{"dropping-particle":"","family":"Alyafei","given":"Salah A","non-dropping-particle":"","parse-names":false,"suffix":""},{"dropping-particle":"","family":"Al-Thani","given":"Mohammed H J","non-dropping-particle":"","parse-names":false,"suffix":""},{"dropping-particle":"","family":"Abu-Raddad","given":"Laith J","non-dropping-particle":"","parse-names":false,"suffix":""}],"container-title":"Frontiers in public health","id":"ITEM-1","issued":{"date-parts":[["2023"]]},"language":"eng","page":"1167807","publisher-place":"Switzerland","title":"Epidemiological impact of public health interventions against diabetes in Qatar:  mathematical modeling analyses.","type":"article-journal","volume":"11"},"uris":["http://www.mendeley.com/documents/?uuid=e4d87984-98b4-4d0e-b835-1ac67992d023"]}],"mendeley":{"formattedCitation":"(22)","plainTextFormattedCitation":"(22)","previouslyFormattedCitation":"(9)"},"properties":{"noteIndex":0},"schema":"https://github.com/citation-style-language/schema/raw/master/csl-citation.json"}</w:instrText>
            </w:r>
            <w:r w:rsidRPr="0089641E">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(22)</w:t>
            </w:r>
            <w:r w:rsidRPr="0089641E">
              <w:rPr>
                <w:rFonts w:ascii="Times New Roman" w:hAnsi="Times New Roman" w:cs="Times New Roman"/>
                <w:sz w:val="20"/>
                <w:szCs w:val="20"/>
              </w:rPr>
              <w:fldChar w:fldCharType="end"/>
            </w:r>
            <w:r w:rsidRPr="0089641E">
              <w:rPr>
                <w:rFonts w:ascii="Times New Roman" w:hAnsi="Times New Roman" w:cs="Times New Roman"/>
                <w:sz w:val="20"/>
                <w:szCs w:val="20"/>
              </w:rPr>
              <w:t xml:space="preserve">. In the study, a deterministic population-based mathematical model was used to explore the impact of a composite health intervention on the epidemiology of T2D in the Qatari population. The composite intervention included weight reduction of ≥5%, moderate intensity physical activity of ≥30 min/day, dietary fat intake of &lt;30% of total energy, saturated fat intake of &lt;10%, and fiber intake of ≥15 g/1,000 kcal. The study spanned a three-decade time horizon, up to 2050, to capture the long-term impact of the interventions. The effect of the intervention was evaluated by comparing the predicted incidence and prevalence of T2D with and without the intervention. Of note, in our model, individuals who did not develop incident diabetes (accounting for 9.5% of the population) were replaced by healthy individuals. To account for the higher productivity observed in the healthy population, productivity indices were adjusted accordingly </w:t>
            </w:r>
            <w:r w:rsidRPr="0089641E">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{"citationItems":[{"id":"ITEM-1","itemData":{"DOI":"10.1097/01.jom.0000121151.40413.bd","ISSN":"1076-2752 (Print)","PMID":"15076658","abstract":"Evidence about the total cost of health, absence, short-term disability, and  productivity losses was synthesized for 10 health conditions. Cost estimates from a large medical/absence database were combined with findings from several published productivity surveys. Ranges of condition prevalence and associated absenteeism and presenteeism (on-the-job-productivity) losses were used to estimate condition-related costs. Based on average impairment and prevalence estimates, the overall economic burden of illness was highest for hypertension ($392 per eligible employee per year), heart disease ($368), depression and other mental illnesses ($348), and arthritis ($327). Presenteeism costs were higher than medical costs in most cases, and represented 18% to 60% of all costs for the 10 conditions. Caution is advised when interpreting any particular source of data, and the need for standardization in future research is noted.","author":[{"dropping-particle":"","family":"Goetzel","given":"Ron Z","non-dropping-particle":"","parse-names":false,"suffix":""},{"dropping-particle":"","family":"Long","given":"Stacey R","non-dropping-particle":"","parse-names":false,"suffix":""},{"dropping-particle":"","family":"Ozminkowski","given":"Ronald J","non-dropping-particle":"","parse-names":false,"suffix":""},{"dropping-particle":"","family":"Hawkins","given":"Kevin","non-dropping-particle":"","parse-names":false,"suffix":""},{"dropping-particle":"","family":"Wang","given":"Shaohung","non-dropping-particle":"","parse-names":false,"suffix":""},{"dropping-particle":"","family":"Lynch","given":"Wendy","non-dropping-particle":"","parse-names":false,"suffix":""}],"container-title":"Journal of occupational and environmental medicine","id":"ITEM-1","issue":"4","issued":{"date-parts":[["2004","4"]]},"language":"eng","page":"398-412","publisher-place":"United States","title":"Health, absence, disability, and presenteeism cost estimates of certain physical  and mental health conditions affecting U.S. employers.","type":"article-journal","volume":"46"},"uris":["http://www.mendeley.com/documents/?uuid=e30519ed-342f-4ea7-b679-3d7dc7fca53a"]},{"id":"ITEM-2","itemData":{"DOI":"10.1111/dom.14070","ISSN":"1463-1326 (Electronic)","PMID":"32329136","abstract":"AIMS: To analyse days absent from work related to individual microvascular,  macrovascular and other complications of type 2 diabetes (T2D) and to identify key drivers of absence. MATERIALS AND METHODS: National health and socio-economic individual-level data were analysed for the years 1997 to 2016 for people with T2D, and age-, sex- and residential region-matched controls (5:1) using linkage to Swedish national administrative registers, based on personal identity numbers. Regression analyses accounting for individual-level clustering and education were estimated to obtain days absent by individual complications. Alternative analyses, for example, workforce indicator and age subgroups, were explored for robustness and comparison purposes. RESULTS: A total of 413 000 people with T2D aged &lt;66 years, comprising 4.9 million person-years, was included. The crude proportion with any absence was higher among those with T2D compared to controls (47% vs. 26%) in the index year, and the median (IQR) number of days was higher (223 [77;359] vs. 196 [59;352]) if any absence. Regression analyses showed that complications per se were a key driver of days absent: stroke (+102 days); end-stage renal disease (+70 days); severe vision loss (+56 days); and angina pectoris, heart failure, and osteoarthritis (+53 days each). The alternative analyses showed similar levels of days absent and age subgroups differed in expected directions. CONCLUSIONS: This study provides evidence of the persisting impact on productivity from complications that supports continued efforts to reduce risk factors in T2D. Future studies on burden of disease and economic evaluations of new therapies and disease management may use this new set of complication-specific estimates to improve understanding of the value of reducing complications.","author":[{"dropping-particle":"","family":"Persson","given":"Sofie","non-dropping-particle":"","parse-names":false,"suffix":""},{"dropping-particle":"","family":"Johansen","given":"Pierre","non-dropping-particle":"","parse-names":false,"suffix":""},{"dropping-particle":"","family":"Andersson","given":"Emelie","non-dropping-particle":"","parse-names":false,"suffix":""},{"dropping-particle":"","family":"Lindgren","given":"Peter","non-dropping-particle":"","parse-names":false,"suffix":""},{"dropping-particle":"","family":"Thielke","given":"Desirée","non-dropping-particle":"","parse-names":false,"suffix":""},{"dropping-particle":"","family":"Thorsted","given":"Brian L","non-dropping-particle":"","parse-names":false,"suffix":""},{"dropping-particle":"","family":"Jendle","given":"Johan","non-dropping-particle":"","parse-names":false,"suffix":""},{"dropping-particle":"","family":"Steen Carlsson","given":"Katarina","non-dropping-particle":"","parse-names":false,"suffix":""}],"container-title":"Diabetes, obesity &amp; metabolism","id":"ITEM-2","issue":"9","issued":{"date-parts":[["2020","9"]]},"language":"eng","page":"1586-1597","publisher-place":"England","title":"Days absent from work as a result of complications associated with type 2  diabetes: Evidence from 20 years of linked national registry data in Sweden.","type":"article-journal","volume":"22"},"uris":["http://www.mendeley.com/documents/?uuid=70617a66-3f02-4afa-b052-8fd7a6a0b9b0"]}],"mendeley":{"formattedCitation":"(14,23)","plainTextFormattedCitation":"(14,23)","previouslyFormattedCitation":"(24,25)"},"properties":{"noteIndex":0},"schema":"https://github.com/citation-style-language/schema/raw/master/csl-citation.json"}</w:instrText>
            </w:r>
            <w:r w:rsidRPr="0089641E">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(14,23)</w:t>
            </w:r>
            <w:r w:rsidRPr="0089641E">
              <w:rPr>
                <w:rFonts w:ascii="Times New Roman" w:hAnsi="Times New Roman" w:cs="Times New Roman"/>
                <w:sz w:val="20"/>
                <w:szCs w:val="20"/>
              </w:rPr>
              <w:fldChar w:fldCharType="end"/>
            </w:r>
            <w:r w:rsidRPr="0089641E">
              <w:rPr>
                <w:rFonts w:ascii="Times New Roman" w:hAnsi="Times New Roman" w:cs="Times New Roman"/>
                <w:sz w:val="20"/>
                <w:szCs w:val="20"/>
              </w:rPr>
              <w:t xml:space="preserve">. </w:t>
            </w:r>
          </w:p>
        </w:tc>
      </w:tr>
      <w:tr w:rsidR="006F48F4" w:rsidRPr="001B701F" w14:paraId="07FD505E" w14:textId="77777777" w:rsidTr="00883BC1">
        <w:tc>
          <w:tcPr>
            <w:tcW w:w="2605" w:type="dxa"/>
          </w:tcPr>
          <w:p w14:paraId="37A27B72" w14:textId="27255EFE" w:rsidR="006F48F4" w:rsidRPr="001B701F" w:rsidRDefault="00660690" w:rsidP="00660690">
            <w:pPr>
              <w:rPr>
                <w:rFonts w:ascii="Times New Roman" w:hAnsi="Times New Roman" w:cs="Times New Roman"/>
                <w:sz w:val="20"/>
                <w:szCs w:val="20"/>
              </w:rPr>
            </w:pPr>
            <w:r w:rsidRPr="00660690">
              <w:rPr>
                <w:rFonts w:ascii="Times New Roman" w:hAnsi="Times New Roman" w:cs="Times New Roman"/>
                <w:sz w:val="20"/>
                <w:szCs w:val="20"/>
              </w:rPr>
              <w:t>Cohort 2 (scenario 2)</w:t>
            </w:r>
          </w:p>
        </w:tc>
        <w:tc>
          <w:tcPr>
            <w:tcW w:w="7830" w:type="dxa"/>
          </w:tcPr>
          <w:p w14:paraId="10E3A353" w14:textId="47A1743C" w:rsidR="006F48F4" w:rsidRPr="001B701F" w:rsidRDefault="00660690" w:rsidP="003D488B">
            <w:pPr>
              <w:rPr>
                <w:rFonts w:ascii="Times New Roman" w:hAnsi="Times New Roman" w:cs="Times New Roman"/>
                <w:sz w:val="20"/>
                <w:szCs w:val="20"/>
              </w:rPr>
            </w:pPr>
            <w:r w:rsidRPr="00660690">
              <w:rPr>
                <w:rFonts w:ascii="Times New Roman" w:hAnsi="Times New Roman" w:cs="Times New Roman"/>
                <w:sz w:val="20"/>
                <w:szCs w:val="20"/>
              </w:rPr>
              <w:t xml:space="preserve">The model implemented a 17% reduction in </w:t>
            </w:r>
            <w:del w:id="25" w:author="Dina H F Abushanab" w:date="2025-02-02T18:46:00Z">
              <w:r w:rsidRPr="00660690" w:rsidDel="00406258">
                <w:rPr>
                  <w:rFonts w:ascii="Times New Roman" w:hAnsi="Times New Roman" w:cs="Times New Roman"/>
                  <w:sz w:val="20"/>
                  <w:szCs w:val="20"/>
                </w:rPr>
                <w:delText xml:space="preserve">SBP </w:delText>
              </w:r>
            </w:del>
            <w:ins w:id="26" w:author="Dina H F Abushanab" w:date="2025-02-02T18:46:00Z">
              <w:r w:rsidR="00406258">
                <w:rPr>
                  <w:rFonts w:ascii="Times New Roman" w:hAnsi="Times New Roman" w:cs="Times New Roman"/>
                  <w:sz w:val="20"/>
                  <w:szCs w:val="20"/>
                </w:rPr>
                <w:t>hypertension</w:t>
              </w:r>
              <w:r w:rsidR="00406258" w:rsidRPr="00660690">
                <w:rPr>
                  <w:rFonts w:ascii="Times New Roman" w:hAnsi="Times New Roman" w:cs="Times New Roman"/>
                  <w:sz w:val="20"/>
                  <w:szCs w:val="20"/>
                </w:rPr>
                <w:t xml:space="preserve"> </w:t>
              </w:r>
            </w:ins>
            <w:r w:rsidRPr="00660690">
              <w:rPr>
                <w:rFonts w:ascii="Times New Roman" w:hAnsi="Times New Roman" w:cs="Times New Roman"/>
                <w:sz w:val="20"/>
                <w:szCs w:val="20"/>
              </w:rPr>
              <w:t xml:space="preserve">using the PCE-ASCVD algorithm, drawing from a meta-analysis of randomized clinical trials (RCTs) including 14,094 people conducted by Aggarwal et al. in 2018 </w:t>
            </w:r>
            <w:r w:rsidRPr="00660690">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{"citationItems":[{"id":"ITEM-1","itemData":{"DOI":"10.1161/HYPERTENSIONAHA.117.10713","ISSN":"1524-4563 (Electronic)","PMID":"29531175","abstract":"Optimal blood pressure (BP) targets for different populations, especially  diabetics, remain uncertain after conflicting data on intensive management. We assessed whether a &lt;120 mm Hg systolic target is beneficial and whether certain patient populations differ in response. Individual patient data of 14 094 patients from 2 randomized control trials was pooled. Seven thousand forty patients were assigned to an intensive target of &lt;120 mm Hg and 7054 patients to a standard target of &lt;140 mm Hg in an intention-to-treat analysis. The primary outcome was a composite of myocardial infarction, other acute coronary syndromes, stroke, heart failure, and cardiovascular mortality. Interactions between treatment and baseline characteristics were assessed. Secondary outcomes included nonfatal myocardial infarction, stroke, heart failure, cardiovascular mortality, and overall mortality. Intensive management significantly lowered primary outcome rate (hazard ratio, 0.83; 95% confidence interval, 0.74-0.92; P&lt;0.001). No significant interaction was observed between treatment effect and diabetes mellitus status (P=0.16). Significantly reduced secondary outcomes included stroke (hazard ratio, 0.75; P=0.033) and heart failure (hazard ratio, 0.76; P=0.014). No significant interactions were observed between treatment effect and baseline age, sex, race, cardiovascular disease history, systolic BP, or diastolic BP (P values: 0.40, 0.95, 0.54, 0.18, 0.86, and 0.67, respectively). BP targets of &lt;120 mm Hg improved cardiovascular outcomes. Diabetic patients responded similarly to this intervention, as did those with different age, sex, cardiovascular disease history, baseline BPs, and race. The intensive group had increased risk of intervention-related adverse outcomes (3.97% versus 1.53%; P&lt;0.001). Clinicians should consider &lt;120 mm Hg systolic targets for a variety of patients, including diabetics.","author":[{"dropping-particle":"","family":"Aggarwal","given":"Rahul","non-dropping-particle":"","parse-names":false,"suffix":""},{"dropping-particle":"","family":"Steinkamp","given":"Jackson","non-dropping-particle":"","parse-names":false,"suffix":""},{"dropping-particle":"","family":"Chiu","given":"Nicholas","non-dropping-particle":"","parse-names":false,"suffix":""},{"dropping-particle":"","family":"Petrie","given":"Benjamin","non-dropping-particle":"","parse-names":false,"suffix":""},{"dropping-particle":"","family":"Mirzan","given":"Haares","non-dropping-particle":"","parse-names":false,"suffix":""}],"container-title":"Hypertension (Dallas, Tex. : 1979)","id":"ITEM-1","issue":"5","issued":{"date-parts":[["2018","5"]]},"language":"eng","page":"833-839","publisher-place":"United States","title":"Intensive Blood Pressure Targets for Diabetic and Other High-Risk Populations: A  Pooled Individual Patient Data Analysis.","type":"article-journal","volume":"71"},"uris":["http://www.mendeley.com/documents/?uuid=379bc3a6-56f0-40dc-aeb7-aa33f8718963"]}],"mendeley":{"formattedCitation":"(24)","plainTextFormattedCitation":"(24)","previouslyFormattedCitation":"(26)"},"properties":{"noteIndex":0},"schema":"https://github.com/citation-style-language/schema/raw/master/csl-citation.json"}</w:instrText>
            </w:r>
            <w:r w:rsidRPr="00660690">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(24)</w:t>
            </w:r>
            <w:r w:rsidRPr="00660690">
              <w:rPr>
                <w:rFonts w:ascii="Times New Roman" w:hAnsi="Times New Roman" w:cs="Times New Roman"/>
                <w:sz w:val="20"/>
                <w:szCs w:val="20"/>
              </w:rPr>
              <w:fldChar w:fldCharType="end"/>
            </w:r>
            <w:r w:rsidRPr="00660690">
              <w:rPr>
                <w:rFonts w:ascii="Times New Roman" w:hAnsi="Times New Roman" w:cs="Times New Roman"/>
                <w:sz w:val="20"/>
                <w:szCs w:val="20"/>
              </w:rPr>
              <w:t xml:space="preserve">. The findings of the study demonstrated the significant impact of intensive SBP lowering on reducing the incidence of CVD outcomes. To account for variations in SBP thresholds across countries and potential changes over time, our models utilized the SBP threshold of ≤130 mmHg based on guideline recommendations </w:t>
            </w:r>
            <w:r w:rsidRPr="00660690">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{"citationItems":[{"id":"ITEM-1","itemData":{"DOI":"10.2337/dc24-S010","ISSN":"0149-5992","abstract":"The American Diabetes Association (ADA) “Standards of Care in Diabetes” includes the ADA’s current clinical practice recommendations and is intended to provide the components of diabetes care, general treatment goals and guidelines, and tools to evaluate quality of care. Members of the ADA Professional Practice Committee, an interprofessional expert committee, are responsible for updating the Standards of Care annually, or more frequently as warranted. For a detailed description of ADA standards, statements, and reports, as well as the evidence-grading system for ADA’s clinical practice recommendations and a full list of Professional Practice Committee members, please refer to Introduction and Methodology. Readers who wish to comment on the Standards of Care are invited to do so at professional.diabetes.org/SOC.","container-title":"Diabetes Care","id":"ITEM-1","issue":"Supplement_1","issued":{"date-parts":[["2023","12","11"]]},"page":"S179-S218","title":"10. Cardiovascular Disease and Risk Management: Standards of Care in Diabetes—2024","type":"article-journal","volume":"47"},"uris":["http://www.mendeley.com/documents/?uuid=a8ba0296-9c94-4a83-8d49-25e7fca2d039"]}],"mendeley":{"formattedCitation":"(25)","plainTextFormattedCitation":"(25)","previouslyFormattedCitation":"(27)"},"properties":{"noteIndex":0},"schema":"https://github.com/citation-style-language/schema/raw/master/csl-citation.json"}</w:instrText>
            </w:r>
            <w:r w:rsidRPr="00660690">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(25)</w:t>
            </w:r>
            <w:r w:rsidRPr="00660690">
              <w:rPr>
                <w:rFonts w:ascii="Times New Roman" w:hAnsi="Times New Roman" w:cs="Times New Roman"/>
                <w:sz w:val="20"/>
                <w:szCs w:val="20"/>
              </w:rPr>
              <w:fldChar w:fldCharType="end"/>
            </w:r>
            <w:r w:rsidRPr="00660690">
              <w:rPr>
                <w:rFonts w:ascii="Times New Roman" w:hAnsi="Times New Roman" w:cs="Times New Roman"/>
                <w:sz w:val="20"/>
                <w:szCs w:val="20"/>
              </w:rPr>
              <w:t xml:space="preserve">. The reduction in SBP was specifically applied to individuals whose initial levels exceeded the guideline-recommended threshold (&gt;130/80 mmHg) </w:t>
            </w:r>
            <w:r w:rsidRPr="00660690">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{"citationItems":[{"id":"ITEM-1","itemData":{"DOI":"10.2337/dc24-S010","ISSN":"0149-5992","abstract":"The American Diabetes Association (ADA) “Standards of Care in Diabetes” includes the ADA’s current clinical practice recommendations and is intended to provide the components of diabetes care, general treatment goals and guidelines, and tools to evaluate quality of care. Members of the ADA Professional Practice Committee, an interprofessional expert committee, are responsible for updating the Standards of Care annually, or more frequently as warranted. For a detailed description of ADA standards, statements, and reports, as well as the evidence-grading system for ADA’s clinical practice recommendations and a full list of Professional Practice Committee members, please refer to Introduction and Methodology. Readers who wish to comment on the Standards of Care are invited to do so at professional.diabetes.org/SOC.","container-title":"Diabetes Care","id":"ITEM-1","issue":"Supplement_1","issued":{"date-parts":[["2023","12","11"]]},"page":"S179-S218","title":"10. Cardiovascular Disease and Risk Management: Standards of Care in Diabetes—2024","type":"article-journal","volume":"47"},"uris":["http://www.mendeley.com/documents/?uuid=a8ba0296-9c94-4a83-8d49-25e7fca2d039"]}],"mendeley":{"formattedCitation":"(25)","plainTextFormattedCitation":"(25)","previouslyFormattedCitation":"(27)"},"properties":{"noteIndex":0},"schema":"https://github.com/citation-style-language/schema/raw/master/csl-citation.json"}</w:instrText>
            </w:r>
            <w:r w:rsidRPr="00660690">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(25)</w:t>
            </w:r>
            <w:r w:rsidRPr="00660690">
              <w:rPr>
                <w:rFonts w:ascii="Times New Roman" w:hAnsi="Times New Roman" w:cs="Times New Roman"/>
                <w:sz w:val="20"/>
                <w:szCs w:val="20"/>
              </w:rPr>
              <w:fldChar w:fldCharType="end"/>
            </w:r>
            <w:r w:rsidRPr="00660690">
              <w:rPr>
                <w:rFonts w:ascii="Times New Roman" w:hAnsi="Times New Roman" w:cs="Times New Roman"/>
                <w:sz w:val="20"/>
                <w:szCs w:val="20"/>
              </w:rPr>
              <w:t xml:space="preserve">. </w:t>
            </w:r>
          </w:p>
        </w:tc>
      </w:tr>
      <w:tr w:rsidR="006F48F4" w:rsidRPr="001B701F" w14:paraId="462ED196" w14:textId="77777777" w:rsidTr="003D488B">
        <w:trPr>
          <w:trHeight w:val="1556"/>
        </w:trPr>
        <w:tc>
          <w:tcPr>
            <w:tcW w:w="2605" w:type="dxa"/>
          </w:tcPr>
          <w:p w14:paraId="1C00D5E1" w14:textId="60A920F0" w:rsidR="006F48F4" w:rsidRPr="001B701F" w:rsidRDefault="00660690" w:rsidP="00660690">
            <w:pPr>
              <w:rPr>
                <w:rFonts w:ascii="Times New Roman" w:hAnsi="Times New Roman" w:cs="Times New Roman"/>
                <w:sz w:val="20"/>
                <w:szCs w:val="20"/>
              </w:rPr>
            </w:pPr>
            <w:r w:rsidRPr="00660690">
              <w:rPr>
                <w:rFonts w:ascii="Times New Roman" w:hAnsi="Times New Roman" w:cs="Times New Roman"/>
                <w:sz w:val="20"/>
                <w:szCs w:val="20"/>
              </w:rPr>
              <w:t>Cohort 3 (scenario 3)</w:t>
            </w:r>
          </w:p>
        </w:tc>
        <w:tc>
          <w:tcPr>
            <w:tcW w:w="7830" w:type="dxa"/>
          </w:tcPr>
          <w:p w14:paraId="67C9DCF7" w14:textId="3F2BA9D4" w:rsidR="006F48F4" w:rsidRPr="001B701F" w:rsidRDefault="00660690" w:rsidP="00660690">
            <w:pPr>
              <w:spacing w:line="259" w:lineRule="auto"/>
              <w:rPr>
                <w:rFonts w:ascii="Times New Roman" w:hAnsi="Times New Roman" w:cs="Times New Roman"/>
                <w:sz w:val="20"/>
                <w:szCs w:val="20"/>
              </w:rPr>
            </w:pPr>
            <w:r w:rsidRPr="00660690">
              <w:rPr>
                <w:rFonts w:ascii="Times New Roman" w:hAnsi="Times New Roman" w:cs="Times New Roman"/>
                <w:sz w:val="20"/>
                <w:szCs w:val="20"/>
              </w:rPr>
              <w:t xml:space="preserve">The model integrated a 19% reduction in the number of smokers using the PCE-ASCVD algorithm. This reduction was derived from a retrospective analysis conducted on prospectively collected data from the Framingham Heart Study, which involved 8,770 individuals without CVD </w:t>
            </w:r>
            <w:r w:rsidRPr="00660690">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{"citationItems":[{"id":"ITEM-1","itemData":{"DOI":"10.1001/jama.2019.10298","ISSN":"1538-3598 (Electronic)","PMID":"31429895","abstract":"IMPORTANCE: The time course of cardiovascular disease (CVD) risk after smoking  cessation is unclear. Risk calculators consider former smokers to be at risk for only 5 years. OBJECTIVE: To evaluate the association between years since quitting smoking and incident CVD. DESIGN, SETTING, AND PARTICIPANTS: Retrospective analysis of prospectively collected data from Framingham Heart Study participants without baseline CVD (original cohort: attending their fourth examination in 1954-1958; offspring cohort: attending their first examination in 1971-1975) who were followed up through December 2015. EXPOSURES: Time-updated self-reported smoking status, years since quitting, and cumulative pack-years. MAIN OUTCOMES AND MEASURES: Incident CVD (myocardial infarction, stroke, heart failure, or cardiovascular death). Primary analyses included both cohorts (pooled) and were restricted to heavy ever smokers (≥20 pack-years). RESULTS: The study population included 8770 individuals (original cohort: n = 3805; offspring cohort: n = 4965) with a mean age of 42.2 (SD, 11.8) years and 45% male. There were 5308 ever smokers with a median 17.2 (interquartile range, 7-30) baseline pack-years, including 2371 heavy ever smokers (406 [17%] former and 1965 [83%] current). Over 26.4 median follow-up years, 2435 first CVD events occurred (original cohort: n = 1612 [n = 665 among heavy smokers]; offspring cohort: n = 823 [n = 430 among heavy smokers]). In the pooled cohort, compared with current smoking, quitting within 5 years was associated with significantly lower rates of incident CVD (incidence rates per 1000 person-years: current smoking, 11.56 [95% CI, 10.30-12.98]; quitting within 5 years, 6.94 [95% CI, 5.61-8.59]; difference, -4.51 [95% CI, -5.90 to -2.77]) and lower risk of incident CVD (hazard ratio, 0.61; 95% CI, 0.49-0.76). Compared with never smoking, quitting smoking ceased to be significantly associated with greater CVD risk between 10 and 15 years after cessation in the pooled cohort (incidence rates per 1000 person-years: never smoking, 5.09 [95% CI, 4.52-5.74]; quitting within 10 to &lt;15 years, 6.31 [95% CI, 4.93-8.09]; difference, 1.27 [95% CI, -0.10 to 3.05]; hazard ratio, 1.25 [95% CI, 0.98-1.60]). CONCLUSIONS AND RELEVANCE: Among heavy smokers, smoking cessation was associated with significantly lower risk of CVD within 5 years relative to current smokers. However, relative to never smokers, former smokers' CVD risk remained significantly elevated beyond 5 years …","author":[{"dropping-particle":"","family":"Duncan","given":"Meredith S","non-dropping-particle":"","parse-names":false,"suffix":""},{"dropping-particle":"","family":"Freiberg","given":"Matthew S","non-dropping-particle":"","parse-names":false,"suffix":""},{"dropping-particle":"","family":"Greevy","given":"Robert A Jr","non-dropping-particle":"","parse-names":false,"suffix":""},{"dropping-particle":"","family":"Kundu","given":"Suman","non-dropping-particle":"","parse-names":false,"suffix":""},{"dropping-particle":"","family":"Vasan","given":"Ramachandran S","non-dropping-particle":"","parse-names":false,"suffix":""},{"dropping-particle":"","family":"Tindle","given":"Hilary A","non-dropping-particle":"","parse-names":false,"suffix":""}],"container-title":"JAMA","id":"ITEM-1","issue":"7","issued":{"date-parts":[["2019","8"]]},"language":"eng","page":"642-650","publisher-place":"United States","title":"Association of Smoking Cessation With Subsequent Risk of Cardiovascular Disease.","type":"article-journal","volume":"322"},"uris":["http://www.mendeley.com/documents/?uuid=95f3f496-c225-4ddb-9ba8-2691e2e7855e"]}],"mendeley":{"formattedCitation":"(26)","plainTextFormattedCitation":"(26)","previouslyFormattedCitation":"(28)"},"properties":{"noteIndex":0},"schema":"https://github.com/citation-style-language/schema/raw/master/csl-citation.json"}</w:instrText>
            </w:r>
            <w:r w:rsidRPr="00660690">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(26)</w:t>
            </w:r>
            <w:r w:rsidRPr="00660690">
              <w:rPr>
                <w:rFonts w:ascii="Times New Roman" w:hAnsi="Times New Roman" w:cs="Times New Roman"/>
                <w:sz w:val="20"/>
                <w:szCs w:val="20"/>
              </w:rPr>
              <w:fldChar w:fldCharType="end"/>
            </w:r>
            <w:r w:rsidRPr="00660690">
              <w:rPr>
                <w:rFonts w:ascii="Times New Roman" w:hAnsi="Times New Roman" w:cs="Times New Roman"/>
                <w:sz w:val="20"/>
                <w:szCs w:val="20"/>
              </w:rPr>
              <w:t xml:space="preserve">. The study emphasized that quitting smoking among heavy smokers was associated with a significantly lower risk of developing CVD within a span of 5 years when compared to current smokers. </w:t>
            </w:r>
          </w:p>
        </w:tc>
      </w:tr>
      <w:tr w:rsidR="006F48F4" w:rsidRPr="001B701F" w14:paraId="301AA161" w14:textId="77777777" w:rsidTr="003D488B">
        <w:trPr>
          <w:trHeight w:val="1439"/>
        </w:trPr>
        <w:tc>
          <w:tcPr>
            <w:tcW w:w="2605" w:type="dxa"/>
          </w:tcPr>
          <w:p w14:paraId="0D2B49E0" w14:textId="1F3A5F86" w:rsidR="006F48F4" w:rsidRPr="001B701F" w:rsidRDefault="003D488B" w:rsidP="003D488B">
            <w:pPr>
              <w:rPr>
                <w:rFonts w:ascii="Times New Roman" w:hAnsi="Times New Roman" w:cs="Times New Roman"/>
                <w:sz w:val="20"/>
                <w:szCs w:val="20"/>
              </w:rPr>
            </w:pPr>
            <w:r w:rsidRPr="003D488B">
              <w:rPr>
                <w:rFonts w:ascii="Times New Roman" w:eastAsia="Times New Roman" w:hAnsi="Times New Roman" w:cs="Times New Roman"/>
                <w:sz w:val="20"/>
                <w:szCs w:val="20"/>
              </w:rPr>
              <w:t>Cohort 4 (scenario 4)</w:t>
            </w:r>
          </w:p>
        </w:tc>
        <w:tc>
          <w:tcPr>
            <w:tcW w:w="7830" w:type="dxa"/>
          </w:tcPr>
          <w:p w14:paraId="1ECCC126" w14:textId="1E53C69F" w:rsidR="006F48F4" w:rsidRPr="001B701F" w:rsidRDefault="003D488B" w:rsidP="003D488B">
            <w:pPr>
              <w:spacing w:line="259" w:lineRule="auto"/>
              <w:rPr>
                <w:rFonts w:ascii="Times New Roman" w:eastAsia="Times New Roman" w:hAnsi="Times New Roman" w:cs="Times New Roman"/>
                <w:sz w:val="20"/>
                <w:szCs w:val="20"/>
              </w:rPr>
            </w:pPr>
            <w:r w:rsidRPr="003D488B">
              <w:rPr>
                <w:rFonts w:ascii="Times New Roman" w:eastAsia="Times New Roman" w:hAnsi="Times New Roman" w:cs="Times New Roman"/>
                <w:sz w:val="20"/>
                <w:szCs w:val="20"/>
              </w:rPr>
              <w:t xml:space="preserve">The model hypothesized a 1 mmol/L decrease in total cholesterol via the PCE-ASCVD algorithm. This estimation was derived from a meta-analysis of 14 RCTs, involving 18,686 people with diabetes at high risk of vascular events </w:t>
            </w:r>
            <w:r w:rsidRPr="003D488B">
              <w:rPr>
                <w:rFonts w:ascii="Times New Roman" w:eastAsia="Times New Roman" w:hAnsi="Times New Roman" w:cs="Times New Roman"/>
                <w:sz w:val="20"/>
                <w:szCs w:val="20"/>
              </w:rPr>
              <w:fldChar w:fldCharType="begin" w:fldLock="1"/>
            </w:r>
            <w:r w:rsidR="003D6A6B">
              <w:rPr>
                <w:rFonts w:ascii="Times New Roman" w:eastAsia="Times New Roman" w:hAnsi="Times New Roman" w:cs="Times New Roman"/>
                <w:sz w:val="20"/>
                <w:szCs w:val="20"/>
              </w:rPr>
              <w:instrText>ADDIN CSL_CITATION {"citationItems":[{"id":"ITEM-1","itemData":{"DOI":"10.1016/S0140-6736(08)60104-X","ISSN":"1474-547X (Electronic)","PMID":"18191683","abstract":"BACKGROUND: Although statin therapy reduces the risk of occlusive vascular events  in people with diabetes mellitus, there is uncertainty about the effects on particular outcomes and whether such effects depend on the type of diabetes, lipid profile, or other factors. We undertook a prospective meta-analysis to help resolve these uncertainties. METHODS: We analysed data from 18 686 individuals with diabetes (1466 with type 1 and 17,220 with type 2) in the context of a further 71,370 without diabetes in 14 randomised trials of statin therapy. Weighted estimates were obtained of effects on clinical outcomes per 1.0 mmol/L reduction in LDL cholesterol. FINDINGS: During a mean follow-up of 4.3 years, there were 3247 major vascular events in people with diabetes. There was a 9% proportional reduction in all-cause mortality per mmol/L reduction in LDL cholesterol in participants with diabetes (rate ratio [RR] 0.91, 99% CI 0.82-1.01; p=0.02), which was similar to the 13% reduction in those without diabetes (0.87, 0.82-0.92; p&lt;0.0001). This finding reflected a significant reduction in vascular mortality (0.87, 0.76-1.00; p=0.008) and no effect on non-vascular mortality (0.97, 0.82-1.16; p=0.7) in participants with diabetes. There was a significant 21% proportional reduction in major vascular events per mmol/L reduction in LDL cholesterol in people with diabetes (0.79, 0.72-0.86; p&lt;0.0001), which was similar to the effect observed in those without diabetes (0.79, 0.76-0.82; p&lt;0.0001). In diabetic participants there were reductions in myocardial infarction or coronary death (0.78, 0.69-0.87; p&lt;0.0001), coronary revascularisation (0.75, 0.64-0.88; p&lt;0.0001), and stroke (0.79, 0.67-0.93; p=0.0002). Among people with diabetes the proportional effects of statin therapy were similar irrespective of whether there was a prior history of vascular disease and irrespective of other baseline characteristics. After 5 years, 42 (95% CI 30-55) fewer people with diabetes had major vascular events per 1000 allocated statin therapy. INTERPRETATION: Statin therapy should be considered for all diabetic individuals who are at sufficiently high risk of vascular events.","author":[{"dropping-particle":"","family":"Kearney","given":"P M","non-dropping-particle":"","parse-names":false,"suffix":""},{"dropping-particle":"","family":"Blackwell","given":"L","non-dropping-particle":"","parse-names":false,"suffix":""},{"dropping-particle":"","family":"Collins","given":"R","non-dropping-particle":"","parse-names":false,"suffix":""},{"dropping-particle":"","family":"Keech","given":"A","non-dropping-particle":"","parse-names":false,"suffix":""},{"dropping-particle":"","family":"Simes","given":"J","non-dropping-particle":"","parse-names":false,"suffix":""},{"dropping-particle":"","family":"Peto","given":"R","non-dropping-particle":"","parse-names":false,"suffix":""},{"dropping-particle":"","family":"Armitage","given":"J","non-dropping-particle":"","parse-names":false,"suffix":""},{"dropping-particle":"","family":"Baigent","given":"C","non-dropping-particle":"","parse-names":false,"suffix":""}],"container-title":"Lancet (London, England)","id":"ITEM-1","issue":"9607","issued":{"date-parts":[["2008","1"]]},"language":"eng","page":"117-125","publisher-place":"England","title":"Efficacy of cholesterol-lowering therapy in 18,686 people with diabetes in 14  randomised trials of statins: a meta-analysis.","type":"article-journal","volume":"371"},"uris":["http://www.mendeley.com/documents/?uuid=8645a3d9-9f50-410a-8fb0-f7faa763eada"]}],"mendeley":{"formattedCitation":"(27)","plainTextFormattedCitation":"(27)","previouslyFormattedCitation":"(29)"},"properties":{"noteIndex":0},"schema":"https://github.com/citation-style-language/schema/raw/master/csl-citation.json"}</w:instrText>
            </w:r>
            <w:r w:rsidRPr="003D488B">
              <w:rPr>
                <w:rFonts w:ascii="Times New Roman" w:eastAsia="Times New Roman" w:hAnsi="Times New Roman" w:cs="Times New Roman"/>
                <w:sz w:val="20"/>
                <w:szCs w:val="20"/>
              </w:rPr>
              <w:fldChar w:fldCharType="separate"/>
            </w:r>
            <w:r w:rsidR="003D6A6B" w:rsidRPr="003D6A6B">
              <w:rPr>
                <w:rFonts w:ascii="Times New Roman" w:eastAsia="Times New Roman" w:hAnsi="Times New Roman" w:cs="Times New Roman"/>
                <w:noProof/>
                <w:sz w:val="20"/>
                <w:szCs w:val="20"/>
              </w:rPr>
              <w:t>(27)</w:t>
            </w:r>
            <w:r w:rsidRPr="003D488B">
              <w:rPr>
                <w:rFonts w:ascii="Times New Roman" w:eastAsia="Times New Roman" w:hAnsi="Times New Roman" w:cs="Times New Roman"/>
                <w:sz w:val="20"/>
                <w:szCs w:val="20"/>
              </w:rPr>
              <w:fldChar w:fldCharType="end"/>
            </w:r>
            <w:r w:rsidRPr="003D488B">
              <w:rPr>
                <w:rFonts w:ascii="Times New Roman" w:eastAsia="Times New Roman" w:hAnsi="Times New Roman" w:cs="Times New Roman"/>
                <w:sz w:val="20"/>
                <w:szCs w:val="20"/>
              </w:rPr>
              <w:t>. The study revealed a significant 21% proportional decrease in major vascular events, per 1 mmol/L reduction in LDL cholesterol, among individuals with diabetes receiving statins over a follow-up period of 4.3 years.</w:t>
            </w:r>
          </w:p>
        </w:tc>
      </w:tr>
    </w:tbl>
    <w:p w14:paraId="7C20C59C" w14:textId="77777777" w:rsidR="006F48F4" w:rsidRDefault="006F48F4" w:rsidP="004936F2">
      <w:pPr>
        <w:rPr>
          <w:rFonts w:ascii="Times New Roman" w:hAnsi="Times New Roman" w:cs="Times New Roman"/>
          <w:b/>
          <w:bCs/>
          <w:sz w:val="20"/>
          <w:szCs w:val="20"/>
        </w:rPr>
      </w:pPr>
    </w:p>
    <w:p w14:paraId="69C768EE" w14:textId="2D3E4092" w:rsidR="00972750" w:rsidRPr="001B701F" w:rsidRDefault="00972750" w:rsidP="00BF0B4C">
      <w:pPr>
        <w:rPr>
          <w:rFonts w:ascii="Times New Roman" w:hAnsi="Times New Roman" w:cs="Times New Roman"/>
          <w:b/>
          <w:bCs/>
          <w:sz w:val="20"/>
          <w:szCs w:val="20"/>
        </w:rPr>
      </w:pPr>
      <w:r>
        <w:rPr>
          <w:rFonts w:ascii="Times New Roman" w:hAnsi="Times New Roman" w:cs="Times New Roman"/>
          <w:b/>
          <w:bCs/>
          <w:sz w:val="20"/>
          <w:szCs w:val="20"/>
        </w:rPr>
        <w:t xml:space="preserve">Supplementary Table 6.2 </w:t>
      </w:r>
    </w:p>
    <w:tbl>
      <w:tblPr>
        <w:tblStyle w:val="TableGrid"/>
        <w:tblW w:w="10435" w:type="dxa"/>
        <w:tblLook w:val="04A0" w:firstRow="1" w:lastRow="0" w:firstColumn="1" w:lastColumn="0" w:noHBand="0" w:noVBand="1"/>
      </w:tblPr>
      <w:tblGrid>
        <w:gridCol w:w="2605"/>
        <w:gridCol w:w="7830"/>
      </w:tblGrid>
      <w:tr w:rsidR="004936F2" w:rsidRPr="001B701F" w14:paraId="49996CF0" w14:textId="77777777" w:rsidTr="00DA437E">
        <w:tc>
          <w:tcPr>
            <w:tcW w:w="2605" w:type="dxa"/>
          </w:tcPr>
          <w:p w14:paraId="25379650" w14:textId="77777777" w:rsidR="004936F2" w:rsidRPr="001B701F" w:rsidRDefault="004936F2" w:rsidP="007621EC">
            <w:pPr>
              <w:rPr>
                <w:rFonts w:ascii="Times New Roman" w:hAnsi="Times New Roman" w:cs="Times New Roman"/>
                <w:b/>
                <w:bCs/>
                <w:sz w:val="20"/>
                <w:szCs w:val="20"/>
              </w:rPr>
            </w:pPr>
            <w:r w:rsidRPr="001B701F">
              <w:rPr>
                <w:rFonts w:ascii="Times New Roman" w:hAnsi="Times New Roman" w:cs="Times New Roman"/>
                <w:b/>
                <w:bCs/>
                <w:sz w:val="20"/>
                <w:szCs w:val="20"/>
              </w:rPr>
              <w:t>Source</w:t>
            </w:r>
          </w:p>
        </w:tc>
        <w:tc>
          <w:tcPr>
            <w:tcW w:w="7830" w:type="dxa"/>
          </w:tcPr>
          <w:p w14:paraId="608E2E77" w14:textId="77777777" w:rsidR="004936F2" w:rsidRPr="001B701F" w:rsidRDefault="004936F2" w:rsidP="007621EC">
            <w:pPr>
              <w:rPr>
                <w:rFonts w:ascii="Times New Roman" w:hAnsi="Times New Roman" w:cs="Times New Roman"/>
                <w:b/>
                <w:bCs/>
                <w:sz w:val="20"/>
                <w:szCs w:val="20"/>
              </w:rPr>
            </w:pPr>
            <w:r w:rsidRPr="001B701F">
              <w:rPr>
                <w:rFonts w:ascii="Times New Roman" w:hAnsi="Times New Roman" w:cs="Times New Roman"/>
                <w:b/>
                <w:bCs/>
                <w:sz w:val="20"/>
                <w:szCs w:val="20"/>
              </w:rPr>
              <w:t xml:space="preserve">Description </w:t>
            </w:r>
          </w:p>
        </w:tc>
      </w:tr>
      <w:tr w:rsidR="007743DD" w:rsidRPr="001B701F" w14:paraId="4D7E61E5" w14:textId="77777777" w:rsidTr="00DA437E">
        <w:tc>
          <w:tcPr>
            <w:tcW w:w="2605" w:type="dxa"/>
          </w:tcPr>
          <w:p w14:paraId="638B4FF5" w14:textId="7AF83C0F" w:rsidR="007743DD" w:rsidRPr="001B701F" w:rsidRDefault="0051505E" w:rsidP="007743DD">
            <w:pPr>
              <w:rPr>
                <w:rFonts w:ascii="Times New Roman" w:hAnsi="Times New Roman" w:cs="Times New Roman"/>
                <w:sz w:val="20"/>
                <w:szCs w:val="20"/>
              </w:rPr>
            </w:pPr>
            <w:proofErr w:type="spellStart"/>
            <w:r w:rsidRPr="001B701F">
              <w:rPr>
                <w:rFonts w:ascii="Times New Roman" w:hAnsi="Times New Roman" w:cs="Times New Roman"/>
                <w:sz w:val="20"/>
                <w:szCs w:val="20"/>
              </w:rPr>
              <w:t>Alareeki</w:t>
            </w:r>
            <w:proofErr w:type="spellEnd"/>
            <w:r w:rsidRPr="001B701F">
              <w:rPr>
                <w:rFonts w:ascii="Times New Roman" w:hAnsi="Times New Roman" w:cs="Times New Roman"/>
                <w:sz w:val="20"/>
                <w:szCs w:val="20"/>
              </w:rPr>
              <w:t xml:space="preserve"> et al. in 2023 </w:t>
            </w:r>
            <w:r w:rsidR="00CC48B0" w:rsidRPr="001B701F">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{"citationItems":[{"id":"ITEM-1","itemData":{"DOI":"10.3389/fpubh.2023.1167807","ISSN":"2296-2565 (Electronic)","PMID":"37404285","abstract":"AIMS: To predict the epidemiological impact of specific, and primarily structural  public health interventions that address lifestyle, dietary, and commuting behaviors of Qataris as well as subsidies and legislation to reduce type 2 diabetes mellitus (T2DM) burden among Qataris. METHODS: A deterministic population-based mathematical model was used to investigate the impact of public health interventions on the epidemiology of T2DM among Qataris aged 20-79 years, which is the age range typically used by the International Diabetes Federation for adults. The study evaluated the impact of interventions up to 2050, a three-decade time horizon, to allow for the long-term effects of different types of interventions to materialize. The impact of each intervention was evaluated by comparing the predicted T2DM incidence and prevalence with the intervention to a counterfactual scenario without intervention. The model was parameterized using representative data and stratified by sex, age, T2DM risk factors, T2DM status, and intervention status. RESULTS: All intervention scenarios had an appreciable impact on reducing T2DM incidence and prevalence. A lifestyle management intervention approach, specifically applied to those who are categorized as obese and ≥35 years old, averted 9.5% of new T2DM cases by 2050. An active commuting intervention approach, specifically increasing cycling and walking, averted 8.5% of new T2DM cases by 2050. Enhancing consumption of healthy diets including fruits and vegetables, specifically a workplace intervention involving dietary modifications and an educational intervention, averted 23.2% of new T2DM cases by 2050. A subsidy and legislative intervention approach, implementing subsidies on fruits and vegetables and taxation on sugar-sweetened beverages, averted 7.4% of new T2DM cases by 2050. A least to most optimistic combination of interventions averted 22.8-46.9% of new T2DM cases by 2050, respectively. CONCLUSIONS: Implementing a combination of individual-level and structural public health interventions is critical to prevent T2DM onset and to slow the growing T2DM epidemic in Qatar.","author":[{"dropping-particle":"","family":"Alareeki","given":"Asalah","non-dropping-particle":"","parse-names":false,"suffix":""},{"dropping-particle":"","family":"Awad","given":"Susanne F","non-dropping-particle":"","parse-names":false,"suffix":""},{"dropping-particle":"","family":"Critchley","given":"Julia A","non-dropping-particle":"","parse-names":false,"suffix":""},{"dropping-particle":"","family":"El-Nahas","given":"Katie G","non-dropping-particle":"","parse-names":false,"suffix":""},{"dropping-particle":"","family":"Al-Hamaq","given":"Abdulla O","non-dropping-particle":"","parse-names":false,"suffix":""},{"dropping-particle":"","family":"Alyafei","given":"Salah A","non-dropping-particle":"","parse-names":false,"suffix":""},{"dropping-particle":"","family":"Al-Thani","given":"Mohammed H J","non-dropping-particle":"","parse-names":false,"suffix":""},{"dropping-particle":"","family":"Abu-Raddad","given":"Laith J","non-dropping-particle":"","parse-names":false,"suffix":""}],"container-title":"Frontiers in public health","id":"ITEM-1","issued":{"date-parts":[["2023"]]},"language":"eng","page":"1167807","publisher-place":"Switzerland","title":"Epidemiological impact of public health interventions against diabetes in Qatar:  mathematical modeling analyses.","type":"article-journal","volume":"11"},"uris":["http://www.mendeley.com/documents/?uuid=e4d87984-98b4-4d0e-b835-1ac67992d023"]}],"mendeley":{"formattedCitation":"(22)","plainTextFormattedCitation":"(22)","previouslyFormattedCitation":"(21)"},"properties":{"noteIndex":0},"schema":"https://github.com/citation-style-language/schema/raw/master/csl-citation.json"}</w:instrText>
            </w:r>
            <w:r w:rsidR="00CC48B0" w:rsidRPr="001B701F">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(22)</w:t>
            </w:r>
            <w:r w:rsidR="00CC48B0" w:rsidRPr="001B701F">
              <w:rPr>
                <w:rFonts w:ascii="Times New Roman" w:hAnsi="Times New Roman" w:cs="Times New Roman"/>
                <w:sz w:val="20"/>
                <w:szCs w:val="20"/>
              </w:rPr>
              <w:fldChar w:fldCharType="end"/>
            </w:r>
          </w:p>
        </w:tc>
        <w:tc>
          <w:tcPr>
            <w:tcW w:w="7830" w:type="dxa"/>
          </w:tcPr>
          <w:p w14:paraId="70153097" w14:textId="77777777" w:rsidR="00804606" w:rsidRPr="001B701F" w:rsidRDefault="00804606" w:rsidP="00804606">
            <w:pPr>
              <w:rPr>
                <w:rFonts w:ascii="Times New Roman" w:hAnsi="Times New Roman" w:cs="Times New Roman"/>
                <w:sz w:val="20"/>
                <w:szCs w:val="20"/>
              </w:rPr>
            </w:pPr>
            <w:r w:rsidRPr="001B701F">
              <w:rPr>
                <w:rFonts w:ascii="Times New Roman" w:hAnsi="Times New Roman" w:cs="Times New Roman"/>
                <w:sz w:val="20"/>
                <w:szCs w:val="20"/>
              </w:rPr>
              <w:t>To explore the effects of health interventions on the epidemiology of type 2 diabetes (T2D) among the population in Qatar, a deterministic population-based mathematical model was employed. This study focused on individuals aged 20 to 79 years and aimed to assess the impact of various interventions over a three-decade time horizon, up to the year 2050. By allowing for this extended timeframe, the study considered the long-term consequences of different intervention approaches.</w:t>
            </w:r>
          </w:p>
          <w:p w14:paraId="77F610FB" w14:textId="77777777" w:rsidR="00804606" w:rsidRPr="001B701F" w:rsidRDefault="00804606" w:rsidP="00804606">
            <w:pPr>
              <w:rPr>
                <w:rFonts w:ascii="Times New Roman" w:hAnsi="Times New Roman" w:cs="Times New Roman"/>
                <w:sz w:val="20"/>
                <w:szCs w:val="20"/>
              </w:rPr>
            </w:pPr>
            <w:r w:rsidRPr="001B701F">
              <w:rPr>
                <w:rFonts w:ascii="Times New Roman" w:hAnsi="Times New Roman" w:cs="Times New Roman"/>
                <w:sz w:val="20"/>
                <w:szCs w:val="20"/>
              </w:rPr>
              <w:t>The impact of each intervention was evaluated by comparing the predicted incidence and prevalence of T2D with the intervention in place against a counterfactual scenario without any intervention. This comparative analysis provided insights into the effectiveness of different intervention strategies and their potential for mitigating the burden of T2D in the population of Qatar.</w:t>
            </w:r>
          </w:p>
          <w:p w14:paraId="7287596B" w14:textId="3C324887" w:rsidR="007743DD" w:rsidRPr="001B701F" w:rsidRDefault="007743DD" w:rsidP="007743DD">
            <w:pPr>
              <w:rPr>
                <w:rFonts w:ascii="Times New Roman" w:hAnsi="Times New Roman" w:cs="Times New Roman"/>
                <w:sz w:val="20"/>
                <w:szCs w:val="20"/>
              </w:rPr>
            </w:pPr>
          </w:p>
        </w:tc>
      </w:tr>
      <w:tr w:rsidR="007743DD" w:rsidRPr="001B701F" w14:paraId="1D452A3F" w14:textId="77777777" w:rsidTr="00DA437E">
        <w:tc>
          <w:tcPr>
            <w:tcW w:w="2605" w:type="dxa"/>
          </w:tcPr>
          <w:p w14:paraId="1DF507A2" w14:textId="4754F613" w:rsidR="007743DD" w:rsidRPr="001B701F" w:rsidRDefault="007743DD" w:rsidP="007743DD">
            <w:pPr>
              <w:rPr>
                <w:rFonts w:ascii="Times New Roman" w:hAnsi="Times New Roman" w:cs="Times New Roman"/>
                <w:sz w:val="20"/>
                <w:szCs w:val="20"/>
              </w:rPr>
            </w:pPr>
            <w:r w:rsidRPr="001B701F">
              <w:rPr>
                <w:rFonts w:ascii="Times New Roman" w:hAnsi="Times New Roman" w:cs="Times New Roman"/>
                <w:sz w:val="20"/>
                <w:szCs w:val="20"/>
              </w:rPr>
              <w:lastRenderedPageBreak/>
              <w:t xml:space="preserve">Aggarwal et al. in 2018 </w:t>
            </w:r>
            <w:r w:rsidRPr="001B701F">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{"citationItems":[{"id":"ITEM-1","itemData":{"DOI":"10.1161/HYPERTENSIONAHA.117.10713","ISSN":"1524-4563 (Electronic)","PMID":"29531175","abstract":"Optimal blood pressure (BP) targets for different populations, especially  diabetics, remain uncertain after conflicting data on intensive management. We assessed whether a &lt;120 mm Hg systolic target is beneficial and whether certain patient populations differ in response. Individual patient data of 14 094 patients from 2 randomized control trials was pooled. Seven thousand forty patients were assigned to an intensive target of &lt;120 mm Hg and 7054 patients to a standard target of &lt;140 mm Hg in an intention-to-treat analysis. The primary outcome was a composite of myocardial infarction, other acute coronary syndromes, stroke, heart failure, and cardiovascular mortality. Interactions between treatment and baseline characteristics were assessed. Secondary outcomes included nonfatal myocardial infarction, stroke, heart failure, cardiovascular mortality, and overall mortality. Intensive management significantly lowered primary outcome rate (hazard ratio, 0.83; 95% confidence interval, 0.74-0.92; P&lt;0.001). No significant interaction was observed between treatment effect and diabetes mellitus status (P=0.16). Significantly reduced secondary outcomes included stroke (hazard ratio, 0.75; P=0.033) and heart failure (hazard ratio, 0.76; P=0.014). No significant interactions were observed between treatment effect and baseline age, sex, race, cardiovascular disease history, systolic BP, or diastolic BP (P values: 0.40, 0.95, 0.54, 0.18, 0.86, and 0.67, respectively). BP targets of &lt;120 mm Hg improved cardiovascular outcomes. Diabetic patients responded similarly to this intervention, as did those with different age, sex, cardiovascular disease history, baseline BPs, and race. The intensive group had increased risk of intervention-related adverse outcomes (3.97% versus 1.53%; P&lt;0.001). Clinicians should consider &lt;120 mm Hg systolic targets for a variety of patients, including diabetics.","author":[{"dropping-particle":"","family":"Aggarwal","given":"Rahul","non-dropping-particle":"","parse-names":false,"suffix":""},{"dropping-particle":"","family":"Steinkamp","given":"Jackson","non-dropping-particle":"","parse-names":false,"suffix":""},{"dropping-particle":"","family":"Chiu","given":"Nicholas","non-dropping-particle":"","parse-names":false,"suffix":""},{"dropping-particle":"","family":"Petrie","given":"Benjamin","non-dropping-particle":"","parse-names":false,"suffix":""},{"dropping-particle":"","family":"Mirzan","given":"Haares","non-dropping-particle":"","parse-names":false,"suffix":""}],"container-title":"Hypertension (Dallas, Tex. : 1979)","id":"ITEM-1","issue":"5","issued":{"date-parts":[["2018","5"]]},"language":"eng","page":"833-839","publisher-place":"United States","title":"Intensive Blood Pressure Targets for Diabetic and Other High-Risk Populations: A  Pooled Individual Patient Data Analysis.","type":"article-journal","volume":"71"},"uris":["http://www.mendeley.com/documents/?uuid=379bc3a6-56f0-40dc-aeb7-aa33f8718963"]}],"mendeley":{"formattedCitation":"(24)","plainTextFormattedCitation":"(24)","previouslyFormattedCitation":"(22)"},"properties":{"noteIndex":0},"schema":"https://github.com/citation-style-language/schema/raw/master/csl-citation.json"}</w:instrText>
            </w:r>
            <w:r w:rsidRPr="001B701F">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(24)</w:t>
            </w:r>
            <w:r w:rsidRPr="001B701F">
              <w:rPr>
                <w:rFonts w:ascii="Times New Roman" w:hAnsi="Times New Roman" w:cs="Times New Roman"/>
                <w:sz w:val="20"/>
                <w:szCs w:val="20"/>
              </w:rPr>
              <w:fldChar w:fldCharType="end"/>
            </w:r>
          </w:p>
        </w:tc>
        <w:tc>
          <w:tcPr>
            <w:tcW w:w="7830" w:type="dxa"/>
          </w:tcPr>
          <w:p w14:paraId="4B690751" w14:textId="77777777" w:rsidR="00883905" w:rsidRPr="001B701F" w:rsidRDefault="00883905" w:rsidP="00883905">
            <w:pPr>
              <w:rPr>
                <w:rFonts w:ascii="Times New Roman" w:hAnsi="Times New Roman" w:cs="Times New Roman"/>
                <w:sz w:val="20"/>
                <w:szCs w:val="20"/>
              </w:rPr>
            </w:pPr>
            <w:r w:rsidRPr="001B701F">
              <w:rPr>
                <w:rFonts w:ascii="Times New Roman" w:hAnsi="Times New Roman" w:cs="Times New Roman"/>
                <w:sz w:val="20"/>
                <w:szCs w:val="20"/>
              </w:rPr>
              <w:t>This meta-analysis employed a comprehensive approach by pooling individual patient data from the SPRINT and ACCORD trials. The objective was to evaluate whether targeting intensive blood pressure levels (SBP &lt;120 mmHg) or standard targets (SBP &lt;140 mmHg) could effectively reduce the risk of cardiovascular disease (CVD) in individuals with diabetes.</w:t>
            </w:r>
          </w:p>
          <w:p w14:paraId="174A8D70" w14:textId="77777777" w:rsidR="00883905" w:rsidRPr="001B701F" w:rsidRDefault="00883905" w:rsidP="00883905">
            <w:pPr>
              <w:rPr>
                <w:rFonts w:ascii="Times New Roman" w:hAnsi="Times New Roman" w:cs="Times New Roman"/>
                <w:sz w:val="20"/>
                <w:szCs w:val="20"/>
              </w:rPr>
            </w:pPr>
          </w:p>
          <w:p w14:paraId="5C32A086" w14:textId="2220C174" w:rsidR="007743DD" w:rsidRPr="001B701F" w:rsidRDefault="00883905" w:rsidP="00883905">
            <w:pPr>
              <w:rPr>
                <w:rFonts w:ascii="Times New Roman" w:hAnsi="Times New Roman" w:cs="Times New Roman"/>
                <w:sz w:val="20"/>
                <w:szCs w:val="20"/>
              </w:rPr>
            </w:pPr>
            <w:r w:rsidRPr="001B701F">
              <w:rPr>
                <w:rFonts w:ascii="Times New Roman" w:hAnsi="Times New Roman" w:cs="Times New Roman"/>
                <w:sz w:val="20"/>
                <w:szCs w:val="20"/>
              </w:rPr>
              <w:t>The study findings demonstrated a significant reduction in composite outcomes, encompassing myocardial infarction, other acute coronary syndromes, stroke, heart failure, and cardiovascular mortality, with the implementation of intensive blood pressure management. The hazard ratio of 0.83 (95% CI 0.74-0.92, P&lt;0.001) indicated a substantial reduction in the risk of these adverse events among the diabetic population.</w:t>
            </w:r>
          </w:p>
        </w:tc>
      </w:tr>
      <w:tr w:rsidR="007743DD" w:rsidRPr="001B701F" w14:paraId="0DA2A303" w14:textId="77777777" w:rsidTr="00DA437E">
        <w:trPr>
          <w:trHeight w:val="3212"/>
        </w:trPr>
        <w:tc>
          <w:tcPr>
            <w:tcW w:w="2605" w:type="dxa"/>
          </w:tcPr>
          <w:p w14:paraId="6E23FE4F" w14:textId="03F5620A" w:rsidR="007743DD" w:rsidRPr="001B701F" w:rsidRDefault="007743DD" w:rsidP="007743DD">
            <w:pPr>
              <w:rPr>
                <w:rFonts w:ascii="Times New Roman" w:hAnsi="Times New Roman" w:cs="Times New Roman"/>
                <w:sz w:val="20"/>
                <w:szCs w:val="20"/>
              </w:rPr>
            </w:pPr>
            <w:r w:rsidRPr="001B701F">
              <w:rPr>
                <w:rFonts w:ascii="Times New Roman" w:hAnsi="Times New Roman" w:cs="Times New Roman"/>
                <w:sz w:val="20"/>
                <w:szCs w:val="20"/>
              </w:rPr>
              <w:t xml:space="preserve">Duncan et al. in 2019 </w:t>
            </w:r>
            <w:r w:rsidRPr="001B701F">
              <w:rPr>
                <w:rFonts w:ascii="Times New Roman" w:hAnsi="Times New Roman" w:cs="Times New Roman"/>
                <w:sz w:val="20"/>
                <w:szCs w:val="20"/>
              </w:rPr>
              <w:fldChar w:fldCharType="begin" w:fldLock="1"/>
            </w:r>
            <w:r w:rsidR="003D6A6B">
              <w:rPr>
                <w:rFonts w:ascii="Times New Roman" w:hAnsi="Times New Roman" w:cs="Times New Roman"/>
                <w:sz w:val="20"/>
                <w:szCs w:val="20"/>
              </w:rPr>
              <w:instrText>ADDIN CSL_CITATION {"citationItems":[{"id":"ITEM-1","itemData":{"DOI":"10.1001/jama.2019.10298","ISSN":"1538-3598 (Electronic)","PMID":"31429895","abstract":"IMPORTANCE: The time course of cardiovascular disease (CVD) risk after smoking  cessation is unclear. Risk calculators consider former smokers to be at risk for only 5 years. OBJECTIVE: To evaluate the association between years since quitting smoking and incident CVD. DESIGN, SETTING, AND PARTICIPANTS: Retrospective analysis of prospectively collected data from Framingham Heart Study participants without baseline CVD (original cohort: attending their fourth examination in 1954-1958; offspring cohort: attending their first examination in 1971-1975) who were followed up through December 2015. EXPOSURES: Time-updated self-reported smoking status, years since quitting, and cumulative pack-years. MAIN OUTCOMES AND MEASURES: Incident CVD (myocardial infarction, stroke, heart failure, or cardiovascular death). Primary analyses included both cohorts (pooled) and were restricted to heavy ever smokers (≥20 pack-years). RESULTS: The study population included 8770 individuals (original cohort: n = 3805; offspring cohort: n = 4965) with a mean age of 42.2 (SD, 11.8) years and 45% male. There were 5308 ever smokers with a median 17.2 (interquartile range, 7-30) baseline pack-years, including 2371 heavy ever smokers (406 [17%] former and 1965 [83%] current). Over 26.4 median follow-up years, 2435 first CVD events occurred (original cohort: n = 1612 [n = 665 among heavy smokers]; offspring cohort: n = 823 [n = 430 among heavy smokers]). In the pooled cohort, compared with current smoking, quitting within 5 years was associated with significantly lower rates of incident CVD (incidence rates per 1000 person-years: current smoking, 11.56 [95% CI, 10.30-12.98]; quitting within 5 years, 6.94 [95% CI, 5.61-8.59]; difference, -4.51 [95% CI, -5.90 to -2.77]) and lower risk of incident CVD (hazard ratio, 0.61; 95% CI, 0.49-0.76). Compared with never smoking, quitting smoking ceased to be significantly associated with greater CVD risk between 10 and 15 years after cessation in the pooled cohort (incidence rates per 1000 person-years: never smoking, 5.09 [95% CI, 4.52-5.74]; quitting within 10 to &lt;15 years, 6.31 [95% CI, 4.93-8.09]; difference, 1.27 [95% CI, -0.10 to 3.05]; hazard ratio, 1.25 [95% CI, 0.98-1.60]). CONCLUSIONS AND RELEVANCE: Among heavy smokers, smoking cessation was associated with significantly lower risk of CVD within 5 years relative to current smokers. However, relative to never smokers, former smokers' CVD risk remained significantly elevated beyond 5 years …","author":[{"dropping-particle":"","family":"Duncan","given":"Meredith S","non-dropping-particle":"","parse-names":false,"suffix":""},{"dropping-particle":"","family":"Freiberg","given":"Matthew S","non-dropping-particle":"","parse-names":false,"suffix":""},{"dropping-particle":"","family":"Greevy","given":"Robert A Jr","non-dropping-particle":"","parse-names":false,"suffix":""},{"dropping-particle":"","family":"Kundu","given":"Suman","non-dropping-particle":"","parse-names":false,"suffix":""},{"dropping-particle":"","family":"Vasan","given":"Ramachandran S","non-dropping-particle":"","parse-names":false,"suffix":""},{"dropping-particle":"","family":"Tindle","given":"Hilary A","non-dropping-particle":"","parse-names":false,"suffix":""}],"container-title":"JAMA","id":"ITEM-1","issue":"7","issued":{"date-parts":[["2019","8"]]},"language":"eng","page":"642-650","publisher-place":"United States","title":"Association of Smoking Cessation With Subsequent Risk of Cardiovascular Disease.","type":"article-journal","volume":"322"},"uris":["http://www.mendeley.com/documents/?uuid=95f3f496-c225-4ddb-9ba8-2691e2e7855e"]}],"mendeley":{"formattedCitation":"(26)","plainTextFormattedCitation":"(26)","previouslyFormattedCitation":"(23)"},"properties":{"noteIndex":0},"schema":"https://github.com/citation-style-language/schema/raw/master/csl-citation.json"}</w:instrText>
            </w:r>
            <w:r w:rsidRPr="001B701F">
              <w:rPr>
                <w:rFonts w:ascii="Times New Roman" w:hAnsi="Times New Roman" w:cs="Times New Roman"/>
                <w:sz w:val="20"/>
                <w:szCs w:val="20"/>
              </w:rPr>
              <w:fldChar w:fldCharType="separate"/>
            </w:r>
            <w:r w:rsidR="003D6A6B" w:rsidRPr="003D6A6B">
              <w:rPr>
                <w:rFonts w:ascii="Times New Roman" w:hAnsi="Times New Roman" w:cs="Times New Roman"/>
                <w:noProof/>
                <w:sz w:val="20"/>
                <w:szCs w:val="20"/>
              </w:rPr>
              <w:t>(26)</w:t>
            </w:r>
            <w:r w:rsidRPr="001B701F">
              <w:rPr>
                <w:rFonts w:ascii="Times New Roman" w:hAnsi="Times New Roman" w:cs="Times New Roman"/>
                <w:sz w:val="20"/>
                <w:szCs w:val="20"/>
              </w:rPr>
              <w:fldChar w:fldCharType="end"/>
            </w:r>
          </w:p>
        </w:tc>
        <w:tc>
          <w:tcPr>
            <w:tcW w:w="7830" w:type="dxa"/>
          </w:tcPr>
          <w:p w14:paraId="543806CD" w14:textId="77777777" w:rsidR="00D51D92" w:rsidRPr="001B701F" w:rsidRDefault="00D51D92" w:rsidP="00D51D92">
            <w:pPr>
              <w:spacing w:after="160" w:line="259" w:lineRule="auto"/>
              <w:rPr>
                <w:rFonts w:ascii="Times New Roman" w:hAnsi="Times New Roman" w:cs="Times New Roman"/>
                <w:sz w:val="20"/>
                <w:szCs w:val="20"/>
              </w:rPr>
            </w:pPr>
            <w:r w:rsidRPr="001B701F">
              <w:rPr>
                <w:rFonts w:ascii="Times New Roman" w:hAnsi="Times New Roman" w:cs="Times New Roman"/>
                <w:sz w:val="20"/>
                <w:szCs w:val="20"/>
              </w:rPr>
              <w:t>A retrospective analysis was conducted on data collected from participants of the renowned Framingham Heart Study. This analysis included two cohorts: the original cohort (N=3805), who underwent their fourth examination between 1954 and 1958, and the offspring cohort (N=4965), who underwent their first examination between 1971 and 1975. The aim of the study was to investigate the relationship between the duration of smoking cessation and the occurrence of cardiovascular disease (CVD).</w:t>
            </w:r>
          </w:p>
          <w:p w14:paraId="2DAE2A89" w14:textId="2B4C3D32" w:rsidR="007743DD" w:rsidRPr="001B701F" w:rsidRDefault="00D51D92" w:rsidP="00D51D92">
            <w:pPr>
              <w:spacing w:after="160" w:line="259" w:lineRule="auto"/>
              <w:rPr>
                <w:rFonts w:ascii="Times New Roman" w:hAnsi="Times New Roman" w:cs="Times New Roman"/>
                <w:sz w:val="20"/>
                <w:szCs w:val="20"/>
              </w:rPr>
            </w:pPr>
            <w:r w:rsidRPr="001B701F">
              <w:rPr>
                <w:rFonts w:ascii="Times New Roman" w:hAnsi="Times New Roman" w:cs="Times New Roman"/>
                <w:sz w:val="20"/>
                <w:szCs w:val="20"/>
              </w:rPr>
              <w:t>In comparison to individuals who were currently smoking, those who had quit smoking within the past five years exhibited significantly lower rates of incident CVD. The incidence rates per 1000 person-years were 11.56 (95% CI, 10.30-12.98) for current smokers and 6.94 (95% CI, 5.61-8.59) for individuals who had ceased smoking within five years. This yielded a difference in incidence rates of -4.51 (95% CI, -5.90 to -2.77). Moreover, the risk of developing incident CVD among those who quit smoking within five years was notably lower, with a hazard ratio of 0.61 (95% CI, 0.49-0.76).</w:t>
            </w:r>
          </w:p>
        </w:tc>
      </w:tr>
      <w:tr w:rsidR="00A47A0F" w:rsidRPr="001B701F" w14:paraId="38143DD8" w14:textId="77777777" w:rsidTr="00DA437E">
        <w:trPr>
          <w:trHeight w:val="2240"/>
        </w:trPr>
        <w:tc>
          <w:tcPr>
            <w:tcW w:w="2605" w:type="dxa"/>
          </w:tcPr>
          <w:p w14:paraId="0E6EBC5B" w14:textId="077DEF54" w:rsidR="00A47A0F" w:rsidRPr="001B701F" w:rsidRDefault="00A47A0F" w:rsidP="00A47A0F">
            <w:pPr>
              <w:rPr>
                <w:rFonts w:ascii="Times New Roman" w:hAnsi="Times New Roman" w:cs="Times New Roman"/>
                <w:sz w:val="20"/>
                <w:szCs w:val="20"/>
              </w:rPr>
            </w:pPr>
            <w:r w:rsidRPr="001B701F">
              <w:rPr>
                <w:rFonts w:ascii="Times New Roman" w:eastAsia="Times New Roman" w:hAnsi="Times New Roman" w:cs="Times New Roman"/>
                <w:sz w:val="20"/>
                <w:szCs w:val="20"/>
              </w:rPr>
              <w:t xml:space="preserve">Cholesterol Treatment Trialists’ Collaborators in 2008 </w:t>
            </w:r>
            <w:r w:rsidRPr="001B701F">
              <w:rPr>
                <w:rFonts w:eastAsia="Times New Roman"/>
                <w:sz w:val="20"/>
                <w:szCs w:val="20"/>
              </w:rPr>
              <w:fldChar w:fldCharType="begin" w:fldLock="1"/>
            </w:r>
            <w:r w:rsidR="003D6A6B">
              <w:rPr>
                <w:rFonts w:ascii="Times New Roman" w:eastAsia="Times New Roman" w:hAnsi="Times New Roman" w:cs="Times New Roman"/>
                <w:sz w:val="20"/>
                <w:szCs w:val="20"/>
              </w:rPr>
              <w:instrText>ADDIN CSL_CITATION {"citationItems":[{"id":"ITEM-1","itemData":{"DOI":"10.1016/S0140-6736(08)60104-X","ISSN":"1474-547X (Electronic)","PMID":"18191683","abstract":"BACKGROUND: Although statin therapy reduces the risk of occlusive vascular events  in people with diabetes mellitus, there is uncertainty about the effects on particular outcomes and whether such effects depend on the type of diabetes, lipid profile, or other factors. We undertook a prospective meta-analysis to help resolve these uncertainties. METHODS: We analysed data from 18 686 individuals with diabetes (1466 with type 1 and 17,220 with type 2) in the context of a further 71,370 without diabetes in 14 randomised trials of statin therapy. Weighted estimates were obtained of effects on clinical outcomes per 1.0 mmol/L reduction in LDL cholesterol. FINDINGS: During a mean follow-up of 4.3 years, there were 3247 major vascular events in people with diabetes. There was a 9% proportional reduction in all-cause mortality per mmol/L reduction in LDL cholesterol in participants with diabetes (rate ratio [RR] 0.91, 99% CI 0.82-1.01; p=0.02), which was similar to the 13% reduction in those without diabetes (0.87, 0.82-0.92; p&lt;0.0001). This finding reflected a significant reduction in vascular mortality (0.87, 0.76-1.00; p=0.008) and no effect on non-vascular mortality (0.97, 0.82-1.16; p=0.7) in participants with diabetes. There was a significant 21% proportional reduction in major vascular events per mmol/L reduction in LDL cholesterol in people with diabetes (0.79, 0.72-0.86; p&lt;0.0001), which was similar to the effect observed in those without diabetes (0.79, 0.76-0.82; p&lt;0.0001). In diabetic participants there were reductions in myocardial infarction or coronary death (0.78, 0.69-0.87; p&lt;0.0001), coronary revascularisation (0.75, 0.64-0.88; p&lt;0.0001), and stroke (0.79, 0.67-0.93; p=0.0002). Among people with diabetes the proportional effects of statin therapy were similar irrespective of whether there was a prior history of vascular disease and irrespective of other baseline characteristics. After 5 years, 42 (95% CI 30-55) fewer people with diabetes had major vascular events per 1000 allocated statin therapy. INTERPRETATION: Statin therapy should be considered for all diabetic individuals who are at sufficiently high risk of vascular events.","author":[{"dropping-particle":"","family":"Kearney","given":"P M","non-dropping-particle":"","parse-names":false,"suffix":""},{"dropping-particle":"","family":"Blackwell","given":"L","non-dropping-particle":"","parse-names":false,"suffix":""},{"dropping-particle":"","family":"Collins","given":"R","non-dropping-particle":"","parse-names":false,"suffix":""},{"dropping-particle":"","family":"Keech","given":"A","non-dropping-particle":"","parse-names":false,"suffix":""},{"dropping-particle":"","family":"Simes","given":"J","non-dropping-particle":"","parse-names":false,"suffix":""},{"dropping-particle":"","family":"Peto","given":"R","non-dropping-particle":"","parse-names":false,"suffix":""},{"dropping-particle":"","family":"Armitage","given":"J","non-dropping-particle":"","parse-names":false,"suffix":""},{"dropping-particle":"","family":"Baigent","given":"C","non-dropping-particle":"","parse-names":false,"suffix":""}],"container-title":"Lancet (London, England)","id":"ITEM-1","issue":"9607","issued":{"date-parts":[["2008","1"]]},"language":"eng","page":"117-125","publisher-place":"England","title":"Efficacy of cholesterol-lowering therapy in 18,686 people with diabetes in 14  randomised trials of statins: a meta-analysis.","type":"article-journal","volume":"371"},"uris":["http://www.mendeley.com/documents/?uuid=8645a3d9-9f50-410a-8fb0-f7faa763eada"]}],"mendeley":{"formattedCitation":"(27)","plainTextFormattedCitation":"(27)","previouslyFormattedCitation":"(24)"},"properties":{"noteIndex":0},"schema":"https://github.com/citation-style-language/schema/raw/master/csl-citation.json"}</w:instrText>
            </w:r>
            <w:r w:rsidRPr="001B701F">
              <w:rPr>
                <w:rFonts w:eastAsia="Times New Roman"/>
                <w:sz w:val="20"/>
                <w:szCs w:val="20"/>
              </w:rPr>
              <w:fldChar w:fldCharType="separate"/>
            </w:r>
            <w:r w:rsidR="003D6A6B" w:rsidRPr="003D6A6B">
              <w:rPr>
                <w:rFonts w:ascii="Times New Roman" w:eastAsia="Times New Roman" w:hAnsi="Times New Roman" w:cs="Times New Roman"/>
                <w:noProof/>
                <w:sz w:val="20"/>
                <w:szCs w:val="20"/>
              </w:rPr>
              <w:t>(27)</w:t>
            </w:r>
            <w:r w:rsidRPr="001B701F">
              <w:rPr>
                <w:rFonts w:eastAsia="Times New Roman"/>
                <w:sz w:val="20"/>
                <w:szCs w:val="20"/>
              </w:rPr>
              <w:fldChar w:fldCharType="end"/>
            </w:r>
          </w:p>
        </w:tc>
        <w:tc>
          <w:tcPr>
            <w:tcW w:w="7830" w:type="dxa"/>
          </w:tcPr>
          <w:p w14:paraId="558AE059" w14:textId="77777777" w:rsidR="00A47A0F" w:rsidRPr="001B701F" w:rsidRDefault="00A47A0F" w:rsidP="00A47A0F">
            <w:pPr>
              <w:spacing w:line="259" w:lineRule="auto"/>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The study examined data from a substantial cohort of 18,686 individuals with diabetes who were at a high risk of vascular events. Among these participants, 17,220 had type 2 diabetes. The analysis drew from 14 randomized trials involving statins, a class of medications commonly used to lower LDL cholesterol. By obtaining weighted estimates, the researchers assessed the impact of reducing LDL cholesterol levels by 1 mmol/L on various clinical outcomes.</w:t>
            </w:r>
          </w:p>
          <w:p w14:paraId="493CAF0C" w14:textId="4BBDD18F" w:rsidR="00A47A0F" w:rsidRPr="001B701F" w:rsidRDefault="00A47A0F" w:rsidP="004F63D7">
            <w:pPr>
              <w:spacing w:line="259" w:lineRule="auto"/>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During an average follow-up period of 4.3 years, the study investigated the effects of statins on the occurrence of clinical outcomes.</w:t>
            </w:r>
          </w:p>
        </w:tc>
      </w:tr>
    </w:tbl>
    <w:p w14:paraId="5E68EA1B" w14:textId="6311F4B5" w:rsidR="004936F2" w:rsidRPr="001B701F" w:rsidRDefault="00E74F1F" w:rsidP="004936F2">
      <w:pPr>
        <w:rPr>
          <w:rFonts w:ascii="Times New Roman" w:hAnsi="Times New Roman" w:cs="Times New Roman"/>
          <w:sz w:val="18"/>
          <w:szCs w:val="18"/>
        </w:rPr>
      </w:pPr>
      <w:r w:rsidRPr="001B701F">
        <w:rPr>
          <w:rFonts w:ascii="Times New Roman" w:hAnsi="Times New Roman" w:cs="Times New Roman"/>
          <w:sz w:val="18"/>
          <w:szCs w:val="18"/>
        </w:rPr>
        <w:t xml:space="preserve">*CVD: </w:t>
      </w:r>
      <w:r w:rsidR="00F82871" w:rsidRPr="001B701F">
        <w:rPr>
          <w:rFonts w:ascii="Times New Roman" w:hAnsi="Times New Roman" w:cs="Times New Roman"/>
          <w:sz w:val="18"/>
          <w:szCs w:val="18"/>
        </w:rPr>
        <w:t>cardiovascular</w:t>
      </w:r>
      <w:r w:rsidRPr="001B701F">
        <w:rPr>
          <w:rFonts w:ascii="Times New Roman" w:hAnsi="Times New Roman" w:cs="Times New Roman"/>
          <w:sz w:val="18"/>
          <w:szCs w:val="18"/>
        </w:rPr>
        <w:t xml:space="preserve"> disease, SBP: systolic blood pressure, </w:t>
      </w:r>
      <w:r w:rsidR="00F82871" w:rsidRPr="001B701F">
        <w:rPr>
          <w:rFonts w:ascii="Times New Roman" w:hAnsi="Times New Roman" w:cs="Times New Roman"/>
          <w:sz w:val="18"/>
          <w:szCs w:val="18"/>
        </w:rPr>
        <w:t xml:space="preserve">HDL: </w:t>
      </w:r>
      <w:r w:rsidR="00F82871" w:rsidRPr="001B701F">
        <w:rPr>
          <w:rFonts w:ascii="Times New Roman" w:hAnsi="Times New Roman" w:cs="Times New Roman"/>
          <w:kern w:val="0"/>
          <w:sz w:val="18"/>
          <w:szCs w:val="18"/>
        </w:rPr>
        <w:t>high-density lipoprotein cholesterol</w:t>
      </w:r>
      <w:r w:rsidR="00F82871" w:rsidRPr="001B701F">
        <w:rPr>
          <w:rFonts w:ascii="Times New Roman" w:hAnsi="Times New Roman" w:cs="Times New Roman"/>
          <w:sz w:val="18"/>
          <w:szCs w:val="18"/>
        </w:rPr>
        <w:t>, CI: confidence interval, RCT: randomized controlled trial, AHEAD: the Action for Health in Diabetes</w:t>
      </w:r>
      <w:r w:rsidR="000D5ABE" w:rsidRPr="001B701F">
        <w:rPr>
          <w:rFonts w:ascii="Times New Roman" w:hAnsi="Times New Roman" w:cs="Times New Roman"/>
          <w:sz w:val="18"/>
          <w:szCs w:val="18"/>
        </w:rPr>
        <w:t>, MI:</w:t>
      </w:r>
      <w:r w:rsidR="00084BF0" w:rsidRPr="001B701F">
        <w:rPr>
          <w:rFonts w:ascii="Times New Roman" w:hAnsi="Times New Roman" w:cs="Times New Roman"/>
          <w:sz w:val="18"/>
          <w:szCs w:val="18"/>
        </w:rPr>
        <w:t xml:space="preserve"> myocardial infarction, SI: ischemic stroke.</w:t>
      </w:r>
    </w:p>
    <w:p w14:paraId="5317851B" w14:textId="77777777" w:rsidR="004936F2" w:rsidRPr="001B701F" w:rsidRDefault="004936F2" w:rsidP="00002B09">
      <w:pPr>
        <w:rPr>
          <w:rFonts w:ascii="Times New Roman" w:hAnsi="Times New Roman" w:cs="Times New Roman"/>
          <w:sz w:val="20"/>
          <w:szCs w:val="20"/>
        </w:rPr>
      </w:pPr>
    </w:p>
    <w:p w14:paraId="74229CDB" w14:textId="77777777" w:rsidR="0051305B" w:rsidRDefault="0051305B">
      <w:pPr>
        <w:rPr>
          <w:rFonts w:asciiTheme="majorBidi" w:eastAsia="Times New Roman" w:hAnsiTheme="majorBidi" w:cstheme="majorBidi"/>
          <w:b/>
          <w:bCs/>
          <w:color w:val="000000" w:themeColor="text1"/>
          <w:sz w:val="20"/>
          <w:szCs w:val="20"/>
        </w:rPr>
      </w:pPr>
      <w:bookmarkStart w:id="27" w:name="_Hlk104038730"/>
      <w:r>
        <w:rPr>
          <w:rFonts w:asciiTheme="majorBidi" w:eastAsia="Times New Roman" w:hAnsiTheme="majorBidi" w:cstheme="majorBidi"/>
          <w:b/>
          <w:bCs/>
          <w:color w:val="000000" w:themeColor="text1"/>
          <w:sz w:val="20"/>
          <w:szCs w:val="20"/>
        </w:rPr>
        <w:br w:type="page"/>
      </w:r>
    </w:p>
    <w:p w14:paraId="14C2A6F4" w14:textId="5E5F25B6" w:rsidR="000D61B4" w:rsidRPr="00DA437E" w:rsidRDefault="000D61B4" w:rsidP="000D61B4">
      <w:pPr>
        <w:rPr>
          <w:rFonts w:asciiTheme="majorBidi" w:eastAsia="Times New Roman" w:hAnsiTheme="majorBidi" w:cstheme="majorBidi"/>
          <w:b/>
          <w:bCs/>
          <w:color w:val="000000" w:themeColor="text1"/>
          <w:sz w:val="20"/>
          <w:szCs w:val="20"/>
        </w:rPr>
      </w:pPr>
      <w:r w:rsidRPr="00DA437E">
        <w:rPr>
          <w:rFonts w:asciiTheme="majorBidi" w:eastAsia="Times New Roman" w:hAnsiTheme="majorBidi" w:cstheme="majorBidi"/>
          <w:b/>
          <w:bCs/>
          <w:color w:val="000000" w:themeColor="text1"/>
          <w:sz w:val="20"/>
          <w:szCs w:val="20"/>
        </w:rPr>
        <w:lastRenderedPageBreak/>
        <w:t xml:space="preserve">Supplementary Table </w:t>
      </w:r>
      <w:r w:rsidR="00D10376" w:rsidRPr="00DA437E">
        <w:rPr>
          <w:rFonts w:asciiTheme="majorBidi" w:eastAsia="Times New Roman" w:hAnsiTheme="majorBidi" w:cstheme="majorBidi"/>
          <w:b/>
          <w:bCs/>
          <w:color w:val="000000" w:themeColor="text1"/>
          <w:sz w:val="20"/>
          <w:szCs w:val="20"/>
        </w:rPr>
        <w:t>7</w:t>
      </w:r>
      <w:r w:rsidRPr="00DA437E">
        <w:rPr>
          <w:rFonts w:asciiTheme="majorBidi" w:eastAsia="Times New Roman" w:hAnsiTheme="majorBidi" w:cstheme="majorBidi"/>
          <w:b/>
          <w:bCs/>
          <w:color w:val="000000" w:themeColor="text1"/>
          <w:sz w:val="20"/>
          <w:szCs w:val="20"/>
        </w:rPr>
        <w:t xml:space="preserve">. Model </w:t>
      </w:r>
      <w:r w:rsidR="00A646DC">
        <w:rPr>
          <w:rFonts w:asciiTheme="majorBidi" w:eastAsia="Times New Roman" w:hAnsiTheme="majorBidi" w:cstheme="majorBidi"/>
          <w:b/>
          <w:bCs/>
          <w:color w:val="000000" w:themeColor="text1"/>
          <w:sz w:val="20"/>
          <w:szCs w:val="20"/>
        </w:rPr>
        <w:t>I</w:t>
      </w:r>
      <w:r w:rsidR="00A646DC" w:rsidRPr="00DA437E">
        <w:rPr>
          <w:rFonts w:asciiTheme="majorBidi" w:eastAsia="Times New Roman" w:hAnsiTheme="majorBidi" w:cstheme="majorBidi"/>
          <w:b/>
          <w:bCs/>
          <w:color w:val="000000" w:themeColor="text1"/>
          <w:sz w:val="20"/>
          <w:szCs w:val="20"/>
        </w:rPr>
        <w:t xml:space="preserve">nput </w:t>
      </w:r>
      <w:r w:rsidR="00A646DC">
        <w:rPr>
          <w:rFonts w:asciiTheme="majorBidi" w:eastAsia="Times New Roman" w:hAnsiTheme="majorBidi" w:cstheme="majorBidi"/>
          <w:b/>
          <w:bCs/>
          <w:color w:val="000000" w:themeColor="text1"/>
          <w:sz w:val="20"/>
          <w:szCs w:val="20"/>
        </w:rPr>
        <w:t>V</w:t>
      </w:r>
      <w:r w:rsidR="00A646DC" w:rsidRPr="00DA437E">
        <w:rPr>
          <w:rFonts w:asciiTheme="majorBidi" w:eastAsia="Times New Roman" w:hAnsiTheme="majorBidi" w:cstheme="majorBidi"/>
          <w:b/>
          <w:bCs/>
          <w:color w:val="000000" w:themeColor="text1"/>
          <w:sz w:val="20"/>
          <w:szCs w:val="20"/>
        </w:rPr>
        <w:t xml:space="preserve">ariables </w:t>
      </w:r>
      <w:r w:rsidRPr="00DA437E">
        <w:rPr>
          <w:rFonts w:asciiTheme="majorBidi" w:eastAsia="Times New Roman" w:hAnsiTheme="majorBidi" w:cstheme="majorBidi"/>
          <w:b/>
          <w:bCs/>
          <w:color w:val="000000" w:themeColor="text1"/>
          <w:sz w:val="20"/>
          <w:szCs w:val="20"/>
        </w:rPr>
        <w:t xml:space="preserve">and </w:t>
      </w:r>
      <w:r w:rsidR="00A646DC">
        <w:rPr>
          <w:rFonts w:asciiTheme="majorBidi" w:eastAsia="Times New Roman" w:hAnsiTheme="majorBidi" w:cstheme="majorBidi"/>
          <w:b/>
          <w:bCs/>
          <w:color w:val="000000" w:themeColor="text1"/>
          <w:sz w:val="20"/>
          <w:szCs w:val="20"/>
        </w:rPr>
        <w:t>D</w:t>
      </w:r>
      <w:r w:rsidR="00A646DC" w:rsidRPr="00DA437E">
        <w:rPr>
          <w:rFonts w:asciiTheme="majorBidi" w:eastAsia="Times New Roman" w:hAnsiTheme="majorBidi" w:cstheme="majorBidi"/>
          <w:b/>
          <w:bCs/>
          <w:color w:val="000000" w:themeColor="text1"/>
          <w:sz w:val="20"/>
          <w:szCs w:val="20"/>
        </w:rPr>
        <w:t>istributions</w:t>
      </w:r>
    </w:p>
    <w:tbl>
      <w:tblPr>
        <w:tblStyle w:val="TableGrid"/>
        <w:tblW w:w="9895" w:type="dxa"/>
        <w:tblLook w:val="04A0" w:firstRow="1" w:lastRow="0" w:firstColumn="1" w:lastColumn="0" w:noHBand="0" w:noVBand="1"/>
      </w:tblPr>
      <w:tblGrid>
        <w:gridCol w:w="1855"/>
        <w:gridCol w:w="1555"/>
        <w:gridCol w:w="1185"/>
        <w:gridCol w:w="884"/>
        <w:gridCol w:w="928"/>
        <w:gridCol w:w="767"/>
        <w:gridCol w:w="767"/>
        <w:gridCol w:w="1954"/>
      </w:tblGrid>
      <w:tr w:rsidR="000D61B4" w:rsidRPr="001B701F" w14:paraId="5EF1EF5D"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hideMark/>
          </w:tcPr>
          <w:bookmarkEnd w:id="27"/>
          <w:p w14:paraId="0A8B968A"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Input variable</w:t>
            </w:r>
          </w:p>
        </w:tc>
        <w:tc>
          <w:tcPr>
            <w:tcW w:w="1188" w:type="dxa"/>
            <w:tcBorders>
              <w:top w:val="single" w:sz="4" w:space="0" w:color="auto"/>
              <w:left w:val="single" w:sz="4" w:space="0" w:color="auto"/>
              <w:bottom w:val="single" w:sz="4" w:space="0" w:color="auto"/>
              <w:right w:val="single" w:sz="4" w:space="0" w:color="auto"/>
            </w:tcBorders>
          </w:tcPr>
          <w:p w14:paraId="281AF2F1"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Distribution</w:t>
            </w:r>
          </w:p>
          <w:p w14:paraId="2CE6D3FB" w14:textId="77777777" w:rsidR="000D61B4" w:rsidRPr="001B701F" w:rsidRDefault="000D61B4" w:rsidP="00A30AA2">
            <w:pPr>
              <w:rPr>
                <w:rFonts w:ascii="Times New Roman" w:eastAsia="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hideMark/>
          </w:tcPr>
          <w:p w14:paraId="2E5F0227"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Point estimate</w:t>
            </w:r>
          </w:p>
        </w:tc>
        <w:tc>
          <w:tcPr>
            <w:tcW w:w="931" w:type="dxa"/>
            <w:tcBorders>
              <w:top w:val="single" w:sz="4" w:space="0" w:color="auto"/>
              <w:left w:val="single" w:sz="4" w:space="0" w:color="auto"/>
              <w:bottom w:val="single" w:sz="4" w:space="0" w:color="auto"/>
              <w:right w:val="single" w:sz="4" w:space="0" w:color="auto"/>
            </w:tcBorders>
            <w:hideMark/>
          </w:tcPr>
          <w:p w14:paraId="0DE24DF7"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Standard error</w:t>
            </w:r>
          </w:p>
        </w:tc>
        <w:tc>
          <w:tcPr>
            <w:tcW w:w="770" w:type="dxa"/>
            <w:tcBorders>
              <w:top w:val="single" w:sz="4" w:space="0" w:color="auto"/>
              <w:left w:val="single" w:sz="4" w:space="0" w:color="auto"/>
              <w:bottom w:val="single" w:sz="4" w:space="0" w:color="auto"/>
              <w:right w:val="single" w:sz="4" w:space="0" w:color="auto"/>
            </w:tcBorders>
            <w:hideMark/>
          </w:tcPr>
          <w:p w14:paraId="3DD5AE42"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Alpha</w:t>
            </w:r>
          </w:p>
        </w:tc>
        <w:tc>
          <w:tcPr>
            <w:tcW w:w="770" w:type="dxa"/>
            <w:tcBorders>
              <w:top w:val="single" w:sz="4" w:space="0" w:color="auto"/>
              <w:left w:val="single" w:sz="4" w:space="0" w:color="auto"/>
              <w:bottom w:val="single" w:sz="4" w:space="0" w:color="auto"/>
              <w:right w:val="single" w:sz="4" w:space="0" w:color="auto"/>
            </w:tcBorders>
            <w:hideMark/>
          </w:tcPr>
          <w:p w14:paraId="498AF64A"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 xml:space="preserve">Beta </w:t>
            </w:r>
          </w:p>
        </w:tc>
        <w:tc>
          <w:tcPr>
            <w:tcW w:w="1941" w:type="dxa"/>
            <w:tcBorders>
              <w:top w:val="single" w:sz="4" w:space="0" w:color="auto"/>
              <w:left w:val="single" w:sz="4" w:space="0" w:color="auto"/>
              <w:bottom w:val="single" w:sz="4" w:space="0" w:color="auto"/>
              <w:right w:val="single" w:sz="4" w:space="0" w:color="auto"/>
            </w:tcBorders>
            <w:hideMark/>
          </w:tcPr>
          <w:p w14:paraId="73174654"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 xml:space="preserve">Uncertainty range </w:t>
            </w:r>
          </w:p>
        </w:tc>
      </w:tr>
      <w:tr w:rsidR="000D61B4" w:rsidRPr="001B701F" w14:paraId="683FF63E" w14:textId="77777777" w:rsidTr="00A30AA2">
        <w:trPr>
          <w:trHeight w:val="288"/>
        </w:trPr>
        <w:tc>
          <w:tcPr>
            <w:tcW w:w="9895" w:type="dxa"/>
            <w:gridSpan w:val="8"/>
            <w:tcBorders>
              <w:top w:val="single" w:sz="4" w:space="0" w:color="auto"/>
              <w:left w:val="single" w:sz="4" w:space="0" w:color="auto"/>
              <w:bottom w:val="single" w:sz="4" w:space="0" w:color="auto"/>
              <w:right w:val="single" w:sz="4" w:space="0" w:color="auto"/>
            </w:tcBorders>
            <w:hideMark/>
          </w:tcPr>
          <w:p w14:paraId="02789D87"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Proportions of events for type 2 diabetes at risk of CVD</w:t>
            </w:r>
          </w:p>
        </w:tc>
      </w:tr>
      <w:tr w:rsidR="002E2C9E" w:rsidRPr="002942F4" w14:paraId="51C16097"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78D69D30" w14:textId="77777777" w:rsidR="002E2C9E" w:rsidRPr="002942F4" w:rsidRDefault="002E2C9E" w:rsidP="002E2C9E">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MI</w:t>
            </w:r>
          </w:p>
        </w:tc>
        <w:tc>
          <w:tcPr>
            <w:tcW w:w="1188" w:type="dxa"/>
            <w:tcBorders>
              <w:top w:val="single" w:sz="4" w:space="0" w:color="auto"/>
              <w:left w:val="single" w:sz="4" w:space="0" w:color="auto"/>
              <w:bottom w:val="single" w:sz="4" w:space="0" w:color="auto"/>
              <w:right w:val="single" w:sz="4" w:space="0" w:color="auto"/>
            </w:tcBorders>
            <w:hideMark/>
          </w:tcPr>
          <w:p w14:paraId="5C592429" w14:textId="77777777"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62CD1E1F" w14:textId="16AD4954" w:rsidR="002E2C9E" w:rsidRPr="002942F4" w:rsidRDefault="002E2C9E" w:rsidP="002E2C9E">
            <w:pPr>
              <w:jc w:val="both"/>
              <w:rPr>
                <w:rFonts w:ascii="Times New Roman" w:eastAsia="Times New Roman" w:hAnsi="Times New Roman" w:cs="Times New Roman"/>
                <w:sz w:val="20"/>
                <w:szCs w:val="20"/>
              </w:rPr>
            </w:pPr>
            <w:r w:rsidRPr="002942F4">
              <w:rPr>
                <w:rFonts w:ascii="Times New Roman" w:hAnsi="Times New Roman" w:cs="Times New Roman"/>
                <w:sz w:val="20"/>
                <w:szCs w:val="20"/>
              </w:rPr>
              <w:t>0.83</w:t>
            </w:r>
          </w:p>
        </w:tc>
        <w:tc>
          <w:tcPr>
            <w:tcW w:w="931" w:type="dxa"/>
            <w:tcBorders>
              <w:top w:val="single" w:sz="4" w:space="0" w:color="auto"/>
              <w:left w:val="single" w:sz="4" w:space="0" w:color="auto"/>
              <w:bottom w:val="single" w:sz="4" w:space="0" w:color="auto"/>
              <w:right w:val="single" w:sz="4" w:space="0" w:color="auto"/>
            </w:tcBorders>
            <w:hideMark/>
          </w:tcPr>
          <w:p w14:paraId="7209744F" w14:textId="6AD2196C"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0.002</w:t>
            </w:r>
          </w:p>
        </w:tc>
        <w:tc>
          <w:tcPr>
            <w:tcW w:w="770" w:type="dxa"/>
            <w:tcBorders>
              <w:top w:val="single" w:sz="4" w:space="0" w:color="auto"/>
              <w:left w:val="single" w:sz="4" w:space="0" w:color="auto"/>
              <w:bottom w:val="single" w:sz="4" w:space="0" w:color="auto"/>
              <w:right w:val="single" w:sz="4" w:space="0" w:color="auto"/>
            </w:tcBorders>
            <w:hideMark/>
          </w:tcPr>
          <w:p w14:paraId="6FBFEDDD" w14:textId="5DA00EDC"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25</w:t>
            </w:r>
            <w:r w:rsidR="00F564A1" w:rsidRPr="002942F4">
              <w:rPr>
                <w:rFonts w:ascii="Times New Roman" w:eastAsia="Times New Roman" w:hAnsi="Times New Roman" w:cs="Times New Roman"/>
                <w:sz w:val="20"/>
                <w:szCs w:val="20"/>
              </w:rPr>
              <w:t>,</w:t>
            </w:r>
            <w:r w:rsidRPr="002942F4">
              <w:rPr>
                <w:rFonts w:ascii="Times New Roman" w:eastAsia="Times New Roman" w:hAnsi="Times New Roman" w:cs="Times New Roman"/>
                <w:sz w:val="20"/>
                <w:szCs w:val="20"/>
              </w:rPr>
              <w:t>558</w:t>
            </w:r>
          </w:p>
        </w:tc>
        <w:tc>
          <w:tcPr>
            <w:tcW w:w="770" w:type="dxa"/>
            <w:tcBorders>
              <w:top w:val="single" w:sz="4" w:space="0" w:color="auto"/>
              <w:left w:val="single" w:sz="4" w:space="0" w:color="auto"/>
              <w:bottom w:val="single" w:sz="4" w:space="0" w:color="auto"/>
              <w:right w:val="single" w:sz="4" w:space="0" w:color="auto"/>
            </w:tcBorders>
            <w:hideMark/>
          </w:tcPr>
          <w:p w14:paraId="3115182B" w14:textId="713D7435"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5</w:t>
            </w:r>
            <w:r w:rsidR="00F564A1" w:rsidRPr="002942F4">
              <w:rPr>
                <w:rFonts w:ascii="Times New Roman" w:eastAsia="Times New Roman" w:hAnsi="Times New Roman" w:cs="Times New Roman"/>
                <w:sz w:val="20"/>
                <w:szCs w:val="20"/>
              </w:rPr>
              <w:t>,</w:t>
            </w:r>
            <w:r w:rsidRPr="002942F4">
              <w:rPr>
                <w:rFonts w:ascii="Times New Roman" w:eastAsia="Times New Roman" w:hAnsi="Times New Roman" w:cs="Times New Roman"/>
                <w:sz w:val="20"/>
                <w:szCs w:val="20"/>
              </w:rPr>
              <w:t>235</w:t>
            </w:r>
          </w:p>
        </w:tc>
        <w:tc>
          <w:tcPr>
            <w:tcW w:w="1941" w:type="dxa"/>
            <w:vMerge w:val="restart"/>
            <w:tcBorders>
              <w:top w:val="single" w:sz="4" w:space="0" w:color="auto"/>
              <w:left w:val="single" w:sz="4" w:space="0" w:color="auto"/>
              <w:bottom w:val="single" w:sz="4" w:space="0" w:color="auto"/>
              <w:right w:val="single" w:sz="4" w:space="0" w:color="auto"/>
            </w:tcBorders>
            <w:hideMark/>
          </w:tcPr>
          <w:p w14:paraId="114CFE38" w14:textId="77777777" w:rsidR="002E2C9E" w:rsidRPr="002942F4" w:rsidRDefault="002E2C9E" w:rsidP="002E2C9E">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±95% confidence interval</w:t>
            </w:r>
          </w:p>
        </w:tc>
      </w:tr>
      <w:tr w:rsidR="002E2C9E" w:rsidRPr="002942F4" w14:paraId="60AE4613"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02A36E2E" w14:textId="77777777" w:rsidR="002E2C9E" w:rsidRPr="002942F4" w:rsidRDefault="002E2C9E" w:rsidP="002E2C9E">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Fatal MI</w:t>
            </w:r>
          </w:p>
        </w:tc>
        <w:tc>
          <w:tcPr>
            <w:tcW w:w="1188" w:type="dxa"/>
            <w:tcBorders>
              <w:top w:val="single" w:sz="4" w:space="0" w:color="auto"/>
              <w:left w:val="single" w:sz="4" w:space="0" w:color="auto"/>
              <w:bottom w:val="single" w:sz="4" w:space="0" w:color="auto"/>
              <w:right w:val="single" w:sz="4" w:space="0" w:color="auto"/>
            </w:tcBorders>
            <w:hideMark/>
          </w:tcPr>
          <w:p w14:paraId="52C68EB6" w14:textId="77777777"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265DB835" w14:textId="2082AB56" w:rsidR="002E2C9E" w:rsidRPr="002942F4" w:rsidRDefault="002E2C9E" w:rsidP="002E2C9E">
            <w:pPr>
              <w:jc w:val="both"/>
              <w:rPr>
                <w:rFonts w:ascii="Times New Roman" w:eastAsia="Times New Roman" w:hAnsi="Times New Roman" w:cs="Times New Roman"/>
                <w:sz w:val="20"/>
                <w:szCs w:val="20"/>
              </w:rPr>
            </w:pPr>
            <w:r w:rsidRPr="002942F4">
              <w:rPr>
                <w:rFonts w:ascii="Times New Roman" w:hAnsi="Times New Roman" w:cs="Times New Roman"/>
                <w:sz w:val="20"/>
                <w:szCs w:val="20"/>
              </w:rPr>
              <w:t>0.17</w:t>
            </w:r>
          </w:p>
        </w:tc>
        <w:tc>
          <w:tcPr>
            <w:tcW w:w="931" w:type="dxa"/>
            <w:tcBorders>
              <w:top w:val="single" w:sz="4" w:space="0" w:color="auto"/>
              <w:left w:val="single" w:sz="4" w:space="0" w:color="auto"/>
              <w:bottom w:val="single" w:sz="4" w:space="0" w:color="auto"/>
              <w:right w:val="single" w:sz="4" w:space="0" w:color="auto"/>
            </w:tcBorders>
            <w:hideMark/>
          </w:tcPr>
          <w:p w14:paraId="74709CCC" w14:textId="562FC741"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0.003</w:t>
            </w:r>
          </w:p>
        </w:tc>
        <w:tc>
          <w:tcPr>
            <w:tcW w:w="770" w:type="dxa"/>
            <w:tcBorders>
              <w:top w:val="single" w:sz="4" w:space="0" w:color="auto"/>
              <w:left w:val="single" w:sz="4" w:space="0" w:color="auto"/>
              <w:bottom w:val="single" w:sz="4" w:space="0" w:color="auto"/>
              <w:right w:val="single" w:sz="4" w:space="0" w:color="auto"/>
            </w:tcBorders>
            <w:hideMark/>
          </w:tcPr>
          <w:p w14:paraId="1F3C2C42" w14:textId="606706A1"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2</w:t>
            </w:r>
            <w:r w:rsidR="00F564A1" w:rsidRPr="002942F4">
              <w:rPr>
                <w:rFonts w:ascii="Times New Roman" w:eastAsia="Times New Roman" w:hAnsi="Times New Roman" w:cs="Times New Roman"/>
                <w:sz w:val="20"/>
                <w:szCs w:val="20"/>
              </w:rPr>
              <w:t>,</w:t>
            </w:r>
            <w:r w:rsidRPr="002942F4">
              <w:rPr>
                <w:rFonts w:ascii="Times New Roman" w:eastAsia="Times New Roman" w:hAnsi="Times New Roman" w:cs="Times New Roman"/>
                <w:sz w:val="20"/>
                <w:szCs w:val="20"/>
              </w:rPr>
              <w:t>068</w:t>
            </w:r>
          </w:p>
        </w:tc>
        <w:tc>
          <w:tcPr>
            <w:tcW w:w="770" w:type="dxa"/>
            <w:tcBorders>
              <w:top w:val="single" w:sz="4" w:space="0" w:color="auto"/>
              <w:left w:val="single" w:sz="4" w:space="0" w:color="auto"/>
              <w:bottom w:val="single" w:sz="4" w:space="0" w:color="auto"/>
              <w:right w:val="single" w:sz="4" w:space="0" w:color="auto"/>
            </w:tcBorders>
            <w:hideMark/>
          </w:tcPr>
          <w:p w14:paraId="627A940D" w14:textId="4EB78385"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10</w:t>
            </w:r>
            <w:r w:rsidR="00F564A1" w:rsidRPr="002942F4">
              <w:rPr>
                <w:rFonts w:ascii="Times New Roman" w:eastAsia="Times New Roman" w:hAnsi="Times New Roman" w:cs="Times New Roman"/>
                <w:sz w:val="20"/>
                <w:szCs w:val="20"/>
              </w:rPr>
              <w:t>,</w:t>
            </w:r>
            <w:r w:rsidRPr="002942F4">
              <w:rPr>
                <w:rFonts w:ascii="Times New Roman" w:eastAsia="Times New Roman" w:hAnsi="Times New Roman" w:cs="Times New Roman"/>
                <w:sz w:val="20"/>
                <w:szCs w:val="20"/>
              </w:rPr>
              <w:t>096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E99C8" w14:textId="77777777" w:rsidR="002E2C9E" w:rsidRPr="002942F4" w:rsidRDefault="002E2C9E" w:rsidP="002E2C9E">
            <w:pPr>
              <w:rPr>
                <w:rFonts w:ascii="Times New Roman" w:eastAsia="Times New Roman" w:hAnsi="Times New Roman" w:cs="Times New Roman"/>
                <w:sz w:val="20"/>
                <w:szCs w:val="20"/>
              </w:rPr>
            </w:pPr>
          </w:p>
        </w:tc>
      </w:tr>
      <w:tr w:rsidR="002E2C9E" w:rsidRPr="002942F4" w14:paraId="50A7F9AA"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18C33E7E" w14:textId="77777777" w:rsidR="002E2C9E" w:rsidRPr="002942F4" w:rsidRDefault="002E2C9E" w:rsidP="002E2C9E">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stroke</w:t>
            </w:r>
          </w:p>
        </w:tc>
        <w:tc>
          <w:tcPr>
            <w:tcW w:w="1188" w:type="dxa"/>
            <w:tcBorders>
              <w:top w:val="single" w:sz="4" w:space="0" w:color="auto"/>
              <w:left w:val="single" w:sz="4" w:space="0" w:color="auto"/>
              <w:bottom w:val="single" w:sz="4" w:space="0" w:color="auto"/>
              <w:right w:val="single" w:sz="4" w:space="0" w:color="auto"/>
            </w:tcBorders>
            <w:hideMark/>
          </w:tcPr>
          <w:p w14:paraId="1541175B" w14:textId="77777777"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7D29BEA5" w14:textId="4CC6E9F0" w:rsidR="002E2C9E" w:rsidRPr="002942F4" w:rsidRDefault="002E2C9E" w:rsidP="002E2C9E">
            <w:pPr>
              <w:jc w:val="both"/>
              <w:rPr>
                <w:rFonts w:ascii="Times New Roman" w:eastAsia="Times New Roman" w:hAnsi="Times New Roman" w:cs="Times New Roman"/>
                <w:sz w:val="20"/>
                <w:szCs w:val="20"/>
              </w:rPr>
            </w:pPr>
            <w:r w:rsidRPr="002942F4">
              <w:rPr>
                <w:rFonts w:ascii="Times New Roman" w:hAnsi="Times New Roman" w:cs="Times New Roman"/>
                <w:sz w:val="20"/>
                <w:szCs w:val="20"/>
              </w:rPr>
              <w:t>0.99</w:t>
            </w:r>
          </w:p>
        </w:tc>
        <w:tc>
          <w:tcPr>
            <w:tcW w:w="931" w:type="dxa"/>
            <w:tcBorders>
              <w:top w:val="single" w:sz="4" w:space="0" w:color="auto"/>
              <w:left w:val="single" w:sz="4" w:space="0" w:color="auto"/>
              <w:bottom w:val="single" w:sz="4" w:space="0" w:color="auto"/>
              <w:right w:val="single" w:sz="4" w:space="0" w:color="auto"/>
            </w:tcBorders>
            <w:hideMark/>
          </w:tcPr>
          <w:p w14:paraId="4583AFCF" w14:textId="36B67D0C"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0.003</w:t>
            </w:r>
          </w:p>
        </w:tc>
        <w:tc>
          <w:tcPr>
            <w:tcW w:w="770" w:type="dxa"/>
            <w:tcBorders>
              <w:top w:val="single" w:sz="4" w:space="0" w:color="auto"/>
              <w:left w:val="single" w:sz="4" w:space="0" w:color="auto"/>
              <w:bottom w:val="single" w:sz="4" w:space="0" w:color="auto"/>
              <w:right w:val="single" w:sz="4" w:space="0" w:color="auto"/>
            </w:tcBorders>
            <w:hideMark/>
          </w:tcPr>
          <w:p w14:paraId="67FC7961" w14:textId="0F2E829B"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846</w:t>
            </w:r>
          </w:p>
        </w:tc>
        <w:tc>
          <w:tcPr>
            <w:tcW w:w="770" w:type="dxa"/>
            <w:tcBorders>
              <w:top w:val="single" w:sz="4" w:space="0" w:color="auto"/>
              <w:left w:val="single" w:sz="4" w:space="0" w:color="auto"/>
              <w:bottom w:val="single" w:sz="4" w:space="0" w:color="auto"/>
              <w:right w:val="single" w:sz="4" w:space="0" w:color="auto"/>
            </w:tcBorders>
            <w:hideMark/>
          </w:tcPr>
          <w:p w14:paraId="5BC96EA1" w14:textId="0ED259F1" w:rsidR="002E2C9E" w:rsidRPr="002942F4" w:rsidRDefault="002E2C9E" w:rsidP="002E2C9E">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60202" w14:textId="77777777" w:rsidR="002E2C9E" w:rsidRPr="002942F4" w:rsidRDefault="002E2C9E" w:rsidP="002E2C9E">
            <w:pPr>
              <w:rPr>
                <w:rFonts w:ascii="Times New Roman" w:eastAsia="Times New Roman" w:hAnsi="Times New Roman" w:cs="Times New Roman"/>
                <w:sz w:val="20"/>
                <w:szCs w:val="20"/>
              </w:rPr>
            </w:pPr>
          </w:p>
        </w:tc>
      </w:tr>
      <w:tr w:rsidR="00B41D03" w:rsidRPr="002942F4" w14:paraId="501324E4"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5721E106" w14:textId="77777777" w:rsidR="00B41D03" w:rsidRPr="002942F4" w:rsidRDefault="00B41D03" w:rsidP="00B41D03">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Fatal stroke</w:t>
            </w:r>
          </w:p>
        </w:tc>
        <w:tc>
          <w:tcPr>
            <w:tcW w:w="1188" w:type="dxa"/>
            <w:tcBorders>
              <w:top w:val="single" w:sz="4" w:space="0" w:color="auto"/>
              <w:left w:val="single" w:sz="4" w:space="0" w:color="auto"/>
              <w:bottom w:val="single" w:sz="4" w:space="0" w:color="auto"/>
              <w:right w:val="single" w:sz="4" w:space="0" w:color="auto"/>
            </w:tcBorders>
            <w:hideMark/>
          </w:tcPr>
          <w:p w14:paraId="49C27D18" w14:textId="77777777" w:rsidR="00B41D03" w:rsidRPr="002942F4" w:rsidRDefault="00B41D03" w:rsidP="00B41D03">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4545DA5C" w14:textId="38284897" w:rsidR="00B41D03" w:rsidRPr="002942F4" w:rsidRDefault="00B41D03" w:rsidP="00B41D03">
            <w:pPr>
              <w:jc w:val="both"/>
              <w:rPr>
                <w:rFonts w:ascii="Times New Roman" w:eastAsia="Times New Roman" w:hAnsi="Times New Roman" w:cs="Times New Roman"/>
                <w:sz w:val="20"/>
                <w:szCs w:val="20"/>
              </w:rPr>
            </w:pPr>
            <w:r w:rsidRPr="002942F4">
              <w:rPr>
                <w:rFonts w:ascii="Times New Roman" w:hAnsi="Times New Roman" w:cs="Times New Roman"/>
                <w:color w:val="000000"/>
                <w:sz w:val="20"/>
                <w:szCs w:val="20"/>
              </w:rPr>
              <w:t>0.83</w:t>
            </w:r>
          </w:p>
        </w:tc>
        <w:tc>
          <w:tcPr>
            <w:tcW w:w="931" w:type="dxa"/>
            <w:tcBorders>
              <w:top w:val="single" w:sz="4" w:space="0" w:color="auto"/>
              <w:left w:val="single" w:sz="4" w:space="0" w:color="auto"/>
              <w:bottom w:val="single" w:sz="4" w:space="0" w:color="auto"/>
              <w:right w:val="single" w:sz="4" w:space="0" w:color="auto"/>
            </w:tcBorders>
            <w:hideMark/>
          </w:tcPr>
          <w:p w14:paraId="23D6D0B1" w14:textId="472EC100" w:rsidR="00B41D03" w:rsidRPr="002942F4" w:rsidRDefault="00B41D03" w:rsidP="00B41D03">
            <w:pPr>
              <w:jc w:val="both"/>
              <w:rPr>
                <w:rFonts w:ascii="Times New Roman" w:eastAsia="Times New Roman" w:hAnsi="Times New Roman" w:cs="Times New Roman"/>
                <w:sz w:val="20"/>
                <w:szCs w:val="20"/>
              </w:rPr>
            </w:pPr>
            <w:r w:rsidRPr="002942F4">
              <w:rPr>
                <w:rFonts w:ascii="Times New Roman" w:hAnsi="Times New Roman" w:cs="Times New Roman"/>
                <w:color w:val="000000"/>
                <w:sz w:val="20"/>
                <w:szCs w:val="20"/>
              </w:rPr>
              <w:t>0.002</w:t>
            </w:r>
          </w:p>
        </w:tc>
        <w:tc>
          <w:tcPr>
            <w:tcW w:w="770" w:type="dxa"/>
            <w:tcBorders>
              <w:top w:val="single" w:sz="4" w:space="0" w:color="auto"/>
              <w:left w:val="single" w:sz="4" w:space="0" w:color="auto"/>
              <w:bottom w:val="single" w:sz="4" w:space="0" w:color="auto"/>
              <w:right w:val="single" w:sz="4" w:space="0" w:color="auto"/>
            </w:tcBorders>
            <w:hideMark/>
          </w:tcPr>
          <w:p w14:paraId="0310E4E8" w14:textId="6B76403A" w:rsidR="00B41D03" w:rsidRPr="002942F4" w:rsidRDefault="00B41D03" w:rsidP="00B41D03">
            <w:pPr>
              <w:jc w:val="both"/>
              <w:rPr>
                <w:rFonts w:ascii="Times New Roman" w:eastAsia="Times New Roman" w:hAnsi="Times New Roman" w:cs="Times New Roman"/>
                <w:sz w:val="20"/>
                <w:szCs w:val="20"/>
              </w:rPr>
            </w:pPr>
            <w:r w:rsidRPr="002942F4">
              <w:rPr>
                <w:rFonts w:ascii="Times New Roman" w:hAnsi="Times New Roman" w:cs="Times New Roman"/>
                <w:color w:val="000000"/>
                <w:sz w:val="20"/>
                <w:szCs w:val="20"/>
              </w:rPr>
              <w:t>25</w:t>
            </w:r>
            <w:r w:rsidR="00F564A1" w:rsidRPr="002942F4">
              <w:rPr>
                <w:rFonts w:ascii="Times New Roman" w:hAnsi="Times New Roman" w:cs="Times New Roman"/>
                <w:color w:val="000000"/>
                <w:sz w:val="20"/>
                <w:szCs w:val="20"/>
              </w:rPr>
              <w:t>,</w:t>
            </w:r>
            <w:r w:rsidRPr="002942F4">
              <w:rPr>
                <w:rFonts w:ascii="Times New Roman" w:hAnsi="Times New Roman" w:cs="Times New Roman"/>
                <w:color w:val="000000"/>
                <w:sz w:val="20"/>
                <w:szCs w:val="20"/>
              </w:rPr>
              <w:t>558</w:t>
            </w:r>
          </w:p>
        </w:tc>
        <w:tc>
          <w:tcPr>
            <w:tcW w:w="770" w:type="dxa"/>
            <w:tcBorders>
              <w:top w:val="single" w:sz="4" w:space="0" w:color="auto"/>
              <w:left w:val="single" w:sz="4" w:space="0" w:color="auto"/>
              <w:bottom w:val="single" w:sz="4" w:space="0" w:color="auto"/>
              <w:right w:val="single" w:sz="4" w:space="0" w:color="auto"/>
            </w:tcBorders>
            <w:hideMark/>
          </w:tcPr>
          <w:p w14:paraId="3A2A3A26" w14:textId="51431944" w:rsidR="00B41D03" w:rsidRPr="002942F4" w:rsidRDefault="00B41D03" w:rsidP="00B41D03">
            <w:pPr>
              <w:jc w:val="both"/>
              <w:rPr>
                <w:rFonts w:ascii="Times New Roman" w:eastAsia="Times New Roman" w:hAnsi="Times New Roman" w:cs="Times New Roman"/>
                <w:sz w:val="20"/>
                <w:szCs w:val="20"/>
              </w:rPr>
            </w:pPr>
            <w:r w:rsidRPr="002942F4">
              <w:rPr>
                <w:rFonts w:ascii="Times New Roman" w:hAnsi="Times New Roman" w:cs="Times New Roman"/>
                <w:color w:val="000000"/>
                <w:sz w:val="20"/>
                <w:szCs w:val="20"/>
              </w:rPr>
              <w:t>5235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5A18C" w14:textId="77777777" w:rsidR="00B41D03" w:rsidRPr="002942F4" w:rsidRDefault="00B41D03" w:rsidP="00B41D03">
            <w:pPr>
              <w:rPr>
                <w:rFonts w:ascii="Times New Roman" w:eastAsia="Times New Roman" w:hAnsi="Times New Roman" w:cs="Times New Roman"/>
                <w:sz w:val="20"/>
                <w:szCs w:val="20"/>
              </w:rPr>
            </w:pPr>
          </w:p>
        </w:tc>
      </w:tr>
      <w:tr w:rsidR="000D61B4" w:rsidRPr="002942F4" w14:paraId="53628A43" w14:textId="77777777" w:rsidTr="00A30AA2">
        <w:trPr>
          <w:trHeight w:val="288"/>
        </w:trPr>
        <w:tc>
          <w:tcPr>
            <w:tcW w:w="9895" w:type="dxa"/>
            <w:gridSpan w:val="8"/>
            <w:tcBorders>
              <w:top w:val="single" w:sz="4" w:space="0" w:color="auto"/>
              <w:left w:val="single" w:sz="4" w:space="0" w:color="auto"/>
              <w:bottom w:val="single" w:sz="4" w:space="0" w:color="auto"/>
              <w:right w:val="single" w:sz="4" w:space="0" w:color="auto"/>
            </w:tcBorders>
            <w:hideMark/>
          </w:tcPr>
          <w:p w14:paraId="097B1F0A"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Proportions of events for type 2 diabetes with established CVD population</w:t>
            </w:r>
          </w:p>
        </w:tc>
      </w:tr>
      <w:tr w:rsidR="000E1E32" w:rsidRPr="002942F4" w14:paraId="7FF823A5"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065F1F0F" w14:textId="77777777" w:rsidR="000E1E32" w:rsidRPr="002942F4" w:rsidRDefault="000E1E32" w:rsidP="000E1E3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MI</w:t>
            </w:r>
          </w:p>
        </w:tc>
        <w:tc>
          <w:tcPr>
            <w:tcW w:w="1188" w:type="dxa"/>
            <w:tcBorders>
              <w:top w:val="single" w:sz="4" w:space="0" w:color="auto"/>
              <w:left w:val="single" w:sz="4" w:space="0" w:color="auto"/>
              <w:bottom w:val="single" w:sz="4" w:space="0" w:color="auto"/>
              <w:right w:val="single" w:sz="4" w:space="0" w:color="auto"/>
            </w:tcBorders>
            <w:hideMark/>
          </w:tcPr>
          <w:p w14:paraId="0A373973" w14:textId="77777777" w:rsidR="000E1E32" w:rsidRPr="002942F4" w:rsidRDefault="000E1E32" w:rsidP="000E1E3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03A3B0B2" w14:textId="1BBF8589"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0.83</w:t>
            </w:r>
          </w:p>
        </w:tc>
        <w:tc>
          <w:tcPr>
            <w:tcW w:w="931" w:type="dxa"/>
            <w:tcBorders>
              <w:top w:val="single" w:sz="4" w:space="0" w:color="auto"/>
              <w:left w:val="single" w:sz="4" w:space="0" w:color="auto"/>
              <w:bottom w:val="single" w:sz="4" w:space="0" w:color="auto"/>
              <w:right w:val="single" w:sz="4" w:space="0" w:color="auto"/>
            </w:tcBorders>
            <w:hideMark/>
          </w:tcPr>
          <w:p w14:paraId="39BE4DD1" w14:textId="51805BC5"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0.002</w:t>
            </w:r>
          </w:p>
        </w:tc>
        <w:tc>
          <w:tcPr>
            <w:tcW w:w="770" w:type="dxa"/>
            <w:tcBorders>
              <w:top w:val="single" w:sz="4" w:space="0" w:color="auto"/>
              <w:left w:val="single" w:sz="4" w:space="0" w:color="auto"/>
              <w:bottom w:val="single" w:sz="4" w:space="0" w:color="auto"/>
              <w:right w:val="single" w:sz="4" w:space="0" w:color="auto"/>
            </w:tcBorders>
            <w:hideMark/>
          </w:tcPr>
          <w:p w14:paraId="54BC2AC2" w14:textId="6A18775F"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25558</w:t>
            </w:r>
          </w:p>
        </w:tc>
        <w:tc>
          <w:tcPr>
            <w:tcW w:w="770" w:type="dxa"/>
            <w:tcBorders>
              <w:top w:val="single" w:sz="4" w:space="0" w:color="auto"/>
              <w:left w:val="single" w:sz="4" w:space="0" w:color="auto"/>
              <w:bottom w:val="single" w:sz="4" w:space="0" w:color="auto"/>
              <w:right w:val="single" w:sz="4" w:space="0" w:color="auto"/>
            </w:tcBorders>
            <w:hideMark/>
          </w:tcPr>
          <w:p w14:paraId="51C13A87" w14:textId="24AC5D2A"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5235</w:t>
            </w:r>
          </w:p>
        </w:tc>
        <w:tc>
          <w:tcPr>
            <w:tcW w:w="1941" w:type="dxa"/>
            <w:vMerge w:val="restart"/>
            <w:tcBorders>
              <w:top w:val="single" w:sz="4" w:space="0" w:color="auto"/>
              <w:left w:val="single" w:sz="4" w:space="0" w:color="auto"/>
              <w:bottom w:val="single" w:sz="4" w:space="0" w:color="auto"/>
              <w:right w:val="single" w:sz="4" w:space="0" w:color="auto"/>
            </w:tcBorders>
            <w:hideMark/>
          </w:tcPr>
          <w:p w14:paraId="7CEF3604" w14:textId="77777777" w:rsidR="000E1E32" w:rsidRPr="002942F4" w:rsidRDefault="000E1E32" w:rsidP="000E1E3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±95% confidence interval</w:t>
            </w:r>
          </w:p>
        </w:tc>
      </w:tr>
      <w:tr w:rsidR="000E1E32" w:rsidRPr="002942F4" w14:paraId="641ADC1F"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6D7C7C3B" w14:textId="77777777" w:rsidR="000E1E32" w:rsidRPr="002942F4" w:rsidRDefault="000E1E32" w:rsidP="000E1E3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MI and stroke</w:t>
            </w:r>
          </w:p>
        </w:tc>
        <w:tc>
          <w:tcPr>
            <w:tcW w:w="1188" w:type="dxa"/>
            <w:tcBorders>
              <w:top w:val="single" w:sz="4" w:space="0" w:color="auto"/>
              <w:left w:val="single" w:sz="4" w:space="0" w:color="auto"/>
              <w:bottom w:val="single" w:sz="4" w:space="0" w:color="auto"/>
              <w:right w:val="single" w:sz="4" w:space="0" w:color="auto"/>
            </w:tcBorders>
            <w:hideMark/>
          </w:tcPr>
          <w:p w14:paraId="5BB6D70C" w14:textId="77777777" w:rsidR="000E1E32" w:rsidRPr="002942F4" w:rsidRDefault="000E1E32" w:rsidP="000E1E3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1064CBB1" w14:textId="3395D3E4"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0.17</w:t>
            </w:r>
          </w:p>
        </w:tc>
        <w:tc>
          <w:tcPr>
            <w:tcW w:w="931" w:type="dxa"/>
            <w:tcBorders>
              <w:top w:val="single" w:sz="4" w:space="0" w:color="auto"/>
              <w:left w:val="single" w:sz="4" w:space="0" w:color="auto"/>
              <w:bottom w:val="single" w:sz="4" w:space="0" w:color="auto"/>
              <w:right w:val="single" w:sz="4" w:space="0" w:color="auto"/>
            </w:tcBorders>
            <w:hideMark/>
          </w:tcPr>
          <w:p w14:paraId="05E70119" w14:textId="7D3D1352"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0.003</w:t>
            </w:r>
          </w:p>
        </w:tc>
        <w:tc>
          <w:tcPr>
            <w:tcW w:w="770" w:type="dxa"/>
            <w:tcBorders>
              <w:top w:val="single" w:sz="4" w:space="0" w:color="auto"/>
              <w:left w:val="single" w:sz="4" w:space="0" w:color="auto"/>
              <w:bottom w:val="single" w:sz="4" w:space="0" w:color="auto"/>
              <w:right w:val="single" w:sz="4" w:space="0" w:color="auto"/>
            </w:tcBorders>
            <w:hideMark/>
          </w:tcPr>
          <w:p w14:paraId="0A21CD9D" w14:textId="4B4D87F3"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2068</w:t>
            </w:r>
          </w:p>
        </w:tc>
        <w:tc>
          <w:tcPr>
            <w:tcW w:w="770" w:type="dxa"/>
            <w:tcBorders>
              <w:top w:val="single" w:sz="4" w:space="0" w:color="auto"/>
              <w:left w:val="single" w:sz="4" w:space="0" w:color="auto"/>
              <w:bottom w:val="single" w:sz="4" w:space="0" w:color="auto"/>
              <w:right w:val="single" w:sz="4" w:space="0" w:color="auto"/>
            </w:tcBorders>
            <w:hideMark/>
          </w:tcPr>
          <w:p w14:paraId="4DD9B5FC" w14:textId="64818213"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10096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755FF" w14:textId="77777777" w:rsidR="000E1E32" w:rsidRPr="002942F4" w:rsidRDefault="000E1E32" w:rsidP="000E1E32">
            <w:pPr>
              <w:rPr>
                <w:rFonts w:ascii="Times New Roman" w:eastAsia="Times New Roman" w:hAnsi="Times New Roman" w:cs="Times New Roman"/>
                <w:sz w:val="20"/>
                <w:szCs w:val="20"/>
              </w:rPr>
            </w:pPr>
          </w:p>
        </w:tc>
      </w:tr>
      <w:tr w:rsidR="000E1E32" w:rsidRPr="002942F4" w14:paraId="3F525E40"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757B6BD9" w14:textId="77777777" w:rsidR="000E1E32" w:rsidRPr="002942F4" w:rsidRDefault="000E1E32" w:rsidP="000E1E3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stroke</w:t>
            </w:r>
          </w:p>
        </w:tc>
        <w:tc>
          <w:tcPr>
            <w:tcW w:w="1188" w:type="dxa"/>
            <w:tcBorders>
              <w:top w:val="single" w:sz="4" w:space="0" w:color="auto"/>
              <w:left w:val="single" w:sz="4" w:space="0" w:color="auto"/>
              <w:bottom w:val="single" w:sz="4" w:space="0" w:color="auto"/>
              <w:right w:val="single" w:sz="4" w:space="0" w:color="auto"/>
            </w:tcBorders>
            <w:hideMark/>
          </w:tcPr>
          <w:p w14:paraId="1AE554D4" w14:textId="77777777" w:rsidR="000E1E32" w:rsidRPr="002942F4" w:rsidRDefault="000E1E32" w:rsidP="000E1E3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6AF3F931" w14:textId="49E93B93"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0.99</w:t>
            </w:r>
          </w:p>
        </w:tc>
        <w:tc>
          <w:tcPr>
            <w:tcW w:w="931" w:type="dxa"/>
            <w:tcBorders>
              <w:top w:val="single" w:sz="4" w:space="0" w:color="auto"/>
              <w:left w:val="single" w:sz="4" w:space="0" w:color="auto"/>
              <w:bottom w:val="single" w:sz="4" w:space="0" w:color="auto"/>
              <w:right w:val="single" w:sz="4" w:space="0" w:color="auto"/>
            </w:tcBorders>
            <w:hideMark/>
          </w:tcPr>
          <w:p w14:paraId="2CABC523" w14:textId="60663CBF"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0.003</w:t>
            </w:r>
          </w:p>
        </w:tc>
        <w:tc>
          <w:tcPr>
            <w:tcW w:w="770" w:type="dxa"/>
            <w:tcBorders>
              <w:top w:val="single" w:sz="4" w:space="0" w:color="auto"/>
              <w:left w:val="single" w:sz="4" w:space="0" w:color="auto"/>
              <w:bottom w:val="single" w:sz="4" w:space="0" w:color="auto"/>
              <w:right w:val="single" w:sz="4" w:space="0" w:color="auto"/>
            </w:tcBorders>
            <w:hideMark/>
          </w:tcPr>
          <w:p w14:paraId="54B69EC3" w14:textId="13EC22DC"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846</w:t>
            </w:r>
          </w:p>
        </w:tc>
        <w:tc>
          <w:tcPr>
            <w:tcW w:w="770" w:type="dxa"/>
            <w:tcBorders>
              <w:top w:val="single" w:sz="4" w:space="0" w:color="auto"/>
              <w:left w:val="single" w:sz="4" w:space="0" w:color="auto"/>
              <w:bottom w:val="single" w:sz="4" w:space="0" w:color="auto"/>
              <w:right w:val="single" w:sz="4" w:space="0" w:color="auto"/>
            </w:tcBorders>
            <w:hideMark/>
          </w:tcPr>
          <w:p w14:paraId="7CF590E1" w14:textId="1BC95262"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3F31C" w14:textId="77777777" w:rsidR="000E1E32" w:rsidRPr="002942F4" w:rsidRDefault="000E1E32" w:rsidP="000E1E32">
            <w:pPr>
              <w:rPr>
                <w:rFonts w:ascii="Times New Roman" w:eastAsia="Times New Roman" w:hAnsi="Times New Roman" w:cs="Times New Roman"/>
                <w:sz w:val="20"/>
                <w:szCs w:val="20"/>
              </w:rPr>
            </w:pPr>
          </w:p>
        </w:tc>
      </w:tr>
      <w:tr w:rsidR="000E1E32" w:rsidRPr="002942F4" w14:paraId="09BEE76E" w14:textId="77777777" w:rsidTr="000E1E32">
        <w:trPr>
          <w:trHeight w:val="288"/>
        </w:trPr>
        <w:tc>
          <w:tcPr>
            <w:tcW w:w="3409" w:type="dxa"/>
            <w:gridSpan w:val="2"/>
            <w:tcBorders>
              <w:top w:val="single" w:sz="4" w:space="0" w:color="auto"/>
              <w:left w:val="single" w:sz="4" w:space="0" w:color="auto"/>
              <w:bottom w:val="single" w:sz="4" w:space="0" w:color="auto"/>
              <w:right w:val="single" w:sz="4" w:space="0" w:color="auto"/>
            </w:tcBorders>
            <w:noWrap/>
            <w:hideMark/>
          </w:tcPr>
          <w:p w14:paraId="55F69870" w14:textId="77777777" w:rsidR="000E1E32" w:rsidRPr="002942F4" w:rsidRDefault="000E1E32" w:rsidP="000E1E3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stroke and MI</w:t>
            </w:r>
          </w:p>
        </w:tc>
        <w:tc>
          <w:tcPr>
            <w:tcW w:w="1188" w:type="dxa"/>
            <w:tcBorders>
              <w:top w:val="single" w:sz="4" w:space="0" w:color="auto"/>
              <w:left w:val="single" w:sz="4" w:space="0" w:color="auto"/>
              <w:bottom w:val="single" w:sz="4" w:space="0" w:color="auto"/>
              <w:right w:val="single" w:sz="4" w:space="0" w:color="auto"/>
            </w:tcBorders>
            <w:hideMark/>
          </w:tcPr>
          <w:p w14:paraId="7042DCB2" w14:textId="77777777" w:rsidR="000E1E32" w:rsidRPr="002942F4" w:rsidRDefault="000E1E32" w:rsidP="000E1E3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50199AF7" w14:textId="24EE6E56"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0.83</w:t>
            </w:r>
          </w:p>
        </w:tc>
        <w:tc>
          <w:tcPr>
            <w:tcW w:w="931" w:type="dxa"/>
            <w:tcBorders>
              <w:top w:val="single" w:sz="4" w:space="0" w:color="auto"/>
              <w:left w:val="single" w:sz="4" w:space="0" w:color="auto"/>
              <w:bottom w:val="single" w:sz="4" w:space="0" w:color="auto"/>
              <w:right w:val="single" w:sz="4" w:space="0" w:color="auto"/>
            </w:tcBorders>
            <w:hideMark/>
          </w:tcPr>
          <w:p w14:paraId="015ACAC7" w14:textId="5BD11618"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0.002</w:t>
            </w:r>
          </w:p>
        </w:tc>
        <w:tc>
          <w:tcPr>
            <w:tcW w:w="770" w:type="dxa"/>
            <w:tcBorders>
              <w:top w:val="single" w:sz="4" w:space="0" w:color="auto"/>
              <w:left w:val="single" w:sz="4" w:space="0" w:color="auto"/>
              <w:bottom w:val="single" w:sz="4" w:space="0" w:color="auto"/>
              <w:right w:val="single" w:sz="4" w:space="0" w:color="auto"/>
            </w:tcBorders>
            <w:hideMark/>
          </w:tcPr>
          <w:p w14:paraId="1321EDFE" w14:textId="43C57DB4"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25558</w:t>
            </w:r>
          </w:p>
        </w:tc>
        <w:tc>
          <w:tcPr>
            <w:tcW w:w="770" w:type="dxa"/>
            <w:tcBorders>
              <w:top w:val="single" w:sz="4" w:space="0" w:color="auto"/>
              <w:left w:val="single" w:sz="4" w:space="0" w:color="auto"/>
              <w:bottom w:val="single" w:sz="4" w:space="0" w:color="auto"/>
              <w:right w:val="single" w:sz="4" w:space="0" w:color="auto"/>
            </w:tcBorders>
            <w:hideMark/>
          </w:tcPr>
          <w:p w14:paraId="17B3D782" w14:textId="257A14AA" w:rsidR="000E1E32" w:rsidRPr="002942F4" w:rsidRDefault="000E1E32" w:rsidP="000E1E32">
            <w:pPr>
              <w:jc w:val="both"/>
              <w:rPr>
                <w:rFonts w:ascii="Times New Roman" w:eastAsia="Times New Roman" w:hAnsi="Times New Roman" w:cs="Times New Roman"/>
                <w:sz w:val="20"/>
                <w:szCs w:val="20"/>
              </w:rPr>
            </w:pPr>
            <w:r w:rsidRPr="002942F4">
              <w:rPr>
                <w:rFonts w:ascii="Times New Roman" w:hAnsi="Times New Roman" w:cs="Times New Roman"/>
                <w:color w:val="000000"/>
              </w:rPr>
              <w:t>5235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F57F9" w14:textId="77777777" w:rsidR="000E1E32" w:rsidRPr="002942F4" w:rsidRDefault="000E1E32" w:rsidP="000E1E32">
            <w:pPr>
              <w:rPr>
                <w:rFonts w:ascii="Times New Roman" w:eastAsia="Times New Roman" w:hAnsi="Times New Roman" w:cs="Times New Roman"/>
                <w:sz w:val="20"/>
                <w:szCs w:val="20"/>
              </w:rPr>
            </w:pPr>
          </w:p>
        </w:tc>
      </w:tr>
      <w:tr w:rsidR="000D61B4" w:rsidRPr="002942F4" w14:paraId="3A456AAE" w14:textId="77777777" w:rsidTr="00A30AA2">
        <w:trPr>
          <w:trHeight w:val="288"/>
        </w:trPr>
        <w:tc>
          <w:tcPr>
            <w:tcW w:w="9895" w:type="dxa"/>
            <w:gridSpan w:val="8"/>
            <w:tcBorders>
              <w:top w:val="single" w:sz="4" w:space="0" w:color="auto"/>
              <w:left w:val="single" w:sz="4" w:space="0" w:color="auto"/>
              <w:bottom w:val="single" w:sz="4" w:space="0" w:color="auto"/>
              <w:right w:val="single" w:sz="4" w:space="0" w:color="auto"/>
            </w:tcBorders>
            <w:hideMark/>
          </w:tcPr>
          <w:p w14:paraId="7BC11B68"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Transition probabilities for recurrent events for type 2 diabetes</w:t>
            </w:r>
          </w:p>
        </w:tc>
      </w:tr>
      <w:tr w:rsidR="000D61B4" w:rsidRPr="002942F4" w14:paraId="13E3DCE5" w14:textId="77777777" w:rsidTr="000E1E32">
        <w:trPr>
          <w:trHeight w:val="350"/>
        </w:trPr>
        <w:tc>
          <w:tcPr>
            <w:tcW w:w="1854" w:type="dxa"/>
            <w:vMerge w:val="restart"/>
            <w:tcBorders>
              <w:top w:val="single" w:sz="4" w:space="0" w:color="auto"/>
              <w:left w:val="single" w:sz="4" w:space="0" w:color="auto"/>
              <w:bottom w:val="single" w:sz="4" w:space="0" w:color="auto"/>
              <w:right w:val="single" w:sz="4" w:space="0" w:color="auto"/>
            </w:tcBorders>
          </w:tcPr>
          <w:p w14:paraId="141A5F78"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CAD alone</w:t>
            </w:r>
          </w:p>
          <w:p w14:paraId="52CD324B" w14:textId="77777777" w:rsidR="000D61B4" w:rsidRPr="002942F4" w:rsidRDefault="000D61B4" w:rsidP="00A30AA2">
            <w:pPr>
              <w:rPr>
                <w:rFonts w:ascii="Times New Roman" w:eastAsia="Times New Roman" w:hAnsi="Times New Roman" w:cs="Times New Roman"/>
                <w:sz w:val="20"/>
                <w:szCs w:val="20"/>
              </w:rPr>
            </w:pPr>
          </w:p>
          <w:p w14:paraId="250F4DD3"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572964AD"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CV death</w:t>
            </w:r>
          </w:p>
        </w:tc>
        <w:tc>
          <w:tcPr>
            <w:tcW w:w="1188" w:type="dxa"/>
            <w:tcBorders>
              <w:top w:val="single" w:sz="4" w:space="0" w:color="auto"/>
              <w:left w:val="single" w:sz="4" w:space="0" w:color="auto"/>
              <w:bottom w:val="single" w:sz="4" w:space="0" w:color="auto"/>
              <w:right w:val="single" w:sz="4" w:space="0" w:color="auto"/>
            </w:tcBorders>
            <w:hideMark/>
          </w:tcPr>
          <w:p w14:paraId="6A08368F"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5821F380"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0.023</w:t>
            </w:r>
          </w:p>
        </w:tc>
        <w:tc>
          <w:tcPr>
            <w:tcW w:w="931" w:type="dxa"/>
            <w:tcBorders>
              <w:top w:val="single" w:sz="4" w:space="0" w:color="auto"/>
              <w:left w:val="single" w:sz="4" w:space="0" w:color="auto"/>
              <w:bottom w:val="single" w:sz="4" w:space="0" w:color="auto"/>
              <w:right w:val="single" w:sz="4" w:space="0" w:color="auto"/>
            </w:tcBorders>
            <w:hideMark/>
          </w:tcPr>
          <w:p w14:paraId="29875064"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0.001</w:t>
            </w:r>
          </w:p>
        </w:tc>
        <w:tc>
          <w:tcPr>
            <w:tcW w:w="770" w:type="dxa"/>
            <w:tcBorders>
              <w:top w:val="single" w:sz="4" w:space="0" w:color="auto"/>
              <w:left w:val="single" w:sz="4" w:space="0" w:color="auto"/>
              <w:bottom w:val="single" w:sz="4" w:space="0" w:color="auto"/>
              <w:right w:val="single" w:sz="4" w:space="0" w:color="auto"/>
            </w:tcBorders>
            <w:hideMark/>
          </w:tcPr>
          <w:p w14:paraId="4723CC77"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253 </w:t>
            </w:r>
          </w:p>
        </w:tc>
        <w:tc>
          <w:tcPr>
            <w:tcW w:w="770" w:type="dxa"/>
            <w:tcBorders>
              <w:top w:val="single" w:sz="4" w:space="0" w:color="auto"/>
              <w:left w:val="single" w:sz="4" w:space="0" w:color="auto"/>
              <w:bottom w:val="single" w:sz="4" w:space="0" w:color="auto"/>
              <w:right w:val="single" w:sz="4" w:space="0" w:color="auto"/>
            </w:tcBorders>
            <w:hideMark/>
          </w:tcPr>
          <w:p w14:paraId="4367DDA7"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10,729 </w:t>
            </w:r>
          </w:p>
        </w:tc>
        <w:tc>
          <w:tcPr>
            <w:tcW w:w="1941" w:type="dxa"/>
            <w:vMerge w:val="restart"/>
            <w:tcBorders>
              <w:top w:val="single" w:sz="4" w:space="0" w:color="auto"/>
              <w:left w:val="single" w:sz="4" w:space="0" w:color="auto"/>
              <w:bottom w:val="single" w:sz="4" w:space="0" w:color="auto"/>
              <w:right w:val="single" w:sz="4" w:space="0" w:color="auto"/>
            </w:tcBorders>
            <w:hideMark/>
          </w:tcPr>
          <w:p w14:paraId="02AF2324"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±95% confidence interval</w:t>
            </w:r>
          </w:p>
        </w:tc>
      </w:tr>
      <w:tr w:rsidR="000D61B4" w:rsidRPr="002942F4" w14:paraId="047E35D4" w14:textId="77777777" w:rsidTr="000E1E32">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9DF53E"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71D610E8"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MI</w:t>
            </w:r>
          </w:p>
        </w:tc>
        <w:tc>
          <w:tcPr>
            <w:tcW w:w="1188" w:type="dxa"/>
            <w:tcBorders>
              <w:top w:val="single" w:sz="4" w:space="0" w:color="auto"/>
              <w:left w:val="single" w:sz="4" w:space="0" w:color="auto"/>
              <w:bottom w:val="single" w:sz="4" w:space="0" w:color="auto"/>
              <w:right w:val="single" w:sz="4" w:space="0" w:color="auto"/>
            </w:tcBorders>
            <w:hideMark/>
          </w:tcPr>
          <w:p w14:paraId="3C5375C3"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68D99FD1"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0.018</w:t>
            </w:r>
          </w:p>
        </w:tc>
        <w:tc>
          <w:tcPr>
            <w:tcW w:w="931" w:type="dxa"/>
            <w:tcBorders>
              <w:top w:val="single" w:sz="4" w:space="0" w:color="auto"/>
              <w:left w:val="single" w:sz="4" w:space="0" w:color="auto"/>
              <w:bottom w:val="single" w:sz="4" w:space="0" w:color="auto"/>
              <w:right w:val="single" w:sz="4" w:space="0" w:color="auto"/>
            </w:tcBorders>
            <w:hideMark/>
          </w:tcPr>
          <w:p w14:paraId="7FD4F6EE"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0.001</w:t>
            </w:r>
          </w:p>
        </w:tc>
        <w:tc>
          <w:tcPr>
            <w:tcW w:w="770" w:type="dxa"/>
            <w:tcBorders>
              <w:top w:val="single" w:sz="4" w:space="0" w:color="auto"/>
              <w:left w:val="single" w:sz="4" w:space="0" w:color="auto"/>
              <w:bottom w:val="single" w:sz="4" w:space="0" w:color="auto"/>
              <w:right w:val="single" w:sz="4" w:space="0" w:color="auto"/>
            </w:tcBorders>
            <w:hideMark/>
          </w:tcPr>
          <w:p w14:paraId="2811F8C8"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198 </w:t>
            </w:r>
          </w:p>
        </w:tc>
        <w:tc>
          <w:tcPr>
            <w:tcW w:w="770" w:type="dxa"/>
            <w:tcBorders>
              <w:top w:val="single" w:sz="4" w:space="0" w:color="auto"/>
              <w:left w:val="single" w:sz="4" w:space="0" w:color="auto"/>
              <w:bottom w:val="single" w:sz="4" w:space="0" w:color="auto"/>
              <w:right w:val="single" w:sz="4" w:space="0" w:color="auto"/>
            </w:tcBorders>
            <w:hideMark/>
          </w:tcPr>
          <w:p w14:paraId="5481CEEC"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10,784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C0B67" w14:textId="77777777" w:rsidR="000D61B4" w:rsidRPr="002942F4" w:rsidRDefault="000D61B4" w:rsidP="00A30AA2">
            <w:pPr>
              <w:rPr>
                <w:rFonts w:ascii="Times New Roman" w:eastAsia="Times New Roman" w:hAnsi="Times New Roman" w:cs="Times New Roman"/>
                <w:sz w:val="20"/>
                <w:szCs w:val="20"/>
              </w:rPr>
            </w:pPr>
          </w:p>
        </w:tc>
      </w:tr>
      <w:tr w:rsidR="000D61B4" w:rsidRPr="002942F4" w14:paraId="5EE3101B" w14:textId="77777777" w:rsidTr="000E1E32">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E3BD76"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53E84197"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stroke</w:t>
            </w:r>
          </w:p>
        </w:tc>
        <w:tc>
          <w:tcPr>
            <w:tcW w:w="1188" w:type="dxa"/>
            <w:tcBorders>
              <w:top w:val="single" w:sz="4" w:space="0" w:color="auto"/>
              <w:left w:val="single" w:sz="4" w:space="0" w:color="auto"/>
              <w:bottom w:val="single" w:sz="4" w:space="0" w:color="auto"/>
              <w:right w:val="single" w:sz="4" w:space="0" w:color="auto"/>
            </w:tcBorders>
            <w:hideMark/>
          </w:tcPr>
          <w:p w14:paraId="10292316"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1533C5AE"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0.016</w:t>
            </w:r>
          </w:p>
        </w:tc>
        <w:tc>
          <w:tcPr>
            <w:tcW w:w="931" w:type="dxa"/>
            <w:tcBorders>
              <w:top w:val="single" w:sz="4" w:space="0" w:color="auto"/>
              <w:left w:val="single" w:sz="4" w:space="0" w:color="auto"/>
              <w:bottom w:val="single" w:sz="4" w:space="0" w:color="auto"/>
              <w:right w:val="single" w:sz="4" w:space="0" w:color="auto"/>
            </w:tcBorders>
            <w:hideMark/>
          </w:tcPr>
          <w:p w14:paraId="7E337102"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0.001</w:t>
            </w:r>
          </w:p>
        </w:tc>
        <w:tc>
          <w:tcPr>
            <w:tcW w:w="770" w:type="dxa"/>
            <w:tcBorders>
              <w:top w:val="single" w:sz="4" w:space="0" w:color="auto"/>
              <w:left w:val="single" w:sz="4" w:space="0" w:color="auto"/>
              <w:bottom w:val="single" w:sz="4" w:space="0" w:color="auto"/>
              <w:right w:val="single" w:sz="4" w:space="0" w:color="auto"/>
            </w:tcBorders>
            <w:hideMark/>
          </w:tcPr>
          <w:p w14:paraId="168360E6"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176 </w:t>
            </w:r>
          </w:p>
        </w:tc>
        <w:tc>
          <w:tcPr>
            <w:tcW w:w="770" w:type="dxa"/>
            <w:tcBorders>
              <w:top w:val="single" w:sz="4" w:space="0" w:color="auto"/>
              <w:left w:val="single" w:sz="4" w:space="0" w:color="auto"/>
              <w:bottom w:val="single" w:sz="4" w:space="0" w:color="auto"/>
              <w:right w:val="single" w:sz="4" w:space="0" w:color="auto"/>
            </w:tcBorders>
            <w:hideMark/>
          </w:tcPr>
          <w:p w14:paraId="4929251B"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10,806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815693" w14:textId="77777777" w:rsidR="000D61B4" w:rsidRPr="002942F4" w:rsidRDefault="000D61B4" w:rsidP="00A30AA2">
            <w:pPr>
              <w:rPr>
                <w:rFonts w:ascii="Times New Roman" w:eastAsia="Times New Roman" w:hAnsi="Times New Roman" w:cs="Times New Roman"/>
                <w:sz w:val="20"/>
                <w:szCs w:val="20"/>
              </w:rPr>
            </w:pPr>
          </w:p>
        </w:tc>
      </w:tr>
      <w:tr w:rsidR="000D61B4" w:rsidRPr="002942F4" w14:paraId="0C8C07A2" w14:textId="77777777" w:rsidTr="000E1E32">
        <w:trPr>
          <w:trHeight w:val="288"/>
        </w:trPr>
        <w:tc>
          <w:tcPr>
            <w:tcW w:w="1854" w:type="dxa"/>
            <w:vMerge w:val="restart"/>
            <w:tcBorders>
              <w:top w:val="single" w:sz="4" w:space="0" w:color="auto"/>
              <w:left w:val="single" w:sz="4" w:space="0" w:color="auto"/>
              <w:bottom w:val="single" w:sz="4" w:space="0" w:color="auto"/>
              <w:right w:val="single" w:sz="4" w:space="0" w:color="auto"/>
            </w:tcBorders>
            <w:noWrap/>
          </w:tcPr>
          <w:p w14:paraId="47EDB952"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CVD alone</w:t>
            </w:r>
          </w:p>
          <w:p w14:paraId="05EB4CA5" w14:textId="77777777" w:rsidR="000D61B4" w:rsidRPr="002942F4" w:rsidRDefault="000D61B4" w:rsidP="00A30AA2">
            <w:pPr>
              <w:rPr>
                <w:rFonts w:ascii="Times New Roman" w:eastAsia="Times New Roman" w:hAnsi="Times New Roman" w:cs="Times New Roman"/>
                <w:sz w:val="20"/>
                <w:szCs w:val="20"/>
              </w:rPr>
            </w:pPr>
          </w:p>
          <w:p w14:paraId="2EE7FEDB"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1528D1C8"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CV death</w:t>
            </w:r>
          </w:p>
        </w:tc>
        <w:tc>
          <w:tcPr>
            <w:tcW w:w="1188" w:type="dxa"/>
            <w:tcBorders>
              <w:top w:val="single" w:sz="4" w:space="0" w:color="auto"/>
              <w:left w:val="single" w:sz="4" w:space="0" w:color="auto"/>
              <w:bottom w:val="single" w:sz="4" w:space="0" w:color="auto"/>
              <w:right w:val="single" w:sz="4" w:space="0" w:color="auto"/>
            </w:tcBorders>
            <w:hideMark/>
          </w:tcPr>
          <w:p w14:paraId="5A049E4D"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7E39D619"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0.021</w:t>
            </w:r>
          </w:p>
        </w:tc>
        <w:tc>
          <w:tcPr>
            <w:tcW w:w="931" w:type="dxa"/>
            <w:tcBorders>
              <w:top w:val="single" w:sz="4" w:space="0" w:color="auto"/>
              <w:left w:val="single" w:sz="4" w:space="0" w:color="auto"/>
              <w:bottom w:val="single" w:sz="4" w:space="0" w:color="auto"/>
              <w:right w:val="single" w:sz="4" w:space="0" w:color="auto"/>
            </w:tcBorders>
            <w:hideMark/>
          </w:tcPr>
          <w:p w14:paraId="0BD76D07"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0.002</w:t>
            </w:r>
          </w:p>
        </w:tc>
        <w:tc>
          <w:tcPr>
            <w:tcW w:w="770" w:type="dxa"/>
            <w:tcBorders>
              <w:top w:val="single" w:sz="4" w:space="0" w:color="auto"/>
              <w:left w:val="single" w:sz="4" w:space="0" w:color="auto"/>
              <w:bottom w:val="single" w:sz="4" w:space="0" w:color="auto"/>
              <w:right w:val="single" w:sz="4" w:space="0" w:color="auto"/>
            </w:tcBorders>
            <w:hideMark/>
          </w:tcPr>
          <w:p w14:paraId="627E6767"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80 </w:t>
            </w:r>
          </w:p>
        </w:tc>
        <w:tc>
          <w:tcPr>
            <w:tcW w:w="770" w:type="dxa"/>
            <w:tcBorders>
              <w:top w:val="single" w:sz="4" w:space="0" w:color="auto"/>
              <w:left w:val="single" w:sz="4" w:space="0" w:color="auto"/>
              <w:bottom w:val="single" w:sz="4" w:space="0" w:color="auto"/>
              <w:right w:val="single" w:sz="4" w:space="0" w:color="auto"/>
            </w:tcBorders>
            <w:hideMark/>
          </w:tcPr>
          <w:p w14:paraId="2651CDA9"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3,728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B8DCF" w14:textId="77777777" w:rsidR="000D61B4" w:rsidRPr="002942F4" w:rsidRDefault="000D61B4" w:rsidP="00A30AA2">
            <w:pPr>
              <w:rPr>
                <w:rFonts w:ascii="Times New Roman" w:eastAsia="Times New Roman" w:hAnsi="Times New Roman" w:cs="Times New Roman"/>
                <w:sz w:val="20"/>
                <w:szCs w:val="20"/>
              </w:rPr>
            </w:pPr>
          </w:p>
        </w:tc>
      </w:tr>
      <w:tr w:rsidR="000D61B4" w:rsidRPr="002942F4" w14:paraId="1D1D447E" w14:textId="77777777" w:rsidTr="000E1E32">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0D85A0"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68CC38AB"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MI</w:t>
            </w:r>
          </w:p>
        </w:tc>
        <w:tc>
          <w:tcPr>
            <w:tcW w:w="1188" w:type="dxa"/>
            <w:tcBorders>
              <w:top w:val="single" w:sz="4" w:space="0" w:color="auto"/>
              <w:left w:val="single" w:sz="4" w:space="0" w:color="auto"/>
              <w:bottom w:val="single" w:sz="4" w:space="0" w:color="auto"/>
              <w:right w:val="single" w:sz="4" w:space="0" w:color="auto"/>
            </w:tcBorders>
            <w:hideMark/>
          </w:tcPr>
          <w:p w14:paraId="7DA6E789"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070D76CC"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0.015</w:t>
            </w:r>
          </w:p>
        </w:tc>
        <w:tc>
          <w:tcPr>
            <w:tcW w:w="931" w:type="dxa"/>
            <w:tcBorders>
              <w:top w:val="single" w:sz="4" w:space="0" w:color="auto"/>
              <w:left w:val="single" w:sz="4" w:space="0" w:color="auto"/>
              <w:bottom w:val="single" w:sz="4" w:space="0" w:color="auto"/>
              <w:right w:val="single" w:sz="4" w:space="0" w:color="auto"/>
            </w:tcBorders>
            <w:hideMark/>
          </w:tcPr>
          <w:p w14:paraId="2A9325AF"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0.002</w:t>
            </w:r>
          </w:p>
        </w:tc>
        <w:tc>
          <w:tcPr>
            <w:tcW w:w="770" w:type="dxa"/>
            <w:tcBorders>
              <w:top w:val="single" w:sz="4" w:space="0" w:color="auto"/>
              <w:left w:val="single" w:sz="4" w:space="0" w:color="auto"/>
              <w:bottom w:val="single" w:sz="4" w:space="0" w:color="auto"/>
              <w:right w:val="single" w:sz="4" w:space="0" w:color="auto"/>
            </w:tcBorders>
            <w:hideMark/>
          </w:tcPr>
          <w:p w14:paraId="6A197F8A"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57 </w:t>
            </w:r>
          </w:p>
        </w:tc>
        <w:tc>
          <w:tcPr>
            <w:tcW w:w="770" w:type="dxa"/>
            <w:tcBorders>
              <w:top w:val="single" w:sz="4" w:space="0" w:color="auto"/>
              <w:left w:val="single" w:sz="4" w:space="0" w:color="auto"/>
              <w:bottom w:val="single" w:sz="4" w:space="0" w:color="auto"/>
              <w:right w:val="single" w:sz="4" w:space="0" w:color="auto"/>
            </w:tcBorders>
            <w:hideMark/>
          </w:tcPr>
          <w:p w14:paraId="6F3ED095"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3,751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D4E335" w14:textId="77777777" w:rsidR="000D61B4" w:rsidRPr="002942F4" w:rsidRDefault="000D61B4" w:rsidP="00A30AA2">
            <w:pPr>
              <w:rPr>
                <w:rFonts w:ascii="Times New Roman" w:hAnsi="Times New Roman" w:cs="Times New Roman"/>
                <w:color w:val="000000"/>
                <w:sz w:val="20"/>
                <w:szCs w:val="20"/>
              </w:rPr>
            </w:pPr>
          </w:p>
        </w:tc>
      </w:tr>
      <w:tr w:rsidR="000D61B4" w:rsidRPr="002942F4" w14:paraId="0127699D" w14:textId="77777777" w:rsidTr="000E1E32">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D96042"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5C4E6638"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stroke</w:t>
            </w:r>
          </w:p>
        </w:tc>
        <w:tc>
          <w:tcPr>
            <w:tcW w:w="1188" w:type="dxa"/>
            <w:tcBorders>
              <w:top w:val="single" w:sz="4" w:space="0" w:color="auto"/>
              <w:left w:val="single" w:sz="4" w:space="0" w:color="auto"/>
              <w:bottom w:val="single" w:sz="4" w:space="0" w:color="auto"/>
              <w:right w:val="single" w:sz="4" w:space="0" w:color="auto"/>
            </w:tcBorders>
            <w:hideMark/>
          </w:tcPr>
          <w:p w14:paraId="46B44C8F"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hideMark/>
          </w:tcPr>
          <w:p w14:paraId="0DE9D81A"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0.042</w:t>
            </w:r>
          </w:p>
        </w:tc>
        <w:tc>
          <w:tcPr>
            <w:tcW w:w="931" w:type="dxa"/>
            <w:tcBorders>
              <w:top w:val="single" w:sz="4" w:space="0" w:color="auto"/>
              <w:left w:val="single" w:sz="4" w:space="0" w:color="auto"/>
              <w:bottom w:val="single" w:sz="4" w:space="0" w:color="auto"/>
              <w:right w:val="single" w:sz="4" w:space="0" w:color="auto"/>
            </w:tcBorders>
            <w:hideMark/>
          </w:tcPr>
          <w:p w14:paraId="5F14223A"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0.003</w:t>
            </w:r>
          </w:p>
        </w:tc>
        <w:tc>
          <w:tcPr>
            <w:tcW w:w="770" w:type="dxa"/>
            <w:tcBorders>
              <w:top w:val="single" w:sz="4" w:space="0" w:color="auto"/>
              <w:left w:val="single" w:sz="4" w:space="0" w:color="auto"/>
              <w:bottom w:val="single" w:sz="4" w:space="0" w:color="auto"/>
              <w:right w:val="single" w:sz="4" w:space="0" w:color="auto"/>
            </w:tcBorders>
            <w:hideMark/>
          </w:tcPr>
          <w:p w14:paraId="22720189"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160 </w:t>
            </w:r>
          </w:p>
        </w:tc>
        <w:tc>
          <w:tcPr>
            <w:tcW w:w="770" w:type="dxa"/>
            <w:tcBorders>
              <w:top w:val="single" w:sz="4" w:space="0" w:color="auto"/>
              <w:left w:val="single" w:sz="4" w:space="0" w:color="auto"/>
              <w:bottom w:val="single" w:sz="4" w:space="0" w:color="auto"/>
              <w:right w:val="single" w:sz="4" w:space="0" w:color="auto"/>
            </w:tcBorders>
            <w:hideMark/>
          </w:tcPr>
          <w:p w14:paraId="0AB19EEB"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3,648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2A4F0C" w14:textId="77777777" w:rsidR="000D61B4" w:rsidRPr="002942F4" w:rsidRDefault="000D61B4" w:rsidP="00A30AA2">
            <w:pPr>
              <w:rPr>
                <w:rFonts w:ascii="Times New Roman" w:hAnsi="Times New Roman" w:cs="Times New Roman"/>
                <w:color w:val="000000"/>
                <w:sz w:val="20"/>
                <w:szCs w:val="20"/>
              </w:rPr>
            </w:pPr>
          </w:p>
        </w:tc>
      </w:tr>
      <w:tr w:rsidR="000D61B4" w:rsidRPr="002942F4" w14:paraId="75409F04" w14:textId="77777777" w:rsidTr="000E1E32">
        <w:trPr>
          <w:trHeight w:val="288"/>
        </w:trPr>
        <w:tc>
          <w:tcPr>
            <w:tcW w:w="1854" w:type="dxa"/>
            <w:vMerge w:val="restart"/>
            <w:tcBorders>
              <w:top w:val="single" w:sz="4" w:space="0" w:color="auto"/>
              <w:left w:val="single" w:sz="4" w:space="0" w:color="auto"/>
              <w:bottom w:val="single" w:sz="4" w:space="0" w:color="auto"/>
              <w:right w:val="single" w:sz="4" w:space="0" w:color="auto"/>
            </w:tcBorders>
            <w:noWrap/>
          </w:tcPr>
          <w:p w14:paraId="600B4EE0"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CAD and CVD</w:t>
            </w:r>
          </w:p>
          <w:p w14:paraId="2CDDD2FA" w14:textId="77777777" w:rsidR="000D61B4" w:rsidRPr="002942F4" w:rsidRDefault="000D61B4" w:rsidP="00A30AA2">
            <w:pPr>
              <w:rPr>
                <w:rFonts w:ascii="Times New Roman" w:eastAsia="Times New Roman" w:hAnsi="Times New Roman" w:cs="Times New Roman"/>
                <w:sz w:val="20"/>
                <w:szCs w:val="20"/>
              </w:rPr>
            </w:pPr>
          </w:p>
          <w:p w14:paraId="54F37977"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1B87B05C"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CV death</w:t>
            </w:r>
          </w:p>
        </w:tc>
        <w:tc>
          <w:tcPr>
            <w:tcW w:w="1188" w:type="dxa"/>
            <w:tcBorders>
              <w:top w:val="single" w:sz="4" w:space="0" w:color="auto"/>
              <w:left w:val="single" w:sz="4" w:space="0" w:color="auto"/>
              <w:bottom w:val="single" w:sz="4" w:space="0" w:color="auto"/>
              <w:right w:val="single" w:sz="4" w:space="0" w:color="auto"/>
            </w:tcBorders>
          </w:tcPr>
          <w:p w14:paraId="3F858300" w14:textId="77777777" w:rsidR="000D61B4" w:rsidRPr="002942F4" w:rsidRDefault="000D61B4" w:rsidP="00A30AA2">
            <w:pPr>
              <w:jc w:val="both"/>
              <w:rPr>
                <w:rFonts w:ascii="Times New Roman" w:eastAsia="Times New Roman" w:hAnsi="Times New Roman" w:cs="Times New Roman"/>
                <w:sz w:val="20"/>
                <w:szCs w:val="20"/>
              </w:rPr>
            </w:pPr>
          </w:p>
          <w:p w14:paraId="7FFF7F12" w14:textId="77777777" w:rsidR="000D61B4" w:rsidRPr="002942F4" w:rsidRDefault="000D61B4" w:rsidP="00A30AA2">
            <w:pPr>
              <w:jc w:val="both"/>
              <w:rPr>
                <w:rFonts w:ascii="Times New Roman" w:eastAsia="Times New Roman" w:hAnsi="Times New Roman" w:cs="Times New Roman"/>
                <w:sz w:val="20"/>
                <w:szCs w:val="20"/>
              </w:rPr>
            </w:pPr>
          </w:p>
          <w:p w14:paraId="07BAE136"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tcPr>
          <w:p w14:paraId="275E77E9" w14:textId="77777777" w:rsidR="000D61B4" w:rsidRPr="002942F4" w:rsidRDefault="000D61B4" w:rsidP="00A30AA2">
            <w:pPr>
              <w:jc w:val="both"/>
              <w:rPr>
                <w:rFonts w:ascii="Times New Roman" w:eastAsia="Times New Roman" w:hAnsi="Times New Roman" w:cs="Times New Roman"/>
                <w:sz w:val="20"/>
                <w:szCs w:val="20"/>
              </w:rPr>
            </w:pPr>
          </w:p>
          <w:p w14:paraId="6E2AEE53" w14:textId="77777777" w:rsidR="000D61B4" w:rsidRPr="002942F4" w:rsidRDefault="000D61B4" w:rsidP="00A30AA2">
            <w:pPr>
              <w:jc w:val="both"/>
              <w:rPr>
                <w:rFonts w:ascii="Times New Roman" w:eastAsia="Times New Roman" w:hAnsi="Times New Roman" w:cs="Times New Roman"/>
                <w:sz w:val="20"/>
                <w:szCs w:val="20"/>
              </w:rPr>
            </w:pPr>
          </w:p>
          <w:p w14:paraId="0005C757"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0.026</w:t>
            </w:r>
          </w:p>
        </w:tc>
        <w:tc>
          <w:tcPr>
            <w:tcW w:w="931" w:type="dxa"/>
            <w:tcBorders>
              <w:top w:val="single" w:sz="4" w:space="0" w:color="auto"/>
              <w:left w:val="single" w:sz="4" w:space="0" w:color="auto"/>
              <w:bottom w:val="single" w:sz="4" w:space="0" w:color="auto"/>
              <w:right w:val="single" w:sz="4" w:space="0" w:color="auto"/>
            </w:tcBorders>
            <w:hideMark/>
          </w:tcPr>
          <w:p w14:paraId="78BCF858"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0.002</w:t>
            </w:r>
          </w:p>
        </w:tc>
        <w:tc>
          <w:tcPr>
            <w:tcW w:w="770" w:type="dxa"/>
            <w:tcBorders>
              <w:top w:val="single" w:sz="4" w:space="0" w:color="auto"/>
              <w:left w:val="single" w:sz="4" w:space="0" w:color="auto"/>
              <w:bottom w:val="single" w:sz="4" w:space="0" w:color="auto"/>
              <w:right w:val="single" w:sz="4" w:space="0" w:color="auto"/>
            </w:tcBorders>
            <w:hideMark/>
          </w:tcPr>
          <w:p w14:paraId="04903A77"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128</w:t>
            </w:r>
          </w:p>
        </w:tc>
        <w:tc>
          <w:tcPr>
            <w:tcW w:w="770" w:type="dxa"/>
            <w:tcBorders>
              <w:top w:val="single" w:sz="4" w:space="0" w:color="auto"/>
              <w:left w:val="single" w:sz="4" w:space="0" w:color="auto"/>
              <w:bottom w:val="single" w:sz="4" w:space="0" w:color="auto"/>
              <w:right w:val="single" w:sz="4" w:space="0" w:color="auto"/>
            </w:tcBorders>
            <w:hideMark/>
          </w:tcPr>
          <w:p w14:paraId="2C1F9743" w14:textId="77777777" w:rsidR="000D61B4" w:rsidRPr="002942F4" w:rsidRDefault="000D61B4" w:rsidP="00A30AA2">
            <w:pPr>
              <w:jc w:val="both"/>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5,210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AA960" w14:textId="77777777" w:rsidR="000D61B4" w:rsidRPr="002942F4" w:rsidRDefault="000D61B4" w:rsidP="00A30AA2">
            <w:pPr>
              <w:rPr>
                <w:rFonts w:ascii="Times New Roman" w:hAnsi="Times New Roman" w:cs="Times New Roman"/>
                <w:color w:val="000000"/>
                <w:sz w:val="20"/>
                <w:szCs w:val="20"/>
              </w:rPr>
            </w:pPr>
          </w:p>
        </w:tc>
      </w:tr>
      <w:tr w:rsidR="000D61B4" w:rsidRPr="002942F4" w14:paraId="749D1DF3" w14:textId="77777777" w:rsidTr="000E1E32">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213FCF" w14:textId="77777777" w:rsidR="000D61B4" w:rsidRPr="002942F4" w:rsidRDefault="000D61B4" w:rsidP="00A30AA2">
            <w:pPr>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5599BCA4"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MI</w:t>
            </w:r>
          </w:p>
        </w:tc>
        <w:tc>
          <w:tcPr>
            <w:tcW w:w="1188" w:type="dxa"/>
            <w:tcBorders>
              <w:top w:val="single" w:sz="4" w:space="0" w:color="auto"/>
              <w:left w:val="single" w:sz="4" w:space="0" w:color="auto"/>
              <w:bottom w:val="single" w:sz="4" w:space="0" w:color="auto"/>
              <w:right w:val="single" w:sz="4" w:space="0" w:color="auto"/>
            </w:tcBorders>
          </w:tcPr>
          <w:p w14:paraId="05E6D49F" w14:textId="77777777" w:rsidR="000D61B4" w:rsidRPr="002942F4" w:rsidRDefault="000D61B4" w:rsidP="00A30AA2">
            <w:pPr>
              <w:rPr>
                <w:rFonts w:ascii="Times New Roman" w:eastAsia="Times New Roman" w:hAnsi="Times New Roman" w:cs="Times New Roman"/>
                <w:sz w:val="20"/>
                <w:szCs w:val="20"/>
              </w:rPr>
            </w:pPr>
          </w:p>
          <w:p w14:paraId="0377809A" w14:textId="77777777" w:rsidR="000D61B4" w:rsidRPr="002942F4" w:rsidRDefault="000D61B4" w:rsidP="00A30AA2">
            <w:pPr>
              <w:rPr>
                <w:rFonts w:ascii="Times New Roman" w:eastAsia="Times New Roman" w:hAnsi="Times New Roman" w:cs="Times New Roman"/>
                <w:sz w:val="20"/>
                <w:szCs w:val="20"/>
              </w:rPr>
            </w:pPr>
          </w:p>
          <w:p w14:paraId="1A8D4733"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tcPr>
          <w:p w14:paraId="38F12C4C" w14:textId="77777777" w:rsidR="000D61B4" w:rsidRPr="002942F4" w:rsidRDefault="000D61B4" w:rsidP="00A30AA2">
            <w:pPr>
              <w:rPr>
                <w:rFonts w:ascii="Times New Roman" w:eastAsia="Times New Roman" w:hAnsi="Times New Roman" w:cs="Times New Roman"/>
                <w:sz w:val="20"/>
                <w:szCs w:val="20"/>
              </w:rPr>
            </w:pPr>
          </w:p>
          <w:p w14:paraId="173D1F00" w14:textId="77777777" w:rsidR="000D61B4" w:rsidRPr="002942F4" w:rsidRDefault="000D61B4" w:rsidP="00A30AA2">
            <w:pPr>
              <w:rPr>
                <w:rFonts w:ascii="Times New Roman" w:eastAsia="Times New Roman" w:hAnsi="Times New Roman" w:cs="Times New Roman"/>
                <w:sz w:val="20"/>
                <w:szCs w:val="20"/>
              </w:rPr>
            </w:pPr>
          </w:p>
          <w:p w14:paraId="1EDB101B"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0.017</w:t>
            </w:r>
          </w:p>
        </w:tc>
        <w:tc>
          <w:tcPr>
            <w:tcW w:w="931" w:type="dxa"/>
            <w:tcBorders>
              <w:top w:val="single" w:sz="4" w:space="0" w:color="auto"/>
              <w:left w:val="single" w:sz="4" w:space="0" w:color="auto"/>
              <w:bottom w:val="single" w:sz="4" w:space="0" w:color="auto"/>
              <w:right w:val="single" w:sz="4" w:space="0" w:color="auto"/>
            </w:tcBorders>
            <w:hideMark/>
          </w:tcPr>
          <w:p w14:paraId="55058BC3"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0.002</w:t>
            </w:r>
          </w:p>
        </w:tc>
        <w:tc>
          <w:tcPr>
            <w:tcW w:w="770" w:type="dxa"/>
            <w:tcBorders>
              <w:top w:val="single" w:sz="4" w:space="0" w:color="auto"/>
              <w:left w:val="single" w:sz="4" w:space="0" w:color="auto"/>
              <w:bottom w:val="single" w:sz="4" w:space="0" w:color="auto"/>
              <w:right w:val="single" w:sz="4" w:space="0" w:color="auto"/>
            </w:tcBorders>
            <w:hideMark/>
          </w:tcPr>
          <w:p w14:paraId="50CF9B45"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92 </w:t>
            </w:r>
          </w:p>
        </w:tc>
        <w:tc>
          <w:tcPr>
            <w:tcW w:w="770" w:type="dxa"/>
            <w:tcBorders>
              <w:top w:val="single" w:sz="4" w:space="0" w:color="auto"/>
              <w:left w:val="single" w:sz="4" w:space="0" w:color="auto"/>
              <w:bottom w:val="single" w:sz="4" w:space="0" w:color="auto"/>
              <w:right w:val="single" w:sz="4" w:space="0" w:color="auto"/>
            </w:tcBorders>
            <w:hideMark/>
          </w:tcPr>
          <w:p w14:paraId="47848154"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5,246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62567F" w14:textId="77777777" w:rsidR="000D61B4" w:rsidRPr="002942F4" w:rsidRDefault="000D61B4" w:rsidP="00A30AA2">
            <w:pPr>
              <w:rPr>
                <w:rFonts w:ascii="Times New Roman" w:hAnsi="Times New Roman" w:cs="Times New Roman"/>
                <w:color w:val="000000"/>
                <w:sz w:val="20"/>
                <w:szCs w:val="20"/>
              </w:rPr>
            </w:pPr>
          </w:p>
        </w:tc>
      </w:tr>
      <w:tr w:rsidR="000D61B4" w:rsidRPr="002942F4" w14:paraId="4EE093D3" w14:textId="77777777" w:rsidTr="000E1E32">
        <w:trPr>
          <w:trHeight w:val="6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92EEFC"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hideMark/>
          </w:tcPr>
          <w:p w14:paraId="01E70F32"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Non-fatal stroke</w:t>
            </w:r>
          </w:p>
        </w:tc>
        <w:tc>
          <w:tcPr>
            <w:tcW w:w="1188" w:type="dxa"/>
            <w:tcBorders>
              <w:top w:val="single" w:sz="4" w:space="0" w:color="auto"/>
              <w:left w:val="single" w:sz="4" w:space="0" w:color="auto"/>
              <w:bottom w:val="single" w:sz="4" w:space="0" w:color="auto"/>
              <w:right w:val="single" w:sz="4" w:space="0" w:color="auto"/>
            </w:tcBorders>
          </w:tcPr>
          <w:p w14:paraId="183E95E2" w14:textId="77777777" w:rsidR="000D61B4" w:rsidRPr="002942F4" w:rsidRDefault="000D61B4" w:rsidP="00A30AA2">
            <w:pPr>
              <w:rPr>
                <w:rFonts w:ascii="Times New Roman" w:eastAsia="Times New Roman" w:hAnsi="Times New Roman" w:cs="Times New Roman"/>
                <w:sz w:val="20"/>
                <w:szCs w:val="20"/>
              </w:rPr>
            </w:pPr>
          </w:p>
          <w:p w14:paraId="3408B2BB" w14:textId="77777777" w:rsidR="000D61B4" w:rsidRPr="002942F4" w:rsidRDefault="000D61B4" w:rsidP="00A30AA2">
            <w:pPr>
              <w:rPr>
                <w:rFonts w:ascii="Times New Roman" w:eastAsia="Times New Roman" w:hAnsi="Times New Roman" w:cs="Times New Roman"/>
                <w:sz w:val="20"/>
                <w:szCs w:val="20"/>
              </w:rPr>
            </w:pPr>
          </w:p>
          <w:p w14:paraId="4CBD802E"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tcPr>
          <w:p w14:paraId="1CEB5328" w14:textId="77777777" w:rsidR="000D61B4" w:rsidRPr="002942F4" w:rsidRDefault="000D61B4" w:rsidP="00A30AA2">
            <w:pPr>
              <w:rPr>
                <w:rFonts w:ascii="Times New Roman" w:eastAsia="Times New Roman" w:hAnsi="Times New Roman" w:cs="Times New Roman"/>
                <w:sz w:val="20"/>
                <w:szCs w:val="20"/>
              </w:rPr>
            </w:pPr>
          </w:p>
          <w:p w14:paraId="0AE1F555" w14:textId="77777777" w:rsidR="000D61B4" w:rsidRPr="002942F4" w:rsidRDefault="000D61B4" w:rsidP="00A30AA2">
            <w:pPr>
              <w:rPr>
                <w:rFonts w:ascii="Times New Roman" w:eastAsia="Times New Roman" w:hAnsi="Times New Roman" w:cs="Times New Roman"/>
                <w:sz w:val="20"/>
                <w:szCs w:val="20"/>
              </w:rPr>
            </w:pPr>
          </w:p>
          <w:p w14:paraId="198D8284"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0.035</w:t>
            </w:r>
          </w:p>
        </w:tc>
        <w:tc>
          <w:tcPr>
            <w:tcW w:w="931" w:type="dxa"/>
            <w:tcBorders>
              <w:top w:val="single" w:sz="4" w:space="0" w:color="auto"/>
              <w:left w:val="single" w:sz="4" w:space="0" w:color="auto"/>
              <w:bottom w:val="single" w:sz="4" w:space="0" w:color="auto"/>
              <w:right w:val="single" w:sz="4" w:space="0" w:color="auto"/>
            </w:tcBorders>
            <w:hideMark/>
          </w:tcPr>
          <w:p w14:paraId="64D4C41D"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0.003</w:t>
            </w:r>
          </w:p>
        </w:tc>
        <w:tc>
          <w:tcPr>
            <w:tcW w:w="770" w:type="dxa"/>
            <w:tcBorders>
              <w:top w:val="single" w:sz="4" w:space="0" w:color="auto"/>
              <w:left w:val="single" w:sz="4" w:space="0" w:color="auto"/>
              <w:bottom w:val="single" w:sz="4" w:space="0" w:color="auto"/>
              <w:right w:val="single" w:sz="4" w:space="0" w:color="auto"/>
            </w:tcBorders>
            <w:hideMark/>
          </w:tcPr>
          <w:p w14:paraId="51747549"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189</w:t>
            </w:r>
          </w:p>
        </w:tc>
        <w:tc>
          <w:tcPr>
            <w:tcW w:w="770" w:type="dxa"/>
            <w:tcBorders>
              <w:top w:val="single" w:sz="4" w:space="0" w:color="auto"/>
              <w:left w:val="single" w:sz="4" w:space="0" w:color="auto"/>
              <w:bottom w:val="single" w:sz="4" w:space="0" w:color="auto"/>
              <w:right w:val="single" w:sz="4" w:space="0" w:color="auto"/>
            </w:tcBorders>
            <w:hideMark/>
          </w:tcPr>
          <w:p w14:paraId="7BC448CF"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          5,149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A1E7E" w14:textId="77777777" w:rsidR="000D61B4" w:rsidRPr="002942F4" w:rsidRDefault="000D61B4" w:rsidP="00A30AA2">
            <w:pPr>
              <w:rPr>
                <w:rFonts w:ascii="Times New Roman" w:hAnsi="Times New Roman" w:cs="Times New Roman"/>
                <w:color w:val="000000"/>
                <w:sz w:val="20"/>
                <w:szCs w:val="20"/>
              </w:rPr>
            </w:pPr>
          </w:p>
        </w:tc>
      </w:tr>
      <w:tr w:rsidR="000D61B4" w:rsidRPr="002942F4" w14:paraId="7E0B3E42" w14:textId="77777777" w:rsidTr="00A30AA2">
        <w:trPr>
          <w:trHeight w:val="285"/>
        </w:trPr>
        <w:tc>
          <w:tcPr>
            <w:tcW w:w="9895" w:type="dxa"/>
            <w:gridSpan w:val="8"/>
            <w:tcBorders>
              <w:top w:val="single" w:sz="4" w:space="0" w:color="auto"/>
              <w:left w:val="single" w:sz="4" w:space="0" w:color="auto"/>
              <w:bottom w:val="single" w:sz="4" w:space="0" w:color="auto"/>
              <w:right w:val="single" w:sz="4" w:space="0" w:color="auto"/>
            </w:tcBorders>
            <w:hideMark/>
          </w:tcPr>
          <w:p w14:paraId="1893ED81"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Productivity index</w:t>
            </w:r>
          </w:p>
        </w:tc>
      </w:tr>
      <w:tr w:rsidR="000D61B4" w:rsidRPr="002942F4" w14:paraId="5D439EFA" w14:textId="77777777" w:rsidTr="00A30AA2">
        <w:trPr>
          <w:trHeight w:val="276"/>
        </w:trPr>
        <w:tc>
          <w:tcPr>
            <w:tcW w:w="9895" w:type="dxa"/>
            <w:gridSpan w:val="8"/>
            <w:tcBorders>
              <w:top w:val="single" w:sz="4" w:space="0" w:color="auto"/>
              <w:left w:val="single" w:sz="4" w:space="0" w:color="auto"/>
              <w:bottom w:val="single" w:sz="4" w:space="0" w:color="auto"/>
              <w:right w:val="single" w:sz="4" w:space="0" w:color="auto"/>
            </w:tcBorders>
          </w:tcPr>
          <w:p w14:paraId="1060665C"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Absenteeism</w:t>
            </w:r>
          </w:p>
        </w:tc>
      </w:tr>
      <w:tr w:rsidR="000D61B4" w:rsidRPr="002942F4" w14:paraId="370DC664"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vAlign w:val="bottom"/>
          </w:tcPr>
          <w:p w14:paraId="0636C892"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7EB94427"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Diabetes with MI</w:t>
            </w:r>
          </w:p>
        </w:tc>
        <w:tc>
          <w:tcPr>
            <w:tcW w:w="1188" w:type="dxa"/>
            <w:tcBorders>
              <w:top w:val="single" w:sz="4" w:space="0" w:color="auto"/>
              <w:left w:val="single" w:sz="4" w:space="0" w:color="auto"/>
              <w:bottom w:val="single" w:sz="4" w:space="0" w:color="auto"/>
              <w:right w:val="single" w:sz="4" w:space="0" w:color="auto"/>
            </w:tcBorders>
            <w:vAlign w:val="bottom"/>
            <w:hideMark/>
          </w:tcPr>
          <w:p w14:paraId="24789870"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417CB55D"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0.23</w:t>
            </w:r>
          </w:p>
        </w:tc>
        <w:tc>
          <w:tcPr>
            <w:tcW w:w="931" w:type="dxa"/>
            <w:tcBorders>
              <w:top w:val="single" w:sz="4" w:space="0" w:color="auto"/>
              <w:left w:val="single" w:sz="4" w:space="0" w:color="auto"/>
              <w:bottom w:val="single" w:sz="4" w:space="0" w:color="auto"/>
              <w:right w:val="single" w:sz="4" w:space="0" w:color="auto"/>
            </w:tcBorders>
            <w:vAlign w:val="bottom"/>
            <w:hideMark/>
          </w:tcPr>
          <w:p w14:paraId="68467EDC"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737DA219"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5.30</w:t>
            </w:r>
          </w:p>
        </w:tc>
        <w:tc>
          <w:tcPr>
            <w:tcW w:w="770" w:type="dxa"/>
            <w:tcBorders>
              <w:top w:val="single" w:sz="4" w:space="0" w:color="auto"/>
              <w:left w:val="single" w:sz="4" w:space="0" w:color="auto"/>
              <w:bottom w:val="single" w:sz="4" w:space="0" w:color="auto"/>
              <w:right w:val="single" w:sz="4" w:space="0" w:color="auto"/>
            </w:tcBorders>
            <w:vAlign w:val="bottom"/>
            <w:hideMark/>
          </w:tcPr>
          <w:p w14:paraId="35C093AA"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0.043</w:t>
            </w:r>
          </w:p>
        </w:tc>
        <w:tc>
          <w:tcPr>
            <w:tcW w:w="0" w:type="auto"/>
            <w:vMerge w:val="restart"/>
            <w:tcBorders>
              <w:top w:val="single" w:sz="4" w:space="0" w:color="auto"/>
              <w:left w:val="single" w:sz="4" w:space="0" w:color="auto"/>
              <w:bottom w:val="single" w:sz="4" w:space="0" w:color="auto"/>
              <w:right w:val="single" w:sz="4" w:space="0" w:color="auto"/>
            </w:tcBorders>
            <w:hideMark/>
          </w:tcPr>
          <w:p w14:paraId="37EDC0E4"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Assuming 10% standard error to the mean</w:t>
            </w:r>
          </w:p>
        </w:tc>
      </w:tr>
      <w:tr w:rsidR="000D61B4" w:rsidRPr="002942F4" w14:paraId="7BF5431A"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vAlign w:val="bottom"/>
          </w:tcPr>
          <w:p w14:paraId="2680C2D2"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34BEB99F"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Diabetes without MI</w:t>
            </w:r>
          </w:p>
        </w:tc>
        <w:tc>
          <w:tcPr>
            <w:tcW w:w="1188" w:type="dxa"/>
            <w:tcBorders>
              <w:top w:val="single" w:sz="4" w:space="0" w:color="auto"/>
              <w:left w:val="single" w:sz="4" w:space="0" w:color="auto"/>
              <w:bottom w:val="single" w:sz="4" w:space="0" w:color="auto"/>
              <w:right w:val="single" w:sz="4" w:space="0" w:color="auto"/>
            </w:tcBorders>
            <w:vAlign w:val="bottom"/>
            <w:hideMark/>
          </w:tcPr>
          <w:p w14:paraId="13E3DF9B"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280604CB"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0.81</w:t>
            </w:r>
          </w:p>
        </w:tc>
        <w:tc>
          <w:tcPr>
            <w:tcW w:w="931" w:type="dxa"/>
            <w:tcBorders>
              <w:top w:val="single" w:sz="4" w:space="0" w:color="auto"/>
              <w:left w:val="single" w:sz="4" w:space="0" w:color="auto"/>
              <w:bottom w:val="single" w:sz="4" w:space="0" w:color="auto"/>
              <w:right w:val="single" w:sz="4" w:space="0" w:color="auto"/>
            </w:tcBorders>
            <w:vAlign w:val="bottom"/>
            <w:hideMark/>
          </w:tcPr>
          <w:p w14:paraId="09F29E2A"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3BAA707F"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65.41</w:t>
            </w:r>
          </w:p>
        </w:tc>
        <w:tc>
          <w:tcPr>
            <w:tcW w:w="770" w:type="dxa"/>
            <w:tcBorders>
              <w:top w:val="single" w:sz="4" w:space="0" w:color="auto"/>
              <w:left w:val="single" w:sz="4" w:space="0" w:color="auto"/>
              <w:bottom w:val="single" w:sz="4" w:space="0" w:color="auto"/>
              <w:right w:val="single" w:sz="4" w:space="0" w:color="auto"/>
            </w:tcBorders>
            <w:vAlign w:val="bottom"/>
            <w:hideMark/>
          </w:tcPr>
          <w:p w14:paraId="14AA9DAB"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F6151" w14:textId="77777777" w:rsidR="000D61B4" w:rsidRPr="002942F4" w:rsidRDefault="000D61B4" w:rsidP="00A30AA2">
            <w:pPr>
              <w:jc w:val="center"/>
              <w:rPr>
                <w:rFonts w:ascii="Times New Roman" w:eastAsia="Times New Roman" w:hAnsi="Times New Roman" w:cs="Times New Roman"/>
                <w:sz w:val="20"/>
                <w:szCs w:val="20"/>
              </w:rPr>
            </w:pPr>
          </w:p>
        </w:tc>
      </w:tr>
      <w:tr w:rsidR="000D61B4" w:rsidRPr="002942F4" w14:paraId="6745BD80"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vAlign w:val="bottom"/>
          </w:tcPr>
          <w:p w14:paraId="0B1C4531"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56972F4F"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Diabetes with stroke</w:t>
            </w:r>
          </w:p>
        </w:tc>
        <w:tc>
          <w:tcPr>
            <w:tcW w:w="1188" w:type="dxa"/>
            <w:tcBorders>
              <w:top w:val="single" w:sz="4" w:space="0" w:color="auto"/>
              <w:left w:val="single" w:sz="4" w:space="0" w:color="auto"/>
              <w:bottom w:val="single" w:sz="4" w:space="0" w:color="auto"/>
              <w:right w:val="single" w:sz="4" w:space="0" w:color="auto"/>
            </w:tcBorders>
            <w:vAlign w:val="bottom"/>
            <w:hideMark/>
          </w:tcPr>
          <w:p w14:paraId="00FEC09F"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48303BD9"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0.25</w:t>
            </w:r>
          </w:p>
        </w:tc>
        <w:tc>
          <w:tcPr>
            <w:tcW w:w="931" w:type="dxa"/>
            <w:tcBorders>
              <w:top w:val="single" w:sz="4" w:space="0" w:color="auto"/>
              <w:left w:val="single" w:sz="4" w:space="0" w:color="auto"/>
              <w:bottom w:val="single" w:sz="4" w:space="0" w:color="auto"/>
              <w:right w:val="single" w:sz="4" w:space="0" w:color="auto"/>
            </w:tcBorders>
            <w:vAlign w:val="bottom"/>
            <w:hideMark/>
          </w:tcPr>
          <w:p w14:paraId="7D74D47D"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0608B0DB"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6.27</w:t>
            </w:r>
          </w:p>
        </w:tc>
        <w:tc>
          <w:tcPr>
            <w:tcW w:w="770" w:type="dxa"/>
            <w:tcBorders>
              <w:top w:val="single" w:sz="4" w:space="0" w:color="auto"/>
              <w:left w:val="single" w:sz="4" w:space="0" w:color="auto"/>
              <w:bottom w:val="single" w:sz="4" w:space="0" w:color="auto"/>
              <w:right w:val="single" w:sz="4" w:space="0" w:color="auto"/>
            </w:tcBorders>
            <w:vAlign w:val="bottom"/>
            <w:hideMark/>
          </w:tcPr>
          <w:p w14:paraId="16757556"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0.040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232B6D" w14:textId="77777777" w:rsidR="000D61B4" w:rsidRPr="002942F4" w:rsidRDefault="000D61B4" w:rsidP="00A30AA2">
            <w:pPr>
              <w:jc w:val="center"/>
              <w:rPr>
                <w:rFonts w:ascii="Times New Roman" w:eastAsia="Times New Roman" w:hAnsi="Times New Roman" w:cs="Times New Roman"/>
                <w:sz w:val="20"/>
                <w:szCs w:val="20"/>
              </w:rPr>
            </w:pPr>
          </w:p>
        </w:tc>
      </w:tr>
      <w:tr w:rsidR="000D61B4" w:rsidRPr="002942F4" w14:paraId="0558AA4B"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vAlign w:val="bottom"/>
          </w:tcPr>
          <w:p w14:paraId="7983CD95"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5072D785"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Diabetes without stroke</w:t>
            </w:r>
          </w:p>
        </w:tc>
        <w:tc>
          <w:tcPr>
            <w:tcW w:w="1188" w:type="dxa"/>
            <w:tcBorders>
              <w:top w:val="single" w:sz="4" w:space="0" w:color="auto"/>
              <w:left w:val="single" w:sz="4" w:space="0" w:color="auto"/>
              <w:bottom w:val="single" w:sz="4" w:space="0" w:color="auto"/>
              <w:right w:val="single" w:sz="4" w:space="0" w:color="auto"/>
            </w:tcBorders>
            <w:vAlign w:val="bottom"/>
            <w:hideMark/>
          </w:tcPr>
          <w:p w14:paraId="60C2F609"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3265A69D"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0.81</w:t>
            </w:r>
          </w:p>
        </w:tc>
        <w:tc>
          <w:tcPr>
            <w:tcW w:w="931" w:type="dxa"/>
            <w:tcBorders>
              <w:top w:val="single" w:sz="4" w:space="0" w:color="auto"/>
              <w:left w:val="single" w:sz="4" w:space="0" w:color="auto"/>
              <w:bottom w:val="single" w:sz="4" w:space="0" w:color="auto"/>
              <w:right w:val="single" w:sz="4" w:space="0" w:color="auto"/>
            </w:tcBorders>
            <w:vAlign w:val="bottom"/>
            <w:hideMark/>
          </w:tcPr>
          <w:p w14:paraId="00B5ABBB"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5489DE7A"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65.74</w:t>
            </w:r>
          </w:p>
        </w:tc>
        <w:tc>
          <w:tcPr>
            <w:tcW w:w="770" w:type="dxa"/>
            <w:tcBorders>
              <w:top w:val="single" w:sz="4" w:space="0" w:color="auto"/>
              <w:left w:val="single" w:sz="4" w:space="0" w:color="auto"/>
              <w:bottom w:val="single" w:sz="4" w:space="0" w:color="auto"/>
              <w:right w:val="single" w:sz="4" w:space="0" w:color="auto"/>
            </w:tcBorders>
            <w:vAlign w:val="bottom"/>
            <w:hideMark/>
          </w:tcPr>
          <w:p w14:paraId="4828DB58"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388EC" w14:textId="77777777" w:rsidR="000D61B4" w:rsidRPr="002942F4" w:rsidRDefault="000D61B4" w:rsidP="00A30AA2">
            <w:pPr>
              <w:jc w:val="center"/>
              <w:rPr>
                <w:rFonts w:ascii="Times New Roman" w:eastAsia="Times New Roman" w:hAnsi="Times New Roman" w:cs="Times New Roman"/>
                <w:sz w:val="20"/>
                <w:szCs w:val="20"/>
              </w:rPr>
            </w:pPr>
          </w:p>
        </w:tc>
      </w:tr>
      <w:tr w:rsidR="000D61B4" w:rsidRPr="002942F4" w14:paraId="0485B996"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vAlign w:val="bottom"/>
          </w:tcPr>
          <w:p w14:paraId="3589A995"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7D3B84A7"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 diabetes and no MI</w:t>
            </w:r>
          </w:p>
        </w:tc>
        <w:tc>
          <w:tcPr>
            <w:tcW w:w="1188" w:type="dxa"/>
            <w:tcBorders>
              <w:top w:val="single" w:sz="4" w:space="0" w:color="auto"/>
              <w:left w:val="single" w:sz="4" w:space="0" w:color="auto"/>
              <w:bottom w:val="single" w:sz="4" w:space="0" w:color="auto"/>
              <w:right w:val="single" w:sz="4" w:space="0" w:color="auto"/>
            </w:tcBorders>
            <w:vAlign w:val="bottom"/>
            <w:hideMark/>
          </w:tcPr>
          <w:p w14:paraId="6F5CFE77"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5D9B088D"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0.98</w:t>
            </w:r>
          </w:p>
        </w:tc>
        <w:tc>
          <w:tcPr>
            <w:tcW w:w="931" w:type="dxa"/>
            <w:tcBorders>
              <w:top w:val="single" w:sz="4" w:space="0" w:color="auto"/>
              <w:left w:val="single" w:sz="4" w:space="0" w:color="auto"/>
              <w:bottom w:val="single" w:sz="4" w:space="0" w:color="auto"/>
              <w:right w:val="single" w:sz="4" w:space="0" w:color="auto"/>
            </w:tcBorders>
            <w:vAlign w:val="bottom"/>
            <w:hideMark/>
          </w:tcPr>
          <w:p w14:paraId="1FA3E3AA"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6D61AD73"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96.06</w:t>
            </w:r>
          </w:p>
        </w:tc>
        <w:tc>
          <w:tcPr>
            <w:tcW w:w="770" w:type="dxa"/>
            <w:tcBorders>
              <w:top w:val="single" w:sz="4" w:space="0" w:color="auto"/>
              <w:left w:val="single" w:sz="4" w:space="0" w:color="auto"/>
              <w:bottom w:val="single" w:sz="4" w:space="0" w:color="auto"/>
              <w:right w:val="single" w:sz="4" w:space="0" w:color="auto"/>
            </w:tcBorders>
            <w:vAlign w:val="bottom"/>
            <w:hideMark/>
          </w:tcPr>
          <w:p w14:paraId="5747F38F"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57AC9B" w14:textId="77777777" w:rsidR="000D61B4" w:rsidRPr="002942F4" w:rsidRDefault="000D61B4" w:rsidP="00A30AA2">
            <w:pPr>
              <w:jc w:val="center"/>
              <w:rPr>
                <w:rFonts w:ascii="Times New Roman" w:eastAsia="Times New Roman" w:hAnsi="Times New Roman" w:cs="Times New Roman"/>
                <w:sz w:val="20"/>
                <w:szCs w:val="20"/>
              </w:rPr>
            </w:pPr>
          </w:p>
        </w:tc>
      </w:tr>
      <w:tr w:rsidR="000D61B4" w:rsidRPr="002942F4" w14:paraId="39E21469"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vAlign w:val="bottom"/>
          </w:tcPr>
          <w:p w14:paraId="192D6BF6"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7E93863E"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No diabetes no stroke</w:t>
            </w:r>
          </w:p>
        </w:tc>
        <w:tc>
          <w:tcPr>
            <w:tcW w:w="1188" w:type="dxa"/>
            <w:tcBorders>
              <w:top w:val="single" w:sz="4" w:space="0" w:color="auto"/>
              <w:left w:val="single" w:sz="4" w:space="0" w:color="auto"/>
              <w:bottom w:val="single" w:sz="4" w:space="0" w:color="auto"/>
              <w:right w:val="single" w:sz="4" w:space="0" w:color="auto"/>
            </w:tcBorders>
            <w:vAlign w:val="bottom"/>
            <w:hideMark/>
          </w:tcPr>
          <w:p w14:paraId="7C91FC78"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078F82DB"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0.98</w:t>
            </w:r>
          </w:p>
        </w:tc>
        <w:tc>
          <w:tcPr>
            <w:tcW w:w="931" w:type="dxa"/>
            <w:tcBorders>
              <w:top w:val="single" w:sz="4" w:space="0" w:color="auto"/>
              <w:left w:val="single" w:sz="4" w:space="0" w:color="auto"/>
              <w:bottom w:val="single" w:sz="4" w:space="0" w:color="auto"/>
              <w:right w:val="single" w:sz="4" w:space="0" w:color="auto"/>
            </w:tcBorders>
            <w:vAlign w:val="bottom"/>
            <w:hideMark/>
          </w:tcPr>
          <w:p w14:paraId="279BB765"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1BD75B23"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96.06</w:t>
            </w:r>
          </w:p>
        </w:tc>
        <w:tc>
          <w:tcPr>
            <w:tcW w:w="770" w:type="dxa"/>
            <w:tcBorders>
              <w:top w:val="single" w:sz="4" w:space="0" w:color="auto"/>
              <w:left w:val="single" w:sz="4" w:space="0" w:color="auto"/>
              <w:bottom w:val="single" w:sz="4" w:space="0" w:color="auto"/>
              <w:right w:val="single" w:sz="4" w:space="0" w:color="auto"/>
            </w:tcBorders>
            <w:vAlign w:val="bottom"/>
            <w:hideMark/>
          </w:tcPr>
          <w:p w14:paraId="2FCFFF18"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7A0A18" w14:textId="77777777" w:rsidR="000D61B4" w:rsidRPr="002942F4" w:rsidRDefault="000D61B4" w:rsidP="00A30AA2">
            <w:pPr>
              <w:jc w:val="center"/>
              <w:rPr>
                <w:rFonts w:ascii="Times New Roman" w:eastAsia="Times New Roman" w:hAnsi="Times New Roman" w:cs="Times New Roman"/>
                <w:sz w:val="20"/>
                <w:szCs w:val="20"/>
              </w:rPr>
            </w:pPr>
          </w:p>
        </w:tc>
      </w:tr>
      <w:tr w:rsidR="000D61B4" w:rsidRPr="002942F4" w14:paraId="76A8705E" w14:textId="77777777" w:rsidTr="00A30AA2">
        <w:trPr>
          <w:trHeight w:val="347"/>
        </w:trPr>
        <w:tc>
          <w:tcPr>
            <w:tcW w:w="9895" w:type="dxa"/>
            <w:gridSpan w:val="8"/>
            <w:tcBorders>
              <w:top w:val="single" w:sz="4" w:space="0" w:color="auto"/>
              <w:left w:val="single" w:sz="4" w:space="0" w:color="auto"/>
              <w:bottom w:val="single" w:sz="4" w:space="0" w:color="auto"/>
              <w:right w:val="single" w:sz="4" w:space="0" w:color="auto"/>
            </w:tcBorders>
            <w:hideMark/>
          </w:tcPr>
          <w:p w14:paraId="3135C3E2"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Presenteeism</w:t>
            </w:r>
          </w:p>
        </w:tc>
      </w:tr>
      <w:tr w:rsidR="000D61B4" w:rsidRPr="002942F4" w14:paraId="137E1A20"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tcPr>
          <w:p w14:paraId="36EBB9FD"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0C4AF1DC"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Diabetes with CVD</w:t>
            </w:r>
          </w:p>
        </w:tc>
        <w:tc>
          <w:tcPr>
            <w:tcW w:w="1188" w:type="dxa"/>
            <w:tcBorders>
              <w:top w:val="single" w:sz="4" w:space="0" w:color="auto"/>
              <w:left w:val="single" w:sz="4" w:space="0" w:color="auto"/>
              <w:bottom w:val="single" w:sz="4" w:space="0" w:color="auto"/>
              <w:right w:val="single" w:sz="4" w:space="0" w:color="auto"/>
            </w:tcBorders>
            <w:vAlign w:val="bottom"/>
            <w:hideMark/>
          </w:tcPr>
          <w:p w14:paraId="322D3B52"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0C498DB0"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0.97</w:t>
            </w:r>
          </w:p>
        </w:tc>
        <w:tc>
          <w:tcPr>
            <w:tcW w:w="931" w:type="dxa"/>
            <w:tcBorders>
              <w:top w:val="single" w:sz="4" w:space="0" w:color="auto"/>
              <w:left w:val="single" w:sz="4" w:space="0" w:color="auto"/>
              <w:bottom w:val="single" w:sz="4" w:space="0" w:color="auto"/>
              <w:right w:val="single" w:sz="4" w:space="0" w:color="auto"/>
            </w:tcBorders>
            <w:vAlign w:val="bottom"/>
            <w:hideMark/>
          </w:tcPr>
          <w:p w14:paraId="7CCD44B1"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69D13D7F"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94.09</w:t>
            </w:r>
          </w:p>
        </w:tc>
        <w:tc>
          <w:tcPr>
            <w:tcW w:w="770" w:type="dxa"/>
            <w:tcBorders>
              <w:top w:val="single" w:sz="4" w:space="0" w:color="auto"/>
              <w:left w:val="single" w:sz="4" w:space="0" w:color="auto"/>
              <w:bottom w:val="single" w:sz="4" w:space="0" w:color="auto"/>
              <w:right w:val="single" w:sz="4" w:space="0" w:color="auto"/>
            </w:tcBorders>
            <w:vAlign w:val="bottom"/>
            <w:hideMark/>
          </w:tcPr>
          <w:p w14:paraId="1B313371"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0.010</w:t>
            </w:r>
          </w:p>
        </w:tc>
        <w:tc>
          <w:tcPr>
            <w:tcW w:w="0" w:type="auto"/>
            <w:vMerge w:val="restart"/>
            <w:tcBorders>
              <w:top w:val="single" w:sz="4" w:space="0" w:color="auto"/>
              <w:left w:val="single" w:sz="4" w:space="0" w:color="auto"/>
              <w:bottom w:val="single" w:sz="4" w:space="0" w:color="auto"/>
              <w:right w:val="single" w:sz="4" w:space="0" w:color="auto"/>
            </w:tcBorders>
            <w:hideMark/>
          </w:tcPr>
          <w:p w14:paraId="498F24A8"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Assuming 10% standard error to the mean</w:t>
            </w:r>
          </w:p>
        </w:tc>
      </w:tr>
      <w:tr w:rsidR="000D61B4" w:rsidRPr="002942F4" w14:paraId="21E4DED0"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tcPr>
          <w:p w14:paraId="67BCEFFA"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564F260E"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Diabetes without CVD</w:t>
            </w:r>
          </w:p>
        </w:tc>
        <w:tc>
          <w:tcPr>
            <w:tcW w:w="1188" w:type="dxa"/>
            <w:tcBorders>
              <w:top w:val="single" w:sz="4" w:space="0" w:color="auto"/>
              <w:left w:val="single" w:sz="4" w:space="0" w:color="auto"/>
              <w:bottom w:val="single" w:sz="4" w:space="0" w:color="auto"/>
              <w:right w:val="single" w:sz="4" w:space="0" w:color="auto"/>
            </w:tcBorders>
            <w:vAlign w:val="bottom"/>
            <w:hideMark/>
          </w:tcPr>
          <w:p w14:paraId="3573D7EE"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382F8E11"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0.97</w:t>
            </w:r>
          </w:p>
        </w:tc>
        <w:tc>
          <w:tcPr>
            <w:tcW w:w="931" w:type="dxa"/>
            <w:tcBorders>
              <w:top w:val="single" w:sz="4" w:space="0" w:color="auto"/>
              <w:left w:val="single" w:sz="4" w:space="0" w:color="auto"/>
              <w:bottom w:val="single" w:sz="4" w:space="0" w:color="auto"/>
              <w:right w:val="single" w:sz="4" w:space="0" w:color="auto"/>
            </w:tcBorders>
            <w:vAlign w:val="bottom"/>
            <w:hideMark/>
          </w:tcPr>
          <w:p w14:paraId="1369FC64"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6404567A"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94.09</w:t>
            </w:r>
          </w:p>
        </w:tc>
        <w:tc>
          <w:tcPr>
            <w:tcW w:w="770" w:type="dxa"/>
            <w:tcBorders>
              <w:top w:val="single" w:sz="4" w:space="0" w:color="auto"/>
              <w:left w:val="single" w:sz="4" w:space="0" w:color="auto"/>
              <w:bottom w:val="single" w:sz="4" w:space="0" w:color="auto"/>
              <w:right w:val="single" w:sz="4" w:space="0" w:color="auto"/>
            </w:tcBorders>
            <w:vAlign w:val="bottom"/>
            <w:hideMark/>
          </w:tcPr>
          <w:p w14:paraId="15767178"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EBD8B0" w14:textId="77777777" w:rsidR="000D61B4" w:rsidRPr="002942F4" w:rsidRDefault="000D61B4" w:rsidP="00A30AA2">
            <w:pPr>
              <w:rPr>
                <w:rFonts w:ascii="Times New Roman" w:eastAsia="Times New Roman" w:hAnsi="Times New Roman" w:cs="Times New Roman"/>
                <w:color w:val="000000"/>
                <w:sz w:val="20"/>
                <w:szCs w:val="20"/>
              </w:rPr>
            </w:pPr>
          </w:p>
        </w:tc>
      </w:tr>
      <w:tr w:rsidR="000D61B4" w:rsidRPr="002942F4" w14:paraId="336BA569" w14:textId="77777777" w:rsidTr="00A30AA2">
        <w:trPr>
          <w:trHeight w:val="357"/>
        </w:trPr>
        <w:tc>
          <w:tcPr>
            <w:tcW w:w="9895" w:type="dxa"/>
            <w:gridSpan w:val="8"/>
            <w:tcBorders>
              <w:top w:val="single" w:sz="4" w:space="0" w:color="auto"/>
              <w:left w:val="single" w:sz="4" w:space="0" w:color="auto"/>
              <w:bottom w:val="single" w:sz="4" w:space="0" w:color="auto"/>
              <w:right w:val="single" w:sz="4" w:space="0" w:color="auto"/>
            </w:tcBorders>
          </w:tcPr>
          <w:p w14:paraId="6444833D"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Early exit from workforce</w:t>
            </w:r>
          </w:p>
        </w:tc>
      </w:tr>
      <w:tr w:rsidR="000D61B4" w:rsidRPr="002942F4" w14:paraId="7E2601F0"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tcPr>
          <w:p w14:paraId="43B57659" w14:textId="77777777" w:rsidR="000D61B4" w:rsidRPr="002942F4" w:rsidRDefault="000D61B4" w:rsidP="00A30AA2">
            <w:pPr>
              <w:rPr>
                <w:rFonts w:ascii="Times New Roman" w:eastAsia="Times New Roman" w:hAnsi="Times New Roman" w:cs="Times New Roman"/>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238A1FEE"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 xml:space="preserve">Return to work after MI </w:t>
            </w:r>
          </w:p>
        </w:tc>
        <w:tc>
          <w:tcPr>
            <w:tcW w:w="1188" w:type="dxa"/>
            <w:tcBorders>
              <w:top w:val="single" w:sz="4" w:space="0" w:color="auto"/>
              <w:left w:val="single" w:sz="4" w:space="0" w:color="auto"/>
              <w:bottom w:val="single" w:sz="4" w:space="0" w:color="auto"/>
              <w:right w:val="single" w:sz="4" w:space="0" w:color="auto"/>
            </w:tcBorders>
            <w:vAlign w:val="bottom"/>
            <w:hideMark/>
          </w:tcPr>
          <w:p w14:paraId="04F7C103" w14:textId="77777777" w:rsidR="000D61B4" w:rsidRPr="002942F4" w:rsidRDefault="000D61B4" w:rsidP="00A30AA2">
            <w:pPr>
              <w:jc w:val="cente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2FB43182"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0.75</w:t>
            </w:r>
          </w:p>
        </w:tc>
        <w:tc>
          <w:tcPr>
            <w:tcW w:w="931" w:type="dxa"/>
            <w:tcBorders>
              <w:top w:val="single" w:sz="4" w:space="0" w:color="auto"/>
              <w:left w:val="single" w:sz="4" w:space="0" w:color="auto"/>
              <w:bottom w:val="single" w:sz="4" w:space="0" w:color="auto"/>
              <w:right w:val="single" w:sz="4" w:space="0" w:color="auto"/>
            </w:tcBorders>
            <w:vAlign w:val="bottom"/>
            <w:hideMark/>
          </w:tcPr>
          <w:p w14:paraId="2EDC2284"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4E24F712"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56.04</w:t>
            </w:r>
          </w:p>
        </w:tc>
        <w:tc>
          <w:tcPr>
            <w:tcW w:w="770" w:type="dxa"/>
            <w:tcBorders>
              <w:top w:val="single" w:sz="4" w:space="0" w:color="auto"/>
              <w:left w:val="single" w:sz="4" w:space="0" w:color="auto"/>
              <w:bottom w:val="single" w:sz="4" w:space="0" w:color="auto"/>
              <w:right w:val="single" w:sz="4" w:space="0" w:color="auto"/>
            </w:tcBorders>
            <w:vAlign w:val="bottom"/>
            <w:hideMark/>
          </w:tcPr>
          <w:p w14:paraId="7B275490" w14:textId="77777777" w:rsidR="000D61B4" w:rsidRPr="002942F4" w:rsidRDefault="000D61B4" w:rsidP="00A30AA2">
            <w:pPr>
              <w:jc w:val="right"/>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0.013</w:t>
            </w:r>
          </w:p>
        </w:tc>
        <w:tc>
          <w:tcPr>
            <w:tcW w:w="0" w:type="auto"/>
            <w:vMerge w:val="restart"/>
            <w:tcBorders>
              <w:top w:val="single" w:sz="4" w:space="0" w:color="auto"/>
              <w:left w:val="single" w:sz="4" w:space="0" w:color="auto"/>
              <w:bottom w:val="single" w:sz="4" w:space="0" w:color="auto"/>
              <w:right w:val="single" w:sz="4" w:space="0" w:color="auto"/>
            </w:tcBorders>
            <w:hideMark/>
          </w:tcPr>
          <w:p w14:paraId="2EE40F26" w14:textId="77777777" w:rsidR="000D61B4" w:rsidRPr="002942F4" w:rsidRDefault="000D61B4" w:rsidP="00A30AA2">
            <w:pPr>
              <w:rPr>
                <w:rFonts w:ascii="Times New Roman" w:eastAsia="Times New Roman" w:hAnsi="Times New Roman" w:cs="Times New Roman"/>
                <w:sz w:val="20"/>
                <w:szCs w:val="20"/>
              </w:rPr>
            </w:pPr>
            <w:r w:rsidRPr="002942F4">
              <w:rPr>
                <w:rFonts w:ascii="Times New Roman" w:eastAsia="Times New Roman" w:hAnsi="Times New Roman" w:cs="Times New Roman"/>
                <w:sz w:val="20"/>
                <w:szCs w:val="20"/>
              </w:rPr>
              <w:t>Assuming 10% standard error to the mean</w:t>
            </w:r>
          </w:p>
        </w:tc>
      </w:tr>
      <w:tr w:rsidR="000D61B4" w:rsidRPr="001B701F" w14:paraId="2DE18BE6"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tcPr>
          <w:p w14:paraId="13254BED" w14:textId="77777777" w:rsidR="000D61B4" w:rsidRPr="001B701F" w:rsidRDefault="000D61B4" w:rsidP="00A30AA2">
            <w:pPr>
              <w:rPr>
                <w:rFonts w:asciiTheme="majorBidi" w:eastAsia="Times New Roman" w:hAnsiTheme="majorBidi" w:cstheme="majorBidi"/>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18DE80C4"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 xml:space="preserve">Return to work after stroke </w:t>
            </w:r>
          </w:p>
        </w:tc>
        <w:tc>
          <w:tcPr>
            <w:tcW w:w="1188" w:type="dxa"/>
            <w:tcBorders>
              <w:top w:val="single" w:sz="4" w:space="0" w:color="auto"/>
              <w:left w:val="single" w:sz="4" w:space="0" w:color="auto"/>
              <w:bottom w:val="single" w:sz="4" w:space="0" w:color="auto"/>
              <w:right w:val="single" w:sz="4" w:space="0" w:color="auto"/>
            </w:tcBorders>
            <w:vAlign w:val="bottom"/>
            <w:hideMark/>
          </w:tcPr>
          <w:p w14:paraId="2AFEA57D" w14:textId="77777777" w:rsidR="000D61B4" w:rsidRPr="001B701F" w:rsidRDefault="000D61B4" w:rsidP="00A30AA2">
            <w:pPr>
              <w:jc w:val="cente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061F6E6D"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0.67</w:t>
            </w:r>
          </w:p>
        </w:tc>
        <w:tc>
          <w:tcPr>
            <w:tcW w:w="931" w:type="dxa"/>
            <w:tcBorders>
              <w:top w:val="single" w:sz="4" w:space="0" w:color="auto"/>
              <w:left w:val="single" w:sz="4" w:space="0" w:color="auto"/>
              <w:bottom w:val="single" w:sz="4" w:space="0" w:color="auto"/>
              <w:right w:val="single" w:sz="4" w:space="0" w:color="auto"/>
            </w:tcBorders>
            <w:vAlign w:val="bottom"/>
            <w:hideMark/>
          </w:tcPr>
          <w:p w14:paraId="7EDC000B"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58FAABE4"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44.44</w:t>
            </w:r>
          </w:p>
        </w:tc>
        <w:tc>
          <w:tcPr>
            <w:tcW w:w="770" w:type="dxa"/>
            <w:tcBorders>
              <w:top w:val="single" w:sz="4" w:space="0" w:color="auto"/>
              <w:left w:val="single" w:sz="4" w:space="0" w:color="auto"/>
              <w:bottom w:val="single" w:sz="4" w:space="0" w:color="auto"/>
              <w:right w:val="single" w:sz="4" w:space="0" w:color="auto"/>
            </w:tcBorders>
            <w:vAlign w:val="bottom"/>
            <w:hideMark/>
          </w:tcPr>
          <w:p w14:paraId="23A13A73"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C0179" w14:textId="77777777" w:rsidR="000D61B4" w:rsidRPr="001B701F" w:rsidRDefault="000D61B4" w:rsidP="00A30AA2">
            <w:pPr>
              <w:rPr>
                <w:rFonts w:ascii="Times New Roman" w:eastAsia="Times New Roman" w:hAnsi="Times New Roman" w:cs="Times New Roman"/>
                <w:sz w:val="20"/>
                <w:szCs w:val="20"/>
              </w:rPr>
            </w:pPr>
          </w:p>
        </w:tc>
      </w:tr>
      <w:tr w:rsidR="000D61B4" w:rsidRPr="001B701F" w14:paraId="578F7250"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tcPr>
          <w:p w14:paraId="40C0C3A8" w14:textId="77777777" w:rsidR="000D61B4" w:rsidRPr="001B701F" w:rsidRDefault="000D61B4" w:rsidP="00A30AA2">
            <w:pPr>
              <w:rPr>
                <w:rFonts w:asciiTheme="majorBidi" w:eastAsia="Times New Roman" w:hAnsiTheme="majorBidi" w:cstheme="majorBidi"/>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3E1EDA59"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 xml:space="preserve">Return to work after no MI </w:t>
            </w:r>
          </w:p>
        </w:tc>
        <w:tc>
          <w:tcPr>
            <w:tcW w:w="1188" w:type="dxa"/>
            <w:tcBorders>
              <w:top w:val="single" w:sz="4" w:space="0" w:color="auto"/>
              <w:left w:val="single" w:sz="4" w:space="0" w:color="auto"/>
              <w:bottom w:val="single" w:sz="4" w:space="0" w:color="auto"/>
              <w:right w:val="single" w:sz="4" w:space="0" w:color="auto"/>
            </w:tcBorders>
            <w:vAlign w:val="bottom"/>
            <w:hideMark/>
          </w:tcPr>
          <w:p w14:paraId="40AB6BC3" w14:textId="77777777" w:rsidR="000D61B4" w:rsidRPr="001B701F" w:rsidRDefault="000D61B4" w:rsidP="00A30AA2">
            <w:pPr>
              <w:jc w:val="cente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0B51F31B"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1.00</w:t>
            </w:r>
          </w:p>
        </w:tc>
        <w:tc>
          <w:tcPr>
            <w:tcW w:w="931" w:type="dxa"/>
            <w:tcBorders>
              <w:top w:val="single" w:sz="4" w:space="0" w:color="auto"/>
              <w:left w:val="single" w:sz="4" w:space="0" w:color="auto"/>
              <w:bottom w:val="single" w:sz="4" w:space="0" w:color="auto"/>
              <w:right w:val="single" w:sz="4" w:space="0" w:color="auto"/>
            </w:tcBorders>
            <w:vAlign w:val="bottom"/>
            <w:hideMark/>
          </w:tcPr>
          <w:p w14:paraId="61E80F6D"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1EA4A06A"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100.00</w:t>
            </w:r>
          </w:p>
        </w:tc>
        <w:tc>
          <w:tcPr>
            <w:tcW w:w="770" w:type="dxa"/>
            <w:tcBorders>
              <w:top w:val="single" w:sz="4" w:space="0" w:color="auto"/>
              <w:left w:val="single" w:sz="4" w:space="0" w:color="auto"/>
              <w:bottom w:val="single" w:sz="4" w:space="0" w:color="auto"/>
              <w:right w:val="single" w:sz="4" w:space="0" w:color="auto"/>
            </w:tcBorders>
            <w:vAlign w:val="bottom"/>
            <w:hideMark/>
          </w:tcPr>
          <w:p w14:paraId="2CAAD7DA"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79BC4" w14:textId="77777777" w:rsidR="000D61B4" w:rsidRPr="001B701F" w:rsidRDefault="000D61B4" w:rsidP="00A30AA2">
            <w:pPr>
              <w:rPr>
                <w:rFonts w:ascii="Times New Roman" w:eastAsia="Times New Roman" w:hAnsi="Times New Roman" w:cs="Times New Roman"/>
                <w:sz w:val="20"/>
                <w:szCs w:val="20"/>
              </w:rPr>
            </w:pPr>
          </w:p>
        </w:tc>
      </w:tr>
      <w:tr w:rsidR="000D61B4" w:rsidRPr="001B701F" w14:paraId="5CB5A82D" w14:textId="77777777" w:rsidTr="000E1E32">
        <w:trPr>
          <w:trHeight w:val="656"/>
        </w:trPr>
        <w:tc>
          <w:tcPr>
            <w:tcW w:w="0" w:type="auto"/>
            <w:tcBorders>
              <w:top w:val="single" w:sz="4" w:space="0" w:color="auto"/>
              <w:left w:val="single" w:sz="4" w:space="0" w:color="auto"/>
              <w:bottom w:val="single" w:sz="4" w:space="0" w:color="auto"/>
              <w:right w:val="single" w:sz="4" w:space="0" w:color="auto"/>
            </w:tcBorders>
          </w:tcPr>
          <w:p w14:paraId="3521452C" w14:textId="77777777" w:rsidR="000D61B4" w:rsidRPr="001B701F" w:rsidRDefault="000D61B4" w:rsidP="00A30AA2">
            <w:pPr>
              <w:rPr>
                <w:rFonts w:asciiTheme="majorBidi" w:eastAsia="Times New Roman" w:hAnsiTheme="majorBidi" w:cstheme="majorBidi"/>
                <w:color w:val="000000"/>
                <w:sz w:val="20"/>
                <w:szCs w:val="20"/>
              </w:rPr>
            </w:pPr>
          </w:p>
        </w:tc>
        <w:tc>
          <w:tcPr>
            <w:tcW w:w="1555" w:type="dxa"/>
            <w:tcBorders>
              <w:top w:val="single" w:sz="4" w:space="0" w:color="auto"/>
              <w:left w:val="single" w:sz="4" w:space="0" w:color="auto"/>
              <w:bottom w:val="single" w:sz="4" w:space="0" w:color="auto"/>
              <w:right w:val="single" w:sz="4" w:space="0" w:color="auto"/>
            </w:tcBorders>
            <w:noWrap/>
            <w:vAlign w:val="bottom"/>
            <w:hideMark/>
          </w:tcPr>
          <w:p w14:paraId="58678838" w14:textId="77777777" w:rsidR="000D61B4" w:rsidRPr="001B701F" w:rsidRDefault="000D61B4" w:rsidP="00A30AA2">
            <w:pP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 xml:space="preserve">Return to work after no stroke </w:t>
            </w:r>
          </w:p>
        </w:tc>
        <w:tc>
          <w:tcPr>
            <w:tcW w:w="1188" w:type="dxa"/>
            <w:tcBorders>
              <w:top w:val="single" w:sz="4" w:space="0" w:color="auto"/>
              <w:left w:val="single" w:sz="4" w:space="0" w:color="auto"/>
              <w:bottom w:val="single" w:sz="4" w:space="0" w:color="auto"/>
              <w:right w:val="single" w:sz="4" w:space="0" w:color="auto"/>
            </w:tcBorders>
            <w:vAlign w:val="bottom"/>
            <w:hideMark/>
          </w:tcPr>
          <w:p w14:paraId="16E1A104" w14:textId="77777777" w:rsidR="000D61B4" w:rsidRPr="001B701F" w:rsidRDefault="000D61B4" w:rsidP="00A30AA2">
            <w:pPr>
              <w:jc w:val="center"/>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Beta</w:t>
            </w:r>
          </w:p>
        </w:tc>
        <w:tc>
          <w:tcPr>
            <w:tcW w:w="886" w:type="dxa"/>
            <w:tcBorders>
              <w:top w:val="single" w:sz="4" w:space="0" w:color="auto"/>
              <w:left w:val="single" w:sz="4" w:space="0" w:color="auto"/>
              <w:bottom w:val="single" w:sz="4" w:space="0" w:color="auto"/>
              <w:right w:val="single" w:sz="4" w:space="0" w:color="auto"/>
            </w:tcBorders>
            <w:vAlign w:val="bottom"/>
            <w:hideMark/>
          </w:tcPr>
          <w:p w14:paraId="68EAD3AB"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1.00</w:t>
            </w:r>
          </w:p>
        </w:tc>
        <w:tc>
          <w:tcPr>
            <w:tcW w:w="931" w:type="dxa"/>
            <w:tcBorders>
              <w:top w:val="single" w:sz="4" w:space="0" w:color="auto"/>
              <w:left w:val="single" w:sz="4" w:space="0" w:color="auto"/>
              <w:bottom w:val="single" w:sz="4" w:space="0" w:color="auto"/>
              <w:right w:val="single" w:sz="4" w:space="0" w:color="auto"/>
            </w:tcBorders>
            <w:vAlign w:val="bottom"/>
            <w:hideMark/>
          </w:tcPr>
          <w:p w14:paraId="13C73053"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0.10</w:t>
            </w:r>
          </w:p>
        </w:tc>
        <w:tc>
          <w:tcPr>
            <w:tcW w:w="770" w:type="dxa"/>
            <w:tcBorders>
              <w:top w:val="single" w:sz="4" w:space="0" w:color="auto"/>
              <w:left w:val="single" w:sz="4" w:space="0" w:color="auto"/>
              <w:bottom w:val="single" w:sz="4" w:space="0" w:color="auto"/>
              <w:right w:val="single" w:sz="4" w:space="0" w:color="auto"/>
            </w:tcBorders>
            <w:vAlign w:val="bottom"/>
            <w:hideMark/>
          </w:tcPr>
          <w:p w14:paraId="5B959487"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100.00</w:t>
            </w:r>
          </w:p>
        </w:tc>
        <w:tc>
          <w:tcPr>
            <w:tcW w:w="770" w:type="dxa"/>
            <w:tcBorders>
              <w:top w:val="single" w:sz="4" w:space="0" w:color="auto"/>
              <w:left w:val="single" w:sz="4" w:space="0" w:color="auto"/>
              <w:bottom w:val="single" w:sz="4" w:space="0" w:color="auto"/>
              <w:right w:val="single" w:sz="4" w:space="0" w:color="auto"/>
            </w:tcBorders>
            <w:vAlign w:val="bottom"/>
            <w:hideMark/>
          </w:tcPr>
          <w:p w14:paraId="146FD79C" w14:textId="77777777" w:rsidR="000D61B4" w:rsidRPr="001B701F" w:rsidRDefault="000D61B4" w:rsidP="00A30AA2">
            <w:pPr>
              <w:jc w:val="right"/>
              <w:rPr>
                <w:rFonts w:ascii="Times New Roman" w:eastAsia="Times New Roman" w:hAnsi="Times New Roman" w:cs="Times New Roman"/>
                <w:sz w:val="20"/>
                <w:szCs w:val="20"/>
              </w:rPr>
            </w:pPr>
            <w:r w:rsidRPr="001B701F">
              <w:rPr>
                <w:rFonts w:ascii="Times New Roman" w:eastAsia="Times New Roman" w:hAnsi="Times New Roman" w:cs="Times New Roman"/>
                <w:sz w:val="20"/>
                <w:szCs w:val="20"/>
              </w:rPr>
              <w:t>0.010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F49F9" w14:textId="77777777" w:rsidR="000D61B4" w:rsidRPr="001B701F" w:rsidRDefault="000D61B4" w:rsidP="00A30AA2">
            <w:pPr>
              <w:rPr>
                <w:rFonts w:ascii="Times New Roman" w:eastAsia="Times New Roman" w:hAnsi="Times New Roman" w:cs="Times New Roman"/>
                <w:sz w:val="20"/>
                <w:szCs w:val="20"/>
              </w:rPr>
            </w:pPr>
          </w:p>
        </w:tc>
      </w:tr>
    </w:tbl>
    <w:p w14:paraId="4001B491" w14:textId="77777777" w:rsidR="000D61B4" w:rsidRPr="00DA437E" w:rsidRDefault="000D61B4" w:rsidP="000D61B4">
      <w:pPr>
        <w:rPr>
          <w:rFonts w:asciiTheme="majorBidi" w:hAnsiTheme="majorBidi" w:cstheme="majorBidi"/>
          <w:sz w:val="18"/>
          <w:szCs w:val="20"/>
        </w:rPr>
      </w:pPr>
      <w:r w:rsidRPr="00DA437E">
        <w:rPr>
          <w:rFonts w:asciiTheme="majorBidi" w:hAnsiTheme="majorBidi" w:cstheme="majorBidi"/>
          <w:sz w:val="18"/>
          <w:szCs w:val="20"/>
        </w:rPr>
        <w:t>*MI: myocardial infarction, CVD: cardiovascular disease, CAD: coronary artery disease.</w:t>
      </w:r>
    </w:p>
    <w:p w14:paraId="1C78FFEF" w14:textId="77777777" w:rsidR="000D61B4" w:rsidRPr="001B701F" w:rsidRDefault="000D61B4" w:rsidP="000D61B4">
      <w:pPr>
        <w:rPr>
          <w:rFonts w:eastAsia="Times New Roman"/>
          <w:color w:val="000000" w:themeColor="text1"/>
          <w:sz w:val="18"/>
          <w:szCs w:val="18"/>
          <w:lang w:val="de-DE"/>
        </w:rPr>
      </w:pPr>
    </w:p>
    <w:p w14:paraId="1784AEC0" w14:textId="77777777" w:rsidR="000D61B4" w:rsidRPr="001B701F" w:rsidRDefault="000D61B4" w:rsidP="00443AB2">
      <w:pPr>
        <w:rPr>
          <w:rFonts w:ascii="Times New Roman" w:hAnsi="Times New Roman" w:cs="Times New Roman"/>
          <w:sz w:val="20"/>
          <w:szCs w:val="20"/>
          <w:lang w:val="de-DE"/>
        </w:rPr>
        <w:sectPr w:rsidR="000D61B4" w:rsidRPr="001B701F" w:rsidSect="00891235">
          <w:pgSz w:w="12240" w:h="15840"/>
          <w:pgMar w:top="1440" w:right="1440" w:bottom="1440" w:left="1440" w:header="720" w:footer="720" w:gutter="0"/>
          <w:cols w:space="720"/>
          <w:docGrid w:linePitch="360"/>
        </w:sectPr>
      </w:pPr>
    </w:p>
    <w:p w14:paraId="31D93806" w14:textId="77777777" w:rsidR="00B64E86" w:rsidRDefault="00DC1653" w:rsidP="00846182">
      <w:pPr>
        <w:rPr>
          <w:rFonts w:ascii="Times New Roman" w:hAnsi="Times New Roman" w:cs="Times New Roman"/>
          <w:b/>
          <w:bCs/>
          <w:kern w:val="0"/>
          <w:sz w:val="20"/>
          <w:szCs w:val="20"/>
        </w:rPr>
      </w:pPr>
      <w:r w:rsidRPr="001B701F">
        <w:rPr>
          <w:rFonts w:ascii="Times New Roman" w:hAnsi="Times New Roman" w:cs="Times New Roman"/>
          <w:b/>
          <w:bCs/>
          <w:sz w:val="20"/>
          <w:szCs w:val="20"/>
        </w:rPr>
        <w:lastRenderedPageBreak/>
        <w:t xml:space="preserve">Supplementary Table </w:t>
      </w:r>
      <w:r w:rsidR="00D10376" w:rsidRPr="001B701F">
        <w:rPr>
          <w:rFonts w:ascii="Times New Roman" w:hAnsi="Times New Roman" w:cs="Times New Roman"/>
          <w:b/>
          <w:bCs/>
          <w:sz w:val="20"/>
          <w:szCs w:val="20"/>
        </w:rPr>
        <w:t>8</w:t>
      </w:r>
      <w:r w:rsidR="006A284B" w:rsidRPr="001B701F">
        <w:rPr>
          <w:rFonts w:ascii="Times New Roman" w:hAnsi="Times New Roman" w:cs="Times New Roman"/>
          <w:b/>
          <w:bCs/>
          <w:sz w:val="20"/>
          <w:szCs w:val="20"/>
        </w:rPr>
        <w:t xml:space="preserve">. </w:t>
      </w:r>
      <w:r w:rsidR="00846182" w:rsidRPr="001B701F">
        <w:rPr>
          <w:rFonts w:ascii="Times New Roman" w:hAnsi="Times New Roman" w:cs="Times New Roman"/>
          <w:b/>
          <w:bCs/>
          <w:kern w:val="0"/>
          <w:sz w:val="20"/>
          <w:szCs w:val="20"/>
        </w:rPr>
        <w:t xml:space="preserve">Impact on Years of Life Lived in a Qatari Working-Age Cohort with Type 2 Diabetes and First Cardiovascular Disease Events. </w:t>
      </w:r>
    </w:p>
    <w:p w14:paraId="7B59C1C9" w14:textId="127879AC" w:rsidR="00053B56" w:rsidRPr="00B64E86" w:rsidRDefault="0067251F" w:rsidP="00B64E86">
      <w:pPr>
        <w:pStyle w:val="ListParagraph"/>
        <w:numPr>
          <w:ilvl w:val="0"/>
          <w:numId w:val="13"/>
        </w:numPr>
        <w:rPr>
          <w:rFonts w:ascii="Times New Roman" w:hAnsi="Times New Roman" w:cs="Times New Roman"/>
          <w:b/>
          <w:bCs/>
          <w:sz w:val="20"/>
          <w:szCs w:val="20"/>
        </w:rPr>
      </w:pPr>
      <w:r w:rsidRPr="00B64E86">
        <w:rPr>
          <w:rFonts w:ascii="Times New Roman" w:hAnsi="Times New Roman" w:cs="Times New Roman"/>
          <w:b/>
          <w:bCs/>
          <w:sz w:val="20"/>
          <w:szCs w:val="20"/>
        </w:rPr>
        <w:t>Men</w:t>
      </w:r>
    </w:p>
    <w:tbl>
      <w:tblPr>
        <w:tblStyle w:val="TableGrid"/>
        <w:tblW w:w="5325" w:type="pct"/>
        <w:tblLayout w:type="fixed"/>
        <w:tblLook w:val="04A0" w:firstRow="1" w:lastRow="0" w:firstColumn="1" w:lastColumn="0" w:noHBand="0" w:noVBand="1"/>
      </w:tblPr>
      <w:tblGrid>
        <w:gridCol w:w="2343"/>
        <w:gridCol w:w="1065"/>
        <w:gridCol w:w="1065"/>
        <w:gridCol w:w="1065"/>
        <w:gridCol w:w="1065"/>
        <w:gridCol w:w="982"/>
        <w:gridCol w:w="902"/>
        <w:gridCol w:w="902"/>
        <w:gridCol w:w="921"/>
        <w:gridCol w:w="1065"/>
        <w:gridCol w:w="1065"/>
        <w:gridCol w:w="1352"/>
      </w:tblGrid>
      <w:tr w:rsidR="00755AD6" w:rsidRPr="001B701F" w14:paraId="2E9C35CB" w14:textId="77777777" w:rsidTr="000764BF">
        <w:trPr>
          <w:trHeight w:val="300"/>
        </w:trPr>
        <w:tc>
          <w:tcPr>
            <w:tcW w:w="849" w:type="pct"/>
            <w:noWrap/>
            <w:hideMark/>
          </w:tcPr>
          <w:p w14:paraId="71CD9CCC" w14:textId="77777777" w:rsidR="00755AD6" w:rsidRPr="001B701F" w:rsidRDefault="00755AD6" w:rsidP="00755AD6">
            <w:pPr>
              <w:spacing w:before="100" w:beforeAutospacing="1" w:after="100" w:afterAutospacing="1"/>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Year</w:t>
            </w:r>
          </w:p>
        </w:tc>
        <w:tc>
          <w:tcPr>
            <w:tcW w:w="386" w:type="pct"/>
            <w:noWrap/>
            <w:hideMark/>
          </w:tcPr>
          <w:p w14:paraId="7D1D2A41" w14:textId="0D4BC4C6"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86" w:type="pct"/>
            <w:noWrap/>
            <w:hideMark/>
          </w:tcPr>
          <w:p w14:paraId="62EB0AE7" w14:textId="60D162AF"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86" w:type="pct"/>
            <w:noWrap/>
            <w:hideMark/>
          </w:tcPr>
          <w:p w14:paraId="6E0E3388" w14:textId="7E19DF14"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86" w:type="pct"/>
            <w:noWrap/>
            <w:hideMark/>
          </w:tcPr>
          <w:p w14:paraId="31DBCCA9" w14:textId="4E5694EC"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56" w:type="pct"/>
            <w:noWrap/>
            <w:hideMark/>
          </w:tcPr>
          <w:p w14:paraId="58474ABB" w14:textId="7D00A8B8"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27" w:type="pct"/>
            <w:noWrap/>
            <w:hideMark/>
          </w:tcPr>
          <w:p w14:paraId="420AD1E2" w14:textId="756F6C74"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27" w:type="pct"/>
            <w:noWrap/>
            <w:hideMark/>
          </w:tcPr>
          <w:p w14:paraId="34229ECC" w14:textId="036E81B7"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34" w:type="pct"/>
            <w:noWrap/>
            <w:hideMark/>
          </w:tcPr>
          <w:p w14:paraId="2F32CDD4" w14:textId="751CA0A1"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86" w:type="pct"/>
            <w:noWrap/>
            <w:hideMark/>
          </w:tcPr>
          <w:p w14:paraId="4B0F1010" w14:textId="6C2F23D0"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86" w:type="pct"/>
            <w:noWrap/>
            <w:hideMark/>
          </w:tcPr>
          <w:p w14:paraId="1BE80BAF" w14:textId="0F323C32"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490" w:type="pct"/>
            <w:noWrap/>
            <w:hideMark/>
          </w:tcPr>
          <w:p w14:paraId="3014F232" w14:textId="39A64D64" w:rsidR="00755AD6" w:rsidRPr="001B701F" w:rsidRDefault="00755AD6" w:rsidP="00755AD6">
            <w:pPr>
              <w:spacing w:before="100" w:beforeAutospacing="1" w:after="100" w:afterAutospacing="1"/>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CB1EFE" w:rsidRPr="00A646DC" w14:paraId="40B0D842" w14:textId="77777777" w:rsidTr="00B10703">
        <w:trPr>
          <w:trHeight w:val="300"/>
        </w:trPr>
        <w:tc>
          <w:tcPr>
            <w:tcW w:w="849" w:type="pct"/>
            <w:noWrap/>
            <w:hideMark/>
          </w:tcPr>
          <w:p w14:paraId="39C8671E" w14:textId="5700CD5C" w:rsidR="00CB1EFE" w:rsidRPr="00B64E86" w:rsidRDefault="00CB1EFE" w:rsidP="00CB1EFE">
            <w:pPr>
              <w:spacing w:before="100" w:beforeAutospacing="1" w:after="100" w:afterAutospacing="1"/>
              <w:rPr>
                <w:rFonts w:asciiTheme="majorBidi" w:hAnsiTheme="majorBidi" w:cstheme="majorBidi"/>
                <w:b/>
                <w:bCs/>
                <w:color w:val="000000"/>
                <w:sz w:val="20"/>
                <w:szCs w:val="20"/>
              </w:rPr>
            </w:pPr>
            <w:r w:rsidRPr="00B64E86">
              <w:rPr>
                <w:rFonts w:asciiTheme="majorBidi" w:eastAsia="Times New Roman" w:hAnsiTheme="majorBidi" w:cstheme="majorBidi"/>
                <w:b/>
                <w:bCs/>
                <w:kern w:val="0"/>
                <w:sz w:val="20"/>
                <w:szCs w:val="20"/>
                <w14:ligatures w14:val="none"/>
              </w:rPr>
              <w:t>Base-case</w:t>
            </w:r>
          </w:p>
        </w:tc>
        <w:tc>
          <w:tcPr>
            <w:tcW w:w="386" w:type="pct"/>
            <w:noWrap/>
            <w:vAlign w:val="bottom"/>
          </w:tcPr>
          <w:p w14:paraId="2C073C92" w14:textId="66D28F6B"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166,978 </w:t>
            </w:r>
          </w:p>
        </w:tc>
        <w:tc>
          <w:tcPr>
            <w:tcW w:w="386" w:type="pct"/>
            <w:noWrap/>
            <w:vAlign w:val="bottom"/>
          </w:tcPr>
          <w:p w14:paraId="2CAB775F" w14:textId="23E2B60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334,331 </w:t>
            </w:r>
          </w:p>
        </w:tc>
        <w:tc>
          <w:tcPr>
            <w:tcW w:w="386" w:type="pct"/>
            <w:noWrap/>
            <w:vAlign w:val="bottom"/>
          </w:tcPr>
          <w:p w14:paraId="490F322E" w14:textId="021F40C9"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344,290 </w:t>
            </w:r>
          </w:p>
        </w:tc>
        <w:tc>
          <w:tcPr>
            <w:tcW w:w="386" w:type="pct"/>
            <w:noWrap/>
            <w:vAlign w:val="bottom"/>
          </w:tcPr>
          <w:p w14:paraId="6704F12A" w14:textId="532A5239"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353,287 </w:t>
            </w:r>
          </w:p>
        </w:tc>
        <w:tc>
          <w:tcPr>
            <w:tcW w:w="356" w:type="pct"/>
            <w:noWrap/>
            <w:vAlign w:val="bottom"/>
          </w:tcPr>
          <w:p w14:paraId="43A4CC06" w14:textId="576387F1"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360,928 </w:t>
            </w:r>
          </w:p>
        </w:tc>
        <w:tc>
          <w:tcPr>
            <w:tcW w:w="327" w:type="pct"/>
            <w:noWrap/>
            <w:vAlign w:val="bottom"/>
          </w:tcPr>
          <w:p w14:paraId="2433CE02" w14:textId="1209205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365,387 </w:t>
            </w:r>
          </w:p>
        </w:tc>
        <w:tc>
          <w:tcPr>
            <w:tcW w:w="327" w:type="pct"/>
            <w:noWrap/>
            <w:vAlign w:val="bottom"/>
          </w:tcPr>
          <w:p w14:paraId="7272F5AB" w14:textId="3CFCE384"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366,832 </w:t>
            </w:r>
          </w:p>
        </w:tc>
        <w:tc>
          <w:tcPr>
            <w:tcW w:w="334" w:type="pct"/>
            <w:noWrap/>
            <w:vAlign w:val="bottom"/>
          </w:tcPr>
          <w:p w14:paraId="3F47A43F" w14:textId="42501E11"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366,888 </w:t>
            </w:r>
          </w:p>
        </w:tc>
        <w:tc>
          <w:tcPr>
            <w:tcW w:w="386" w:type="pct"/>
            <w:noWrap/>
            <w:vAlign w:val="bottom"/>
          </w:tcPr>
          <w:p w14:paraId="3A74D9EE" w14:textId="50DA1281"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365,343 </w:t>
            </w:r>
          </w:p>
        </w:tc>
        <w:tc>
          <w:tcPr>
            <w:tcW w:w="386" w:type="pct"/>
            <w:noWrap/>
            <w:vAlign w:val="bottom"/>
          </w:tcPr>
          <w:p w14:paraId="2FD95F85" w14:textId="27B845D6"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362,197 </w:t>
            </w:r>
          </w:p>
        </w:tc>
        <w:tc>
          <w:tcPr>
            <w:tcW w:w="490" w:type="pct"/>
            <w:noWrap/>
            <w:vAlign w:val="bottom"/>
          </w:tcPr>
          <w:p w14:paraId="413245E9" w14:textId="594C44F1"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3,386,461 </w:t>
            </w:r>
          </w:p>
        </w:tc>
      </w:tr>
      <w:tr w:rsidR="00CB1EFE" w:rsidRPr="00A646DC" w14:paraId="395D8622" w14:textId="77777777" w:rsidTr="00B10703">
        <w:trPr>
          <w:trHeight w:val="300"/>
        </w:trPr>
        <w:tc>
          <w:tcPr>
            <w:tcW w:w="849" w:type="pct"/>
            <w:noWrap/>
            <w:hideMark/>
          </w:tcPr>
          <w:p w14:paraId="5B6522EF" w14:textId="435477FA" w:rsidR="00CB1EFE" w:rsidRPr="00B64E86" w:rsidRDefault="00CB1EFE" w:rsidP="00CB1EFE">
            <w:pPr>
              <w:spacing w:before="100" w:beforeAutospacing="1" w:after="100" w:afterAutospacing="1"/>
              <w:rPr>
                <w:rFonts w:asciiTheme="majorBidi" w:hAnsiTheme="majorBidi" w:cstheme="majorBidi"/>
                <w:b/>
                <w:bCs/>
                <w:color w:val="000000"/>
                <w:sz w:val="20"/>
                <w:szCs w:val="20"/>
              </w:rPr>
            </w:pPr>
            <w:r w:rsidRPr="00B64E86">
              <w:rPr>
                <w:rFonts w:asciiTheme="majorBidi" w:eastAsia="Times New Roman" w:hAnsiTheme="majorBidi" w:cstheme="majorBidi"/>
                <w:b/>
                <w:bCs/>
                <w:kern w:val="0"/>
                <w:sz w:val="20"/>
                <w:szCs w:val="20"/>
                <w14:ligatures w14:val="none"/>
              </w:rPr>
              <w:t>Cohort 1 (scenario 1)</w:t>
            </w:r>
          </w:p>
        </w:tc>
        <w:tc>
          <w:tcPr>
            <w:tcW w:w="386" w:type="pct"/>
            <w:noWrap/>
            <w:vAlign w:val="bottom"/>
          </w:tcPr>
          <w:p w14:paraId="7FA5DE85" w14:textId="66FE3480"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667,881 </w:t>
            </w:r>
          </w:p>
        </w:tc>
        <w:tc>
          <w:tcPr>
            <w:tcW w:w="386" w:type="pct"/>
            <w:noWrap/>
            <w:vAlign w:val="bottom"/>
          </w:tcPr>
          <w:p w14:paraId="19569D96" w14:textId="0E2988CC"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688,650 </w:t>
            </w:r>
          </w:p>
        </w:tc>
        <w:tc>
          <w:tcPr>
            <w:tcW w:w="386" w:type="pct"/>
            <w:noWrap/>
            <w:vAlign w:val="bottom"/>
          </w:tcPr>
          <w:p w14:paraId="2AE85457" w14:textId="25DDE803"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707,753 </w:t>
            </w:r>
          </w:p>
        </w:tc>
        <w:tc>
          <w:tcPr>
            <w:tcW w:w="386" w:type="pct"/>
            <w:noWrap/>
            <w:vAlign w:val="bottom"/>
          </w:tcPr>
          <w:p w14:paraId="2DF86712" w14:textId="0C15EB13"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724,514 </w:t>
            </w:r>
          </w:p>
        </w:tc>
        <w:tc>
          <w:tcPr>
            <w:tcW w:w="356" w:type="pct"/>
            <w:noWrap/>
            <w:vAlign w:val="bottom"/>
          </w:tcPr>
          <w:p w14:paraId="2D96F2BC" w14:textId="3D3E10EE"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736,655 </w:t>
            </w:r>
          </w:p>
        </w:tc>
        <w:tc>
          <w:tcPr>
            <w:tcW w:w="327" w:type="pct"/>
            <w:noWrap/>
            <w:vAlign w:val="bottom"/>
          </w:tcPr>
          <w:p w14:paraId="12EADDEE" w14:textId="077BD868"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742,523 </w:t>
            </w:r>
          </w:p>
        </w:tc>
        <w:tc>
          <w:tcPr>
            <w:tcW w:w="327" w:type="pct"/>
            <w:noWrap/>
            <w:vAlign w:val="bottom"/>
          </w:tcPr>
          <w:p w14:paraId="5750BFD0" w14:textId="1DBF9476"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743,961 </w:t>
            </w:r>
          </w:p>
        </w:tc>
        <w:tc>
          <w:tcPr>
            <w:tcW w:w="334" w:type="pct"/>
            <w:noWrap/>
            <w:vAlign w:val="bottom"/>
          </w:tcPr>
          <w:p w14:paraId="4FDB6BEC" w14:textId="32332F0D"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742,373 </w:t>
            </w:r>
          </w:p>
        </w:tc>
        <w:tc>
          <w:tcPr>
            <w:tcW w:w="386" w:type="pct"/>
            <w:noWrap/>
            <w:vAlign w:val="bottom"/>
          </w:tcPr>
          <w:p w14:paraId="2FC82303" w14:textId="6634AE6A"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737,545 </w:t>
            </w:r>
          </w:p>
        </w:tc>
        <w:tc>
          <w:tcPr>
            <w:tcW w:w="386" w:type="pct"/>
            <w:noWrap/>
            <w:vAlign w:val="bottom"/>
          </w:tcPr>
          <w:p w14:paraId="2BF4019C" w14:textId="3124F0E6"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362,535 </w:t>
            </w:r>
          </w:p>
        </w:tc>
        <w:tc>
          <w:tcPr>
            <w:tcW w:w="490" w:type="pct"/>
            <w:noWrap/>
            <w:vAlign w:val="bottom"/>
          </w:tcPr>
          <w:p w14:paraId="4AEE7724" w14:textId="6991B33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6,854,391 </w:t>
            </w:r>
          </w:p>
        </w:tc>
      </w:tr>
      <w:tr w:rsidR="00CB1EFE" w:rsidRPr="00A646DC" w14:paraId="235C21B5" w14:textId="77777777" w:rsidTr="00B10703">
        <w:trPr>
          <w:trHeight w:val="300"/>
        </w:trPr>
        <w:tc>
          <w:tcPr>
            <w:tcW w:w="849" w:type="pct"/>
            <w:noWrap/>
            <w:hideMark/>
          </w:tcPr>
          <w:p w14:paraId="53EF88F6" w14:textId="7490FA0D" w:rsidR="00CB1EFE" w:rsidRPr="00B64E86" w:rsidRDefault="00CB1EFE" w:rsidP="00CB1EFE">
            <w:pPr>
              <w:spacing w:before="100" w:beforeAutospacing="1" w:after="100" w:afterAutospacing="1"/>
              <w:rPr>
                <w:rFonts w:asciiTheme="majorBidi" w:hAnsiTheme="majorBidi" w:cstheme="majorBidi"/>
                <w:b/>
                <w:bCs/>
                <w:color w:val="000000"/>
                <w:sz w:val="20"/>
                <w:szCs w:val="20"/>
              </w:rPr>
            </w:pPr>
            <w:r w:rsidRPr="00B64E86">
              <w:rPr>
                <w:rFonts w:asciiTheme="majorBidi" w:eastAsia="Times New Roman" w:hAnsiTheme="majorBidi" w:cstheme="majorBidi"/>
                <w:b/>
                <w:bCs/>
                <w:kern w:val="0"/>
                <w:sz w:val="20"/>
                <w:szCs w:val="20"/>
                <w14:ligatures w14:val="none"/>
              </w:rPr>
              <w:t>Difference (cohorts base-case and 1)</w:t>
            </w:r>
          </w:p>
        </w:tc>
        <w:tc>
          <w:tcPr>
            <w:tcW w:w="386" w:type="pct"/>
            <w:noWrap/>
            <w:vAlign w:val="bottom"/>
          </w:tcPr>
          <w:p w14:paraId="1688463E" w14:textId="438D9573"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500,903 </w:t>
            </w:r>
          </w:p>
        </w:tc>
        <w:tc>
          <w:tcPr>
            <w:tcW w:w="386" w:type="pct"/>
            <w:noWrap/>
            <w:vAlign w:val="bottom"/>
          </w:tcPr>
          <w:p w14:paraId="04FB85B4" w14:textId="26897206"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354,319 </w:t>
            </w:r>
          </w:p>
        </w:tc>
        <w:tc>
          <w:tcPr>
            <w:tcW w:w="386" w:type="pct"/>
            <w:noWrap/>
            <w:vAlign w:val="bottom"/>
          </w:tcPr>
          <w:p w14:paraId="40450150" w14:textId="3F1FFBD7"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363,463 </w:t>
            </w:r>
          </w:p>
        </w:tc>
        <w:tc>
          <w:tcPr>
            <w:tcW w:w="386" w:type="pct"/>
            <w:noWrap/>
            <w:vAlign w:val="bottom"/>
          </w:tcPr>
          <w:p w14:paraId="3250395F" w14:textId="19A74D71"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371,227 </w:t>
            </w:r>
          </w:p>
        </w:tc>
        <w:tc>
          <w:tcPr>
            <w:tcW w:w="356" w:type="pct"/>
            <w:noWrap/>
            <w:vAlign w:val="bottom"/>
          </w:tcPr>
          <w:p w14:paraId="4AB5CD26" w14:textId="765BF941"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375,727 </w:t>
            </w:r>
          </w:p>
        </w:tc>
        <w:tc>
          <w:tcPr>
            <w:tcW w:w="327" w:type="pct"/>
            <w:noWrap/>
            <w:vAlign w:val="bottom"/>
          </w:tcPr>
          <w:p w14:paraId="3B8C0A44" w14:textId="6E3AB116"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377,136 </w:t>
            </w:r>
          </w:p>
        </w:tc>
        <w:tc>
          <w:tcPr>
            <w:tcW w:w="327" w:type="pct"/>
            <w:noWrap/>
            <w:vAlign w:val="bottom"/>
          </w:tcPr>
          <w:p w14:paraId="067295EB" w14:textId="4A660C5B"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377,129 </w:t>
            </w:r>
          </w:p>
        </w:tc>
        <w:tc>
          <w:tcPr>
            <w:tcW w:w="334" w:type="pct"/>
            <w:noWrap/>
            <w:vAlign w:val="bottom"/>
          </w:tcPr>
          <w:p w14:paraId="74EE0939" w14:textId="19EC41CE"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375,485 </w:t>
            </w:r>
          </w:p>
        </w:tc>
        <w:tc>
          <w:tcPr>
            <w:tcW w:w="386" w:type="pct"/>
            <w:noWrap/>
            <w:vAlign w:val="bottom"/>
          </w:tcPr>
          <w:p w14:paraId="6AE4BA07" w14:textId="366B495E"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372,202 </w:t>
            </w:r>
          </w:p>
        </w:tc>
        <w:tc>
          <w:tcPr>
            <w:tcW w:w="386" w:type="pct"/>
            <w:noWrap/>
            <w:vAlign w:val="bottom"/>
          </w:tcPr>
          <w:p w14:paraId="63C19527" w14:textId="55B72C33"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338 </w:t>
            </w:r>
          </w:p>
        </w:tc>
        <w:tc>
          <w:tcPr>
            <w:tcW w:w="490" w:type="pct"/>
            <w:noWrap/>
            <w:vAlign w:val="bottom"/>
          </w:tcPr>
          <w:p w14:paraId="1483E7B1" w14:textId="58D61696"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3,467,930 </w:t>
            </w:r>
          </w:p>
        </w:tc>
      </w:tr>
      <w:tr w:rsidR="00CB1EFE" w:rsidRPr="00A646DC" w14:paraId="0A703569" w14:textId="77777777" w:rsidTr="00B10703">
        <w:trPr>
          <w:trHeight w:val="300"/>
        </w:trPr>
        <w:tc>
          <w:tcPr>
            <w:tcW w:w="849" w:type="pct"/>
            <w:noWrap/>
            <w:hideMark/>
          </w:tcPr>
          <w:p w14:paraId="3E61B7DF" w14:textId="37A0BB82" w:rsidR="00CB1EFE" w:rsidRPr="00B64E86" w:rsidRDefault="00CB1EFE" w:rsidP="00CB1EFE">
            <w:pPr>
              <w:spacing w:before="100" w:beforeAutospacing="1" w:after="100" w:afterAutospacing="1"/>
              <w:rPr>
                <w:rFonts w:asciiTheme="majorBidi" w:hAnsiTheme="majorBidi" w:cstheme="majorBidi"/>
                <w:b/>
                <w:bCs/>
                <w:color w:val="000000"/>
                <w:sz w:val="20"/>
                <w:szCs w:val="20"/>
              </w:rPr>
            </w:pPr>
            <w:r w:rsidRPr="00B64E86">
              <w:rPr>
                <w:rFonts w:asciiTheme="majorBidi" w:eastAsia="Times New Roman" w:hAnsiTheme="majorBidi" w:cstheme="majorBidi"/>
                <w:b/>
                <w:bCs/>
                <w:kern w:val="0"/>
                <w:sz w:val="20"/>
                <w:szCs w:val="20"/>
                <w14:ligatures w14:val="none"/>
              </w:rPr>
              <w:t>Cohort 2 (scenario 2)</w:t>
            </w:r>
          </w:p>
        </w:tc>
        <w:tc>
          <w:tcPr>
            <w:tcW w:w="386" w:type="pct"/>
            <w:noWrap/>
            <w:vAlign w:val="bottom"/>
          </w:tcPr>
          <w:p w14:paraId="7EAEB978" w14:textId="6F7CC460"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326,639 </w:t>
            </w:r>
          </w:p>
        </w:tc>
        <w:tc>
          <w:tcPr>
            <w:tcW w:w="386" w:type="pct"/>
            <w:noWrap/>
            <w:vAlign w:val="bottom"/>
          </w:tcPr>
          <w:p w14:paraId="100E3AB1" w14:textId="61F21EF7" w:rsidR="00CB1EFE" w:rsidRPr="00B64E86" w:rsidRDefault="00CB1EFE" w:rsidP="00CB1EFE">
            <w:pPr>
              <w:spacing w:before="100" w:beforeAutospacing="1" w:after="100" w:afterAutospacing="1"/>
              <w:rPr>
                <w:rFonts w:asciiTheme="majorBidi" w:hAnsiTheme="majorBidi" w:cstheme="majorBidi"/>
                <w:sz w:val="20"/>
                <w:szCs w:val="20"/>
              </w:rPr>
            </w:pPr>
            <w:r w:rsidRPr="00B64E86">
              <w:rPr>
                <w:rFonts w:asciiTheme="majorBidi" w:hAnsiTheme="majorBidi" w:cstheme="majorBidi"/>
                <w:color w:val="000000"/>
                <w:sz w:val="20"/>
                <w:szCs w:val="20"/>
              </w:rPr>
              <w:t xml:space="preserve">                 343,047 </w:t>
            </w:r>
          </w:p>
        </w:tc>
        <w:tc>
          <w:tcPr>
            <w:tcW w:w="386" w:type="pct"/>
            <w:noWrap/>
            <w:vAlign w:val="bottom"/>
          </w:tcPr>
          <w:p w14:paraId="0CEE42CA" w14:textId="6F24C8FD"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358,602 </w:t>
            </w:r>
          </w:p>
        </w:tc>
        <w:tc>
          <w:tcPr>
            <w:tcW w:w="386" w:type="pct"/>
            <w:noWrap/>
            <w:vAlign w:val="bottom"/>
          </w:tcPr>
          <w:p w14:paraId="2B84F27C" w14:textId="2DBE60E7"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373,046 </w:t>
            </w:r>
          </w:p>
        </w:tc>
        <w:tc>
          <w:tcPr>
            <w:tcW w:w="356" w:type="pct"/>
            <w:noWrap/>
            <w:vAlign w:val="bottom"/>
          </w:tcPr>
          <w:p w14:paraId="2657543E" w14:textId="1D1E0E27"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385,934 </w:t>
            </w:r>
          </w:p>
        </w:tc>
        <w:tc>
          <w:tcPr>
            <w:tcW w:w="327" w:type="pct"/>
            <w:noWrap/>
            <w:vAlign w:val="bottom"/>
          </w:tcPr>
          <w:p w14:paraId="7F479627" w14:textId="330DEA9C"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395,374 </w:t>
            </w:r>
          </w:p>
        </w:tc>
        <w:tc>
          <w:tcPr>
            <w:tcW w:w="327" w:type="pct"/>
            <w:noWrap/>
            <w:vAlign w:val="bottom"/>
          </w:tcPr>
          <w:p w14:paraId="785848E1" w14:textId="49F5FADD"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401,534 </w:t>
            </w:r>
          </w:p>
        </w:tc>
        <w:tc>
          <w:tcPr>
            <w:tcW w:w="334" w:type="pct"/>
            <w:noWrap/>
            <w:vAlign w:val="bottom"/>
          </w:tcPr>
          <w:p w14:paraId="6DF0E389" w14:textId="0136690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406,045 </w:t>
            </w:r>
          </w:p>
        </w:tc>
        <w:tc>
          <w:tcPr>
            <w:tcW w:w="386" w:type="pct"/>
            <w:noWrap/>
            <w:vAlign w:val="bottom"/>
          </w:tcPr>
          <w:p w14:paraId="4D55EC17" w14:textId="1AFED0D9"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408,689 </w:t>
            </w:r>
          </w:p>
        </w:tc>
        <w:tc>
          <w:tcPr>
            <w:tcW w:w="386" w:type="pct"/>
            <w:noWrap/>
            <w:vAlign w:val="bottom"/>
          </w:tcPr>
          <w:p w14:paraId="744F08CB" w14:textId="320E6518"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409,483 </w:t>
            </w:r>
          </w:p>
        </w:tc>
        <w:tc>
          <w:tcPr>
            <w:tcW w:w="490" w:type="pct"/>
            <w:noWrap/>
            <w:vAlign w:val="bottom"/>
          </w:tcPr>
          <w:p w14:paraId="171136CE" w14:textId="267EFDC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3,808,391 </w:t>
            </w:r>
          </w:p>
        </w:tc>
      </w:tr>
      <w:tr w:rsidR="00CB1EFE" w:rsidRPr="00A646DC" w14:paraId="0B38403E" w14:textId="77777777" w:rsidTr="00B10703">
        <w:trPr>
          <w:trHeight w:val="300"/>
        </w:trPr>
        <w:tc>
          <w:tcPr>
            <w:tcW w:w="849" w:type="pct"/>
            <w:noWrap/>
            <w:hideMark/>
          </w:tcPr>
          <w:p w14:paraId="0DBDB5F2" w14:textId="1B5B3821" w:rsidR="00CB1EFE" w:rsidRPr="00B64E86" w:rsidRDefault="00CB1EFE" w:rsidP="00CB1EFE">
            <w:pPr>
              <w:spacing w:before="100" w:beforeAutospacing="1" w:after="100" w:afterAutospacing="1"/>
              <w:rPr>
                <w:rFonts w:asciiTheme="majorBidi" w:hAnsiTheme="majorBidi" w:cstheme="majorBidi"/>
                <w:b/>
                <w:bCs/>
                <w:color w:val="000000"/>
                <w:sz w:val="20"/>
                <w:szCs w:val="20"/>
              </w:rPr>
            </w:pPr>
            <w:r w:rsidRPr="00B64E86">
              <w:rPr>
                <w:rFonts w:asciiTheme="majorBidi" w:eastAsia="Times New Roman" w:hAnsiTheme="majorBidi" w:cstheme="majorBidi"/>
                <w:b/>
                <w:bCs/>
                <w:kern w:val="0"/>
                <w:sz w:val="20"/>
                <w:szCs w:val="20"/>
                <w14:ligatures w14:val="none"/>
              </w:rPr>
              <w:t>Difference (cohorts base-case and 2)</w:t>
            </w:r>
          </w:p>
        </w:tc>
        <w:tc>
          <w:tcPr>
            <w:tcW w:w="386" w:type="pct"/>
            <w:noWrap/>
            <w:vAlign w:val="bottom"/>
          </w:tcPr>
          <w:p w14:paraId="2251FAF4" w14:textId="37EF97D4"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159,661 </w:t>
            </w:r>
          </w:p>
        </w:tc>
        <w:tc>
          <w:tcPr>
            <w:tcW w:w="386" w:type="pct"/>
            <w:noWrap/>
            <w:vAlign w:val="bottom"/>
          </w:tcPr>
          <w:p w14:paraId="3E15251A" w14:textId="0CA9C3B0"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8,716 </w:t>
            </w:r>
          </w:p>
        </w:tc>
        <w:tc>
          <w:tcPr>
            <w:tcW w:w="386" w:type="pct"/>
            <w:noWrap/>
            <w:vAlign w:val="bottom"/>
          </w:tcPr>
          <w:p w14:paraId="4C3D34B4" w14:textId="08E0307E"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14,312 </w:t>
            </w:r>
          </w:p>
        </w:tc>
        <w:tc>
          <w:tcPr>
            <w:tcW w:w="386" w:type="pct"/>
            <w:noWrap/>
            <w:vAlign w:val="bottom"/>
          </w:tcPr>
          <w:p w14:paraId="631BCA8F" w14:textId="72A46897"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19,759 </w:t>
            </w:r>
          </w:p>
        </w:tc>
        <w:tc>
          <w:tcPr>
            <w:tcW w:w="356" w:type="pct"/>
            <w:noWrap/>
            <w:vAlign w:val="bottom"/>
          </w:tcPr>
          <w:p w14:paraId="3C36C2BD" w14:textId="3A6E5119"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25,005 </w:t>
            </w:r>
          </w:p>
        </w:tc>
        <w:tc>
          <w:tcPr>
            <w:tcW w:w="327" w:type="pct"/>
            <w:noWrap/>
            <w:vAlign w:val="bottom"/>
          </w:tcPr>
          <w:p w14:paraId="1BD9B0FE" w14:textId="2566409C"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29,987 </w:t>
            </w:r>
          </w:p>
        </w:tc>
        <w:tc>
          <w:tcPr>
            <w:tcW w:w="327" w:type="pct"/>
            <w:noWrap/>
            <w:vAlign w:val="bottom"/>
          </w:tcPr>
          <w:p w14:paraId="0967BC12" w14:textId="70E9B6B8"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34,702 </w:t>
            </w:r>
          </w:p>
        </w:tc>
        <w:tc>
          <w:tcPr>
            <w:tcW w:w="334" w:type="pct"/>
            <w:noWrap/>
            <w:vAlign w:val="bottom"/>
          </w:tcPr>
          <w:p w14:paraId="6BA6B010" w14:textId="788DACE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39,157 </w:t>
            </w:r>
          </w:p>
        </w:tc>
        <w:tc>
          <w:tcPr>
            <w:tcW w:w="386" w:type="pct"/>
            <w:noWrap/>
            <w:vAlign w:val="bottom"/>
          </w:tcPr>
          <w:p w14:paraId="74BD587C" w14:textId="4A841FD8"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43,345 </w:t>
            </w:r>
          </w:p>
        </w:tc>
        <w:tc>
          <w:tcPr>
            <w:tcW w:w="386" w:type="pct"/>
            <w:noWrap/>
            <w:vAlign w:val="bottom"/>
          </w:tcPr>
          <w:p w14:paraId="1EF884DC" w14:textId="5E52D8EC"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47,287 </w:t>
            </w:r>
          </w:p>
        </w:tc>
        <w:tc>
          <w:tcPr>
            <w:tcW w:w="490" w:type="pct"/>
            <w:noWrap/>
            <w:vAlign w:val="bottom"/>
          </w:tcPr>
          <w:p w14:paraId="3F0DB07B" w14:textId="05EC99B7"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421,930 </w:t>
            </w:r>
          </w:p>
        </w:tc>
      </w:tr>
      <w:tr w:rsidR="00CB1EFE" w:rsidRPr="00A646DC" w14:paraId="7D7E6B48" w14:textId="77777777" w:rsidTr="00B10703">
        <w:trPr>
          <w:trHeight w:val="300"/>
        </w:trPr>
        <w:tc>
          <w:tcPr>
            <w:tcW w:w="849" w:type="pct"/>
            <w:noWrap/>
            <w:hideMark/>
          </w:tcPr>
          <w:p w14:paraId="08055109" w14:textId="2E801BEA" w:rsidR="00CB1EFE" w:rsidRPr="00B64E86" w:rsidRDefault="00CB1EFE" w:rsidP="00CB1EFE">
            <w:pPr>
              <w:spacing w:before="100" w:beforeAutospacing="1" w:after="100" w:afterAutospacing="1"/>
              <w:rPr>
                <w:rFonts w:asciiTheme="majorBidi" w:hAnsiTheme="majorBidi" w:cstheme="majorBidi"/>
                <w:b/>
                <w:bCs/>
                <w:color w:val="000000"/>
                <w:sz w:val="20"/>
                <w:szCs w:val="20"/>
              </w:rPr>
            </w:pPr>
            <w:r w:rsidRPr="00B64E86">
              <w:rPr>
                <w:rFonts w:asciiTheme="majorBidi" w:eastAsia="Times New Roman" w:hAnsiTheme="majorBidi" w:cstheme="majorBidi"/>
                <w:b/>
                <w:bCs/>
                <w:kern w:val="0"/>
                <w:sz w:val="20"/>
                <w:szCs w:val="20"/>
                <w14:ligatures w14:val="none"/>
              </w:rPr>
              <w:t>Cohort 3 (scenario 3)</w:t>
            </w:r>
          </w:p>
        </w:tc>
        <w:tc>
          <w:tcPr>
            <w:tcW w:w="386" w:type="pct"/>
            <w:noWrap/>
            <w:vAlign w:val="bottom"/>
          </w:tcPr>
          <w:p w14:paraId="2C954B1B" w14:textId="6690FE43"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326,563 </w:t>
            </w:r>
          </w:p>
        </w:tc>
        <w:tc>
          <w:tcPr>
            <w:tcW w:w="386" w:type="pct"/>
            <w:noWrap/>
            <w:vAlign w:val="bottom"/>
          </w:tcPr>
          <w:p w14:paraId="766F051A" w14:textId="710990CE"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342,820 </w:t>
            </w:r>
          </w:p>
        </w:tc>
        <w:tc>
          <w:tcPr>
            <w:tcW w:w="386" w:type="pct"/>
            <w:noWrap/>
            <w:vAlign w:val="bottom"/>
          </w:tcPr>
          <w:p w14:paraId="1C239C6D" w14:textId="3D96DC9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358,226 </w:t>
            </w:r>
          </w:p>
        </w:tc>
        <w:tc>
          <w:tcPr>
            <w:tcW w:w="386" w:type="pct"/>
            <w:noWrap/>
            <w:vAlign w:val="bottom"/>
          </w:tcPr>
          <w:p w14:paraId="1D34BD51" w14:textId="476E2CDA"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372,520 </w:t>
            </w:r>
          </w:p>
        </w:tc>
        <w:tc>
          <w:tcPr>
            <w:tcW w:w="356" w:type="pct"/>
            <w:noWrap/>
            <w:vAlign w:val="bottom"/>
          </w:tcPr>
          <w:p w14:paraId="0B4F9D5A" w14:textId="7D185F04"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385,261 </w:t>
            </w:r>
          </w:p>
        </w:tc>
        <w:tc>
          <w:tcPr>
            <w:tcW w:w="327" w:type="pct"/>
            <w:noWrap/>
            <w:vAlign w:val="bottom"/>
          </w:tcPr>
          <w:p w14:paraId="08543FC5" w14:textId="08A266EC"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394,560 </w:t>
            </w:r>
          </w:p>
        </w:tc>
        <w:tc>
          <w:tcPr>
            <w:tcW w:w="327" w:type="pct"/>
            <w:noWrap/>
            <w:vAlign w:val="bottom"/>
          </w:tcPr>
          <w:p w14:paraId="231F1347" w14:textId="62EFE2A9"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400,586 </w:t>
            </w:r>
          </w:p>
        </w:tc>
        <w:tc>
          <w:tcPr>
            <w:tcW w:w="334" w:type="pct"/>
            <w:noWrap/>
            <w:vAlign w:val="bottom"/>
          </w:tcPr>
          <w:p w14:paraId="7A3352CC" w14:textId="0C1ED494"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404,969 </w:t>
            </w:r>
          </w:p>
        </w:tc>
        <w:tc>
          <w:tcPr>
            <w:tcW w:w="386" w:type="pct"/>
            <w:noWrap/>
            <w:vAlign w:val="bottom"/>
          </w:tcPr>
          <w:p w14:paraId="1DFC4B4E" w14:textId="19D44B2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407,492 </w:t>
            </w:r>
          </w:p>
        </w:tc>
        <w:tc>
          <w:tcPr>
            <w:tcW w:w="386" w:type="pct"/>
            <w:noWrap/>
            <w:vAlign w:val="bottom"/>
          </w:tcPr>
          <w:p w14:paraId="72E1B817" w14:textId="5BCB8B23"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408,171 </w:t>
            </w:r>
          </w:p>
        </w:tc>
        <w:tc>
          <w:tcPr>
            <w:tcW w:w="490" w:type="pct"/>
            <w:noWrap/>
            <w:vAlign w:val="bottom"/>
          </w:tcPr>
          <w:p w14:paraId="58603281" w14:textId="3085822F"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3,801,168 </w:t>
            </w:r>
          </w:p>
        </w:tc>
      </w:tr>
      <w:tr w:rsidR="00CB1EFE" w:rsidRPr="00A646DC" w14:paraId="09D5D831" w14:textId="77777777" w:rsidTr="00B10703">
        <w:trPr>
          <w:trHeight w:val="300"/>
        </w:trPr>
        <w:tc>
          <w:tcPr>
            <w:tcW w:w="849" w:type="pct"/>
            <w:noWrap/>
            <w:hideMark/>
          </w:tcPr>
          <w:p w14:paraId="75E6A2FD" w14:textId="52B61870" w:rsidR="00CB1EFE" w:rsidRPr="00B64E86" w:rsidRDefault="00CB1EFE" w:rsidP="00CB1EFE">
            <w:pPr>
              <w:spacing w:before="100" w:beforeAutospacing="1" w:after="100" w:afterAutospacing="1"/>
              <w:rPr>
                <w:rFonts w:asciiTheme="majorBidi" w:hAnsiTheme="majorBidi" w:cstheme="majorBidi"/>
                <w:b/>
                <w:bCs/>
                <w:color w:val="000000"/>
                <w:sz w:val="20"/>
                <w:szCs w:val="20"/>
              </w:rPr>
            </w:pPr>
            <w:r w:rsidRPr="00B64E86">
              <w:rPr>
                <w:rFonts w:asciiTheme="majorBidi" w:eastAsia="Times New Roman" w:hAnsiTheme="majorBidi" w:cstheme="majorBidi"/>
                <w:b/>
                <w:bCs/>
                <w:kern w:val="0"/>
                <w:sz w:val="20"/>
                <w:szCs w:val="20"/>
                <w14:ligatures w14:val="none"/>
              </w:rPr>
              <w:t>Difference (cohorts base-case and 3)</w:t>
            </w:r>
          </w:p>
        </w:tc>
        <w:tc>
          <w:tcPr>
            <w:tcW w:w="386" w:type="pct"/>
            <w:noWrap/>
            <w:vAlign w:val="bottom"/>
          </w:tcPr>
          <w:p w14:paraId="3D410938" w14:textId="0C7C2F47"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159,585 </w:t>
            </w:r>
          </w:p>
        </w:tc>
        <w:tc>
          <w:tcPr>
            <w:tcW w:w="386" w:type="pct"/>
            <w:noWrap/>
            <w:vAlign w:val="bottom"/>
          </w:tcPr>
          <w:p w14:paraId="030B7CD1" w14:textId="795EABD4"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8,489 </w:t>
            </w:r>
          </w:p>
        </w:tc>
        <w:tc>
          <w:tcPr>
            <w:tcW w:w="386" w:type="pct"/>
            <w:noWrap/>
            <w:vAlign w:val="bottom"/>
          </w:tcPr>
          <w:p w14:paraId="6AC01EBD" w14:textId="60391768"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13,936 </w:t>
            </w:r>
          </w:p>
        </w:tc>
        <w:tc>
          <w:tcPr>
            <w:tcW w:w="386" w:type="pct"/>
            <w:noWrap/>
            <w:vAlign w:val="bottom"/>
          </w:tcPr>
          <w:p w14:paraId="67681712" w14:textId="0CBD7987"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19,233 </w:t>
            </w:r>
          </w:p>
        </w:tc>
        <w:tc>
          <w:tcPr>
            <w:tcW w:w="356" w:type="pct"/>
            <w:noWrap/>
            <w:vAlign w:val="bottom"/>
          </w:tcPr>
          <w:p w14:paraId="1F49F94A" w14:textId="02ACA0B1"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24,333 </w:t>
            </w:r>
          </w:p>
        </w:tc>
        <w:tc>
          <w:tcPr>
            <w:tcW w:w="327" w:type="pct"/>
            <w:noWrap/>
            <w:vAlign w:val="bottom"/>
          </w:tcPr>
          <w:p w14:paraId="73ED4700" w14:textId="36CC15FE"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29,173 </w:t>
            </w:r>
          </w:p>
        </w:tc>
        <w:tc>
          <w:tcPr>
            <w:tcW w:w="327" w:type="pct"/>
            <w:noWrap/>
            <w:vAlign w:val="bottom"/>
          </w:tcPr>
          <w:p w14:paraId="70C9B0E6" w14:textId="68B62172"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33,754 </w:t>
            </w:r>
          </w:p>
        </w:tc>
        <w:tc>
          <w:tcPr>
            <w:tcW w:w="334" w:type="pct"/>
            <w:noWrap/>
            <w:vAlign w:val="bottom"/>
          </w:tcPr>
          <w:p w14:paraId="049468F6" w14:textId="35EC6755"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38,081 </w:t>
            </w:r>
          </w:p>
        </w:tc>
        <w:tc>
          <w:tcPr>
            <w:tcW w:w="386" w:type="pct"/>
            <w:noWrap/>
            <w:vAlign w:val="bottom"/>
          </w:tcPr>
          <w:p w14:paraId="4C8B4D27" w14:textId="7817B93C"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42,148 </w:t>
            </w:r>
          </w:p>
        </w:tc>
        <w:tc>
          <w:tcPr>
            <w:tcW w:w="386" w:type="pct"/>
            <w:noWrap/>
            <w:vAlign w:val="bottom"/>
          </w:tcPr>
          <w:p w14:paraId="171BBC51" w14:textId="0B9A1140"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45,974 </w:t>
            </w:r>
          </w:p>
        </w:tc>
        <w:tc>
          <w:tcPr>
            <w:tcW w:w="490" w:type="pct"/>
            <w:noWrap/>
            <w:vAlign w:val="bottom"/>
          </w:tcPr>
          <w:p w14:paraId="1E143F87" w14:textId="4A68D040" w:rsidR="00CB1EFE" w:rsidRPr="00B64E86" w:rsidRDefault="00CB1EFE" w:rsidP="00CB1EFE">
            <w:pPr>
              <w:spacing w:before="100" w:beforeAutospacing="1" w:after="100" w:afterAutospacing="1"/>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414,707 </w:t>
            </w:r>
          </w:p>
        </w:tc>
      </w:tr>
      <w:tr w:rsidR="00CB1EFE" w:rsidRPr="00A646DC" w14:paraId="41B6C7D6" w14:textId="77777777" w:rsidTr="00B10703">
        <w:trPr>
          <w:trHeight w:val="300"/>
        </w:trPr>
        <w:tc>
          <w:tcPr>
            <w:tcW w:w="849" w:type="pct"/>
            <w:noWrap/>
          </w:tcPr>
          <w:p w14:paraId="32FC1B5B" w14:textId="767F74DA" w:rsidR="00CB1EFE" w:rsidRPr="00B64E86" w:rsidRDefault="00CB1EFE" w:rsidP="00CB1EFE">
            <w:pPr>
              <w:spacing w:before="100" w:beforeAutospacing="1" w:after="100" w:afterAutospacing="1"/>
              <w:rPr>
                <w:rFonts w:asciiTheme="majorBidi" w:eastAsia="Times New Roman" w:hAnsiTheme="majorBidi" w:cstheme="majorBidi"/>
                <w:b/>
                <w:bCs/>
                <w:kern w:val="0"/>
                <w:sz w:val="20"/>
                <w:szCs w:val="20"/>
                <w14:ligatures w14:val="none"/>
              </w:rPr>
            </w:pPr>
            <w:r w:rsidRPr="00B64E86">
              <w:rPr>
                <w:rFonts w:asciiTheme="majorBidi" w:eastAsia="Times New Roman" w:hAnsiTheme="majorBidi" w:cstheme="majorBidi"/>
                <w:b/>
                <w:bCs/>
                <w:kern w:val="0"/>
                <w:sz w:val="20"/>
                <w:szCs w:val="20"/>
                <w14:ligatures w14:val="none"/>
              </w:rPr>
              <w:t>Cohort 4 (scenario 4)</w:t>
            </w:r>
          </w:p>
        </w:tc>
        <w:tc>
          <w:tcPr>
            <w:tcW w:w="386" w:type="pct"/>
            <w:noWrap/>
            <w:vAlign w:val="bottom"/>
          </w:tcPr>
          <w:p w14:paraId="0CB24190" w14:textId="320A0D4E"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169,876 </w:t>
            </w:r>
          </w:p>
        </w:tc>
        <w:tc>
          <w:tcPr>
            <w:tcW w:w="386" w:type="pct"/>
            <w:noWrap/>
            <w:vAlign w:val="bottom"/>
          </w:tcPr>
          <w:p w14:paraId="2D89DA13" w14:textId="46AD2BF2"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342,859 </w:t>
            </w:r>
          </w:p>
        </w:tc>
        <w:tc>
          <w:tcPr>
            <w:tcW w:w="386" w:type="pct"/>
            <w:noWrap/>
            <w:vAlign w:val="bottom"/>
          </w:tcPr>
          <w:p w14:paraId="1C7FDD8D" w14:textId="7C7BCF1B"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358,291 </w:t>
            </w:r>
          </w:p>
        </w:tc>
        <w:tc>
          <w:tcPr>
            <w:tcW w:w="386" w:type="pct"/>
            <w:noWrap/>
            <w:vAlign w:val="bottom"/>
          </w:tcPr>
          <w:p w14:paraId="70632B1C" w14:textId="34C54A1A"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372,611 </w:t>
            </w:r>
          </w:p>
        </w:tc>
        <w:tc>
          <w:tcPr>
            <w:tcW w:w="356" w:type="pct"/>
            <w:noWrap/>
            <w:vAlign w:val="bottom"/>
          </w:tcPr>
          <w:p w14:paraId="2779B68D" w14:textId="0FB894B3"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385,378 </w:t>
            </w:r>
          </w:p>
        </w:tc>
        <w:tc>
          <w:tcPr>
            <w:tcW w:w="327" w:type="pct"/>
            <w:noWrap/>
            <w:vAlign w:val="bottom"/>
          </w:tcPr>
          <w:p w14:paraId="035D0FED" w14:textId="372D54EB"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394,702 </w:t>
            </w:r>
          </w:p>
        </w:tc>
        <w:tc>
          <w:tcPr>
            <w:tcW w:w="327" w:type="pct"/>
            <w:noWrap/>
            <w:vAlign w:val="bottom"/>
          </w:tcPr>
          <w:p w14:paraId="24389C44" w14:textId="611F968F"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400,753 </w:t>
            </w:r>
          </w:p>
        </w:tc>
        <w:tc>
          <w:tcPr>
            <w:tcW w:w="334" w:type="pct"/>
            <w:noWrap/>
            <w:vAlign w:val="bottom"/>
          </w:tcPr>
          <w:p w14:paraId="2ACF93C7" w14:textId="13DFC7F7"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405,161 </w:t>
            </w:r>
          </w:p>
        </w:tc>
        <w:tc>
          <w:tcPr>
            <w:tcW w:w="386" w:type="pct"/>
            <w:noWrap/>
            <w:vAlign w:val="bottom"/>
          </w:tcPr>
          <w:p w14:paraId="7865002C" w14:textId="0B07044F"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407,707 </w:t>
            </w:r>
          </w:p>
        </w:tc>
        <w:tc>
          <w:tcPr>
            <w:tcW w:w="386" w:type="pct"/>
            <w:noWrap/>
            <w:vAlign w:val="bottom"/>
          </w:tcPr>
          <w:p w14:paraId="55C491BE" w14:textId="273CF94E"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408,409 </w:t>
            </w:r>
          </w:p>
        </w:tc>
        <w:tc>
          <w:tcPr>
            <w:tcW w:w="490" w:type="pct"/>
            <w:noWrap/>
            <w:vAlign w:val="bottom"/>
          </w:tcPr>
          <w:p w14:paraId="7118064E" w14:textId="6934FE6C"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3,645,748 </w:t>
            </w:r>
          </w:p>
        </w:tc>
      </w:tr>
      <w:tr w:rsidR="00CB1EFE" w:rsidRPr="00A646DC" w14:paraId="795A9C89" w14:textId="77777777" w:rsidTr="00B10703">
        <w:trPr>
          <w:trHeight w:val="300"/>
        </w:trPr>
        <w:tc>
          <w:tcPr>
            <w:tcW w:w="849" w:type="pct"/>
            <w:noWrap/>
          </w:tcPr>
          <w:p w14:paraId="1A57E45A" w14:textId="6DFF8E13" w:rsidR="00CB1EFE" w:rsidRPr="00B64E86" w:rsidRDefault="00CB1EFE" w:rsidP="00CB1EFE">
            <w:pPr>
              <w:spacing w:before="100" w:beforeAutospacing="1" w:after="100" w:afterAutospacing="1"/>
              <w:rPr>
                <w:rFonts w:asciiTheme="majorBidi" w:eastAsia="Times New Roman" w:hAnsiTheme="majorBidi" w:cstheme="majorBidi"/>
                <w:b/>
                <w:bCs/>
                <w:kern w:val="0"/>
                <w:sz w:val="20"/>
                <w:szCs w:val="20"/>
                <w14:ligatures w14:val="none"/>
              </w:rPr>
            </w:pPr>
            <w:r w:rsidRPr="00B64E86">
              <w:rPr>
                <w:rFonts w:asciiTheme="majorBidi" w:eastAsia="Times New Roman" w:hAnsiTheme="majorBidi" w:cstheme="majorBidi"/>
                <w:b/>
                <w:bCs/>
                <w:kern w:val="0"/>
                <w:sz w:val="20"/>
                <w:szCs w:val="20"/>
                <w14:ligatures w14:val="none"/>
              </w:rPr>
              <w:t>Difference (cohorts base-case and 4)</w:t>
            </w:r>
          </w:p>
        </w:tc>
        <w:tc>
          <w:tcPr>
            <w:tcW w:w="386" w:type="pct"/>
            <w:noWrap/>
            <w:vAlign w:val="bottom"/>
          </w:tcPr>
          <w:p w14:paraId="38E01614" w14:textId="31117450"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2,898 </w:t>
            </w:r>
          </w:p>
        </w:tc>
        <w:tc>
          <w:tcPr>
            <w:tcW w:w="386" w:type="pct"/>
            <w:noWrap/>
            <w:vAlign w:val="bottom"/>
          </w:tcPr>
          <w:p w14:paraId="07BBDEC0" w14:textId="05A7FD4E"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8,528 </w:t>
            </w:r>
          </w:p>
        </w:tc>
        <w:tc>
          <w:tcPr>
            <w:tcW w:w="386" w:type="pct"/>
            <w:noWrap/>
            <w:vAlign w:val="bottom"/>
          </w:tcPr>
          <w:p w14:paraId="4D5D2B4A" w14:textId="18AD3D74"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14,001 </w:t>
            </w:r>
          </w:p>
        </w:tc>
        <w:tc>
          <w:tcPr>
            <w:tcW w:w="386" w:type="pct"/>
            <w:noWrap/>
            <w:vAlign w:val="bottom"/>
          </w:tcPr>
          <w:p w14:paraId="0A5290ED" w14:textId="491B53BF"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19,324 </w:t>
            </w:r>
          </w:p>
        </w:tc>
        <w:tc>
          <w:tcPr>
            <w:tcW w:w="356" w:type="pct"/>
            <w:noWrap/>
            <w:vAlign w:val="bottom"/>
          </w:tcPr>
          <w:p w14:paraId="1C8E7BD0" w14:textId="3868A09A"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24,449 </w:t>
            </w:r>
          </w:p>
        </w:tc>
        <w:tc>
          <w:tcPr>
            <w:tcW w:w="327" w:type="pct"/>
            <w:noWrap/>
            <w:vAlign w:val="bottom"/>
          </w:tcPr>
          <w:p w14:paraId="21309861" w14:textId="20E60219"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29,315 </w:t>
            </w:r>
          </w:p>
        </w:tc>
        <w:tc>
          <w:tcPr>
            <w:tcW w:w="327" w:type="pct"/>
            <w:noWrap/>
            <w:vAlign w:val="bottom"/>
          </w:tcPr>
          <w:p w14:paraId="60529575" w14:textId="32EB3DDE"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33,922 </w:t>
            </w:r>
          </w:p>
        </w:tc>
        <w:tc>
          <w:tcPr>
            <w:tcW w:w="334" w:type="pct"/>
            <w:noWrap/>
            <w:vAlign w:val="bottom"/>
          </w:tcPr>
          <w:p w14:paraId="5B3C89A3" w14:textId="05B13DC0"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38,273 </w:t>
            </w:r>
          </w:p>
        </w:tc>
        <w:tc>
          <w:tcPr>
            <w:tcW w:w="386" w:type="pct"/>
            <w:noWrap/>
            <w:vAlign w:val="bottom"/>
          </w:tcPr>
          <w:p w14:paraId="3C790DC7" w14:textId="7B9AA8E4"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42,364 </w:t>
            </w:r>
          </w:p>
        </w:tc>
        <w:tc>
          <w:tcPr>
            <w:tcW w:w="386" w:type="pct"/>
            <w:noWrap/>
            <w:vAlign w:val="bottom"/>
          </w:tcPr>
          <w:p w14:paraId="0B1263C9" w14:textId="774E313B"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46,212 </w:t>
            </w:r>
          </w:p>
        </w:tc>
        <w:tc>
          <w:tcPr>
            <w:tcW w:w="490" w:type="pct"/>
            <w:noWrap/>
            <w:vAlign w:val="bottom"/>
          </w:tcPr>
          <w:p w14:paraId="5B8ADD5A" w14:textId="0DC38EC3" w:rsidR="00CB1EFE" w:rsidRPr="00B64E86" w:rsidRDefault="00CB1EFE" w:rsidP="00CB1EFE">
            <w:pPr>
              <w:spacing w:before="100" w:beforeAutospacing="1" w:after="100" w:afterAutospacing="1"/>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259,287 </w:t>
            </w:r>
          </w:p>
        </w:tc>
      </w:tr>
    </w:tbl>
    <w:p w14:paraId="52E2A857" w14:textId="33965E5C" w:rsidR="0067390E" w:rsidRPr="00B64E86" w:rsidRDefault="0067251F" w:rsidP="00B64E86">
      <w:pPr>
        <w:pStyle w:val="ListParagraph"/>
        <w:numPr>
          <w:ilvl w:val="0"/>
          <w:numId w:val="13"/>
        </w:numPr>
        <w:rPr>
          <w:rFonts w:asciiTheme="majorBidi" w:hAnsiTheme="majorBidi" w:cstheme="majorBidi"/>
          <w:b/>
          <w:bCs/>
          <w:sz w:val="20"/>
          <w:szCs w:val="20"/>
        </w:rPr>
      </w:pPr>
      <w:r w:rsidRPr="00B64E86">
        <w:rPr>
          <w:rFonts w:asciiTheme="majorBidi" w:hAnsiTheme="majorBidi" w:cstheme="majorBidi"/>
          <w:b/>
          <w:bCs/>
          <w:sz w:val="20"/>
          <w:szCs w:val="20"/>
        </w:rPr>
        <w:t xml:space="preserve">Women </w:t>
      </w:r>
    </w:p>
    <w:tbl>
      <w:tblPr>
        <w:tblStyle w:val="TableGrid"/>
        <w:tblW w:w="5349" w:type="pct"/>
        <w:tblLayout w:type="fixed"/>
        <w:tblLook w:val="04A0" w:firstRow="1" w:lastRow="0" w:firstColumn="1" w:lastColumn="0" w:noHBand="0" w:noVBand="1"/>
      </w:tblPr>
      <w:tblGrid>
        <w:gridCol w:w="2326"/>
        <w:gridCol w:w="1065"/>
        <w:gridCol w:w="1062"/>
        <w:gridCol w:w="1062"/>
        <w:gridCol w:w="1062"/>
        <w:gridCol w:w="1067"/>
        <w:gridCol w:w="1067"/>
        <w:gridCol w:w="1067"/>
        <w:gridCol w:w="1064"/>
        <w:gridCol w:w="1064"/>
        <w:gridCol w:w="1064"/>
        <w:gridCol w:w="884"/>
      </w:tblGrid>
      <w:tr w:rsidR="00755AD6" w:rsidRPr="00A646DC" w14:paraId="33D042E1" w14:textId="77777777" w:rsidTr="00747EE8">
        <w:trPr>
          <w:trHeight w:val="300"/>
        </w:trPr>
        <w:tc>
          <w:tcPr>
            <w:tcW w:w="839" w:type="pct"/>
            <w:noWrap/>
            <w:hideMark/>
          </w:tcPr>
          <w:p w14:paraId="550B07C8" w14:textId="77777777" w:rsidR="00755AD6" w:rsidRPr="00B64E86" w:rsidRDefault="00755AD6" w:rsidP="00755AD6">
            <w:pP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Year</w:t>
            </w:r>
          </w:p>
        </w:tc>
        <w:tc>
          <w:tcPr>
            <w:tcW w:w="384" w:type="pct"/>
            <w:noWrap/>
            <w:hideMark/>
          </w:tcPr>
          <w:p w14:paraId="78687A66" w14:textId="1C1FD5CC"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2024</w:t>
            </w:r>
          </w:p>
        </w:tc>
        <w:tc>
          <w:tcPr>
            <w:tcW w:w="383" w:type="pct"/>
            <w:noWrap/>
            <w:hideMark/>
          </w:tcPr>
          <w:p w14:paraId="5B2C9B7B" w14:textId="69ED90E8"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2025</w:t>
            </w:r>
          </w:p>
        </w:tc>
        <w:tc>
          <w:tcPr>
            <w:tcW w:w="383" w:type="pct"/>
            <w:noWrap/>
            <w:hideMark/>
          </w:tcPr>
          <w:p w14:paraId="5955A469" w14:textId="0FCC9D37"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2026</w:t>
            </w:r>
          </w:p>
        </w:tc>
        <w:tc>
          <w:tcPr>
            <w:tcW w:w="383" w:type="pct"/>
            <w:noWrap/>
            <w:hideMark/>
          </w:tcPr>
          <w:p w14:paraId="45912B1C" w14:textId="2A12B507"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2027</w:t>
            </w:r>
          </w:p>
        </w:tc>
        <w:tc>
          <w:tcPr>
            <w:tcW w:w="385" w:type="pct"/>
            <w:noWrap/>
            <w:hideMark/>
          </w:tcPr>
          <w:p w14:paraId="6D2F9847" w14:textId="613B9C2E"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2028</w:t>
            </w:r>
          </w:p>
        </w:tc>
        <w:tc>
          <w:tcPr>
            <w:tcW w:w="385" w:type="pct"/>
            <w:noWrap/>
            <w:hideMark/>
          </w:tcPr>
          <w:p w14:paraId="55F1C418" w14:textId="1EA38794"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2029</w:t>
            </w:r>
          </w:p>
        </w:tc>
        <w:tc>
          <w:tcPr>
            <w:tcW w:w="385" w:type="pct"/>
            <w:noWrap/>
            <w:hideMark/>
          </w:tcPr>
          <w:p w14:paraId="36FCA090" w14:textId="25C7BD3E"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2030</w:t>
            </w:r>
          </w:p>
        </w:tc>
        <w:tc>
          <w:tcPr>
            <w:tcW w:w="384" w:type="pct"/>
            <w:noWrap/>
            <w:hideMark/>
          </w:tcPr>
          <w:p w14:paraId="14A897F8" w14:textId="5A2027E8"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2031</w:t>
            </w:r>
          </w:p>
        </w:tc>
        <w:tc>
          <w:tcPr>
            <w:tcW w:w="384" w:type="pct"/>
            <w:noWrap/>
            <w:hideMark/>
          </w:tcPr>
          <w:p w14:paraId="22DACEE6" w14:textId="25B8FD7D"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2032</w:t>
            </w:r>
          </w:p>
        </w:tc>
        <w:tc>
          <w:tcPr>
            <w:tcW w:w="384" w:type="pct"/>
            <w:noWrap/>
            <w:hideMark/>
          </w:tcPr>
          <w:p w14:paraId="3F40242C" w14:textId="158D9EC6"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2033</w:t>
            </w:r>
          </w:p>
        </w:tc>
        <w:tc>
          <w:tcPr>
            <w:tcW w:w="319" w:type="pct"/>
            <w:noWrap/>
            <w:hideMark/>
          </w:tcPr>
          <w:p w14:paraId="1AB884ED" w14:textId="23AAC7D4" w:rsidR="00755AD6" w:rsidRPr="00B64E86" w:rsidRDefault="00755AD6" w:rsidP="00755AD6">
            <w:pPr>
              <w:jc w:val="center"/>
              <w:rPr>
                <w:rFonts w:asciiTheme="majorBidi" w:eastAsia="Times New Roman" w:hAnsiTheme="majorBidi" w:cstheme="majorBidi"/>
                <w:b/>
                <w:bCs/>
                <w:color w:val="000000"/>
                <w:kern w:val="0"/>
                <w:sz w:val="20"/>
                <w:szCs w:val="20"/>
                <w14:ligatures w14:val="none"/>
              </w:rPr>
            </w:pPr>
            <w:r w:rsidRPr="00B64E86">
              <w:rPr>
                <w:rFonts w:asciiTheme="majorBidi" w:eastAsia="Times New Roman" w:hAnsiTheme="majorBidi" w:cstheme="majorBidi"/>
                <w:b/>
                <w:bCs/>
                <w:color w:val="000000"/>
                <w:kern w:val="0"/>
                <w:sz w:val="20"/>
                <w:szCs w:val="20"/>
                <w14:ligatures w14:val="none"/>
              </w:rPr>
              <w:t>Sum (2024-33)</w:t>
            </w:r>
          </w:p>
        </w:tc>
      </w:tr>
      <w:tr w:rsidR="00CB1EFE" w:rsidRPr="00A646DC" w14:paraId="1F4DA3F1" w14:textId="77777777" w:rsidTr="00A30AA2">
        <w:trPr>
          <w:trHeight w:val="300"/>
        </w:trPr>
        <w:tc>
          <w:tcPr>
            <w:tcW w:w="839" w:type="pct"/>
            <w:noWrap/>
            <w:hideMark/>
          </w:tcPr>
          <w:p w14:paraId="57A26FDA" w14:textId="5085EEBC" w:rsidR="00CB1EFE" w:rsidRPr="00B64E86" w:rsidRDefault="00CB1EFE" w:rsidP="00CB1EFE">
            <w:pPr>
              <w:rPr>
                <w:rFonts w:asciiTheme="majorBidi" w:hAnsiTheme="majorBidi" w:cstheme="majorBidi"/>
                <w:color w:val="000000"/>
                <w:sz w:val="20"/>
                <w:szCs w:val="20"/>
              </w:rPr>
            </w:pPr>
            <w:r w:rsidRPr="00B64E86">
              <w:rPr>
                <w:rFonts w:asciiTheme="majorBidi" w:eastAsia="Times New Roman" w:hAnsiTheme="majorBidi" w:cstheme="majorBidi"/>
                <w:b/>
                <w:bCs/>
                <w:kern w:val="0"/>
                <w:sz w:val="20"/>
                <w:szCs w:val="20"/>
                <w14:ligatures w14:val="none"/>
              </w:rPr>
              <w:t>Base-case</w:t>
            </w:r>
          </w:p>
        </w:tc>
        <w:tc>
          <w:tcPr>
            <w:tcW w:w="384" w:type="pct"/>
            <w:noWrap/>
            <w:vAlign w:val="bottom"/>
          </w:tcPr>
          <w:p w14:paraId="4B275C88" w14:textId="26C848A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45,887 </w:t>
            </w:r>
          </w:p>
        </w:tc>
        <w:tc>
          <w:tcPr>
            <w:tcW w:w="383" w:type="pct"/>
            <w:noWrap/>
            <w:vAlign w:val="bottom"/>
          </w:tcPr>
          <w:p w14:paraId="4015AA78" w14:textId="3162C76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92,596 </w:t>
            </w:r>
          </w:p>
        </w:tc>
        <w:tc>
          <w:tcPr>
            <w:tcW w:w="383" w:type="pct"/>
            <w:noWrap/>
            <w:vAlign w:val="bottom"/>
          </w:tcPr>
          <w:p w14:paraId="1A398800" w14:textId="4FA1A83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96,627 </w:t>
            </w:r>
          </w:p>
        </w:tc>
        <w:tc>
          <w:tcPr>
            <w:tcW w:w="383" w:type="pct"/>
            <w:noWrap/>
            <w:vAlign w:val="bottom"/>
          </w:tcPr>
          <w:p w14:paraId="2C2329A4" w14:textId="3CC0E7E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100,199 </w:t>
            </w:r>
          </w:p>
        </w:tc>
        <w:tc>
          <w:tcPr>
            <w:tcW w:w="385" w:type="pct"/>
            <w:noWrap/>
            <w:vAlign w:val="bottom"/>
          </w:tcPr>
          <w:p w14:paraId="5C01308C" w14:textId="70BB97C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103,286 </w:t>
            </w:r>
          </w:p>
        </w:tc>
        <w:tc>
          <w:tcPr>
            <w:tcW w:w="385" w:type="pct"/>
            <w:noWrap/>
            <w:vAlign w:val="bottom"/>
          </w:tcPr>
          <w:p w14:paraId="34B05F00" w14:textId="08D9889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105,575 </w:t>
            </w:r>
          </w:p>
        </w:tc>
        <w:tc>
          <w:tcPr>
            <w:tcW w:w="385" w:type="pct"/>
            <w:noWrap/>
            <w:vAlign w:val="bottom"/>
          </w:tcPr>
          <w:p w14:paraId="6D394B4E" w14:textId="2D5AC7A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107,198 </w:t>
            </w:r>
          </w:p>
        </w:tc>
        <w:tc>
          <w:tcPr>
            <w:tcW w:w="384" w:type="pct"/>
            <w:noWrap/>
            <w:vAlign w:val="bottom"/>
          </w:tcPr>
          <w:p w14:paraId="4A0AD40A" w14:textId="26E5840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108,534 </w:t>
            </w:r>
          </w:p>
        </w:tc>
        <w:tc>
          <w:tcPr>
            <w:tcW w:w="384" w:type="pct"/>
            <w:noWrap/>
            <w:vAlign w:val="bottom"/>
          </w:tcPr>
          <w:p w14:paraId="1C756245" w14:textId="0DB498C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109,509 </w:t>
            </w:r>
          </w:p>
        </w:tc>
        <w:tc>
          <w:tcPr>
            <w:tcW w:w="384" w:type="pct"/>
            <w:noWrap/>
            <w:vAlign w:val="bottom"/>
          </w:tcPr>
          <w:p w14:paraId="5E47B45A" w14:textId="421CE84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110,070 </w:t>
            </w:r>
          </w:p>
        </w:tc>
        <w:tc>
          <w:tcPr>
            <w:tcW w:w="319" w:type="pct"/>
            <w:noWrap/>
            <w:vAlign w:val="bottom"/>
          </w:tcPr>
          <w:p w14:paraId="7FDEBEE0" w14:textId="4070578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979,480 </w:t>
            </w:r>
          </w:p>
        </w:tc>
      </w:tr>
      <w:tr w:rsidR="00CB1EFE" w:rsidRPr="00A646DC" w14:paraId="47CE2B3E" w14:textId="77777777" w:rsidTr="00A30AA2">
        <w:trPr>
          <w:trHeight w:val="300"/>
        </w:trPr>
        <w:tc>
          <w:tcPr>
            <w:tcW w:w="839" w:type="pct"/>
            <w:noWrap/>
            <w:hideMark/>
          </w:tcPr>
          <w:p w14:paraId="0097251A" w14:textId="3D16ECBD" w:rsidR="00CB1EFE" w:rsidRPr="00B64E86" w:rsidRDefault="00CB1EFE" w:rsidP="00CB1EFE">
            <w:pPr>
              <w:rPr>
                <w:rFonts w:asciiTheme="majorBidi" w:hAnsiTheme="majorBidi" w:cstheme="majorBidi"/>
                <w:color w:val="000000"/>
                <w:sz w:val="20"/>
                <w:szCs w:val="20"/>
              </w:rPr>
            </w:pPr>
            <w:r w:rsidRPr="00B64E86">
              <w:rPr>
                <w:rFonts w:asciiTheme="majorBidi" w:eastAsia="Times New Roman" w:hAnsiTheme="majorBidi" w:cstheme="majorBidi"/>
                <w:b/>
                <w:bCs/>
                <w:kern w:val="0"/>
                <w:sz w:val="20"/>
                <w:szCs w:val="20"/>
                <w14:ligatures w14:val="none"/>
              </w:rPr>
              <w:t>Cohort 1 (scenario 1)</w:t>
            </w:r>
          </w:p>
        </w:tc>
        <w:tc>
          <w:tcPr>
            <w:tcW w:w="384" w:type="pct"/>
            <w:noWrap/>
            <w:vAlign w:val="bottom"/>
          </w:tcPr>
          <w:p w14:paraId="104882F4" w14:textId="327FBD7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183,317 </w:t>
            </w:r>
          </w:p>
        </w:tc>
        <w:tc>
          <w:tcPr>
            <w:tcW w:w="383" w:type="pct"/>
            <w:noWrap/>
            <w:vAlign w:val="bottom"/>
          </w:tcPr>
          <w:p w14:paraId="48D475E0" w14:textId="28ED4B6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191,746 </w:t>
            </w:r>
          </w:p>
        </w:tc>
        <w:tc>
          <w:tcPr>
            <w:tcW w:w="383" w:type="pct"/>
            <w:noWrap/>
            <w:vAlign w:val="bottom"/>
          </w:tcPr>
          <w:p w14:paraId="19BAE4CC" w14:textId="67A4111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199,285 </w:t>
            </w:r>
          </w:p>
        </w:tc>
        <w:tc>
          <w:tcPr>
            <w:tcW w:w="383" w:type="pct"/>
            <w:noWrap/>
            <w:vAlign w:val="bottom"/>
          </w:tcPr>
          <w:p w14:paraId="31E83875" w14:textId="63FD621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205,876 </w:t>
            </w:r>
          </w:p>
        </w:tc>
        <w:tc>
          <w:tcPr>
            <w:tcW w:w="385" w:type="pct"/>
            <w:noWrap/>
            <w:vAlign w:val="bottom"/>
          </w:tcPr>
          <w:p w14:paraId="34CAABE2" w14:textId="22A9FF7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211,171 </w:t>
            </w:r>
          </w:p>
        </w:tc>
        <w:tc>
          <w:tcPr>
            <w:tcW w:w="385" w:type="pct"/>
            <w:noWrap/>
            <w:vAlign w:val="bottom"/>
          </w:tcPr>
          <w:p w14:paraId="5E30CC99" w14:textId="69E3096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215,161 </w:t>
            </w:r>
          </w:p>
        </w:tc>
        <w:tc>
          <w:tcPr>
            <w:tcW w:w="385" w:type="pct"/>
            <w:noWrap/>
            <w:vAlign w:val="bottom"/>
          </w:tcPr>
          <w:p w14:paraId="1125FF13" w14:textId="3680BE2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218,354 </w:t>
            </w:r>
          </w:p>
        </w:tc>
        <w:tc>
          <w:tcPr>
            <w:tcW w:w="384" w:type="pct"/>
            <w:noWrap/>
            <w:vAlign w:val="bottom"/>
          </w:tcPr>
          <w:p w14:paraId="79B7282F" w14:textId="3492797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220,721 </w:t>
            </w:r>
          </w:p>
        </w:tc>
        <w:tc>
          <w:tcPr>
            <w:tcW w:w="384" w:type="pct"/>
            <w:noWrap/>
            <w:vAlign w:val="bottom"/>
          </w:tcPr>
          <w:p w14:paraId="028D7A54" w14:textId="2528C921"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223,968 </w:t>
            </w:r>
          </w:p>
        </w:tc>
        <w:tc>
          <w:tcPr>
            <w:tcW w:w="384" w:type="pct"/>
            <w:noWrap/>
            <w:vAlign w:val="bottom"/>
          </w:tcPr>
          <w:p w14:paraId="089AA7AF" w14:textId="54DFAA4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112,107 </w:t>
            </w:r>
          </w:p>
        </w:tc>
        <w:tc>
          <w:tcPr>
            <w:tcW w:w="319" w:type="pct"/>
            <w:noWrap/>
            <w:vAlign w:val="bottom"/>
          </w:tcPr>
          <w:p w14:paraId="301F9CC6" w14:textId="37522A1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1,981,706 </w:t>
            </w:r>
          </w:p>
        </w:tc>
      </w:tr>
      <w:tr w:rsidR="00CB1EFE" w:rsidRPr="00A646DC" w14:paraId="60BEAE73" w14:textId="77777777" w:rsidTr="00A30AA2">
        <w:trPr>
          <w:trHeight w:val="300"/>
        </w:trPr>
        <w:tc>
          <w:tcPr>
            <w:tcW w:w="839" w:type="pct"/>
            <w:noWrap/>
            <w:hideMark/>
          </w:tcPr>
          <w:p w14:paraId="4B5DB384" w14:textId="0CC9E8D2" w:rsidR="00CB1EFE" w:rsidRPr="00B64E86" w:rsidRDefault="00CB1EFE" w:rsidP="00CB1EFE">
            <w:pPr>
              <w:rPr>
                <w:rFonts w:asciiTheme="majorBidi" w:hAnsiTheme="majorBidi" w:cstheme="majorBidi"/>
                <w:color w:val="000000"/>
                <w:sz w:val="20"/>
                <w:szCs w:val="20"/>
              </w:rPr>
            </w:pPr>
            <w:r w:rsidRPr="00B64E86">
              <w:rPr>
                <w:rFonts w:asciiTheme="majorBidi" w:eastAsia="Times New Roman" w:hAnsiTheme="majorBidi" w:cstheme="majorBidi"/>
                <w:b/>
                <w:bCs/>
                <w:kern w:val="0"/>
                <w:sz w:val="20"/>
                <w:szCs w:val="20"/>
                <w14:ligatures w14:val="none"/>
              </w:rPr>
              <w:t>Difference (cohorts base-case and 1)</w:t>
            </w:r>
          </w:p>
        </w:tc>
        <w:tc>
          <w:tcPr>
            <w:tcW w:w="384" w:type="pct"/>
            <w:noWrap/>
            <w:vAlign w:val="bottom"/>
          </w:tcPr>
          <w:p w14:paraId="33E3AE15" w14:textId="22B9A7E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137,430 </w:t>
            </w:r>
          </w:p>
        </w:tc>
        <w:tc>
          <w:tcPr>
            <w:tcW w:w="383" w:type="pct"/>
            <w:noWrap/>
            <w:vAlign w:val="bottom"/>
          </w:tcPr>
          <w:p w14:paraId="409A3C96" w14:textId="61D3D0F3"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99,150 </w:t>
            </w:r>
          </w:p>
        </w:tc>
        <w:tc>
          <w:tcPr>
            <w:tcW w:w="383" w:type="pct"/>
            <w:noWrap/>
            <w:vAlign w:val="bottom"/>
          </w:tcPr>
          <w:p w14:paraId="781321FA" w14:textId="2C6BCEE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102,658 </w:t>
            </w:r>
          </w:p>
        </w:tc>
        <w:tc>
          <w:tcPr>
            <w:tcW w:w="383" w:type="pct"/>
            <w:noWrap/>
            <w:vAlign w:val="bottom"/>
          </w:tcPr>
          <w:p w14:paraId="110B6BB5" w14:textId="0FCF991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105,677 </w:t>
            </w:r>
          </w:p>
        </w:tc>
        <w:tc>
          <w:tcPr>
            <w:tcW w:w="385" w:type="pct"/>
            <w:noWrap/>
            <w:vAlign w:val="bottom"/>
          </w:tcPr>
          <w:p w14:paraId="7E2FCA34" w14:textId="4AA4DCA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107,885 </w:t>
            </w:r>
          </w:p>
        </w:tc>
        <w:tc>
          <w:tcPr>
            <w:tcW w:w="385" w:type="pct"/>
            <w:noWrap/>
            <w:vAlign w:val="bottom"/>
          </w:tcPr>
          <w:p w14:paraId="0A6D29BA" w14:textId="1A678E7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109,587 </w:t>
            </w:r>
          </w:p>
        </w:tc>
        <w:tc>
          <w:tcPr>
            <w:tcW w:w="385" w:type="pct"/>
            <w:noWrap/>
            <w:vAlign w:val="bottom"/>
          </w:tcPr>
          <w:p w14:paraId="18E6695D" w14:textId="3F7FDC3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111,157 </w:t>
            </w:r>
          </w:p>
        </w:tc>
        <w:tc>
          <w:tcPr>
            <w:tcW w:w="384" w:type="pct"/>
            <w:noWrap/>
            <w:vAlign w:val="bottom"/>
          </w:tcPr>
          <w:p w14:paraId="5A64CF61" w14:textId="2075CFA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112,188 </w:t>
            </w:r>
          </w:p>
        </w:tc>
        <w:tc>
          <w:tcPr>
            <w:tcW w:w="384" w:type="pct"/>
            <w:noWrap/>
            <w:vAlign w:val="bottom"/>
          </w:tcPr>
          <w:p w14:paraId="687497B9" w14:textId="75BE9841"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114,458 </w:t>
            </w:r>
          </w:p>
        </w:tc>
        <w:tc>
          <w:tcPr>
            <w:tcW w:w="384" w:type="pct"/>
            <w:noWrap/>
            <w:vAlign w:val="bottom"/>
          </w:tcPr>
          <w:p w14:paraId="5BED8C17" w14:textId="5F9A0FD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2,036 </w:t>
            </w:r>
          </w:p>
        </w:tc>
        <w:tc>
          <w:tcPr>
            <w:tcW w:w="319" w:type="pct"/>
            <w:noWrap/>
            <w:vAlign w:val="bottom"/>
          </w:tcPr>
          <w:p w14:paraId="4324402C" w14:textId="51A516D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1,002,225 </w:t>
            </w:r>
          </w:p>
        </w:tc>
      </w:tr>
      <w:tr w:rsidR="00CB1EFE" w:rsidRPr="00A646DC" w14:paraId="72FED513" w14:textId="77777777" w:rsidTr="00A30AA2">
        <w:trPr>
          <w:trHeight w:val="300"/>
        </w:trPr>
        <w:tc>
          <w:tcPr>
            <w:tcW w:w="839" w:type="pct"/>
            <w:noWrap/>
            <w:hideMark/>
          </w:tcPr>
          <w:p w14:paraId="5F6095E3" w14:textId="3E6C3516" w:rsidR="00CB1EFE" w:rsidRPr="00B64E86" w:rsidRDefault="00CB1EFE" w:rsidP="00CB1EFE">
            <w:pPr>
              <w:rPr>
                <w:rFonts w:asciiTheme="majorBidi" w:hAnsiTheme="majorBidi" w:cstheme="majorBidi"/>
                <w:color w:val="000000"/>
                <w:sz w:val="20"/>
                <w:szCs w:val="20"/>
              </w:rPr>
            </w:pPr>
            <w:r w:rsidRPr="00B64E86">
              <w:rPr>
                <w:rFonts w:asciiTheme="majorBidi" w:eastAsia="Times New Roman" w:hAnsiTheme="majorBidi" w:cstheme="majorBidi"/>
                <w:b/>
                <w:bCs/>
                <w:kern w:val="0"/>
                <w:sz w:val="20"/>
                <w:szCs w:val="20"/>
                <w14:ligatures w14:val="none"/>
              </w:rPr>
              <w:t>Cohort 2 (scenario 2)</w:t>
            </w:r>
          </w:p>
        </w:tc>
        <w:tc>
          <w:tcPr>
            <w:tcW w:w="384" w:type="pct"/>
            <w:noWrap/>
            <w:vAlign w:val="bottom"/>
          </w:tcPr>
          <w:p w14:paraId="4C33E1A5" w14:textId="1E2F901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88,192 </w:t>
            </w:r>
          </w:p>
        </w:tc>
        <w:tc>
          <w:tcPr>
            <w:tcW w:w="383" w:type="pct"/>
            <w:noWrap/>
            <w:vAlign w:val="bottom"/>
          </w:tcPr>
          <w:p w14:paraId="7D645845" w14:textId="3A9FFA6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92,762 </w:t>
            </w:r>
          </w:p>
        </w:tc>
        <w:tc>
          <w:tcPr>
            <w:tcW w:w="383" w:type="pct"/>
            <w:noWrap/>
            <w:vAlign w:val="bottom"/>
          </w:tcPr>
          <w:p w14:paraId="0D9B4D66" w14:textId="3BB492B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96,905 </w:t>
            </w:r>
          </w:p>
        </w:tc>
        <w:tc>
          <w:tcPr>
            <w:tcW w:w="383" w:type="pct"/>
            <w:noWrap/>
            <w:vAlign w:val="bottom"/>
          </w:tcPr>
          <w:p w14:paraId="19F4FF20" w14:textId="32C08E9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100,589 </w:t>
            </w:r>
          </w:p>
        </w:tc>
        <w:tc>
          <w:tcPr>
            <w:tcW w:w="385" w:type="pct"/>
            <w:noWrap/>
            <w:vAlign w:val="bottom"/>
          </w:tcPr>
          <w:p w14:paraId="66EC2386" w14:textId="388C825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103,789 </w:t>
            </w:r>
          </w:p>
        </w:tc>
        <w:tc>
          <w:tcPr>
            <w:tcW w:w="385" w:type="pct"/>
            <w:noWrap/>
            <w:vAlign w:val="bottom"/>
          </w:tcPr>
          <w:p w14:paraId="0C1BAEAA" w14:textId="78AF386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106,187 </w:t>
            </w:r>
          </w:p>
        </w:tc>
        <w:tc>
          <w:tcPr>
            <w:tcW w:w="385" w:type="pct"/>
            <w:noWrap/>
            <w:vAlign w:val="bottom"/>
          </w:tcPr>
          <w:p w14:paraId="1D086137" w14:textId="7605683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107,917 </w:t>
            </w:r>
          </w:p>
        </w:tc>
        <w:tc>
          <w:tcPr>
            <w:tcW w:w="384" w:type="pct"/>
            <w:noWrap/>
            <w:vAlign w:val="bottom"/>
          </w:tcPr>
          <w:p w14:paraId="658629F5" w14:textId="4D1F13E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109,359 </w:t>
            </w:r>
          </w:p>
        </w:tc>
        <w:tc>
          <w:tcPr>
            <w:tcW w:w="384" w:type="pct"/>
            <w:noWrap/>
            <w:vAlign w:val="bottom"/>
          </w:tcPr>
          <w:p w14:paraId="670497EF" w14:textId="3875657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110,440 </w:t>
            </w:r>
          </w:p>
        </w:tc>
        <w:tc>
          <w:tcPr>
            <w:tcW w:w="384" w:type="pct"/>
            <w:noWrap/>
            <w:vAlign w:val="bottom"/>
          </w:tcPr>
          <w:p w14:paraId="3645964C" w14:textId="6EDE010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111,105 </w:t>
            </w:r>
          </w:p>
        </w:tc>
        <w:tc>
          <w:tcPr>
            <w:tcW w:w="319" w:type="pct"/>
            <w:noWrap/>
            <w:vAlign w:val="bottom"/>
          </w:tcPr>
          <w:p w14:paraId="26A3BFB9" w14:textId="5EB1EE13"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1,027,246 </w:t>
            </w:r>
          </w:p>
        </w:tc>
      </w:tr>
      <w:tr w:rsidR="00CB1EFE" w:rsidRPr="00A646DC" w14:paraId="33188716" w14:textId="77777777" w:rsidTr="00A30AA2">
        <w:trPr>
          <w:trHeight w:val="300"/>
        </w:trPr>
        <w:tc>
          <w:tcPr>
            <w:tcW w:w="839" w:type="pct"/>
            <w:noWrap/>
            <w:hideMark/>
          </w:tcPr>
          <w:p w14:paraId="354134F0" w14:textId="4725E4F9" w:rsidR="00CB1EFE" w:rsidRPr="00B64E86" w:rsidRDefault="00CB1EFE" w:rsidP="00CB1EFE">
            <w:pPr>
              <w:rPr>
                <w:rFonts w:asciiTheme="majorBidi" w:hAnsiTheme="majorBidi" w:cstheme="majorBidi"/>
                <w:color w:val="000000"/>
                <w:sz w:val="20"/>
                <w:szCs w:val="20"/>
              </w:rPr>
            </w:pPr>
            <w:r w:rsidRPr="00B64E86">
              <w:rPr>
                <w:rFonts w:asciiTheme="majorBidi" w:eastAsia="Times New Roman" w:hAnsiTheme="majorBidi" w:cstheme="majorBidi"/>
                <w:b/>
                <w:bCs/>
                <w:kern w:val="0"/>
                <w:sz w:val="20"/>
                <w:szCs w:val="20"/>
                <w14:ligatures w14:val="none"/>
              </w:rPr>
              <w:lastRenderedPageBreak/>
              <w:t>Difference (cohorts base-case and 2)</w:t>
            </w:r>
          </w:p>
        </w:tc>
        <w:tc>
          <w:tcPr>
            <w:tcW w:w="384" w:type="pct"/>
            <w:noWrap/>
            <w:vAlign w:val="bottom"/>
          </w:tcPr>
          <w:p w14:paraId="7621505B" w14:textId="0F6D534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42,305 </w:t>
            </w:r>
          </w:p>
        </w:tc>
        <w:tc>
          <w:tcPr>
            <w:tcW w:w="383" w:type="pct"/>
            <w:noWrap/>
            <w:vAlign w:val="bottom"/>
          </w:tcPr>
          <w:p w14:paraId="7714ABEA" w14:textId="2332787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166 </w:t>
            </w:r>
          </w:p>
        </w:tc>
        <w:tc>
          <w:tcPr>
            <w:tcW w:w="383" w:type="pct"/>
            <w:noWrap/>
            <w:vAlign w:val="bottom"/>
          </w:tcPr>
          <w:p w14:paraId="6F142FC2" w14:textId="606A075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278 </w:t>
            </w:r>
          </w:p>
        </w:tc>
        <w:tc>
          <w:tcPr>
            <w:tcW w:w="383" w:type="pct"/>
            <w:noWrap/>
            <w:vAlign w:val="bottom"/>
          </w:tcPr>
          <w:p w14:paraId="74791A23" w14:textId="2C608E3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391 </w:t>
            </w:r>
          </w:p>
        </w:tc>
        <w:tc>
          <w:tcPr>
            <w:tcW w:w="385" w:type="pct"/>
            <w:noWrap/>
            <w:vAlign w:val="bottom"/>
          </w:tcPr>
          <w:p w14:paraId="64ECA9DF" w14:textId="222ACDE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503 </w:t>
            </w:r>
          </w:p>
        </w:tc>
        <w:tc>
          <w:tcPr>
            <w:tcW w:w="385" w:type="pct"/>
            <w:noWrap/>
            <w:vAlign w:val="bottom"/>
          </w:tcPr>
          <w:p w14:paraId="663DC546" w14:textId="5F46AD6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613 </w:t>
            </w:r>
          </w:p>
        </w:tc>
        <w:tc>
          <w:tcPr>
            <w:tcW w:w="385" w:type="pct"/>
            <w:noWrap/>
            <w:vAlign w:val="bottom"/>
          </w:tcPr>
          <w:p w14:paraId="6AC5F288" w14:textId="1A4C537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719 </w:t>
            </w:r>
          </w:p>
        </w:tc>
        <w:tc>
          <w:tcPr>
            <w:tcW w:w="384" w:type="pct"/>
            <w:noWrap/>
            <w:vAlign w:val="bottom"/>
          </w:tcPr>
          <w:p w14:paraId="46F63F05" w14:textId="0639FB2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826 </w:t>
            </w:r>
          </w:p>
        </w:tc>
        <w:tc>
          <w:tcPr>
            <w:tcW w:w="384" w:type="pct"/>
            <w:noWrap/>
            <w:vAlign w:val="bottom"/>
          </w:tcPr>
          <w:p w14:paraId="6FDC8725" w14:textId="3C6CB661"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931 </w:t>
            </w:r>
          </w:p>
        </w:tc>
        <w:tc>
          <w:tcPr>
            <w:tcW w:w="384" w:type="pct"/>
            <w:noWrap/>
            <w:vAlign w:val="bottom"/>
          </w:tcPr>
          <w:p w14:paraId="7A397898" w14:textId="01FAB31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1,035 </w:t>
            </w:r>
          </w:p>
        </w:tc>
        <w:tc>
          <w:tcPr>
            <w:tcW w:w="319" w:type="pct"/>
            <w:noWrap/>
            <w:vAlign w:val="bottom"/>
          </w:tcPr>
          <w:p w14:paraId="09D45DA0" w14:textId="2AA7D8E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47,766 </w:t>
            </w:r>
          </w:p>
        </w:tc>
      </w:tr>
      <w:tr w:rsidR="00CB1EFE" w:rsidRPr="00A646DC" w14:paraId="57101FF1" w14:textId="77777777" w:rsidTr="00A30AA2">
        <w:trPr>
          <w:trHeight w:val="300"/>
        </w:trPr>
        <w:tc>
          <w:tcPr>
            <w:tcW w:w="839" w:type="pct"/>
            <w:noWrap/>
            <w:hideMark/>
          </w:tcPr>
          <w:p w14:paraId="4F03272A" w14:textId="60485F4A" w:rsidR="00CB1EFE" w:rsidRPr="00B64E86" w:rsidRDefault="00CB1EFE" w:rsidP="00CB1EFE">
            <w:pPr>
              <w:rPr>
                <w:rFonts w:asciiTheme="majorBidi" w:hAnsiTheme="majorBidi" w:cstheme="majorBidi"/>
                <w:color w:val="000000"/>
                <w:sz w:val="20"/>
                <w:szCs w:val="20"/>
              </w:rPr>
            </w:pPr>
            <w:r w:rsidRPr="00B64E86">
              <w:rPr>
                <w:rFonts w:asciiTheme="majorBidi" w:eastAsia="Times New Roman" w:hAnsiTheme="majorBidi" w:cstheme="majorBidi"/>
                <w:b/>
                <w:bCs/>
                <w:kern w:val="0"/>
                <w:sz w:val="20"/>
                <w:szCs w:val="20"/>
                <w14:ligatures w14:val="none"/>
              </w:rPr>
              <w:t>Cohort 3 (scenario 3)</w:t>
            </w:r>
          </w:p>
        </w:tc>
        <w:tc>
          <w:tcPr>
            <w:tcW w:w="384" w:type="pct"/>
            <w:noWrap/>
            <w:vAlign w:val="bottom"/>
          </w:tcPr>
          <w:p w14:paraId="40D2C938" w14:textId="7A06CC9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88,154 </w:t>
            </w:r>
          </w:p>
        </w:tc>
        <w:tc>
          <w:tcPr>
            <w:tcW w:w="383" w:type="pct"/>
            <w:noWrap/>
            <w:vAlign w:val="bottom"/>
          </w:tcPr>
          <w:p w14:paraId="717E2D9A" w14:textId="3C215CB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92,645 </w:t>
            </w:r>
          </w:p>
        </w:tc>
        <w:tc>
          <w:tcPr>
            <w:tcW w:w="383" w:type="pct"/>
            <w:noWrap/>
            <w:vAlign w:val="bottom"/>
          </w:tcPr>
          <w:p w14:paraId="10A858FF" w14:textId="510455F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96,710 </w:t>
            </w:r>
          </w:p>
        </w:tc>
        <w:tc>
          <w:tcPr>
            <w:tcW w:w="383" w:type="pct"/>
            <w:noWrap/>
            <w:vAlign w:val="bottom"/>
          </w:tcPr>
          <w:p w14:paraId="256ADF6B" w14:textId="2015979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100,315 </w:t>
            </w:r>
          </w:p>
        </w:tc>
        <w:tc>
          <w:tcPr>
            <w:tcW w:w="385" w:type="pct"/>
            <w:noWrap/>
            <w:vAlign w:val="bottom"/>
          </w:tcPr>
          <w:p w14:paraId="1009C8DE" w14:textId="19A3385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103,436 </w:t>
            </w:r>
          </w:p>
        </w:tc>
        <w:tc>
          <w:tcPr>
            <w:tcW w:w="385" w:type="pct"/>
            <w:noWrap/>
            <w:vAlign w:val="bottom"/>
          </w:tcPr>
          <w:p w14:paraId="626B9A94" w14:textId="5238823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105,758 </w:t>
            </w:r>
          </w:p>
        </w:tc>
        <w:tc>
          <w:tcPr>
            <w:tcW w:w="385" w:type="pct"/>
            <w:noWrap/>
            <w:vAlign w:val="bottom"/>
          </w:tcPr>
          <w:p w14:paraId="551606DE" w14:textId="5B85C9B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107,413 </w:t>
            </w:r>
          </w:p>
        </w:tc>
        <w:tc>
          <w:tcPr>
            <w:tcW w:w="384" w:type="pct"/>
            <w:noWrap/>
            <w:vAlign w:val="bottom"/>
          </w:tcPr>
          <w:p w14:paraId="49124A17" w14:textId="710E8BA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108,781 </w:t>
            </w:r>
          </w:p>
        </w:tc>
        <w:tc>
          <w:tcPr>
            <w:tcW w:w="384" w:type="pct"/>
            <w:noWrap/>
            <w:vAlign w:val="bottom"/>
          </w:tcPr>
          <w:p w14:paraId="5DB12D38" w14:textId="671165B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109,788 </w:t>
            </w:r>
          </w:p>
        </w:tc>
        <w:tc>
          <w:tcPr>
            <w:tcW w:w="384" w:type="pct"/>
            <w:noWrap/>
            <w:vAlign w:val="bottom"/>
          </w:tcPr>
          <w:p w14:paraId="7120A784" w14:textId="42F3869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110,379 </w:t>
            </w:r>
          </w:p>
        </w:tc>
        <w:tc>
          <w:tcPr>
            <w:tcW w:w="319" w:type="pct"/>
            <w:noWrap/>
            <w:vAlign w:val="bottom"/>
          </w:tcPr>
          <w:p w14:paraId="0CC75B8E" w14:textId="2CCB5DF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1,023,379 </w:t>
            </w:r>
          </w:p>
        </w:tc>
      </w:tr>
      <w:tr w:rsidR="00CB1EFE" w:rsidRPr="00A646DC" w14:paraId="437FE5B9" w14:textId="77777777" w:rsidTr="00A30AA2">
        <w:trPr>
          <w:trHeight w:val="300"/>
        </w:trPr>
        <w:tc>
          <w:tcPr>
            <w:tcW w:w="839" w:type="pct"/>
            <w:noWrap/>
            <w:hideMark/>
          </w:tcPr>
          <w:p w14:paraId="20A633B9" w14:textId="6A44DCCC" w:rsidR="00CB1EFE" w:rsidRPr="00B64E86" w:rsidRDefault="00CB1EFE" w:rsidP="00CB1EFE">
            <w:pPr>
              <w:rPr>
                <w:rFonts w:asciiTheme="majorBidi" w:hAnsiTheme="majorBidi" w:cstheme="majorBidi"/>
                <w:color w:val="000000"/>
                <w:sz w:val="20"/>
                <w:szCs w:val="20"/>
              </w:rPr>
            </w:pPr>
            <w:r w:rsidRPr="00B64E86">
              <w:rPr>
                <w:rFonts w:asciiTheme="majorBidi" w:eastAsia="Times New Roman" w:hAnsiTheme="majorBidi" w:cstheme="majorBidi"/>
                <w:b/>
                <w:bCs/>
                <w:kern w:val="0"/>
                <w:sz w:val="20"/>
                <w:szCs w:val="20"/>
                <w14:ligatures w14:val="none"/>
              </w:rPr>
              <w:t>Difference (cohorts base-case and 3)</w:t>
            </w:r>
          </w:p>
        </w:tc>
        <w:tc>
          <w:tcPr>
            <w:tcW w:w="384" w:type="pct"/>
            <w:noWrap/>
            <w:vAlign w:val="bottom"/>
          </w:tcPr>
          <w:p w14:paraId="5F95691E" w14:textId="280989E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42,267 </w:t>
            </w:r>
          </w:p>
        </w:tc>
        <w:tc>
          <w:tcPr>
            <w:tcW w:w="383" w:type="pct"/>
            <w:noWrap/>
            <w:vAlign w:val="bottom"/>
          </w:tcPr>
          <w:p w14:paraId="01EE9D83" w14:textId="352CED3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 </w:t>
            </w:r>
          </w:p>
        </w:tc>
        <w:tc>
          <w:tcPr>
            <w:tcW w:w="383" w:type="pct"/>
            <w:noWrap/>
            <w:vAlign w:val="bottom"/>
          </w:tcPr>
          <w:p w14:paraId="3A1D5680" w14:textId="00657DC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83 </w:t>
            </w:r>
          </w:p>
        </w:tc>
        <w:tc>
          <w:tcPr>
            <w:tcW w:w="383" w:type="pct"/>
            <w:noWrap/>
            <w:vAlign w:val="bottom"/>
          </w:tcPr>
          <w:p w14:paraId="128C30EA" w14:textId="3F79DEA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116 </w:t>
            </w:r>
          </w:p>
        </w:tc>
        <w:tc>
          <w:tcPr>
            <w:tcW w:w="385" w:type="pct"/>
            <w:noWrap/>
            <w:vAlign w:val="bottom"/>
          </w:tcPr>
          <w:p w14:paraId="273D4545" w14:textId="11C1F2C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150 </w:t>
            </w:r>
          </w:p>
        </w:tc>
        <w:tc>
          <w:tcPr>
            <w:tcW w:w="385" w:type="pct"/>
            <w:noWrap/>
            <w:vAlign w:val="bottom"/>
          </w:tcPr>
          <w:p w14:paraId="74972DBF" w14:textId="123E9F5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 </w:t>
            </w:r>
          </w:p>
        </w:tc>
        <w:tc>
          <w:tcPr>
            <w:tcW w:w="385" w:type="pct"/>
            <w:noWrap/>
            <w:vAlign w:val="bottom"/>
          </w:tcPr>
          <w:p w14:paraId="66C2F5BD" w14:textId="217F570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216 </w:t>
            </w:r>
          </w:p>
        </w:tc>
        <w:tc>
          <w:tcPr>
            <w:tcW w:w="384" w:type="pct"/>
            <w:noWrap/>
            <w:vAlign w:val="bottom"/>
          </w:tcPr>
          <w:p w14:paraId="605A4F84" w14:textId="4C93172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248 </w:t>
            </w:r>
          </w:p>
        </w:tc>
        <w:tc>
          <w:tcPr>
            <w:tcW w:w="384" w:type="pct"/>
            <w:noWrap/>
            <w:vAlign w:val="bottom"/>
          </w:tcPr>
          <w:p w14:paraId="03A95E76" w14:textId="2EE02CD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279 </w:t>
            </w:r>
          </w:p>
        </w:tc>
        <w:tc>
          <w:tcPr>
            <w:tcW w:w="384" w:type="pct"/>
            <w:noWrap/>
            <w:vAlign w:val="bottom"/>
          </w:tcPr>
          <w:p w14:paraId="139990BD" w14:textId="67FABE8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308 </w:t>
            </w:r>
          </w:p>
        </w:tc>
        <w:tc>
          <w:tcPr>
            <w:tcW w:w="319" w:type="pct"/>
            <w:noWrap/>
            <w:vAlign w:val="bottom"/>
          </w:tcPr>
          <w:p w14:paraId="05525B29" w14:textId="77161E0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43,899 </w:t>
            </w:r>
          </w:p>
        </w:tc>
      </w:tr>
      <w:tr w:rsidR="00CB1EFE" w:rsidRPr="00A646DC" w14:paraId="5CA47FEA" w14:textId="77777777" w:rsidTr="00A30AA2">
        <w:trPr>
          <w:trHeight w:val="300"/>
        </w:trPr>
        <w:tc>
          <w:tcPr>
            <w:tcW w:w="839" w:type="pct"/>
            <w:noWrap/>
          </w:tcPr>
          <w:p w14:paraId="1582D251" w14:textId="522D1637" w:rsidR="00CB1EFE" w:rsidRPr="00B64E86" w:rsidRDefault="00CB1EFE" w:rsidP="00CB1EFE">
            <w:pPr>
              <w:rPr>
                <w:rFonts w:asciiTheme="majorBidi" w:eastAsia="Times New Roman" w:hAnsiTheme="majorBidi" w:cstheme="majorBidi"/>
                <w:b/>
                <w:bCs/>
                <w:kern w:val="0"/>
                <w:sz w:val="20"/>
                <w:szCs w:val="20"/>
                <w14:ligatures w14:val="none"/>
              </w:rPr>
            </w:pPr>
            <w:r w:rsidRPr="00B64E86">
              <w:rPr>
                <w:rFonts w:asciiTheme="majorBidi" w:eastAsia="Times New Roman" w:hAnsiTheme="majorBidi" w:cstheme="majorBidi"/>
                <w:b/>
                <w:bCs/>
                <w:kern w:val="0"/>
                <w:sz w:val="20"/>
                <w:szCs w:val="20"/>
                <w14:ligatures w14:val="none"/>
              </w:rPr>
              <w:t>Cohort 4 (scenario 4)</w:t>
            </w:r>
          </w:p>
        </w:tc>
        <w:tc>
          <w:tcPr>
            <w:tcW w:w="384" w:type="pct"/>
            <w:noWrap/>
            <w:vAlign w:val="bottom"/>
          </w:tcPr>
          <w:p w14:paraId="56CB362E" w14:textId="268AEBC7"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45,892 </w:t>
            </w:r>
          </w:p>
        </w:tc>
        <w:tc>
          <w:tcPr>
            <w:tcW w:w="383" w:type="pct"/>
            <w:noWrap/>
            <w:vAlign w:val="bottom"/>
          </w:tcPr>
          <w:p w14:paraId="4CEA6ADC" w14:textId="3A84073D"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92,607 </w:t>
            </w:r>
          </w:p>
        </w:tc>
        <w:tc>
          <w:tcPr>
            <w:tcW w:w="383" w:type="pct"/>
            <w:noWrap/>
            <w:vAlign w:val="bottom"/>
          </w:tcPr>
          <w:p w14:paraId="58126631" w14:textId="76166FBF"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96,644 </w:t>
            </w:r>
          </w:p>
        </w:tc>
        <w:tc>
          <w:tcPr>
            <w:tcW w:w="383" w:type="pct"/>
            <w:noWrap/>
            <w:vAlign w:val="bottom"/>
          </w:tcPr>
          <w:p w14:paraId="54E751B2" w14:textId="55C9E241"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100,325 </w:t>
            </w:r>
          </w:p>
        </w:tc>
        <w:tc>
          <w:tcPr>
            <w:tcW w:w="385" w:type="pct"/>
            <w:noWrap/>
            <w:vAlign w:val="bottom"/>
          </w:tcPr>
          <w:p w14:paraId="49360915" w14:textId="3CF9B8CC"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103,386 </w:t>
            </w:r>
          </w:p>
        </w:tc>
        <w:tc>
          <w:tcPr>
            <w:tcW w:w="385" w:type="pct"/>
            <w:noWrap/>
            <w:vAlign w:val="bottom"/>
          </w:tcPr>
          <w:p w14:paraId="3907484A" w14:textId="53333423"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105,738 </w:t>
            </w:r>
          </w:p>
        </w:tc>
        <w:tc>
          <w:tcPr>
            <w:tcW w:w="385" w:type="pct"/>
            <w:noWrap/>
            <w:vAlign w:val="bottom"/>
          </w:tcPr>
          <w:p w14:paraId="676D1AAB" w14:textId="6E640E3C"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107,423 </w:t>
            </w:r>
          </w:p>
        </w:tc>
        <w:tc>
          <w:tcPr>
            <w:tcW w:w="384" w:type="pct"/>
            <w:noWrap/>
            <w:vAlign w:val="bottom"/>
          </w:tcPr>
          <w:p w14:paraId="5FA4FF84" w14:textId="0F8306BD"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108,820 </w:t>
            </w:r>
          </w:p>
        </w:tc>
        <w:tc>
          <w:tcPr>
            <w:tcW w:w="384" w:type="pct"/>
            <w:noWrap/>
            <w:vAlign w:val="bottom"/>
          </w:tcPr>
          <w:p w14:paraId="57EB4C49" w14:textId="30A64CB7"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109,856 </w:t>
            </w:r>
          </w:p>
        </w:tc>
        <w:tc>
          <w:tcPr>
            <w:tcW w:w="384" w:type="pct"/>
            <w:noWrap/>
            <w:vAlign w:val="bottom"/>
          </w:tcPr>
          <w:p w14:paraId="78DA647B" w14:textId="76D9C9F7"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110,476 </w:t>
            </w:r>
          </w:p>
        </w:tc>
        <w:tc>
          <w:tcPr>
            <w:tcW w:w="319" w:type="pct"/>
            <w:noWrap/>
            <w:vAlign w:val="bottom"/>
          </w:tcPr>
          <w:p w14:paraId="6D4DCC53" w14:textId="1C25FF7F"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981,167 </w:t>
            </w:r>
          </w:p>
        </w:tc>
      </w:tr>
      <w:tr w:rsidR="00CB1EFE" w:rsidRPr="00A646DC" w14:paraId="5C69F4D6" w14:textId="77777777" w:rsidTr="00A30AA2">
        <w:trPr>
          <w:trHeight w:val="300"/>
        </w:trPr>
        <w:tc>
          <w:tcPr>
            <w:tcW w:w="839" w:type="pct"/>
            <w:noWrap/>
          </w:tcPr>
          <w:p w14:paraId="2E0C21C8" w14:textId="67E2AA41" w:rsidR="00CB1EFE" w:rsidRPr="00B64E86" w:rsidRDefault="00CB1EFE" w:rsidP="00CB1EFE">
            <w:pPr>
              <w:rPr>
                <w:rFonts w:asciiTheme="majorBidi" w:eastAsia="Times New Roman" w:hAnsiTheme="majorBidi" w:cstheme="majorBidi"/>
                <w:b/>
                <w:bCs/>
                <w:kern w:val="0"/>
                <w:sz w:val="20"/>
                <w:szCs w:val="20"/>
                <w14:ligatures w14:val="none"/>
              </w:rPr>
            </w:pPr>
            <w:r w:rsidRPr="00B64E86">
              <w:rPr>
                <w:rFonts w:asciiTheme="majorBidi" w:eastAsia="Times New Roman" w:hAnsiTheme="majorBidi" w:cstheme="majorBidi"/>
                <w:b/>
                <w:bCs/>
                <w:kern w:val="0"/>
                <w:sz w:val="20"/>
                <w:szCs w:val="20"/>
                <w14:ligatures w14:val="none"/>
              </w:rPr>
              <w:t>Difference (cohorts base-case and 4)</w:t>
            </w:r>
          </w:p>
        </w:tc>
        <w:tc>
          <w:tcPr>
            <w:tcW w:w="384" w:type="pct"/>
            <w:noWrap/>
            <w:vAlign w:val="bottom"/>
          </w:tcPr>
          <w:p w14:paraId="2278D38B" w14:textId="78C75ADD"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5 </w:t>
            </w:r>
          </w:p>
        </w:tc>
        <w:tc>
          <w:tcPr>
            <w:tcW w:w="383" w:type="pct"/>
            <w:noWrap/>
            <w:vAlign w:val="bottom"/>
          </w:tcPr>
          <w:p w14:paraId="105845D4" w14:textId="12F5C52D"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11 </w:t>
            </w:r>
          </w:p>
        </w:tc>
        <w:tc>
          <w:tcPr>
            <w:tcW w:w="383" w:type="pct"/>
            <w:noWrap/>
            <w:vAlign w:val="bottom"/>
          </w:tcPr>
          <w:p w14:paraId="257B90B0" w14:textId="799A109B"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17 </w:t>
            </w:r>
          </w:p>
        </w:tc>
        <w:tc>
          <w:tcPr>
            <w:tcW w:w="383" w:type="pct"/>
            <w:noWrap/>
            <w:vAlign w:val="bottom"/>
          </w:tcPr>
          <w:p w14:paraId="106A6C09" w14:textId="267C1288"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126 </w:t>
            </w:r>
          </w:p>
        </w:tc>
        <w:tc>
          <w:tcPr>
            <w:tcW w:w="385" w:type="pct"/>
            <w:noWrap/>
            <w:vAlign w:val="bottom"/>
          </w:tcPr>
          <w:p w14:paraId="5DBF3C4E" w14:textId="00DFA794"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100 </w:t>
            </w:r>
          </w:p>
        </w:tc>
        <w:tc>
          <w:tcPr>
            <w:tcW w:w="385" w:type="pct"/>
            <w:noWrap/>
            <w:vAlign w:val="bottom"/>
          </w:tcPr>
          <w:p w14:paraId="0C796E88" w14:textId="1F2C86C6"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163 </w:t>
            </w:r>
          </w:p>
        </w:tc>
        <w:tc>
          <w:tcPr>
            <w:tcW w:w="385" w:type="pct"/>
            <w:noWrap/>
            <w:vAlign w:val="bottom"/>
          </w:tcPr>
          <w:p w14:paraId="299203FE" w14:textId="0A3B21A4"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225 </w:t>
            </w:r>
          </w:p>
        </w:tc>
        <w:tc>
          <w:tcPr>
            <w:tcW w:w="384" w:type="pct"/>
            <w:noWrap/>
            <w:vAlign w:val="bottom"/>
          </w:tcPr>
          <w:p w14:paraId="61AFDDAB" w14:textId="1986490A"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287 </w:t>
            </w:r>
          </w:p>
        </w:tc>
        <w:tc>
          <w:tcPr>
            <w:tcW w:w="384" w:type="pct"/>
            <w:noWrap/>
            <w:vAlign w:val="bottom"/>
          </w:tcPr>
          <w:p w14:paraId="32D7E461" w14:textId="4FACC628"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347 </w:t>
            </w:r>
          </w:p>
        </w:tc>
        <w:tc>
          <w:tcPr>
            <w:tcW w:w="384" w:type="pct"/>
            <w:noWrap/>
            <w:vAlign w:val="bottom"/>
          </w:tcPr>
          <w:p w14:paraId="1F612F5D" w14:textId="323AD399"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406 </w:t>
            </w:r>
          </w:p>
        </w:tc>
        <w:tc>
          <w:tcPr>
            <w:tcW w:w="319" w:type="pct"/>
            <w:noWrap/>
            <w:vAlign w:val="bottom"/>
          </w:tcPr>
          <w:p w14:paraId="6E62B941" w14:textId="15D45553" w:rsidR="00CB1EFE" w:rsidRPr="00B64E86" w:rsidRDefault="00CB1EFE" w:rsidP="00CB1EFE">
            <w:pPr>
              <w:rPr>
                <w:rFonts w:asciiTheme="majorBidi" w:hAnsiTheme="majorBidi" w:cstheme="majorBidi"/>
                <w:sz w:val="20"/>
                <w:szCs w:val="20"/>
              </w:rPr>
            </w:pPr>
            <w:r w:rsidRPr="00B64E86">
              <w:rPr>
                <w:rFonts w:asciiTheme="majorBidi" w:hAnsiTheme="majorBidi" w:cstheme="majorBidi"/>
                <w:color w:val="000000"/>
                <w:sz w:val="20"/>
                <w:szCs w:val="20"/>
              </w:rPr>
              <w:t xml:space="preserve">                    1,687 </w:t>
            </w:r>
          </w:p>
        </w:tc>
      </w:tr>
    </w:tbl>
    <w:p w14:paraId="66CF6223" w14:textId="77777777" w:rsidR="00747EE8" w:rsidRPr="001B701F" w:rsidRDefault="00747EE8" w:rsidP="00747EE8">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3CF4BDF2" w14:textId="77777777" w:rsidR="00747EE8" w:rsidRPr="001B701F" w:rsidRDefault="00747EE8" w:rsidP="00747EE8">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1427AF9A" w14:textId="7AE3FF56" w:rsidR="00747EE8" w:rsidRPr="001B701F" w:rsidRDefault="00747EE8" w:rsidP="00747EE8">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w:t>
      </w:r>
      <w:ins w:id="28" w:author="Dina H F Abushanab" w:date="2025-02-02T18:46:00Z">
        <w:r w:rsidR="00406258">
          <w:rPr>
            <w:rFonts w:ascii="Times New Roman" w:hAnsi="Times New Roman" w:cs="Times New Roman"/>
            <w:kern w:val="0"/>
            <w:sz w:val="18"/>
            <w:szCs w:val="18"/>
          </w:rPr>
          <w:t xml:space="preserve"> hypertension</w:t>
        </w:r>
      </w:ins>
      <w:del w:id="29" w:author="Dina H F Abushanab" w:date="2025-02-02T18:46:00Z">
        <w:r w:rsidRPr="001B701F" w:rsidDel="00406258">
          <w:rPr>
            <w:rFonts w:ascii="Times New Roman" w:hAnsi="Times New Roman" w:cs="Times New Roman"/>
            <w:kern w:val="0"/>
            <w:sz w:val="18"/>
            <w:szCs w:val="18"/>
          </w:rPr>
          <w:delText xml:space="preserve"> systolic blood pressure (SBP)</w:delText>
        </w:r>
      </w:del>
      <w:r w:rsidRPr="001B701F">
        <w:rPr>
          <w:rFonts w:ascii="Times New Roman" w:hAnsi="Times New Roman" w:cs="Times New Roman"/>
          <w:kern w:val="0"/>
          <w:sz w:val="18"/>
          <w:szCs w:val="18"/>
        </w:rPr>
        <w:t>.</w:t>
      </w:r>
    </w:p>
    <w:p w14:paraId="629CA2F9" w14:textId="77777777" w:rsidR="00454B04" w:rsidRPr="001B701F" w:rsidRDefault="00747EE8" w:rsidP="00454B04">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r w:rsidR="00454B04" w:rsidRPr="001B701F">
        <w:rPr>
          <w:rFonts w:ascii="Times New Roman" w:hAnsi="Times New Roman" w:cs="Times New Roman"/>
          <w:kern w:val="0"/>
          <w:sz w:val="18"/>
          <w:szCs w:val="18"/>
        </w:rPr>
        <w:t xml:space="preserve"> </w:t>
      </w:r>
    </w:p>
    <w:p w14:paraId="189D59DB" w14:textId="394D3B31" w:rsidR="00454B04" w:rsidRPr="001B701F" w:rsidRDefault="00454B04" w:rsidP="00454B04">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4 (scenario 4): the model assumed a 39 mg/dl reduction in </w:t>
      </w:r>
      <w:ins w:id="30" w:author="Dina H F Abushanab" w:date="2025-02-02T18:47:00Z">
        <w:r w:rsidR="00406258" w:rsidRPr="00406258">
          <w:rPr>
            <w:rFonts w:ascii="Times New Roman" w:hAnsi="Times New Roman" w:cs="Times New Roman"/>
            <w:kern w:val="0"/>
            <w:sz w:val="18"/>
            <w:szCs w:val="18"/>
          </w:rPr>
          <w:t>hypercholesterolemia</w:t>
        </w:r>
      </w:ins>
      <w:del w:id="31" w:author="Dina H F Abushanab" w:date="2025-02-02T18:47:00Z">
        <w:r w:rsidRPr="001B701F" w:rsidDel="00406258">
          <w:rPr>
            <w:rFonts w:ascii="Times New Roman" w:hAnsi="Times New Roman" w:cs="Times New Roman"/>
            <w:kern w:val="0"/>
            <w:sz w:val="18"/>
            <w:szCs w:val="18"/>
          </w:rPr>
          <w:delText>total cholesterol</w:delText>
        </w:r>
      </w:del>
      <w:r w:rsidRPr="001B701F">
        <w:rPr>
          <w:rFonts w:ascii="Times New Roman" w:hAnsi="Times New Roman" w:cs="Times New Roman"/>
          <w:kern w:val="0"/>
          <w:sz w:val="18"/>
          <w:szCs w:val="18"/>
        </w:rPr>
        <w:t>.</w:t>
      </w:r>
    </w:p>
    <w:p w14:paraId="26607EB2" w14:textId="678CE4D2" w:rsidR="00A51D6C" w:rsidRPr="001B701F" w:rsidRDefault="00A51D6C" w:rsidP="00747EE8">
      <w:pPr>
        <w:autoSpaceDE w:val="0"/>
        <w:autoSpaceDN w:val="0"/>
        <w:adjustRightInd w:val="0"/>
        <w:spacing w:after="0" w:line="240" w:lineRule="auto"/>
        <w:rPr>
          <w:rFonts w:ascii="Times New Roman" w:hAnsi="Times New Roman" w:cs="Times New Roman"/>
          <w:kern w:val="0"/>
          <w:sz w:val="18"/>
          <w:szCs w:val="18"/>
        </w:rPr>
      </w:pPr>
    </w:p>
    <w:p w14:paraId="7A69A146" w14:textId="77777777" w:rsidR="00747EE8" w:rsidRPr="001B701F" w:rsidRDefault="00747EE8" w:rsidP="00747EE8">
      <w:pPr>
        <w:autoSpaceDE w:val="0"/>
        <w:autoSpaceDN w:val="0"/>
        <w:adjustRightInd w:val="0"/>
        <w:spacing w:after="0" w:line="240" w:lineRule="auto"/>
        <w:rPr>
          <w:rFonts w:ascii="Times New Roman" w:hAnsi="Times New Roman" w:cs="Times New Roman"/>
          <w:kern w:val="0"/>
          <w:sz w:val="18"/>
          <w:szCs w:val="18"/>
        </w:rPr>
      </w:pPr>
    </w:p>
    <w:p w14:paraId="7FF0C5D6" w14:textId="77777777" w:rsidR="0067390E" w:rsidRPr="001B701F" w:rsidRDefault="0067390E" w:rsidP="00443AB2">
      <w:pPr>
        <w:rPr>
          <w:rFonts w:ascii="Times New Roman" w:hAnsi="Times New Roman" w:cs="Times New Roman"/>
          <w:kern w:val="0"/>
          <w:sz w:val="20"/>
          <w:szCs w:val="20"/>
        </w:rPr>
      </w:pPr>
    </w:p>
    <w:p w14:paraId="3087CF75" w14:textId="77777777" w:rsidR="0051305B" w:rsidRDefault="0051305B">
      <w:pPr>
        <w:rPr>
          <w:rFonts w:ascii="Times New Roman" w:hAnsi="Times New Roman" w:cs="Times New Roman"/>
          <w:b/>
          <w:bCs/>
          <w:sz w:val="20"/>
          <w:szCs w:val="20"/>
        </w:rPr>
      </w:pPr>
      <w:r>
        <w:rPr>
          <w:rFonts w:ascii="Times New Roman" w:hAnsi="Times New Roman" w:cs="Times New Roman"/>
          <w:b/>
          <w:bCs/>
          <w:sz w:val="20"/>
          <w:szCs w:val="20"/>
        </w:rPr>
        <w:br w:type="page"/>
      </w:r>
    </w:p>
    <w:p w14:paraId="55723D6F" w14:textId="099B93F5" w:rsidR="00DD0980" w:rsidRPr="001B701F" w:rsidRDefault="00675A72" w:rsidP="00DD0980">
      <w:pPr>
        <w:rPr>
          <w:rFonts w:ascii="Times New Roman" w:hAnsi="Times New Roman" w:cs="Times New Roman"/>
          <w:b/>
          <w:bCs/>
          <w:kern w:val="0"/>
          <w:sz w:val="20"/>
          <w:szCs w:val="20"/>
        </w:rPr>
      </w:pPr>
      <w:r w:rsidRPr="001B701F">
        <w:rPr>
          <w:rFonts w:ascii="Times New Roman" w:hAnsi="Times New Roman" w:cs="Times New Roman"/>
          <w:b/>
          <w:bCs/>
          <w:sz w:val="20"/>
          <w:szCs w:val="20"/>
        </w:rPr>
        <w:lastRenderedPageBreak/>
        <w:t xml:space="preserve">Supplementary Table </w:t>
      </w:r>
      <w:r w:rsidR="00D10376" w:rsidRPr="001B701F">
        <w:rPr>
          <w:rFonts w:ascii="Times New Roman" w:hAnsi="Times New Roman" w:cs="Times New Roman"/>
          <w:b/>
          <w:bCs/>
          <w:sz w:val="20"/>
          <w:szCs w:val="20"/>
        </w:rPr>
        <w:t>9</w:t>
      </w:r>
      <w:r w:rsidR="000C639B" w:rsidRPr="001B701F">
        <w:rPr>
          <w:rFonts w:ascii="Times New Roman" w:hAnsi="Times New Roman" w:cs="Times New Roman"/>
          <w:b/>
          <w:bCs/>
          <w:sz w:val="20"/>
          <w:szCs w:val="20"/>
        </w:rPr>
        <w:t xml:space="preserve">. </w:t>
      </w:r>
      <w:r w:rsidR="00DD0980" w:rsidRPr="001B701F">
        <w:rPr>
          <w:rFonts w:ascii="Times New Roman" w:hAnsi="Times New Roman" w:cs="Times New Roman"/>
          <w:b/>
          <w:bCs/>
          <w:kern w:val="0"/>
          <w:sz w:val="20"/>
          <w:szCs w:val="20"/>
        </w:rPr>
        <w:t>Impact on Productivity-Adjusted Life Years (PALYs) in a Qatari Working-Age Cohort with Type 2 Diabetes and First Cardiovascular Disease Events.</w:t>
      </w:r>
    </w:p>
    <w:p w14:paraId="3D8DCB44" w14:textId="0DD90FD8" w:rsidR="000C639B" w:rsidRPr="00B64E86" w:rsidRDefault="0067251F" w:rsidP="00B64E86">
      <w:pPr>
        <w:pStyle w:val="ListParagraph"/>
        <w:numPr>
          <w:ilvl w:val="0"/>
          <w:numId w:val="14"/>
        </w:numPr>
        <w:rPr>
          <w:rFonts w:ascii="Times New Roman" w:hAnsi="Times New Roman" w:cs="Times New Roman"/>
          <w:b/>
          <w:bCs/>
          <w:sz w:val="20"/>
          <w:szCs w:val="20"/>
        </w:rPr>
      </w:pPr>
      <w:r w:rsidRPr="00B64E86">
        <w:rPr>
          <w:rFonts w:ascii="Times New Roman" w:hAnsi="Times New Roman" w:cs="Times New Roman"/>
          <w:b/>
          <w:bCs/>
          <w:sz w:val="20"/>
          <w:szCs w:val="20"/>
        </w:rPr>
        <w:t>Men</w:t>
      </w:r>
    </w:p>
    <w:tbl>
      <w:tblPr>
        <w:tblStyle w:val="TableGrid"/>
        <w:tblW w:w="5061" w:type="pct"/>
        <w:tblLayout w:type="fixed"/>
        <w:tblLook w:val="04A0" w:firstRow="1" w:lastRow="0" w:firstColumn="1" w:lastColumn="0" w:noHBand="0" w:noVBand="1"/>
      </w:tblPr>
      <w:tblGrid>
        <w:gridCol w:w="3325"/>
        <w:gridCol w:w="907"/>
        <w:gridCol w:w="965"/>
        <w:gridCol w:w="810"/>
        <w:gridCol w:w="810"/>
        <w:gridCol w:w="810"/>
        <w:gridCol w:w="810"/>
        <w:gridCol w:w="810"/>
        <w:gridCol w:w="810"/>
        <w:gridCol w:w="810"/>
        <w:gridCol w:w="810"/>
        <w:gridCol w:w="1431"/>
      </w:tblGrid>
      <w:tr w:rsidR="00755AD6" w:rsidRPr="001B701F" w14:paraId="2A2F4C2F" w14:textId="77777777" w:rsidTr="00147DA8">
        <w:trPr>
          <w:trHeight w:val="300"/>
        </w:trPr>
        <w:tc>
          <w:tcPr>
            <w:tcW w:w="1268" w:type="pct"/>
            <w:noWrap/>
            <w:hideMark/>
          </w:tcPr>
          <w:p w14:paraId="24917323" w14:textId="77777777"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Year</w:t>
            </w:r>
          </w:p>
        </w:tc>
        <w:tc>
          <w:tcPr>
            <w:tcW w:w="346" w:type="pct"/>
            <w:noWrap/>
            <w:hideMark/>
          </w:tcPr>
          <w:p w14:paraId="04148B22" w14:textId="2D7482E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68" w:type="pct"/>
            <w:noWrap/>
            <w:hideMark/>
          </w:tcPr>
          <w:p w14:paraId="232A5804" w14:textId="2EFE017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09" w:type="pct"/>
            <w:noWrap/>
            <w:hideMark/>
          </w:tcPr>
          <w:p w14:paraId="2A7F61EE" w14:textId="25CF62A1"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09" w:type="pct"/>
            <w:noWrap/>
            <w:hideMark/>
          </w:tcPr>
          <w:p w14:paraId="73DC9E15" w14:textId="5C4E1DA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09" w:type="pct"/>
            <w:noWrap/>
            <w:hideMark/>
          </w:tcPr>
          <w:p w14:paraId="71A9756D" w14:textId="563275D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09" w:type="pct"/>
            <w:noWrap/>
            <w:hideMark/>
          </w:tcPr>
          <w:p w14:paraId="0D0AC2B9" w14:textId="0C78AE67"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09" w:type="pct"/>
            <w:noWrap/>
            <w:hideMark/>
          </w:tcPr>
          <w:p w14:paraId="70DCEAE0" w14:textId="5A1113A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09" w:type="pct"/>
            <w:noWrap/>
            <w:hideMark/>
          </w:tcPr>
          <w:p w14:paraId="662B9200" w14:textId="3B96CD8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09" w:type="pct"/>
            <w:noWrap/>
            <w:hideMark/>
          </w:tcPr>
          <w:p w14:paraId="308D094E" w14:textId="58E09DA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09" w:type="pct"/>
            <w:noWrap/>
            <w:hideMark/>
          </w:tcPr>
          <w:p w14:paraId="2DAAC01E" w14:textId="61C6CEE4"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546" w:type="pct"/>
            <w:noWrap/>
            <w:hideMark/>
          </w:tcPr>
          <w:p w14:paraId="0A98FD05" w14:textId="33FAB88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CB1EFE" w:rsidRPr="001B701F" w14:paraId="2A639D1D" w14:textId="77777777" w:rsidTr="00B10703">
        <w:trPr>
          <w:trHeight w:val="300"/>
        </w:trPr>
        <w:tc>
          <w:tcPr>
            <w:tcW w:w="1268" w:type="pct"/>
            <w:noWrap/>
            <w:hideMark/>
          </w:tcPr>
          <w:p w14:paraId="738A76B8" w14:textId="1B24F7C0" w:rsidR="00CB1EFE" w:rsidRPr="001B701F" w:rsidRDefault="00CB1EFE" w:rsidP="00CB1EFE">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46" w:type="pct"/>
            <w:noWrap/>
            <w:vAlign w:val="bottom"/>
          </w:tcPr>
          <w:p w14:paraId="79EE459E" w14:textId="0E1C8AC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72,596 </w:t>
            </w:r>
          </w:p>
        </w:tc>
        <w:tc>
          <w:tcPr>
            <w:tcW w:w="368" w:type="pct"/>
            <w:noWrap/>
            <w:vAlign w:val="bottom"/>
          </w:tcPr>
          <w:p w14:paraId="44F1B456" w14:textId="72860DE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145,356 </w:t>
            </w:r>
          </w:p>
        </w:tc>
        <w:tc>
          <w:tcPr>
            <w:tcW w:w="309" w:type="pct"/>
            <w:noWrap/>
            <w:vAlign w:val="bottom"/>
          </w:tcPr>
          <w:p w14:paraId="07A01D7D" w14:textId="1BA3A2F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149,685 </w:t>
            </w:r>
          </w:p>
        </w:tc>
        <w:tc>
          <w:tcPr>
            <w:tcW w:w="309" w:type="pct"/>
            <w:noWrap/>
            <w:vAlign w:val="bottom"/>
          </w:tcPr>
          <w:p w14:paraId="2497FA83" w14:textId="4586722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153,597 </w:t>
            </w:r>
          </w:p>
        </w:tc>
        <w:tc>
          <w:tcPr>
            <w:tcW w:w="309" w:type="pct"/>
            <w:noWrap/>
            <w:vAlign w:val="bottom"/>
          </w:tcPr>
          <w:p w14:paraId="75722C9B" w14:textId="2FDD7C83"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156,919 </w:t>
            </w:r>
          </w:p>
        </w:tc>
        <w:tc>
          <w:tcPr>
            <w:tcW w:w="309" w:type="pct"/>
            <w:noWrap/>
            <w:vAlign w:val="bottom"/>
          </w:tcPr>
          <w:p w14:paraId="38263F47" w14:textId="65761A71"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158,858 </w:t>
            </w:r>
          </w:p>
        </w:tc>
        <w:tc>
          <w:tcPr>
            <w:tcW w:w="309" w:type="pct"/>
            <w:noWrap/>
            <w:vAlign w:val="bottom"/>
          </w:tcPr>
          <w:p w14:paraId="2E566222" w14:textId="24716DE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159,486 </w:t>
            </w:r>
          </w:p>
        </w:tc>
        <w:tc>
          <w:tcPr>
            <w:tcW w:w="309" w:type="pct"/>
            <w:noWrap/>
            <w:vAlign w:val="bottom"/>
          </w:tcPr>
          <w:p w14:paraId="42FF75F0" w14:textId="3FA634E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159,510 </w:t>
            </w:r>
          </w:p>
        </w:tc>
        <w:tc>
          <w:tcPr>
            <w:tcW w:w="309" w:type="pct"/>
            <w:noWrap/>
            <w:vAlign w:val="bottom"/>
          </w:tcPr>
          <w:p w14:paraId="5D5C4BE2" w14:textId="715966E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158,839 </w:t>
            </w:r>
          </w:p>
        </w:tc>
        <w:tc>
          <w:tcPr>
            <w:tcW w:w="309" w:type="pct"/>
            <w:noWrap/>
            <w:vAlign w:val="bottom"/>
          </w:tcPr>
          <w:p w14:paraId="38D7F2D2" w14:textId="2DD11C9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157,471 </w:t>
            </w:r>
          </w:p>
        </w:tc>
        <w:tc>
          <w:tcPr>
            <w:tcW w:w="546" w:type="pct"/>
            <w:noWrap/>
            <w:vAlign w:val="bottom"/>
          </w:tcPr>
          <w:p w14:paraId="4F8B3456" w14:textId="249E818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1,472,316 </w:t>
            </w:r>
          </w:p>
        </w:tc>
      </w:tr>
      <w:tr w:rsidR="00CB1EFE" w:rsidRPr="001B701F" w14:paraId="7DE0762E" w14:textId="77777777" w:rsidTr="00B10703">
        <w:trPr>
          <w:trHeight w:val="300"/>
        </w:trPr>
        <w:tc>
          <w:tcPr>
            <w:tcW w:w="1268" w:type="pct"/>
            <w:noWrap/>
            <w:hideMark/>
          </w:tcPr>
          <w:p w14:paraId="4A8F1B28" w14:textId="077CE437" w:rsidR="00CB1EFE" w:rsidRPr="001B701F" w:rsidRDefault="00CB1EFE" w:rsidP="00CB1EFE">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46" w:type="pct"/>
            <w:noWrap/>
            <w:vAlign w:val="bottom"/>
          </w:tcPr>
          <w:p w14:paraId="117A2E44" w14:textId="7CB47E9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144,279 </w:t>
            </w:r>
          </w:p>
        </w:tc>
        <w:tc>
          <w:tcPr>
            <w:tcW w:w="368" w:type="pct"/>
            <w:noWrap/>
            <w:vAlign w:val="bottom"/>
          </w:tcPr>
          <w:p w14:paraId="174DAD5D" w14:textId="526BB5A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148,774 </w:t>
            </w:r>
          </w:p>
        </w:tc>
        <w:tc>
          <w:tcPr>
            <w:tcW w:w="309" w:type="pct"/>
            <w:noWrap/>
            <w:vAlign w:val="bottom"/>
          </w:tcPr>
          <w:p w14:paraId="1A008747" w14:textId="08CBF54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152,974 </w:t>
            </w:r>
          </w:p>
        </w:tc>
        <w:tc>
          <w:tcPr>
            <w:tcW w:w="309" w:type="pct"/>
            <w:noWrap/>
            <w:vAlign w:val="bottom"/>
          </w:tcPr>
          <w:p w14:paraId="21527501" w14:textId="3728B40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156,763 </w:t>
            </w:r>
          </w:p>
        </w:tc>
        <w:tc>
          <w:tcPr>
            <w:tcW w:w="309" w:type="pct"/>
            <w:noWrap/>
            <w:vAlign w:val="bottom"/>
          </w:tcPr>
          <w:p w14:paraId="735F6267" w14:textId="458AA53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159,969 </w:t>
            </w:r>
          </w:p>
        </w:tc>
        <w:tc>
          <w:tcPr>
            <w:tcW w:w="309" w:type="pct"/>
            <w:noWrap/>
            <w:vAlign w:val="bottom"/>
          </w:tcPr>
          <w:p w14:paraId="2D4F0EB8" w14:textId="7CD0546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161,797 </w:t>
            </w:r>
          </w:p>
        </w:tc>
        <w:tc>
          <w:tcPr>
            <w:tcW w:w="309" w:type="pct"/>
            <w:noWrap/>
            <w:vAlign w:val="bottom"/>
          </w:tcPr>
          <w:p w14:paraId="4CF461B7" w14:textId="2198256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162,319 </w:t>
            </w:r>
          </w:p>
        </w:tc>
        <w:tc>
          <w:tcPr>
            <w:tcW w:w="309" w:type="pct"/>
            <w:noWrap/>
            <w:vAlign w:val="bottom"/>
          </w:tcPr>
          <w:p w14:paraId="56557E26" w14:textId="03F9C66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162,244 </w:t>
            </w:r>
          </w:p>
        </w:tc>
        <w:tc>
          <w:tcPr>
            <w:tcW w:w="309" w:type="pct"/>
            <w:noWrap/>
            <w:vAlign w:val="bottom"/>
          </w:tcPr>
          <w:p w14:paraId="28D55B63" w14:textId="45301BB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161,478 </w:t>
            </w:r>
          </w:p>
        </w:tc>
        <w:tc>
          <w:tcPr>
            <w:tcW w:w="309" w:type="pct"/>
            <w:noWrap/>
            <w:vAlign w:val="bottom"/>
          </w:tcPr>
          <w:p w14:paraId="1C1FA7CE" w14:textId="123FC471"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160,020 </w:t>
            </w:r>
          </w:p>
        </w:tc>
        <w:tc>
          <w:tcPr>
            <w:tcW w:w="546" w:type="pct"/>
            <w:noWrap/>
            <w:vAlign w:val="bottom"/>
          </w:tcPr>
          <w:p w14:paraId="05753E37" w14:textId="7F2025E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1,570,616 </w:t>
            </w:r>
          </w:p>
        </w:tc>
      </w:tr>
      <w:tr w:rsidR="00CB1EFE" w:rsidRPr="001B701F" w14:paraId="166E1695" w14:textId="77777777" w:rsidTr="00B10703">
        <w:trPr>
          <w:trHeight w:val="300"/>
        </w:trPr>
        <w:tc>
          <w:tcPr>
            <w:tcW w:w="1268" w:type="pct"/>
            <w:noWrap/>
            <w:hideMark/>
          </w:tcPr>
          <w:p w14:paraId="2722B760" w14:textId="40A916BE" w:rsidR="00CB1EFE" w:rsidRPr="001B701F" w:rsidRDefault="00CB1EFE" w:rsidP="00CB1EFE">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46" w:type="pct"/>
            <w:noWrap/>
            <w:vAlign w:val="bottom"/>
          </w:tcPr>
          <w:p w14:paraId="6243854F" w14:textId="55F27BE3"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71,682 </w:t>
            </w:r>
          </w:p>
        </w:tc>
        <w:tc>
          <w:tcPr>
            <w:tcW w:w="368" w:type="pct"/>
            <w:noWrap/>
            <w:vAlign w:val="bottom"/>
          </w:tcPr>
          <w:p w14:paraId="535E04D6" w14:textId="38B7334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3,418 </w:t>
            </w:r>
          </w:p>
        </w:tc>
        <w:tc>
          <w:tcPr>
            <w:tcW w:w="309" w:type="pct"/>
            <w:noWrap/>
            <w:vAlign w:val="bottom"/>
          </w:tcPr>
          <w:p w14:paraId="58EC571D" w14:textId="6D061C5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3,289 </w:t>
            </w:r>
          </w:p>
        </w:tc>
        <w:tc>
          <w:tcPr>
            <w:tcW w:w="309" w:type="pct"/>
            <w:noWrap/>
            <w:vAlign w:val="bottom"/>
          </w:tcPr>
          <w:p w14:paraId="7DD6D769" w14:textId="7C454AA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3,166 </w:t>
            </w:r>
          </w:p>
        </w:tc>
        <w:tc>
          <w:tcPr>
            <w:tcW w:w="309" w:type="pct"/>
            <w:noWrap/>
            <w:vAlign w:val="bottom"/>
          </w:tcPr>
          <w:p w14:paraId="3612DC38" w14:textId="79030A2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3,050 </w:t>
            </w:r>
          </w:p>
        </w:tc>
        <w:tc>
          <w:tcPr>
            <w:tcW w:w="309" w:type="pct"/>
            <w:noWrap/>
            <w:vAlign w:val="bottom"/>
          </w:tcPr>
          <w:p w14:paraId="0C971A9A" w14:textId="4B735C6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2,939 </w:t>
            </w:r>
          </w:p>
        </w:tc>
        <w:tc>
          <w:tcPr>
            <w:tcW w:w="309" w:type="pct"/>
            <w:noWrap/>
            <w:vAlign w:val="bottom"/>
          </w:tcPr>
          <w:p w14:paraId="1BE439A6" w14:textId="15A370D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2,834 </w:t>
            </w:r>
          </w:p>
        </w:tc>
        <w:tc>
          <w:tcPr>
            <w:tcW w:w="309" w:type="pct"/>
            <w:noWrap/>
            <w:vAlign w:val="bottom"/>
          </w:tcPr>
          <w:p w14:paraId="1D845585" w14:textId="768BA71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2,734 </w:t>
            </w:r>
          </w:p>
        </w:tc>
        <w:tc>
          <w:tcPr>
            <w:tcW w:w="309" w:type="pct"/>
            <w:noWrap/>
            <w:vAlign w:val="bottom"/>
          </w:tcPr>
          <w:p w14:paraId="78D19C57" w14:textId="18DE96B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2,639 </w:t>
            </w:r>
          </w:p>
        </w:tc>
        <w:tc>
          <w:tcPr>
            <w:tcW w:w="309" w:type="pct"/>
            <w:noWrap/>
            <w:vAlign w:val="bottom"/>
          </w:tcPr>
          <w:p w14:paraId="1C67AB52" w14:textId="37ABFA7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2,549 </w:t>
            </w:r>
          </w:p>
        </w:tc>
        <w:tc>
          <w:tcPr>
            <w:tcW w:w="546" w:type="pct"/>
            <w:noWrap/>
            <w:vAlign w:val="bottom"/>
          </w:tcPr>
          <w:p w14:paraId="50242A0D" w14:textId="26387FF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98,300 </w:t>
            </w:r>
          </w:p>
        </w:tc>
      </w:tr>
      <w:tr w:rsidR="00CB1EFE" w:rsidRPr="001B701F" w14:paraId="3BED87A3" w14:textId="77777777" w:rsidTr="00B10703">
        <w:trPr>
          <w:trHeight w:val="300"/>
        </w:trPr>
        <w:tc>
          <w:tcPr>
            <w:tcW w:w="1268" w:type="pct"/>
            <w:noWrap/>
            <w:hideMark/>
          </w:tcPr>
          <w:p w14:paraId="615F0DAD" w14:textId="1F73FEED" w:rsidR="00CB1EFE" w:rsidRPr="001B701F" w:rsidRDefault="00CB1EFE" w:rsidP="00CB1EFE">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46" w:type="pct"/>
            <w:noWrap/>
            <w:vAlign w:val="bottom"/>
          </w:tcPr>
          <w:p w14:paraId="0F25BA3B" w14:textId="5EADB5D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142,011 </w:t>
            </w:r>
          </w:p>
        </w:tc>
        <w:tc>
          <w:tcPr>
            <w:tcW w:w="368" w:type="pct"/>
            <w:noWrap/>
            <w:vAlign w:val="bottom"/>
          </w:tcPr>
          <w:p w14:paraId="35661FC2" w14:textId="79492BA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149,145 </w:t>
            </w:r>
          </w:p>
        </w:tc>
        <w:tc>
          <w:tcPr>
            <w:tcW w:w="309" w:type="pct"/>
            <w:noWrap/>
            <w:vAlign w:val="bottom"/>
          </w:tcPr>
          <w:p w14:paraId="29DD2367" w14:textId="0341FC7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155,908 </w:t>
            </w:r>
          </w:p>
        </w:tc>
        <w:tc>
          <w:tcPr>
            <w:tcW w:w="309" w:type="pct"/>
            <w:noWrap/>
            <w:vAlign w:val="bottom"/>
          </w:tcPr>
          <w:p w14:paraId="23A3FCAA" w14:textId="3E4BBD0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162,187 </w:t>
            </w:r>
          </w:p>
        </w:tc>
        <w:tc>
          <w:tcPr>
            <w:tcW w:w="309" w:type="pct"/>
            <w:noWrap/>
            <w:vAlign w:val="bottom"/>
          </w:tcPr>
          <w:p w14:paraId="6520BBDB" w14:textId="48B0910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167,791 </w:t>
            </w:r>
          </w:p>
        </w:tc>
        <w:tc>
          <w:tcPr>
            <w:tcW w:w="309" w:type="pct"/>
            <w:noWrap/>
            <w:vAlign w:val="bottom"/>
          </w:tcPr>
          <w:p w14:paraId="33D39FF2" w14:textId="0BCFA28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171,895 </w:t>
            </w:r>
          </w:p>
        </w:tc>
        <w:tc>
          <w:tcPr>
            <w:tcW w:w="309" w:type="pct"/>
            <w:noWrap/>
            <w:vAlign w:val="bottom"/>
          </w:tcPr>
          <w:p w14:paraId="58ABC328" w14:textId="296F888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174,573 </w:t>
            </w:r>
          </w:p>
        </w:tc>
        <w:tc>
          <w:tcPr>
            <w:tcW w:w="309" w:type="pct"/>
            <w:noWrap/>
            <w:vAlign w:val="bottom"/>
          </w:tcPr>
          <w:p w14:paraId="506AB0DE" w14:textId="3BDC057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176,534 </w:t>
            </w:r>
          </w:p>
        </w:tc>
        <w:tc>
          <w:tcPr>
            <w:tcW w:w="309" w:type="pct"/>
            <w:noWrap/>
            <w:vAlign w:val="bottom"/>
          </w:tcPr>
          <w:p w14:paraId="28101E99" w14:textId="2162D12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177,684 </w:t>
            </w:r>
          </w:p>
        </w:tc>
        <w:tc>
          <w:tcPr>
            <w:tcW w:w="309" w:type="pct"/>
            <w:noWrap/>
            <w:vAlign w:val="bottom"/>
          </w:tcPr>
          <w:p w14:paraId="0D72A748" w14:textId="741865F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178,029 </w:t>
            </w:r>
          </w:p>
        </w:tc>
        <w:tc>
          <w:tcPr>
            <w:tcW w:w="546" w:type="pct"/>
            <w:noWrap/>
            <w:vAlign w:val="bottom"/>
          </w:tcPr>
          <w:p w14:paraId="02882484" w14:textId="4225DA1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1,655,756 </w:t>
            </w:r>
          </w:p>
        </w:tc>
      </w:tr>
      <w:tr w:rsidR="00CB1EFE" w:rsidRPr="001B701F" w14:paraId="78D1096E" w14:textId="77777777" w:rsidTr="00B10703">
        <w:trPr>
          <w:trHeight w:val="300"/>
        </w:trPr>
        <w:tc>
          <w:tcPr>
            <w:tcW w:w="1268" w:type="pct"/>
            <w:noWrap/>
            <w:hideMark/>
          </w:tcPr>
          <w:p w14:paraId="22794E16" w14:textId="7B26F989" w:rsidR="00CB1EFE" w:rsidRPr="001B701F" w:rsidRDefault="00CB1EFE" w:rsidP="00CB1EFE">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46" w:type="pct"/>
            <w:noWrap/>
            <w:vAlign w:val="bottom"/>
          </w:tcPr>
          <w:p w14:paraId="25FADBF6" w14:textId="57363CFB"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69,415 </w:t>
            </w:r>
          </w:p>
        </w:tc>
        <w:tc>
          <w:tcPr>
            <w:tcW w:w="368" w:type="pct"/>
            <w:noWrap/>
            <w:vAlign w:val="bottom"/>
          </w:tcPr>
          <w:p w14:paraId="23D52790" w14:textId="43555EB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3,789 </w:t>
            </w:r>
          </w:p>
        </w:tc>
        <w:tc>
          <w:tcPr>
            <w:tcW w:w="309" w:type="pct"/>
            <w:noWrap/>
            <w:vAlign w:val="bottom"/>
          </w:tcPr>
          <w:p w14:paraId="435B85D2" w14:textId="4EC6641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6,223 </w:t>
            </w:r>
          </w:p>
        </w:tc>
        <w:tc>
          <w:tcPr>
            <w:tcW w:w="309" w:type="pct"/>
            <w:noWrap/>
            <w:vAlign w:val="bottom"/>
          </w:tcPr>
          <w:p w14:paraId="2929A035" w14:textId="218B14D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8,590 </w:t>
            </w:r>
          </w:p>
        </w:tc>
        <w:tc>
          <w:tcPr>
            <w:tcW w:w="309" w:type="pct"/>
            <w:noWrap/>
            <w:vAlign w:val="bottom"/>
          </w:tcPr>
          <w:p w14:paraId="3CF3DFB4" w14:textId="3F31F64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10,871 </w:t>
            </w:r>
          </w:p>
        </w:tc>
        <w:tc>
          <w:tcPr>
            <w:tcW w:w="309" w:type="pct"/>
            <w:noWrap/>
            <w:vAlign w:val="bottom"/>
          </w:tcPr>
          <w:p w14:paraId="72D9DD0C" w14:textId="06B855E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13,037 </w:t>
            </w:r>
          </w:p>
        </w:tc>
        <w:tc>
          <w:tcPr>
            <w:tcW w:w="309" w:type="pct"/>
            <w:noWrap/>
            <w:vAlign w:val="bottom"/>
          </w:tcPr>
          <w:p w14:paraId="2B01FB57" w14:textId="4FBBDA1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15,087 </w:t>
            </w:r>
          </w:p>
        </w:tc>
        <w:tc>
          <w:tcPr>
            <w:tcW w:w="309" w:type="pct"/>
            <w:noWrap/>
            <w:vAlign w:val="bottom"/>
          </w:tcPr>
          <w:p w14:paraId="0613F454" w14:textId="3C058AA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17,024 </w:t>
            </w:r>
          </w:p>
        </w:tc>
        <w:tc>
          <w:tcPr>
            <w:tcW w:w="309" w:type="pct"/>
            <w:noWrap/>
            <w:vAlign w:val="bottom"/>
          </w:tcPr>
          <w:p w14:paraId="4690E513" w14:textId="2890C71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18,845 </w:t>
            </w:r>
          </w:p>
        </w:tc>
        <w:tc>
          <w:tcPr>
            <w:tcW w:w="309" w:type="pct"/>
            <w:noWrap/>
            <w:vAlign w:val="bottom"/>
          </w:tcPr>
          <w:p w14:paraId="3FB0EA56" w14:textId="2D6A221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20,559 </w:t>
            </w:r>
          </w:p>
        </w:tc>
        <w:tc>
          <w:tcPr>
            <w:tcW w:w="546" w:type="pct"/>
            <w:noWrap/>
            <w:vAlign w:val="bottom"/>
          </w:tcPr>
          <w:p w14:paraId="011AB652" w14:textId="3C43A302"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183,440 </w:t>
            </w:r>
          </w:p>
        </w:tc>
      </w:tr>
      <w:tr w:rsidR="00CB1EFE" w:rsidRPr="001B701F" w14:paraId="4DDE5868" w14:textId="77777777" w:rsidTr="00B10703">
        <w:trPr>
          <w:trHeight w:val="300"/>
        </w:trPr>
        <w:tc>
          <w:tcPr>
            <w:tcW w:w="1268" w:type="pct"/>
            <w:noWrap/>
            <w:hideMark/>
          </w:tcPr>
          <w:p w14:paraId="0663B029" w14:textId="2E4334EE" w:rsidR="00CB1EFE" w:rsidRPr="001B701F" w:rsidRDefault="00CB1EFE" w:rsidP="00CB1EFE">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46" w:type="pct"/>
            <w:noWrap/>
            <w:vAlign w:val="bottom"/>
          </w:tcPr>
          <w:p w14:paraId="2963FFC1" w14:textId="41A30277"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141,978 </w:t>
            </w:r>
          </w:p>
        </w:tc>
        <w:tc>
          <w:tcPr>
            <w:tcW w:w="368" w:type="pct"/>
            <w:noWrap/>
            <w:vAlign w:val="bottom"/>
          </w:tcPr>
          <w:p w14:paraId="7C57668D" w14:textId="64661509"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149,046 </w:t>
            </w:r>
          </w:p>
        </w:tc>
        <w:tc>
          <w:tcPr>
            <w:tcW w:w="309" w:type="pct"/>
            <w:noWrap/>
            <w:vAlign w:val="bottom"/>
          </w:tcPr>
          <w:p w14:paraId="40062E74" w14:textId="68C6389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155,744 </w:t>
            </w:r>
          </w:p>
        </w:tc>
        <w:tc>
          <w:tcPr>
            <w:tcW w:w="309" w:type="pct"/>
            <w:noWrap/>
            <w:vAlign w:val="bottom"/>
          </w:tcPr>
          <w:p w14:paraId="4830DC1A" w14:textId="146D381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161,959 </w:t>
            </w:r>
          </w:p>
        </w:tc>
        <w:tc>
          <w:tcPr>
            <w:tcW w:w="309" w:type="pct"/>
            <w:noWrap/>
            <w:vAlign w:val="bottom"/>
          </w:tcPr>
          <w:p w14:paraId="1578A19F" w14:textId="373CB9E3"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167,498 </w:t>
            </w:r>
          </w:p>
        </w:tc>
        <w:tc>
          <w:tcPr>
            <w:tcW w:w="309" w:type="pct"/>
            <w:noWrap/>
            <w:vAlign w:val="bottom"/>
          </w:tcPr>
          <w:p w14:paraId="4FDD11E0" w14:textId="2A04ECA1"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171,541 </w:t>
            </w:r>
          </w:p>
        </w:tc>
        <w:tc>
          <w:tcPr>
            <w:tcW w:w="309" w:type="pct"/>
            <w:noWrap/>
            <w:vAlign w:val="bottom"/>
          </w:tcPr>
          <w:p w14:paraId="6F03924B" w14:textId="28B7C673"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174,161 </w:t>
            </w:r>
          </w:p>
        </w:tc>
        <w:tc>
          <w:tcPr>
            <w:tcW w:w="309" w:type="pct"/>
            <w:noWrap/>
            <w:vAlign w:val="bottom"/>
          </w:tcPr>
          <w:p w14:paraId="771031DE" w14:textId="4713CAD6"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176,066 </w:t>
            </w:r>
          </w:p>
        </w:tc>
        <w:tc>
          <w:tcPr>
            <w:tcW w:w="309" w:type="pct"/>
            <w:noWrap/>
            <w:vAlign w:val="bottom"/>
          </w:tcPr>
          <w:p w14:paraId="4355FDC5" w14:textId="44F3EAF5"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177,163 </w:t>
            </w:r>
          </w:p>
        </w:tc>
        <w:tc>
          <w:tcPr>
            <w:tcW w:w="309" w:type="pct"/>
            <w:noWrap/>
            <w:vAlign w:val="bottom"/>
          </w:tcPr>
          <w:p w14:paraId="54F54C9A" w14:textId="2551B474"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177,459 </w:t>
            </w:r>
          </w:p>
        </w:tc>
        <w:tc>
          <w:tcPr>
            <w:tcW w:w="546" w:type="pct"/>
            <w:noWrap/>
            <w:vAlign w:val="bottom"/>
          </w:tcPr>
          <w:p w14:paraId="61888836" w14:textId="58BBA2B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1,652,616 </w:t>
            </w:r>
          </w:p>
        </w:tc>
      </w:tr>
      <w:tr w:rsidR="00CB1EFE" w:rsidRPr="001B701F" w14:paraId="4A871847" w14:textId="77777777" w:rsidTr="00B10703">
        <w:trPr>
          <w:trHeight w:val="300"/>
        </w:trPr>
        <w:tc>
          <w:tcPr>
            <w:tcW w:w="1268" w:type="pct"/>
            <w:noWrap/>
            <w:hideMark/>
          </w:tcPr>
          <w:p w14:paraId="65F270FC" w14:textId="6A10D3CF" w:rsidR="00CB1EFE" w:rsidRPr="001B701F" w:rsidRDefault="00CB1EFE" w:rsidP="00CB1EFE">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46" w:type="pct"/>
            <w:noWrap/>
            <w:vAlign w:val="bottom"/>
          </w:tcPr>
          <w:p w14:paraId="1AAB000D" w14:textId="28F306D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69,382 </w:t>
            </w:r>
          </w:p>
        </w:tc>
        <w:tc>
          <w:tcPr>
            <w:tcW w:w="368" w:type="pct"/>
            <w:noWrap/>
            <w:vAlign w:val="bottom"/>
          </w:tcPr>
          <w:p w14:paraId="2D2DA30E" w14:textId="503B99BE"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3,691 </w:t>
            </w:r>
          </w:p>
        </w:tc>
        <w:tc>
          <w:tcPr>
            <w:tcW w:w="309" w:type="pct"/>
            <w:noWrap/>
            <w:vAlign w:val="bottom"/>
          </w:tcPr>
          <w:p w14:paraId="4AD509A1" w14:textId="3F8A6D10"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6,059 </w:t>
            </w:r>
          </w:p>
        </w:tc>
        <w:tc>
          <w:tcPr>
            <w:tcW w:w="309" w:type="pct"/>
            <w:noWrap/>
            <w:vAlign w:val="bottom"/>
          </w:tcPr>
          <w:p w14:paraId="69DF5282" w14:textId="1C5A8E88"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8,362 </w:t>
            </w:r>
          </w:p>
        </w:tc>
        <w:tc>
          <w:tcPr>
            <w:tcW w:w="309" w:type="pct"/>
            <w:noWrap/>
            <w:vAlign w:val="bottom"/>
          </w:tcPr>
          <w:p w14:paraId="376D2A15" w14:textId="71E351B3"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10,579 </w:t>
            </w:r>
          </w:p>
        </w:tc>
        <w:tc>
          <w:tcPr>
            <w:tcW w:w="309" w:type="pct"/>
            <w:noWrap/>
            <w:vAlign w:val="bottom"/>
          </w:tcPr>
          <w:p w14:paraId="71F42DD6" w14:textId="0B66D461"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12,684 </w:t>
            </w:r>
          </w:p>
        </w:tc>
        <w:tc>
          <w:tcPr>
            <w:tcW w:w="309" w:type="pct"/>
            <w:noWrap/>
            <w:vAlign w:val="bottom"/>
          </w:tcPr>
          <w:p w14:paraId="3F8F4C26" w14:textId="097D5AEC"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14,675 </w:t>
            </w:r>
          </w:p>
        </w:tc>
        <w:tc>
          <w:tcPr>
            <w:tcW w:w="309" w:type="pct"/>
            <w:noWrap/>
            <w:vAlign w:val="bottom"/>
          </w:tcPr>
          <w:p w14:paraId="77692CBC" w14:textId="44AC633D"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16,556 </w:t>
            </w:r>
          </w:p>
        </w:tc>
        <w:tc>
          <w:tcPr>
            <w:tcW w:w="309" w:type="pct"/>
            <w:noWrap/>
            <w:vAlign w:val="bottom"/>
          </w:tcPr>
          <w:p w14:paraId="18E62DD2" w14:textId="417B563A"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18,325 </w:t>
            </w:r>
          </w:p>
        </w:tc>
        <w:tc>
          <w:tcPr>
            <w:tcW w:w="309" w:type="pct"/>
            <w:noWrap/>
            <w:vAlign w:val="bottom"/>
          </w:tcPr>
          <w:p w14:paraId="51789F24" w14:textId="47D058E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19,988 </w:t>
            </w:r>
          </w:p>
        </w:tc>
        <w:tc>
          <w:tcPr>
            <w:tcW w:w="546" w:type="pct"/>
            <w:noWrap/>
            <w:vAlign w:val="bottom"/>
          </w:tcPr>
          <w:p w14:paraId="1B7DF75B" w14:textId="13B0C1FF" w:rsidR="00CB1EFE" w:rsidRPr="00B64E86" w:rsidRDefault="00CB1EFE" w:rsidP="00CB1EFE">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180,300 </w:t>
            </w:r>
          </w:p>
        </w:tc>
      </w:tr>
      <w:tr w:rsidR="00CB1EFE" w:rsidRPr="001B701F" w14:paraId="1017CF6B" w14:textId="77777777" w:rsidTr="00B10703">
        <w:trPr>
          <w:trHeight w:val="300"/>
        </w:trPr>
        <w:tc>
          <w:tcPr>
            <w:tcW w:w="1268" w:type="pct"/>
            <w:noWrap/>
          </w:tcPr>
          <w:p w14:paraId="48B3CE58" w14:textId="43CDB8A2" w:rsidR="00CB1EFE" w:rsidRPr="001B701F" w:rsidRDefault="00CB1EFE" w:rsidP="00CB1EFE">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46" w:type="pct"/>
            <w:noWrap/>
            <w:vAlign w:val="bottom"/>
          </w:tcPr>
          <w:p w14:paraId="34FFF1F1" w14:textId="7F0F1C63"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73,856 </w:t>
            </w:r>
          </w:p>
        </w:tc>
        <w:tc>
          <w:tcPr>
            <w:tcW w:w="368" w:type="pct"/>
            <w:noWrap/>
            <w:vAlign w:val="bottom"/>
          </w:tcPr>
          <w:p w14:paraId="59F17A93" w14:textId="01C1107C"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149,063 </w:t>
            </w:r>
          </w:p>
        </w:tc>
        <w:tc>
          <w:tcPr>
            <w:tcW w:w="309" w:type="pct"/>
            <w:noWrap/>
            <w:vAlign w:val="bottom"/>
          </w:tcPr>
          <w:p w14:paraId="1FF832F2" w14:textId="66A204BD"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155,773 </w:t>
            </w:r>
          </w:p>
        </w:tc>
        <w:tc>
          <w:tcPr>
            <w:tcW w:w="309" w:type="pct"/>
            <w:noWrap/>
            <w:vAlign w:val="bottom"/>
          </w:tcPr>
          <w:p w14:paraId="0FC723B7" w14:textId="709CC07E"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161,998 </w:t>
            </w:r>
          </w:p>
        </w:tc>
        <w:tc>
          <w:tcPr>
            <w:tcW w:w="309" w:type="pct"/>
            <w:noWrap/>
            <w:vAlign w:val="bottom"/>
          </w:tcPr>
          <w:p w14:paraId="65B1E6FD" w14:textId="48919FF4"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167,549 </w:t>
            </w:r>
          </w:p>
        </w:tc>
        <w:tc>
          <w:tcPr>
            <w:tcW w:w="309" w:type="pct"/>
            <w:noWrap/>
            <w:vAlign w:val="bottom"/>
          </w:tcPr>
          <w:p w14:paraId="74F76AFF" w14:textId="15B228FD"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171,603 </w:t>
            </w:r>
          </w:p>
        </w:tc>
        <w:tc>
          <w:tcPr>
            <w:tcW w:w="309" w:type="pct"/>
            <w:noWrap/>
            <w:vAlign w:val="bottom"/>
          </w:tcPr>
          <w:p w14:paraId="52D0B8D7" w14:textId="6EDB211D"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174,234 </w:t>
            </w:r>
          </w:p>
        </w:tc>
        <w:tc>
          <w:tcPr>
            <w:tcW w:w="309" w:type="pct"/>
            <w:noWrap/>
            <w:vAlign w:val="bottom"/>
          </w:tcPr>
          <w:p w14:paraId="2C4FE1DB" w14:textId="67924002"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176,150 </w:t>
            </w:r>
          </w:p>
        </w:tc>
        <w:tc>
          <w:tcPr>
            <w:tcW w:w="309" w:type="pct"/>
            <w:noWrap/>
            <w:vAlign w:val="bottom"/>
          </w:tcPr>
          <w:p w14:paraId="0F98488E" w14:textId="70AE6AE9"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177,257 </w:t>
            </w:r>
          </w:p>
        </w:tc>
        <w:tc>
          <w:tcPr>
            <w:tcW w:w="309" w:type="pct"/>
            <w:noWrap/>
            <w:vAlign w:val="bottom"/>
          </w:tcPr>
          <w:p w14:paraId="602439B0" w14:textId="6E4852D8"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177,562 </w:t>
            </w:r>
          </w:p>
        </w:tc>
        <w:tc>
          <w:tcPr>
            <w:tcW w:w="546" w:type="pct"/>
            <w:noWrap/>
            <w:vAlign w:val="bottom"/>
          </w:tcPr>
          <w:p w14:paraId="68C6076D" w14:textId="679F1F61"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1,585,045 </w:t>
            </w:r>
          </w:p>
        </w:tc>
      </w:tr>
      <w:tr w:rsidR="00CB1EFE" w:rsidRPr="001B701F" w14:paraId="6E94AB73" w14:textId="77777777" w:rsidTr="00B10703">
        <w:trPr>
          <w:trHeight w:val="300"/>
        </w:trPr>
        <w:tc>
          <w:tcPr>
            <w:tcW w:w="1268" w:type="pct"/>
            <w:noWrap/>
          </w:tcPr>
          <w:p w14:paraId="44C63FBA" w14:textId="588253EF" w:rsidR="00CB1EFE" w:rsidRPr="001B701F" w:rsidRDefault="00CB1EFE" w:rsidP="00CB1EFE">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46" w:type="pct"/>
            <w:noWrap/>
            <w:vAlign w:val="bottom"/>
          </w:tcPr>
          <w:p w14:paraId="0487AB19" w14:textId="5E83B044"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1,260 </w:t>
            </w:r>
          </w:p>
        </w:tc>
        <w:tc>
          <w:tcPr>
            <w:tcW w:w="368" w:type="pct"/>
            <w:noWrap/>
            <w:vAlign w:val="bottom"/>
          </w:tcPr>
          <w:p w14:paraId="63BBA077" w14:textId="7D0E0D59"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3,708 </w:t>
            </w:r>
          </w:p>
        </w:tc>
        <w:tc>
          <w:tcPr>
            <w:tcW w:w="309" w:type="pct"/>
            <w:noWrap/>
            <w:vAlign w:val="bottom"/>
          </w:tcPr>
          <w:p w14:paraId="3007F2E3" w14:textId="1F22F7B6"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6,087 </w:t>
            </w:r>
          </w:p>
        </w:tc>
        <w:tc>
          <w:tcPr>
            <w:tcW w:w="309" w:type="pct"/>
            <w:noWrap/>
            <w:vAlign w:val="bottom"/>
          </w:tcPr>
          <w:p w14:paraId="3BFDB965" w14:textId="1B85B5A5"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8,401 </w:t>
            </w:r>
          </w:p>
        </w:tc>
        <w:tc>
          <w:tcPr>
            <w:tcW w:w="309" w:type="pct"/>
            <w:noWrap/>
            <w:vAlign w:val="bottom"/>
          </w:tcPr>
          <w:p w14:paraId="0FBE23BF" w14:textId="73963B14"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10,630 </w:t>
            </w:r>
          </w:p>
        </w:tc>
        <w:tc>
          <w:tcPr>
            <w:tcW w:w="309" w:type="pct"/>
            <w:noWrap/>
            <w:vAlign w:val="bottom"/>
          </w:tcPr>
          <w:p w14:paraId="0C6E17E1" w14:textId="65655AAF"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12,745 </w:t>
            </w:r>
          </w:p>
        </w:tc>
        <w:tc>
          <w:tcPr>
            <w:tcW w:w="309" w:type="pct"/>
            <w:noWrap/>
            <w:vAlign w:val="bottom"/>
          </w:tcPr>
          <w:p w14:paraId="7696BCC5" w14:textId="7C54E57B"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14,748 </w:t>
            </w:r>
          </w:p>
        </w:tc>
        <w:tc>
          <w:tcPr>
            <w:tcW w:w="309" w:type="pct"/>
            <w:noWrap/>
            <w:vAlign w:val="bottom"/>
          </w:tcPr>
          <w:p w14:paraId="0FD4CDF3" w14:textId="5FF48DD4"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16,640 </w:t>
            </w:r>
          </w:p>
        </w:tc>
        <w:tc>
          <w:tcPr>
            <w:tcW w:w="309" w:type="pct"/>
            <w:noWrap/>
            <w:vAlign w:val="bottom"/>
          </w:tcPr>
          <w:p w14:paraId="71EDAAD5" w14:textId="43F1D874"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18,418 </w:t>
            </w:r>
          </w:p>
        </w:tc>
        <w:tc>
          <w:tcPr>
            <w:tcW w:w="309" w:type="pct"/>
            <w:noWrap/>
            <w:vAlign w:val="bottom"/>
          </w:tcPr>
          <w:p w14:paraId="45BF9920" w14:textId="3009BD32"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20,092 </w:t>
            </w:r>
          </w:p>
        </w:tc>
        <w:tc>
          <w:tcPr>
            <w:tcW w:w="546" w:type="pct"/>
            <w:noWrap/>
            <w:vAlign w:val="bottom"/>
          </w:tcPr>
          <w:p w14:paraId="62624241" w14:textId="00AC05F4" w:rsidR="00CB1EFE" w:rsidRPr="00B64E86" w:rsidRDefault="00CB1EFE" w:rsidP="00CB1EFE">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112,729 </w:t>
            </w:r>
          </w:p>
        </w:tc>
      </w:tr>
    </w:tbl>
    <w:p w14:paraId="4ED72941" w14:textId="7885AE20" w:rsidR="00BF210D" w:rsidRPr="001B701F" w:rsidRDefault="0067251F" w:rsidP="00B64E86">
      <w:pPr>
        <w:pStyle w:val="ListParagraph"/>
        <w:numPr>
          <w:ilvl w:val="0"/>
          <w:numId w:val="14"/>
        </w:numPr>
        <w:rPr>
          <w:rFonts w:ascii="Times New Roman" w:hAnsi="Times New Roman" w:cs="Times New Roman"/>
          <w:b/>
          <w:bCs/>
          <w:sz w:val="20"/>
          <w:szCs w:val="20"/>
        </w:rPr>
      </w:pPr>
      <w:r w:rsidRPr="001B701F">
        <w:rPr>
          <w:rFonts w:ascii="Times New Roman" w:hAnsi="Times New Roman" w:cs="Times New Roman"/>
          <w:b/>
          <w:bCs/>
          <w:sz w:val="20"/>
          <w:szCs w:val="20"/>
        </w:rPr>
        <w:t>Women</w:t>
      </w:r>
    </w:p>
    <w:tbl>
      <w:tblPr>
        <w:tblStyle w:val="TableGrid"/>
        <w:tblW w:w="5061" w:type="pct"/>
        <w:tblLayout w:type="fixed"/>
        <w:tblLook w:val="04A0" w:firstRow="1" w:lastRow="0" w:firstColumn="1" w:lastColumn="0" w:noHBand="0" w:noVBand="1"/>
      </w:tblPr>
      <w:tblGrid>
        <w:gridCol w:w="3325"/>
        <w:gridCol w:w="907"/>
        <w:gridCol w:w="965"/>
        <w:gridCol w:w="810"/>
        <w:gridCol w:w="810"/>
        <w:gridCol w:w="810"/>
        <w:gridCol w:w="810"/>
        <w:gridCol w:w="810"/>
        <w:gridCol w:w="810"/>
        <w:gridCol w:w="810"/>
        <w:gridCol w:w="810"/>
        <w:gridCol w:w="1431"/>
      </w:tblGrid>
      <w:tr w:rsidR="00BD3FA1" w:rsidRPr="001B701F" w14:paraId="64D25E92" w14:textId="77777777" w:rsidTr="002C573E">
        <w:trPr>
          <w:trHeight w:val="300"/>
        </w:trPr>
        <w:tc>
          <w:tcPr>
            <w:tcW w:w="1268" w:type="pct"/>
            <w:noWrap/>
            <w:hideMark/>
          </w:tcPr>
          <w:p w14:paraId="550AFA3C" w14:textId="77777777" w:rsidR="00BD3FA1" w:rsidRPr="001B701F" w:rsidRDefault="00BD3FA1" w:rsidP="002C573E">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Year</w:t>
            </w:r>
          </w:p>
        </w:tc>
        <w:tc>
          <w:tcPr>
            <w:tcW w:w="346" w:type="pct"/>
            <w:noWrap/>
            <w:hideMark/>
          </w:tcPr>
          <w:p w14:paraId="212EACEF"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68" w:type="pct"/>
            <w:noWrap/>
            <w:hideMark/>
          </w:tcPr>
          <w:p w14:paraId="16AD1E33"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09" w:type="pct"/>
            <w:noWrap/>
            <w:hideMark/>
          </w:tcPr>
          <w:p w14:paraId="0A6C480C"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09" w:type="pct"/>
            <w:noWrap/>
            <w:hideMark/>
          </w:tcPr>
          <w:p w14:paraId="7714ACB4"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09" w:type="pct"/>
            <w:noWrap/>
            <w:hideMark/>
          </w:tcPr>
          <w:p w14:paraId="6F326601"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09" w:type="pct"/>
            <w:noWrap/>
            <w:hideMark/>
          </w:tcPr>
          <w:p w14:paraId="7B8034DD"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09" w:type="pct"/>
            <w:noWrap/>
            <w:hideMark/>
          </w:tcPr>
          <w:p w14:paraId="0078EFE9"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09" w:type="pct"/>
            <w:noWrap/>
            <w:hideMark/>
          </w:tcPr>
          <w:p w14:paraId="3A98673B"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09" w:type="pct"/>
            <w:noWrap/>
            <w:hideMark/>
          </w:tcPr>
          <w:p w14:paraId="03BD1502"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09" w:type="pct"/>
            <w:noWrap/>
            <w:hideMark/>
          </w:tcPr>
          <w:p w14:paraId="07DBB31D"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546" w:type="pct"/>
            <w:noWrap/>
            <w:hideMark/>
          </w:tcPr>
          <w:p w14:paraId="12731AA8"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E6441D" w:rsidRPr="001B701F" w14:paraId="2A748761" w14:textId="77777777" w:rsidTr="002C573E">
        <w:trPr>
          <w:trHeight w:val="300"/>
        </w:trPr>
        <w:tc>
          <w:tcPr>
            <w:tcW w:w="1268" w:type="pct"/>
            <w:noWrap/>
            <w:hideMark/>
          </w:tcPr>
          <w:p w14:paraId="7582E213" w14:textId="77777777" w:rsidR="00E6441D" w:rsidRPr="001B701F" w:rsidRDefault="00E6441D" w:rsidP="00E6441D">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46" w:type="pct"/>
            <w:noWrap/>
            <w:vAlign w:val="bottom"/>
          </w:tcPr>
          <w:p w14:paraId="3927E757" w14:textId="1B0C4357"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19,950 </w:t>
            </w:r>
          </w:p>
        </w:tc>
        <w:tc>
          <w:tcPr>
            <w:tcW w:w="368" w:type="pct"/>
            <w:noWrap/>
            <w:vAlign w:val="bottom"/>
          </w:tcPr>
          <w:p w14:paraId="4AE2D8EF" w14:textId="0ED3E12E"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40,258 </w:t>
            </w:r>
          </w:p>
        </w:tc>
        <w:tc>
          <w:tcPr>
            <w:tcW w:w="309" w:type="pct"/>
            <w:noWrap/>
            <w:vAlign w:val="bottom"/>
          </w:tcPr>
          <w:p w14:paraId="7BA92AFA" w14:textId="4BE450F8"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42,010 </w:t>
            </w:r>
          </w:p>
        </w:tc>
        <w:tc>
          <w:tcPr>
            <w:tcW w:w="309" w:type="pct"/>
            <w:noWrap/>
            <w:vAlign w:val="bottom"/>
          </w:tcPr>
          <w:p w14:paraId="23E2B714" w14:textId="3EAA834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43,563 </w:t>
            </w:r>
          </w:p>
        </w:tc>
        <w:tc>
          <w:tcPr>
            <w:tcW w:w="309" w:type="pct"/>
            <w:noWrap/>
            <w:vAlign w:val="bottom"/>
          </w:tcPr>
          <w:p w14:paraId="4B96304A" w14:textId="531B6100"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44,905 </w:t>
            </w:r>
          </w:p>
        </w:tc>
        <w:tc>
          <w:tcPr>
            <w:tcW w:w="309" w:type="pct"/>
            <w:noWrap/>
            <w:vAlign w:val="bottom"/>
          </w:tcPr>
          <w:p w14:paraId="5BC75F4C" w14:textId="2E7778C7"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45,900 </w:t>
            </w:r>
          </w:p>
        </w:tc>
        <w:tc>
          <w:tcPr>
            <w:tcW w:w="309" w:type="pct"/>
            <w:noWrap/>
            <w:vAlign w:val="bottom"/>
          </w:tcPr>
          <w:p w14:paraId="0A9FCD57" w14:textId="03C7FD5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46,606 </w:t>
            </w:r>
          </w:p>
        </w:tc>
        <w:tc>
          <w:tcPr>
            <w:tcW w:w="309" w:type="pct"/>
            <w:noWrap/>
            <w:vAlign w:val="bottom"/>
          </w:tcPr>
          <w:p w14:paraId="2F953735" w14:textId="0F304F3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47,187 </w:t>
            </w:r>
          </w:p>
        </w:tc>
        <w:tc>
          <w:tcPr>
            <w:tcW w:w="309" w:type="pct"/>
            <w:noWrap/>
            <w:vAlign w:val="bottom"/>
          </w:tcPr>
          <w:p w14:paraId="0A73B35D" w14:textId="7DE1C11E"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47,611 </w:t>
            </w:r>
          </w:p>
        </w:tc>
        <w:tc>
          <w:tcPr>
            <w:tcW w:w="309" w:type="pct"/>
            <w:noWrap/>
            <w:vAlign w:val="bottom"/>
          </w:tcPr>
          <w:p w14:paraId="13B4B8BA" w14:textId="0C1FCAE2"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47,855 </w:t>
            </w:r>
          </w:p>
        </w:tc>
        <w:tc>
          <w:tcPr>
            <w:tcW w:w="546" w:type="pct"/>
            <w:noWrap/>
            <w:vAlign w:val="bottom"/>
          </w:tcPr>
          <w:p w14:paraId="171F650E" w14:textId="1785E81F"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425,844 </w:t>
            </w:r>
          </w:p>
        </w:tc>
      </w:tr>
      <w:tr w:rsidR="00E6441D" w:rsidRPr="001B701F" w14:paraId="3525C7F3" w14:textId="77777777" w:rsidTr="002C573E">
        <w:trPr>
          <w:trHeight w:val="300"/>
        </w:trPr>
        <w:tc>
          <w:tcPr>
            <w:tcW w:w="1268" w:type="pct"/>
            <w:noWrap/>
            <w:hideMark/>
          </w:tcPr>
          <w:p w14:paraId="537A5E0B" w14:textId="77777777" w:rsidR="00E6441D" w:rsidRPr="001B701F" w:rsidRDefault="00E6441D" w:rsidP="00E6441D">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46" w:type="pct"/>
            <w:noWrap/>
            <w:vAlign w:val="bottom"/>
          </w:tcPr>
          <w:p w14:paraId="1876A29E" w14:textId="72278AD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39,826 </w:t>
            </w:r>
          </w:p>
        </w:tc>
        <w:tc>
          <w:tcPr>
            <w:tcW w:w="368" w:type="pct"/>
            <w:noWrap/>
            <w:vAlign w:val="bottom"/>
          </w:tcPr>
          <w:p w14:paraId="1A4939FA" w14:textId="0902BF64"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41,680 </w:t>
            </w:r>
          </w:p>
        </w:tc>
        <w:tc>
          <w:tcPr>
            <w:tcW w:w="309" w:type="pct"/>
            <w:noWrap/>
            <w:vAlign w:val="bottom"/>
          </w:tcPr>
          <w:p w14:paraId="0641F69A" w14:textId="2AE0C03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43,351 </w:t>
            </w:r>
          </w:p>
        </w:tc>
        <w:tc>
          <w:tcPr>
            <w:tcW w:w="309" w:type="pct"/>
            <w:noWrap/>
            <w:vAlign w:val="bottom"/>
          </w:tcPr>
          <w:p w14:paraId="2B9E3010" w14:textId="52D3C0B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44,827 </w:t>
            </w:r>
          </w:p>
        </w:tc>
        <w:tc>
          <w:tcPr>
            <w:tcW w:w="309" w:type="pct"/>
            <w:noWrap/>
            <w:vAlign w:val="bottom"/>
          </w:tcPr>
          <w:p w14:paraId="6EA69F8A" w14:textId="7CFE25D4"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46,095 </w:t>
            </w:r>
          </w:p>
        </w:tc>
        <w:tc>
          <w:tcPr>
            <w:tcW w:w="309" w:type="pct"/>
            <w:noWrap/>
            <w:vAlign w:val="bottom"/>
          </w:tcPr>
          <w:p w14:paraId="09436726" w14:textId="7FA691C2"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47,019 </w:t>
            </w:r>
          </w:p>
        </w:tc>
        <w:tc>
          <w:tcPr>
            <w:tcW w:w="309" w:type="pct"/>
            <w:noWrap/>
            <w:vAlign w:val="bottom"/>
          </w:tcPr>
          <w:p w14:paraId="79D8D393" w14:textId="1B4C183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47,729 </w:t>
            </w:r>
          </w:p>
        </w:tc>
        <w:tc>
          <w:tcPr>
            <w:tcW w:w="309" w:type="pct"/>
            <w:noWrap/>
            <w:vAlign w:val="bottom"/>
          </w:tcPr>
          <w:p w14:paraId="0E39A624" w14:textId="3466D289"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48,313 </w:t>
            </w:r>
          </w:p>
        </w:tc>
        <w:tc>
          <w:tcPr>
            <w:tcW w:w="309" w:type="pct"/>
            <w:noWrap/>
            <w:vAlign w:val="bottom"/>
          </w:tcPr>
          <w:p w14:paraId="54A770BE" w14:textId="23B4D0C6"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48,673 </w:t>
            </w:r>
          </w:p>
        </w:tc>
        <w:tc>
          <w:tcPr>
            <w:tcW w:w="309" w:type="pct"/>
            <w:noWrap/>
            <w:vAlign w:val="bottom"/>
          </w:tcPr>
          <w:p w14:paraId="369D15AC" w14:textId="7AA9545F"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49,624 </w:t>
            </w:r>
          </w:p>
        </w:tc>
        <w:tc>
          <w:tcPr>
            <w:tcW w:w="546" w:type="pct"/>
            <w:noWrap/>
            <w:vAlign w:val="bottom"/>
          </w:tcPr>
          <w:p w14:paraId="4355297F" w14:textId="7C92E228"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457,137 </w:t>
            </w:r>
          </w:p>
        </w:tc>
      </w:tr>
      <w:tr w:rsidR="00E6441D" w:rsidRPr="001B701F" w14:paraId="41BF80EE" w14:textId="77777777" w:rsidTr="002C573E">
        <w:trPr>
          <w:trHeight w:val="300"/>
        </w:trPr>
        <w:tc>
          <w:tcPr>
            <w:tcW w:w="1268" w:type="pct"/>
            <w:noWrap/>
            <w:hideMark/>
          </w:tcPr>
          <w:p w14:paraId="057494D1" w14:textId="77777777" w:rsidR="00E6441D" w:rsidRPr="001B701F" w:rsidRDefault="00E6441D" w:rsidP="00E6441D">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46" w:type="pct"/>
            <w:noWrap/>
            <w:vAlign w:val="bottom"/>
          </w:tcPr>
          <w:p w14:paraId="647DB9BD" w14:textId="22C5410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19,876 </w:t>
            </w:r>
          </w:p>
        </w:tc>
        <w:tc>
          <w:tcPr>
            <w:tcW w:w="368" w:type="pct"/>
            <w:noWrap/>
            <w:vAlign w:val="bottom"/>
          </w:tcPr>
          <w:p w14:paraId="464B811E" w14:textId="7C7F7C1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1,422 </w:t>
            </w:r>
          </w:p>
        </w:tc>
        <w:tc>
          <w:tcPr>
            <w:tcW w:w="309" w:type="pct"/>
            <w:noWrap/>
            <w:vAlign w:val="bottom"/>
          </w:tcPr>
          <w:p w14:paraId="59A54698" w14:textId="5322338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1,341 </w:t>
            </w:r>
          </w:p>
        </w:tc>
        <w:tc>
          <w:tcPr>
            <w:tcW w:w="309" w:type="pct"/>
            <w:noWrap/>
            <w:vAlign w:val="bottom"/>
          </w:tcPr>
          <w:p w14:paraId="3492283C" w14:textId="034FD39B"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1,264 </w:t>
            </w:r>
          </w:p>
        </w:tc>
        <w:tc>
          <w:tcPr>
            <w:tcW w:w="309" w:type="pct"/>
            <w:noWrap/>
            <w:vAlign w:val="bottom"/>
          </w:tcPr>
          <w:p w14:paraId="661E58AA" w14:textId="432A0590"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1,190 </w:t>
            </w:r>
          </w:p>
        </w:tc>
        <w:tc>
          <w:tcPr>
            <w:tcW w:w="309" w:type="pct"/>
            <w:noWrap/>
            <w:vAlign w:val="bottom"/>
          </w:tcPr>
          <w:p w14:paraId="353C6DEA" w14:textId="0FB44B8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1,119 </w:t>
            </w:r>
          </w:p>
        </w:tc>
        <w:tc>
          <w:tcPr>
            <w:tcW w:w="309" w:type="pct"/>
            <w:noWrap/>
            <w:vAlign w:val="bottom"/>
          </w:tcPr>
          <w:p w14:paraId="6A518305" w14:textId="6059116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1,123 </w:t>
            </w:r>
          </w:p>
        </w:tc>
        <w:tc>
          <w:tcPr>
            <w:tcW w:w="309" w:type="pct"/>
            <w:noWrap/>
            <w:vAlign w:val="bottom"/>
          </w:tcPr>
          <w:p w14:paraId="541C4EED" w14:textId="2ACBAD2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1,127 </w:t>
            </w:r>
          </w:p>
        </w:tc>
        <w:tc>
          <w:tcPr>
            <w:tcW w:w="309" w:type="pct"/>
            <w:noWrap/>
            <w:vAlign w:val="bottom"/>
          </w:tcPr>
          <w:p w14:paraId="5D0CBA74" w14:textId="638325D6"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1,062 </w:t>
            </w:r>
          </w:p>
        </w:tc>
        <w:tc>
          <w:tcPr>
            <w:tcW w:w="309" w:type="pct"/>
            <w:noWrap/>
            <w:vAlign w:val="bottom"/>
          </w:tcPr>
          <w:p w14:paraId="4C59E49C" w14:textId="34D34F79"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1,769 </w:t>
            </w:r>
          </w:p>
        </w:tc>
        <w:tc>
          <w:tcPr>
            <w:tcW w:w="546" w:type="pct"/>
            <w:noWrap/>
            <w:vAlign w:val="bottom"/>
          </w:tcPr>
          <w:p w14:paraId="2FA400CD" w14:textId="7B3B1628"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31,293 </w:t>
            </w:r>
          </w:p>
        </w:tc>
      </w:tr>
      <w:tr w:rsidR="00E6441D" w:rsidRPr="001B701F" w14:paraId="326D3B42" w14:textId="77777777" w:rsidTr="002C573E">
        <w:trPr>
          <w:trHeight w:val="300"/>
        </w:trPr>
        <w:tc>
          <w:tcPr>
            <w:tcW w:w="1268" w:type="pct"/>
            <w:noWrap/>
            <w:hideMark/>
          </w:tcPr>
          <w:p w14:paraId="6AC1F6BC" w14:textId="77777777" w:rsidR="00E6441D" w:rsidRPr="001B701F" w:rsidRDefault="00E6441D" w:rsidP="00E6441D">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lastRenderedPageBreak/>
              <w:t>Cohort 2 (scenario 2)</w:t>
            </w:r>
          </w:p>
        </w:tc>
        <w:tc>
          <w:tcPr>
            <w:tcW w:w="346" w:type="pct"/>
            <w:noWrap/>
            <w:vAlign w:val="bottom"/>
          </w:tcPr>
          <w:p w14:paraId="2E23870E" w14:textId="0D48CB57"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38,343 </w:t>
            </w:r>
          </w:p>
        </w:tc>
        <w:tc>
          <w:tcPr>
            <w:tcW w:w="368" w:type="pct"/>
            <w:noWrap/>
            <w:vAlign w:val="bottom"/>
          </w:tcPr>
          <w:p w14:paraId="2400E81F" w14:textId="67E55322"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40,330 </w:t>
            </w:r>
          </w:p>
        </w:tc>
        <w:tc>
          <w:tcPr>
            <w:tcW w:w="309" w:type="pct"/>
            <w:noWrap/>
            <w:vAlign w:val="bottom"/>
          </w:tcPr>
          <w:p w14:paraId="51D5C467" w14:textId="6C13395B"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42,131 </w:t>
            </w:r>
          </w:p>
        </w:tc>
        <w:tc>
          <w:tcPr>
            <w:tcW w:w="309" w:type="pct"/>
            <w:noWrap/>
            <w:vAlign w:val="bottom"/>
          </w:tcPr>
          <w:p w14:paraId="10DC86C7" w14:textId="764BEBC0"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43,733 </w:t>
            </w:r>
          </w:p>
        </w:tc>
        <w:tc>
          <w:tcPr>
            <w:tcW w:w="309" w:type="pct"/>
            <w:noWrap/>
            <w:vAlign w:val="bottom"/>
          </w:tcPr>
          <w:p w14:paraId="772B2E39" w14:textId="6B9D45A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45,124 </w:t>
            </w:r>
          </w:p>
        </w:tc>
        <w:tc>
          <w:tcPr>
            <w:tcW w:w="309" w:type="pct"/>
            <w:noWrap/>
            <w:vAlign w:val="bottom"/>
          </w:tcPr>
          <w:p w14:paraId="4E9927CF" w14:textId="41070E4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46,167 </w:t>
            </w:r>
          </w:p>
        </w:tc>
        <w:tc>
          <w:tcPr>
            <w:tcW w:w="309" w:type="pct"/>
            <w:noWrap/>
            <w:vAlign w:val="bottom"/>
          </w:tcPr>
          <w:p w14:paraId="649907A3" w14:textId="339A7891"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46,919 </w:t>
            </w:r>
          </w:p>
        </w:tc>
        <w:tc>
          <w:tcPr>
            <w:tcW w:w="309" w:type="pct"/>
            <w:noWrap/>
            <w:vAlign w:val="bottom"/>
          </w:tcPr>
          <w:p w14:paraId="5DC6F771" w14:textId="2B8C238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47,546 </w:t>
            </w:r>
          </w:p>
        </w:tc>
        <w:tc>
          <w:tcPr>
            <w:tcW w:w="309" w:type="pct"/>
            <w:noWrap/>
            <w:vAlign w:val="bottom"/>
          </w:tcPr>
          <w:p w14:paraId="350F943A" w14:textId="2F3E023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48,016 </w:t>
            </w:r>
          </w:p>
        </w:tc>
        <w:tc>
          <w:tcPr>
            <w:tcW w:w="309" w:type="pct"/>
            <w:noWrap/>
            <w:vAlign w:val="bottom"/>
          </w:tcPr>
          <w:p w14:paraId="31B6374F" w14:textId="54EF536C"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48,305 </w:t>
            </w:r>
          </w:p>
        </w:tc>
        <w:tc>
          <w:tcPr>
            <w:tcW w:w="546" w:type="pct"/>
            <w:noWrap/>
            <w:vAlign w:val="bottom"/>
          </w:tcPr>
          <w:p w14:paraId="36749B0E" w14:textId="1046A468"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446,611 </w:t>
            </w:r>
          </w:p>
        </w:tc>
      </w:tr>
      <w:tr w:rsidR="00E6441D" w:rsidRPr="001B701F" w14:paraId="4AA0B6C9" w14:textId="77777777" w:rsidTr="002C573E">
        <w:trPr>
          <w:trHeight w:val="300"/>
        </w:trPr>
        <w:tc>
          <w:tcPr>
            <w:tcW w:w="1268" w:type="pct"/>
            <w:noWrap/>
            <w:hideMark/>
          </w:tcPr>
          <w:p w14:paraId="23871E48" w14:textId="77777777" w:rsidR="00E6441D" w:rsidRPr="001B701F" w:rsidRDefault="00E6441D" w:rsidP="00E6441D">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46" w:type="pct"/>
            <w:noWrap/>
            <w:vAlign w:val="bottom"/>
          </w:tcPr>
          <w:p w14:paraId="11A178B1" w14:textId="72A3F44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18,393 </w:t>
            </w:r>
          </w:p>
        </w:tc>
        <w:tc>
          <w:tcPr>
            <w:tcW w:w="368" w:type="pct"/>
            <w:noWrap/>
            <w:vAlign w:val="bottom"/>
          </w:tcPr>
          <w:p w14:paraId="7A9FCB2E" w14:textId="2DDD39B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72 </w:t>
            </w:r>
          </w:p>
        </w:tc>
        <w:tc>
          <w:tcPr>
            <w:tcW w:w="309" w:type="pct"/>
            <w:noWrap/>
            <w:vAlign w:val="bottom"/>
          </w:tcPr>
          <w:p w14:paraId="5F429C58" w14:textId="5DF148AC"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121 </w:t>
            </w:r>
          </w:p>
        </w:tc>
        <w:tc>
          <w:tcPr>
            <w:tcW w:w="309" w:type="pct"/>
            <w:noWrap/>
            <w:vAlign w:val="bottom"/>
          </w:tcPr>
          <w:p w14:paraId="1974C6E5" w14:textId="53F321D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170 </w:t>
            </w:r>
          </w:p>
        </w:tc>
        <w:tc>
          <w:tcPr>
            <w:tcW w:w="309" w:type="pct"/>
            <w:noWrap/>
            <w:vAlign w:val="bottom"/>
          </w:tcPr>
          <w:p w14:paraId="2FFEFA63" w14:textId="54A8CBE0"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219 </w:t>
            </w:r>
          </w:p>
        </w:tc>
        <w:tc>
          <w:tcPr>
            <w:tcW w:w="309" w:type="pct"/>
            <w:noWrap/>
            <w:vAlign w:val="bottom"/>
          </w:tcPr>
          <w:p w14:paraId="63D86E78" w14:textId="6BC41FEF"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266 </w:t>
            </w:r>
          </w:p>
        </w:tc>
        <w:tc>
          <w:tcPr>
            <w:tcW w:w="309" w:type="pct"/>
            <w:noWrap/>
            <w:vAlign w:val="bottom"/>
          </w:tcPr>
          <w:p w14:paraId="0112EEE1" w14:textId="3F7EF29B"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313 </w:t>
            </w:r>
          </w:p>
        </w:tc>
        <w:tc>
          <w:tcPr>
            <w:tcW w:w="309" w:type="pct"/>
            <w:noWrap/>
            <w:vAlign w:val="bottom"/>
          </w:tcPr>
          <w:p w14:paraId="4E62D5D3" w14:textId="70260FE2"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359 </w:t>
            </w:r>
          </w:p>
        </w:tc>
        <w:tc>
          <w:tcPr>
            <w:tcW w:w="309" w:type="pct"/>
            <w:noWrap/>
            <w:vAlign w:val="bottom"/>
          </w:tcPr>
          <w:p w14:paraId="40B1E050" w14:textId="4769D61F"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405 </w:t>
            </w:r>
          </w:p>
        </w:tc>
        <w:tc>
          <w:tcPr>
            <w:tcW w:w="309" w:type="pct"/>
            <w:noWrap/>
            <w:vAlign w:val="bottom"/>
          </w:tcPr>
          <w:p w14:paraId="02F72825" w14:textId="67C766D7"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450 </w:t>
            </w:r>
          </w:p>
        </w:tc>
        <w:tc>
          <w:tcPr>
            <w:tcW w:w="546" w:type="pct"/>
            <w:noWrap/>
            <w:vAlign w:val="bottom"/>
          </w:tcPr>
          <w:p w14:paraId="5ECBC711" w14:textId="7A407290"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20,767 </w:t>
            </w:r>
          </w:p>
        </w:tc>
      </w:tr>
      <w:tr w:rsidR="00E6441D" w:rsidRPr="001B701F" w14:paraId="51981674" w14:textId="77777777" w:rsidTr="002C573E">
        <w:trPr>
          <w:trHeight w:val="300"/>
        </w:trPr>
        <w:tc>
          <w:tcPr>
            <w:tcW w:w="1268" w:type="pct"/>
            <w:noWrap/>
            <w:hideMark/>
          </w:tcPr>
          <w:p w14:paraId="1291252C" w14:textId="77777777" w:rsidR="00E6441D" w:rsidRPr="001B701F" w:rsidRDefault="00E6441D" w:rsidP="00E6441D">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46" w:type="pct"/>
            <w:noWrap/>
            <w:vAlign w:val="bottom"/>
          </w:tcPr>
          <w:p w14:paraId="654BCEE4" w14:textId="34020704"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38,326 </w:t>
            </w:r>
          </w:p>
        </w:tc>
        <w:tc>
          <w:tcPr>
            <w:tcW w:w="368" w:type="pct"/>
            <w:noWrap/>
            <w:vAlign w:val="bottom"/>
          </w:tcPr>
          <w:p w14:paraId="284CECBA" w14:textId="7ACF806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40,279 </w:t>
            </w:r>
          </w:p>
        </w:tc>
        <w:tc>
          <w:tcPr>
            <w:tcW w:w="309" w:type="pct"/>
            <w:noWrap/>
            <w:vAlign w:val="bottom"/>
          </w:tcPr>
          <w:p w14:paraId="2A2264A1" w14:textId="6B44E904"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42,046 </w:t>
            </w:r>
          </w:p>
        </w:tc>
        <w:tc>
          <w:tcPr>
            <w:tcW w:w="309" w:type="pct"/>
            <w:noWrap/>
            <w:vAlign w:val="bottom"/>
          </w:tcPr>
          <w:p w14:paraId="047B2BCA" w14:textId="62CA31E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43,613 </w:t>
            </w:r>
          </w:p>
        </w:tc>
        <w:tc>
          <w:tcPr>
            <w:tcW w:w="309" w:type="pct"/>
            <w:noWrap/>
            <w:vAlign w:val="bottom"/>
          </w:tcPr>
          <w:p w14:paraId="044B99D0" w14:textId="7F66E42E"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44,970 </w:t>
            </w:r>
          </w:p>
        </w:tc>
        <w:tc>
          <w:tcPr>
            <w:tcW w:w="309" w:type="pct"/>
            <w:noWrap/>
            <w:vAlign w:val="bottom"/>
          </w:tcPr>
          <w:p w14:paraId="6358613B" w14:textId="7EEEB6CC"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45,980 </w:t>
            </w:r>
          </w:p>
        </w:tc>
        <w:tc>
          <w:tcPr>
            <w:tcW w:w="309" w:type="pct"/>
            <w:noWrap/>
            <w:vAlign w:val="bottom"/>
          </w:tcPr>
          <w:p w14:paraId="5096F5C4" w14:textId="2218D6B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46,700 </w:t>
            </w:r>
          </w:p>
        </w:tc>
        <w:tc>
          <w:tcPr>
            <w:tcW w:w="309" w:type="pct"/>
            <w:noWrap/>
            <w:vAlign w:val="bottom"/>
          </w:tcPr>
          <w:p w14:paraId="4A5F382B" w14:textId="58B6BDB8"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47,294 </w:t>
            </w:r>
          </w:p>
        </w:tc>
        <w:tc>
          <w:tcPr>
            <w:tcW w:w="309" w:type="pct"/>
            <w:noWrap/>
            <w:vAlign w:val="bottom"/>
          </w:tcPr>
          <w:p w14:paraId="41FAACE7" w14:textId="0C2114EA"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47,732 </w:t>
            </w:r>
          </w:p>
        </w:tc>
        <w:tc>
          <w:tcPr>
            <w:tcW w:w="309" w:type="pct"/>
            <w:noWrap/>
            <w:vAlign w:val="bottom"/>
          </w:tcPr>
          <w:p w14:paraId="48C7E73E" w14:textId="7162424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47,989 </w:t>
            </w:r>
          </w:p>
        </w:tc>
        <w:tc>
          <w:tcPr>
            <w:tcW w:w="546" w:type="pct"/>
            <w:noWrap/>
            <w:vAlign w:val="bottom"/>
          </w:tcPr>
          <w:p w14:paraId="37FF20BF" w14:textId="6482194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444,930 </w:t>
            </w:r>
          </w:p>
        </w:tc>
      </w:tr>
      <w:tr w:rsidR="00E6441D" w:rsidRPr="001B701F" w14:paraId="696A6D43" w14:textId="77777777" w:rsidTr="002C573E">
        <w:trPr>
          <w:trHeight w:val="300"/>
        </w:trPr>
        <w:tc>
          <w:tcPr>
            <w:tcW w:w="1268" w:type="pct"/>
            <w:noWrap/>
            <w:hideMark/>
          </w:tcPr>
          <w:p w14:paraId="52A23C87" w14:textId="77777777" w:rsidR="00E6441D" w:rsidRPr="001B701F" w:rsidRDefault="00E6441D" w:rsidP="00E6441D">
            <w:pPr>
              <w:rPr>
                <w:rFonts w:ascii="Times New Roman" w:eastAsia="Times New Roman" w:hAnsi="Times New Roman" w:cs="Times New Roman"/>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46" w:type="pct"/>
            <w:noWrap/>
            <w:vAlign w:val="bottom"/>
          </w:tcPr>
          <w:p w14:paraId="34F8DF76" w14:textId="33DB011E"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18,376 </w:t>
            </w:r>
          </w:p>
        </w:tc>
        <w:tc>
          <w:tcPr>
            <w:tcW w:w="368" w:type="pct"/>
            <w:noWrap/>
            <w:vAlign w:val="bottom"/>
          </w:tcPr>
          <w:p w14:paraId="4AA1723B" w14:textId="277C3940"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 </w:t>
            </w:r>
          </w:p>
        </w:tc>
        <w:tc>
          <w:tcPr>
            <w:tcW w:w="309" w:type="pct"/>
            <w:noWrap/>
            <w:vAlign w:val="bottom"/>
          </w:tcPr>
          <w:p w14:paraId="2EA81C66" w14:textId="01E93112"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 </w:t>
            </w:r>
          </w:p>
        </w:tc>
        <w:tc>
          <w:tcPr>
            <w:tcW w:w="309" w:type="pct"/>
            <w:noWrap/>
            <w:vAlign w:val="bottom"/>
          </w:tcPr>
          <w:p w14:paraId="02563C2A" w14:textId="6FBAC16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51 </w:t>
            </w:r>
          </w:p>
        </w:tc>
        <w:tc>
          <w:tcPr>
            <w:tcW w:w="309" w:type="pct"/>
            <w:noWrap/>
            <w:vAlign w:val="bottom"/>
          </w:tcPr>
          <w:p w14:paraId="414ED932" w14:textId="2AD6DB3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65 </w:t>
            </w:r>
          </w:p>
        </w:tc>
        <w:tc>
          <w:tcPr>
            <w:tcW w:w="309" w:type="pct"/>
            <w:noWrap/>
            <w:vAlign w:val="bottom"/>
          </w:tcPr>
          <w:p w14:paraId="08EF2704" w14:textId="22C44AC8"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80 </w:t>
            </w:r>
          </w:p>
        </w:tc>
        <w:tc>
          <w:tcPr>
            <w:tcW w:w="309" w:type="pct"/>
            <w:noWrap/>
            <w:vAlign w:val="bottom"/>
          </w:tcPr>
          <w:p w14:paraId="59B87262" w14:textId="3D58CED3"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94 </w:t>
            </w:r>
          </w:p>
        </w:tc>
        <w:tc>
          <w:tcPr>
            <w:tcW w:w="309" w:type="pct"/>
            <w:noWrap/>
            <w:vAlign w:val="bottom"/>
          </w:tcPr>
          <w:p w14:paraId="140900B5" w14:textId="7F2F3D3B"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 </w:t>
            </w:r>
          </w:p>
        </w:tc>
        <w:tc>
          <w:tcPr>
            <w:tcW w:w="309" w:type="pct"/>
            <w:noWrap/>
            <w:vAlign w:val="bottom"/>
          </w:tcPr>
          <w:p w14:paraId="386CD0D5" w14:textId="6BCE4509"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121 </w:t>
            </w:r>
          </w:p>
        </w:tc>
        <w:tc>
          <w:tcPr>
            <w:tcW w:w="309" w:type="pct"/>
            <w:noWrap/>
            <w:vAlign w:val="bottom"/>
          </w:tcPr>
          <w:p w14:paraId="4194543E" w14:textId="77962B1D"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134 </w:t>
            </w:r>
          </w:p>
        </w:tc>
        <w:tc>
          <w:tcPr>
            <w:tcW w:w="546" w:type="pct"/>
            <w:noWrap/>
            <w:vAlign w:val="bottom"/>
          </w:tcPr>
          <w:p w14:paraId="7270B8B2" w14:textId="5B9CFA70" w:rsidR="00E6441D" w:rsidRPr="00B64E86" w:rsidRDefault="00E6441D" w:rsidP="00E6441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19,086 </w:t>
            </w:r>
          </w:p>
        </w:tc>
      </w:tr>
      <w:tr w:rsidR="00E6441D" w:rsidRPr="001B701F" w14:paraId="2203D45D" w14:textId="77777777" w:rsidTr="002C573E">
        <w:trPr>
          <w:trHeight w:val="300"/>
        </w:trPr>
        <w:tc>
          <w:tcPr>
            <w:tcW w:w="1268" w:type="pct"/>
            <w:noWrap/>
          </w:tcPr>
          <w:p w14:paraId="6FC246F2" w14:textId="532DD5E9" w:rsidR="00E6441D" w:rsidRPr="001B701F" w:rsidRDefault="00E6441D" w:rsidP="00E6441D">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46" w:type="pct"/>
            <w:noWrap/>
            <w:vAlign w:val="bottom"/>
          </w:tcPr>
          <w:p w14:paraId="0B2893D0" w14:textId="30407ABF"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19,952 </w:t>
            </w:r>
          </w:p>
        </w:tc>
        <w:tc>
          <w:tcPr>
            <w:tcW w:w="368" w:type="pct"/>
            <w:noWrap/>
            <w:vAlign w:val="bottom"/>
          </w:tcPr>
          <w:p w14:paraId="2EBB3EFF" w14:textId="34B1C5FB"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40,262 </w:t>
            </w:r>
          </w:p>
        </w:tc>
        <w:tc>
          <w:tcPr>
            <w:tcW w:w="309" w:type="pct"/>
            <w:noWrap/>
            <w:vAlign w:val="bottom"/>
          </w:tcPr>
          <w:p w14:paraId="606C8B76" w14:textId="23050ACC"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42,017 </w:t>
            </w:r>
          </w:p>
        </w:tc>
        <w:tc>
          <w:tcPr>
            <w:tcW w:w="309" w:type="pct"/>
            <w:noWrap/>
            <w:vAlign w:val="bottom"/>
          </w:tcPr>
          <w:p w14:paraId="3F2F0B01" w14:textId="137BFB12"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43,618 </w:t>
            </w:r>
          </w:p>
        </w:tc>
        <w:tc>
          <w:tcPr>
            <w:tcW w:w="309" w:type="pct"/>
            <w:noWrap/>
            <w:vAlign w:val="bottom"/>
          </w:tcPr>
          <w:p w14:paraId="0AC5F6BD" w14:textId="165B958B"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44,949 </w:t>
            </w:r>
          </w:p>
        </w:tc>
        <w:tc>
          <w:tcPr>
            <w:tcW w:w="309" w:type="pct"/>
            <w:noWrap/>
            <w:vAlign w:val="bottom"/>
          </w:tcPr>
          <w:p w14:paraId="67976E2D" w14:textId="5284AB38"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45,971 </w:t>
            </w:r>
          </w:p>
        </w:tc>
        <w:tc>
          <w:tcPr>
            <w:tcW w:w="309" w:type="pct"/>
            <w:noWrap/>
            <w:vAlign w:val="bottom"/>
          </w:tcPr>
          <w:p w14:paraId="376A930F" w14:textId="46A96640"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46,704 </w:t>
            </w:r>
          </w:p>
        </w:tc>
        <w:tc>
          <w:tcPr>
            <w:tcW w:w="309" w:type="pct"/>
            <w:noWrap/>
            <w:vAlign w:val="bottom"/>
          </w:tcPr>
          <w:p w14:paraId="0E9870B5" w14:textId="6BC47618"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47,311 </w:t>
            </w:r>
          </w:p>
        </w:tc>
        <w:tc>
          <w:tcPr>
            <w:tcW w:w="309" w:type="pct"/>
            <w:noWrap/>
            <w:vAlign w:val="bottom"/>
          </w:tcPr>
          <w:p w14:paraId="09288375" w14:textId="6AF3768B"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47,762 </w:t>
            </w:r>
          </w:p>
        </w:tc>
        <w:tc>
          <w:tcPr>
            <w:tcW w:w="309" w:type="pct"/>
            <w:noWrap/>
            <w:vAlign w:val="bottom"/>
          </w:tcPr>
          <w:p w14:paraId="7247DFB7" w14:textId="1917AE35"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48,031 </w:t>
            </w:r>
          </w:p>
        </w:tc>
        <w:tc>
          <w:tcPr>
            <w:tcW w:w="546" w:type="pct"/>
            <w:noWrap/>
            <w:vAlign w:val="bottom"/>
          </w:tcPr>
          <w:p w14:paraId="4A5E62DF" w14:textId="3C82D689"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426,578 </w:t>
            </w:r>
          </w:p>
        </w:tc>
      </w:tr>
      <w:tr w:rsidR="00E6441D" w:rsidRPr="001B701F" w14:paraId="589F6A62" w14:textId="77777777" w:rsidTr="002C573E">
        <w:trPr>
          <w:trHeight w:val="300"/>
        </w:trPr>
        <w:tc>
          <w:tcPr>
            <w:tcW w:w="1268" w:type="pct"/>
            <w:noWrap/>
          </w:tcPr>
          <w:p w14:paraId="1DF8BC34" w14:textId="76C122D1" w:rsidR="00E6441D" w:rsidRPr="001B701F" w:rsidRDefault="00E6441D" w:rsidP="00E6441D">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46" w:type="pct"/>
            <w:noWrap/>
            <w:vAlign w:val="bottom"/>
          </w:tcPr>
          <w:p w14:paraId="6A58D527" w14:textId="026D10DA"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 </w:t>
            </w:r>
          </w:p>
        </w:tc>
        <w:tc>
          <w:tcPr>
            <w:tcW w:w="368" w:type="pct"/>
            <w:noWrap/>
            <w:vAlign w:val="bottom"/>
          </w:tcPr>
          <w:p w14:paraId="6CF63732" w14:textId="2D2C2ED3"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5 </w:t>
            </w:r>
          </w:p>
        </w:tc>
        <w:tc>
          <w:tcPr>
            <w:tcW w:w="309" w:type="pct"/>
            <w:noWrap/>
            <w:vAlign w:val="bottom"/>
          </w:tcPr>
          <w:p w14:paraId="3CB066EF" w14:textId="130D0DE7"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 </w:t>
            </w:r>
          </w:p>
        </w:tc>
        <w:tc>
          <w:tcPr>
            <w:tcW w:w="309" w:type="pct"/>
            <w:noWrap/>
            <w:vAlign w:val="bottom"/>
          </w:tcPr>
          <w:p w14:paraId="5669BCB5" w14:textId="76DB18B4"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55 </w:t>
            </w:r>
          </w:p>
        </w:tc>
        <w:tc>
          <w:tcPr>
            <w:tcW w:w="309" w:type="pct"/>
            <w:noWrap/>
            <w:vAlign w:val="bottom"/>
          </w:tcPr>
          <w:p w14:paraId="31795C73" w14:textId="4E4F9DA9"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43 </w:t>
            </w:r>
          </w:p>
        </w:tc>
        <w:tc>
          <w:tcPr>
            <w:tcW w:w="309" w:type="pct"/>
            <w:noWrap/>
            <w:vAlign w:val="bottom"/>
          </w:tcPr>
          <w:p w14:paraId="17DC6273" w14:textId="5F60485D"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71 </w:t>
            </w:r>
          </w:p>
        </w:tc>
        <w:tc>
          <w:tcPr>
            <w:tcW w:w="309" w:type="pct"/>
            <w:noWrap/>
            <w:vAlign w:val="bottom"/>
          </w:tcPr>
          <w:p w14:paraId="7CB991DE" w14:textId="0BC50E2D"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98 </w:t>
            </w:r>
          </w:p>
        </w:tc>
        <w:tc>
          <w:tcPr>
            <w:tcW w:w="309" w:type="pct"/>
            <w:noWrap/>
            <w:vAlign w:val="bottom"/>
          </w:tcPr>
          <w:p w14:paraId="761DE569" w14:textId="21BD8787"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125 </w:t>
            </w:r>
          </w:p>
        </w:tc>
        <w:tc>
          <w:tcPr>
            <w:tcW w:w="309" w:type="pct"/>
            <w:noWrap/>
            <w:vAlign w:val="bottom"/>
          </w:tcPr>
          <w:p w14:paraId="73F6DF68" w14:textId="7F04FBD7"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151 </w:t>
            </w:r>
          </w:p>
        </w:tc>
        <w:tc>
          <w:tcPr>
            <w:tcW w:w="309" w:type="pct"/>
            <w:noWrap/>
            <w:vAlign w:val="bottom"/>
          </w:tcPr>
          <w:p w14:paraId="60E59922" w14:textId="7D3E50FA"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177 </w:t>
            </w:r>
          </w:p>
        </w:tc>
        <w:tc>
          <w:tcPr>
            <w:tcW w:w="546" w:type="pct"/>
            <w:noWrap/>
            <w:vAlign w:val="bottom"/>
          </w:tcPr>
          <w:p w14:paraId="63308D08" w14:textId="5AB579FC" w:rsidR="00E6441D" w:rsidRPr="00B64E86" w:rsidRDefault="00E6441D" w:rsidP="00E6441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733 </w:t>
            </w:r>
          </w:p>
        </w:tc>
      </w:tr>
    </w:tbl>
    <w:p w14:paraId="223DC3DC"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368F92F5"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3D059825" w14:textId="6CF310A0"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del w:id="32" w:author="Dina H F Abushanab" w:date="2025-02-02T18:47:00Z">
        <w:r w:rsidRPr="001B701F" w:rsidDel="00406258">
          <w:rPr>
            <w:rFonts w:ascii="Times New Roman" w:hAnsi="Times New Roman" w:cs="Times New Roman"/>
            <w:kern w:val="0"/>
            <w:sz w:val="18"/>
            <w:szCs w:val="18"/>
          </w:rPr>
          <w:delText>systolic blood pressure (SBP).</w:delText>
        </w:r>
      </w:del>
      <w:ins w:id="33" w:author="Dina H F Abushanab" w:date="2025-02-02T18:47:00Z">
        <w:r w:rsidR="00406258">
          <w:rPr>
            <w:rFonts w:ascii="Times New Roman" w:hAnsi="Times New Roman" w:cs="Times New Roman"/>
            <w:kern w:val="0"/>
            <w:sz w:val="18"/>
            <w:szCs w:val="18"/>
          </w:rPr>
          <w:t>hypertension.</w:t>
        </w:r>
      </w:ins>
    </w:p>
    <w:p w14:paraId="1AAAA6CD"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0F17C297" w14:textId="1E76B412" w:rsidR="00B27061" w:rsidRPr="001B701F" w:rsidRDefault="0051305B" w:rsidP="00B27061">
      <w:pPr>
        <w:autoSpaceDE w:val="0"/>
        <w:autoSpaceDN w:val="0"/>
        <w:adjustRightInd w:val="0"/>
        <w:spacing w:after="0" w:line="240" w:lineRule="auto"/>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B27061" w:rsidRPr="001B701F">
        <w:rPr>
          <w:rFonts w:ascii="Times New Roman" w:hAnsi="Times New Roman" w:cs="Times New Roman"/>
          <w:kern w:val="0"/>
          <w:sz w:val="18"/>
          <w:szCs w:val="18"/>
        </w:rPr>
        <w:t xml:space="preserve">Cohort 4 (scenario 4): the model assumed a 39 mg/dl reduction in </w:t>
      </w:r>
      <w:ins w:id="34" w:author="Dina H F Abushanab" w:date="2025-02-02T18:47:00Z">
        <w:r w:rsidR="00406258" w:rsidRPr="00406258">
          <w:rPr>
            <w:rFonts w:ascii="Times New Roman" w:hAnsi="Times New Roman" w:cs="Times New Roman"/>
            <w:kern w:val="0"/>
            <w:sz w:val="18"/>
            <w:szCs w:val="18"/>
          </w:rPr>
          <w:t>hypercholesterolemia</w:t>
        </w:r>
      </w:ins>
      <w:del w:id="35" w:author="Dina H F Abushanab" w:date="2025-02-02T18:47:00Z">
        <w:r w:rsidR="00B27061" w:rsidRPr="001B701F" w:rsidDel="00406258">
          <w:rPr>
            <w:rFonts w:ascii="Times New Roman" w:hAnsi="Times New Roman" w:cs="Times New Roman"/>
            <w:kern w:val="0"/>
            <w:sz w:val="18"/>
            <w:szCs w:val="18"/>
          </w:rPr>
          <w:delText>total cholesterol</w:delText>
        </w:r>
      </w:del>
      <w:r w:rsidR="00B27061" w:rsidRPr="001B701F">
        <w:rPr>
          <w:rFonts w:ascii="Times New Roman" w:hAnsi="Times New Roman" w:cs="Times New Roman"/>
          <w:kern w:val="0"/>
          <w:sz w:val="18"/>
          <w:szCs w:val="18"/>
        </w:rPr>
        <w:t>.</w:t>
      </w:r>
    </w:p>
    <w:p w14:paraId="63B4185E" w14:textId="77777777" w:rsidR="00B27061" w:rsidRPr="001B701F" w:rsidRDefault="00B27061" w:rsidP="00BD3FA1">
      <w:pPr>
        <w:autoSpaceDE w:val="0"/>
        <w:autoSpaceDN w:val="0"/>
        <w:adjustRightInd w:val="0"/>
        <w:spacing w:after="0" w:line="240" w:lineRule="auto"/>
        <w:rPr>
          <w:rFonts w:ascii="Times New Roman" w:hAnsi="Times New Roman" w:cs="Times New Roman"/>
          <w:kern w:val="0"/>
          <w:sz w:val="18"/>
          <w:szCs w:val="18"/>
        </w:rPr>
      </w:pPr>
    </w:p>
    <w:p w14:paraId="1FCDB468"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p>
    <w:p w14:paraId="16B4E971" w14:textId="77777777" w:rsidR="00F039A8" w:rsidRPr="001B701F" w:rsidRDefault="00F039A8" w:rsidP="00F039A8">
      <w:pPr>
        <w:autoSpaceDE w:val="0"/>
        <w:autoSpaceDN w:val="0"/>
        <w:adjustRightInd w:val="0"/>
        <w:spacing w:after="0" w:line="240" w:lineRule="auto"/>
        <w:rPr>
          <w:rFonts w:ascii="Times New Roman" w:hAnsi="Times New Roman" w:cs="Times New Roman"/>
          <w:kern w:val="0"/>
        </w:rPr>
      </w:pPr>
    </w:p>
    <w:p w14:paraId="4677AA66" w14:textId="77777777" w:rsidR="0051305B" w:rsidRDefault="0051305B">
      <w:pPr>
        <w:rPr>
          <w:rFonts w:ascii="Times New Roman" w:hAnsi="Times New Roman" w:cs="Times New Roman"/>
          <w:b/>
          <w:bCs/>
          <w:sz w:val="20"/>
          <w:szCs w:val="20"/>
        </w:rPr>
      </w:pPr>
      <w:r>
        <w:rPr>
          <w:rFonts w:ascii="Times New Roman" w:hAnsi="Times New Roman" w:cs="Times New Roman"/>
          <w:b/>
          <w:bCs/>
          <w:sz w:val="20"/>
          <w:szCs w:val="20"/>
        </w:rPr>
        <w:br w:type="page"/>
      </w:r>
    </w:p>
    <w:p w14:paraId="78BC3A58" w14:textId="77777777" w:rsidR="00B64E86" w:rsidRDefault="00AA1ADA" w:rsidP="00455895">
      <w:pPr>
        <w:rPr>
          <w:rFonts w:ascii="Times New Roman" w:hAnsi="Times New Roman" w:cs="Times New Roman"/>
          <w:b/>
          <w:bCs/>
          <w:kern w:val="0"/>
          <w:sz w:val="20"/>
          <w:szCs w:val="20"/>
        </w:rPr>
      </w:pPr>
      <w:r w:rsidRPr="001B701F">
        <w:rPr>
          <w:rFonts w:ascii="Times New Roman" w:hAnsi="Times New Roman" w:cs="Times New Roman"/>
          <w:b/>
          <w:bCs/>
          <w:sz w:val="20"/>
          <w:szCs w:val="20"/>
        </w:rPr>
        <w:lastRenderedPageBreak/>
        <w:t>Supplementary Table 1</w:t>
      </w:r>
      <w:r w:rsidR="00D10376" w:rsidRPr="001B701F">
        <w:rPr>
          <w:rFonts w:ascii="Times New Roman" w:hAnsi="Times New Roman" w:cs="Times New Roman"/>
          <w:b/>
          <w:bCs/>
          <w:sz w:val="20"/>
          <w:szCs w:val="20"/>
        </w:rPr>
        <w:t>0</w:t>
      </w:r>
      <w:r w:rsidR="008341C6" w:rsidRPr="001B701F">
        <w:rPr>
          <w:rFonts w:ascii="Times New Roman" w:hAnsi="Times New Roman" w:cs="Times New Roman"/>
          <w:b/>
          <w:bCs/>
          <w:sz w:val="20"/>
          <w:szCs w:val="20"/>
        </w:rPr>
        <w:t xml:space="preserve">. </w:t>
      </w:r>
      <w:r w:rsidR="00455895" w:rsidRPr="001B701F">
        <w:rPr>
          <w:rFonts w:ascii="Times New Roman" w:hAnsi="Times New Roman" w:cs="Times New Roman"/>
          <w:b/>
          <w:bCs/>
          <w:kern w:val="0"/>
          <w:sz w:val="20"/>
          <w:szCs w:val="20"/>
        </w:rPr>
        <w:t>Impact on Cost of Productivity-Adjusted Life Years (PALYs) in a Qatari Working-Age Cohort with Type 2 Diabetes and First Cardiovascular Disease Events.</w:t>
      </w:r>
    </w:p>
    <w:p w14:paraId="52407414" w14:textId="27F990D8" w:rsidR="008341C6" w:rsidRPr="001B701F" w:rsidRDefault="00455895" w:rsidP="00455895">
      <w:pPr>
        <w:rPr>
          <w:rFonts w:ascii="Times New Roman" w:hAnsi="Times New Roman" w:cs="Times New Roman"/>
          <w:b/>
          <w:bCs/>
          <w:sz w:val="20"/>
          <w:szCs w:val="20"/>
        </w:rPr>
      </w:pPr>
      <w:r w:rsidRPr="001B701F">
        <w:rPr>
          <w:rFonts w:ascii="Times New Roman" w:hAnsi="Times New Roman" w:cs="Times New Roman"/>
          <w:b/>
          <w:bCs/>
          <w:kern w:val="0"/>
          <w:sz w:val="20"/>
          <w:szCs w:val="20"/>
        </w:rPr>
        <w:br/>
      </w:r>
      <w:r w:rsidR="00B64E86">
        <w:rPr>
          <w:rFonts w:ascii="Times New Roman" w:hAnsi="Times New Roman" w:cs="Times New Roman"/>
          <w:b/>
          <w:bCs/>
          <w:sz w:val="20"/>
          <w:szCs w:val="20"/>
        </w:rPr>
        <w:t xml:space="preserve">a. </w:t>
      </w:r>
      <w:r w:rsidR="0067251F" w:rsidRPr="001B701F">
        <w:rPr>
          <w:rFonts w:ascii="Times New Roman" w:hAnsi="Times New Roman" w:cs="Times New Roman"/>
          <w:b/>
          <w:bCs/>
          <w:sz w:val="20"/>
          <w:szCs w:val="20"/>
        </w:rPr>
        <w:t>Men</w:t>
      </w:r>
    </w:p>
    <w:tbl>
      <w:tblPr>
        <w:tblStyle w:val="TableGrid"/>
        <w:tblW w:w="5000" w:type="pct"/>
        <w:tblLook w:val="04A0" w:firstRow="1" w:lastRow="0" w:firstColumn="1" w:lastColumn="0" w:noHBand="0" w:noVBand="1"/>
      </w:tblPr>
      <w:tblGrid>
        <w:gridCol w:w="1386"/>
        <w:gridCol w:w="1091"/>
        <w:gridCol w:w="1148"/>
        <w:gridCol w:w="977"/>
        <w:gridCol w:w="1110"/>
        <w:gridCol w:w="1072"/>
        <w:gridCol w:w="1072"/>
        <w:gridCol w:w="1015"/>
        <w:gridCol w:w="958"/>
        <w:gridCol w:w="977"/>
        <w:gridCol w:w="1072"/>
        <w:gridCol w:w="1072"/>
      </w:tblGrid>
      <w:tr w:rsidR="00755AD6" w:rsidRPr="001B701F" w14:paraId="617EB87B" w14:textId="77777777" w:rsidTr="00486656">
        <w:trPr>
          <w:trHeight w:val="300"/>
        </w:trPr>
        <w:tc>
          <w:tcPr>
            <w:tcW w:w="512" w:type="pct"/>
            <w:noWrap/>
            <w:hideMark/>
          </w:tcPr>
          <w:p w14:paraId="6AF67E6B" w14:textId="77777777"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Year</w:t>
            </w:r>
          </w:p>
        </w:tc>
        <w:tc>
          <w:tcPr>
            <w:tcW w:w="420" w:type="pct"/>
            <w:noWrap/>
            <w:hideMark/>
          </w:tcPr>
          <w:p w14:paraId="3BA6677A" w14:textId="0B1C43B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441" w:type="pct"/>
            <w:noWrap/>
            <w:hideMark/>
          </w:tcPr>
          <w:p w14:paraId="79DC99F8" w14:textId="5AF8BCF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78" w:type="pct"/>
            <w:noWrap/>
            <w:hideMark/>
          </w:tcPr>
          <w:p w14:paraId="1F0BB974" w14:textId="31A2373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431" w:type="pct"/>
            <w:noWrap/>
            <w:hideMark/>
          </w:tcPr>
          <w:p w14:paraId="1FD66272" w14:textId="4FEE47E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415" w:type="pct"/>
            <w:noWrap/>
            <w:hideMark/>
          </w:tcPr>
          <w:p w14:paraId="7E8B77F1" w14:textId="1F61561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417" w:type="pct"/>
            <w:noWrap/>
            <w:hideMark/>
          </w:tcPr>
          <w:p w14:paraId="47855229" w14:textId="1D65122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95" w:type="pct"/>
            <w:noWrap/>
            <w:hideMark/>
          </w:tcPr>
          <w:p w14:paraId="60ADC13D" w14:textId="48251FF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74" w:type="pct"/>
            <w:noWrap/>
            <w:hideMark/>
          </w:tcPr>
          <w:p w14:paraId="04DB32E8" w14:textId="1B7C1AF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81" w:type="pct"/>
            <w:noWrap/>
            <w:hideMark/>
          </w:tcPr>
          <w:p w14:paraId="683C976A" w14:textId="6E680A3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417" w:type="pct"/>
            <w:noWrap/>
            <w:hideMark/>
          </w:tcPr>
          <w:p w14:paraId="7789B2FE" w14:textId="062F6E8A"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419" w:type="pct"/>
            <w:noWrap/>
            <w:hideMark/>
          </w:tcPr>
          <w:p w14:paraId="78A4B348" w14:textId="5D0C629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E07D19" w:rsidRPr="001B701F" w14:paraId="0B419B73" w14:textId="77777777" w:rsidTr="00486656">
        <w:trPr>
          <w:trHeight w:val="300"/>
        </w:trPr>
        <w:tc>
          <w:tcPr>
            <w:tcW w:w="512" w:type="pct"/>
            <w:noWrap/>
            <w:hideMark/>
          </w:tcPr>
          <w:p w14:paraId="5578331B" w14:textId="452E79E1" w:rsidR="00E07D19" w:rsidRPr="001B701F" w:rsidRDefault="00E07D19" w:rsidP="00E07D19">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420" w:type="pct"/>
            <w:noWrap/>
            <w:vAlign w:val="bottom"/>
          </w:tcPr>
          <w:p w14:paraId="575998F8" w14:textId="0B134275"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6,350,927,242 </w:t>
            </w:r>
          </w:p>
        </w:tc>
        <w:tc>
          <w:tcPr>
            <w:tcW w:w="441" w:type="pct"/>
            <w:noWrap/>
            <w:vAlign w:val="bottom"/>
          </w:tcPr>
          <w:p w14:paraId="234E4095" w14:textId="1A89473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13,250,188,565 </w:t>
            </w:r>
          </w:p>
        </w:tc>
        <w:tc>
          <w:tcPr>
            <w:tcW w:w="378" w:type="pct"/>
            <w:noWrap/>
            <w:vAlign w:val="bottom"/>
          </w:tcPr>
          <w:p w14:paraId="0C10497B" w14:textId="17C43EF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14,217,961,531 </w:t>
            </w:r>
          </w:p>
        </w:tc>
        <w:tc>
          <w:tcPr>
            <w:tcW w:w="431" w:type="pct"/>
            <w:noWrap/>
            <w:vAlign w:val="bottom"/>
          </w:tcPr>
          <w:p w14:paraId="67DFB3BF" w14:textId="2691155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15,202,281,631 </w:t>
            </w:r>
          </w:p>
        </w:tc>
        <w:tc>
          <w:tcPr>
            <w:tcW w:w="415" w:type="pct"/>
            <w:noWrap/>
            <w:vAlign w:val="bottom"/>
          </w:tcPr>
          <w:p w14:paraId="0BFF8BD8" w14:textId="2EBA94C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16,183,395,402 </w:t>
            </w:r>
          </w:p>
        </w:tc>
        <w:tc>
          <w:tcPr>
            <w:tcW w:w="417" w:type="pct"/>
            <w:noWrap/>
            <w:vAlign w:val="bottom"/>
          </w:tcPr>
          <w:p w14:paraId="65A48EB2" w14:textId="02A9E90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17,071,409,107 </w:t>
            </w:r>
          </w:p>
        </w:tc>
        <w:tc>
          <w:tcPr>
            <w:tcW w:w="395" w:type="pct"/>
            <w:noWrap/>
            <w:vAlign w:val="bottom"/>
          </w:tcPr>
          <w:p w14:paraId="75032976" w14:textId="4530665D"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17,858,734,843 </w:t>
            </w:r>
          </w:p>
        </w:tc>
        <w:tc>
          <w:tcPr>
            <w:tcW w:w="374" w:type="pct"/>
            <w:noWrap/>
            <w:vAlign w:val="bottom"/>
          </w:tcPr>
          <w:p w14:paraId="155A9C2A" w14:textId="153D8FB9"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18,611,659,232 </w:t>
            </w:r>
          </w:p>
        </w:tc>
        <w:tc>
          <w:tcPr>
            <w:tcW w:w="381" w:type="pct"/>
            <w:noWrap/>
            <w:vAlign w:val="bottom"/>
          </w:tcPr>
          <w:p w14:paraId="5025BA51" w14:textId="4C16B39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19,311,712,160 </w:t>
            </w:r>
          </w:p>
        </w:tc>
        <w:tc>
          <w:tcPr>
            <w:tcW w:w="417" w:type="pct"/>
            <w:noWrap/>
            <w:vAlign w:val="bottom"/>
          </w:tcPr>
          <w:p w14:paraId="5269A511" w14:textId="5E505BC9"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19,949,484,455 </w:t>
            </w:r>
          </w:p>
        </w:tc>
        <w:tc>
          <w:tcPr>
            <w:tcW w:w="419" w:type="pct"/>
            <w:noWrap/>
            <w:vAlign w:val="bottom"/>
          </w:tcPr>
          <w:p w14:paraId="39EE6FBE" w14:textId="2407E4BF"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158,007,754,167 </w:t>
            </w:r>
          </w:p>
        </w:tc>
      </w:tr>
      <w:tr w:rsidR="00E07D19" w:rsidRPr="001B701F" w14:paraId="54226DFE" w14:textId="77777777" w:rsidTr="00486656">
        <w:trPr>
          <w:trHeight w:val="300"/>
        </w:trPr>
        <w:tc>
          <w:tcPr>
            <w:tcW w:w="512" w:type="pct"/>
            <w:noWrap/>
            <w:hideMark/>
          </w:tcPr>
          <w:p w14:paraId="6EF552EE" w14:textId="4A6BC433" w:rsidR="00E07D19" w:rsidRPr="001B701F" w:rsidRDefault="00E07D19" w:rsidP="00E07D19">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420" w:type="pct"/>
            <w:noWrap/>
            <w:vAlign w:val="bottom"/>
          </w:tcPr>
          <w:p w14:paraId="1EC194E2" w14:textId="56472DE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12,621,891,624 </w:t>
            </w:r>
          </w:p>
        </w:tc>
        <w:tc>
          <w:tcPr>
            <w:tcW w:w="441" w:type="pct"/>
            <w:noWrap/>
            <w:vAlign w:val="bottom"/>
          </w:tcPr>
          <w:p w14:paraId="03797294" w14:textId="7F037F0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13,561,769,612 </w:t>
            </w:r>
          </w:p>
        </w:tc>
        <w:tc>
          <w:tcPr>
            <w:tcW w:w="378" w:type="pct"/>
            <w:noWrap/>
            <w:vAlign w:val="bottom"/>
          </w:tcPr>
          <w:p w14:paraId="652D4E63" w14:textId="3E3BA41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14,530,352,459 </w:t>
            </w:r>
          </w:p>
        </w:tc>
        <w:tc>
          <w:tcPr>
            <w:tcW w:w="431" w:type="pct"/>
            <w:noWrap/>
            <w:vAlign w:val="bottom"/>
          </w:tcPr>
          <w:p w14:paraId="162515C4" w14:textId="079ABCE5"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15,515,655,672 </w:t>
            </w:r>
          </w:p>
        </w:tc>
        <w:tc>
          <w:tcPr>
            <w:tcW w:w="415" w:type="pct"/>
            <w:noWrap/>
            <w:vAlign w:val="bottom"/>
          </w:tcPr>
          <w:p w14:paraId="27C0C5F7" w14:textId="6E7E68E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16,497,920,166 </w:t>
            </w:r>
          </w:p>
        </w:tc>
        <w:tc>
          <w:tcPr>
            <w:tcW w:w="417" w:type="pct"/>
            <w:noWrap/>
            <w:vAlign w:val="bottom"/>
          </w:tcPr>
          <w:p w14:paraId="29774C54" w14:textId="38412BF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17,387,242,870 </w:t>
            </w:r>
          </w:p>
        </w:tc>
        <w:tc>
          <w:tcPr>
            <w:tcW w:w="395" w:type="pct"/>
            <w:noWrap/>
            <w:vAlign w:val="bottom"/>
          </w:tcPr>
          <w:p w14:paraId="60B803D0" w14:textId="17FBC23F"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18,176,057,686 </w:t>
            </w:r>
          </w:p>
        </w:tc>
        <w:tc>
          <w:tcPr>
            <w:tcW w:w="374" w:type="pct"/>
            <w:noWrap/>
            <w:vAlign w:val="bottom"/>
          </w:tcPr>
          <w:p w14:paraId="0E771F7A" w14:textId="2E0114D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18,930,673,733 </w:t>
            </w:r>
          </w:p>
        </w:tc>
        <w:tc>
          <w:tcPr>
            <w:tcW w:w="381" w:type="pct"/>
            <w:noWrap/>
            <w:vAlign w:val="bottom"/>
          </w:tcPr>
          <w:p w14:paraId="0AFF47CA" w14:textId="7930189D"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19,632,608,717 </w:t>
            </w:r>
          </w:p>
        </w:tc>
        <w:tc>
          <w:tcPr>
            <w:tcW w:w="417" w:type="pct"/>
            <w:noWrap/>
            <w:vAlign w:val="bottom"/>
          </w:tcPr>
          <w:p w14:paraId="7E71DA42" w14:textId="70817FB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20,272,427,951 </w:t>
            </w:r>
          </w:p>
        </w:tc>
        <w:tc>
          <w:tcPr>
            <w:tcW w:w="419" w:type="pct"/>
            <w:noWrap/>
            <w:vAlign w:val="bottom"/>
          </w:tcPr>
          <w:p w14:paraId="70CF19EC" w14:textId="15968D0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167,126,600,490 </w:t>
            </w:r>
          </w:p>
        </w:tc>
      </w:tr>
      <w:tr w:rsidR="00E07D19" w:rsidRPr="001B701F" w14:paraId="226407E7" w14:textId="77777777" w:rsidTr="00486656">
        <w:trPr>
          <w:trHeight w:val="300"/>
        </w:trPr>
        <w:tc>
          <w:tcPr>
            <w:tcW w:w="512" w:type="pct"/>
            <w:noWrap/>
            <w:hideMark/>
          </w:tcPr>
          <w:p w14:paraId="47E27B78" w14:textId="35F658CE" w:rsidR="00E07D19" w:rsidRPr="001B701F" w:rsidRDefault="00E07D19" w:rsidP="00E07D19">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420" w:type="pct"/>
            <w:noWrap/>
            <w:vAlign w:val="bottom"/>
          </w:tcPr>
          <w:p w14:paraId="750EB6CB" w14:textId="267D8FB3"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6,270,964,382 </w:t>
            </w:r>
          </w:p>
        </w:tc>
        <w:tc>
          <w:tcPr>
            <w:tcW w:w="441" w:type="pct"/>
            <w:noWrap/>
            <w:vAlign w:val="bottom"/>
          </w:tcPr>
          <w:p w14:paraId="50877E7C" w14:textId="72A1FA5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311,581,047 </w:t>
            </w:r>
          </w:p>
        </w:tc>
        <w:tc>
          <w:tcPr>
            <w:tcW w:w="378" w:type="pct"/>
            <w:noWrap/>
            <w:vAlign w:val="bottom"/>
          </w:tcPr>
          <w:p w14:paraId="790C34E2" w14:textId="16143519"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312,390,928 </w:t>
            </w:r>
          </w:p>
        </w:tc>
        <w:tc>
          <w:tcPr>
            <w:tcW w:w="431" w:type="pct"/>
            <w:noWrap/>
            <w:vAlign w:val="bottom"/>
          </w:tcPr>
          <w:p w14:paraId="6455BA23" w14:textId="2E005B5F"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313,374,041 </w:t>
            </w:r>
          </w:p>
        </w:tc>
        <w:tc>
          <w:tcPr>
            <w:tcW w:w="415" w:type="pct"/>
            <w:noWrap/>
            <w:vAlign w:val="bottom"/>
          </w:tcPr>
          <w:p w14:paraId="47D2AA41" w14:textId="3D9DB709"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314,524,763 </w:t>
            </w:r>
          </w:p>
        </w:tc>
        <w:tc>
          <w:tcPr>
            <w:tcW w:w="417" w:type="pct"/>
            <w:noWrap/>
            <w:vAlign w:val="bottom"/>
          </w:tcPr>
          <w:p w14:paraId="77DA5BC6" w14:textId="62B2F14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315,833,763 </w:t>
            </w:r>
          </w:p>
        </w:tc>
        <w:tc>
          <w:tcPr>
            <w:tcW w:w="395" w:type="pct"/>
            <w:noWrap/>
            <w:vAlign w:val="bottom"/>
          </w:tcPr>
          <w:p w14:paraId="0EFFA4CF" w14:textId="32E4CD73"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317,322,843 </w:t>
            </w:r>
          </w:p>
        </w:tc>
        <w:tc>
          <w:tcPr>
            <w:tcW w:w="374" w:type="pct"/>
            <w:noWrap/>
            <w:vAlign w:val="bottom"/>
          </w:tcPr>
          <w:p w14:paraId="00623FA4" w14:textId="3BDB66D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319,014,501 </w:t>
            </w:r>
          </w:p>
        </w:tc>
        <w:tc>
          <w:tcPr>
            <w:tcW w:w="381" w:type="pct"/>
            <w:noWrap/>
            <w:vAlign w:val="bottom"/>
          </w:tcPr>
          <w:p w14:paraId="54303105" w14:textId="5D62D69F"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320,896,557 </w:t>
            </w:r>
          </w:p>
        </w:tc>
        <w:tc>
          <w:tcPr>
            <w:tcW w:w="417" w:type="pct"/>
            <w:noWrap/>
            <w:vAlign w:val="bottom"/>
          </w:tcPr>
          <w:p w14:paraId="57D580BB" w14:textId="5D9A462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322,943,496 </w:t>
            </w:r>
          </w:p>
        </w:tc>
        <w:tc>
          <w:tcPr>
            <w:tcW w:w="419" w:type="pct"/>
            <w:noWrap/>
            <w:vAlign w:val="bottom"/>
          </w:tcPr>
          <w:p w14:paraId="34B86E16" w14:textId="6DA9E32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9,118,846,322 </w:t>
            </w:r>
          </w:p>
        </w:tc>
      </w:tr>
      <w:tr w:rsidR="00E07D19" w:rsidRPr="001B701F" w14:paraId="7CF39D9B" w14:textId="77777777" w:rsidTr="00486656">
        <w:trPr>
          <w:trHeight w:val="300"/>
        </w:trPr>
        <w:tc>
          <w:tcPr>
            <w:tcW w:w="512" w:type="pct"/>
            <w:noWrap/>
            <w:hideMark/>
          </w:tcPr>
          <w:p w14:paraId="260FC827" w14:textId="5B853C7C" w:rsidR="00E07D19" w:rsidRPr="001B701F" w:rsidRDefault="00E07D19" w:rsidP="00E07D19">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420" w:type="pct"/>
            <w:noWrap/>
            <w:vAlign w:val="bottom"/>
          </w:tcPr>
          <w:p w14:paraId="75CECD3C" w14:textId="3C359EB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12,423,550,578 </w:t>
            </w:r>
          </w:p>
        </w:tc>
        <w:tc>
          <w:tcPr>
            <w:tcW w:w="441" w:type="pct"/>
            <w:noWrap/>
            <w:vAlign w:val="bottom"/>
          </w:tcPr>
          <w:p w14:paraId="19A474D4" w14:textId="1BF2686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13,595,604,942 </w:t>
            </w:r>
          </w:p>
        </w:tc>
        <w:tc>
          <w:tcPr>
            <w:tcW w:w="378" w:type="pct"/>
            <w:noWrap/>
            <w:vAlign w:val="bottom"/>
          </w:tcPr>
          <w:p w14:paraId="5522B092" w14:textId="1C7BDF5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14,809,011,355 </w:t>
            </w:r>
          </w:p>
        </w:tc>
        <w:tc>
          <w:tcPr>
            <w:tcW w:w="431" w:type="pct"/>
            <w:noWrap/>
            <w:vAlign w:val="bottom"/>
          </w:tcPr>
          <w:p w14:paraId="2EDCBCCA" w14:textId="5DBD1E6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16,052,511,910 </w:t>
            </w:r>
          </w:p>
        </w:tc>
        <w:tc>
          <w:tcPr>
            <w:tcW w:w="415" w:type="pct"/>
            <w:noWrap/>
            <w:vAlign w:val="bottom"/>
          </w:tcPr>
          <w:p w14:paraId="65434C80" w14:textId="5F4C754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17,304,582,557 </w:t>
            </w:r>
          </w:p>
        </w:tc>
        <w:tc>
          <w:tcPr>
            <w:tcW w:w="417" w:type="pct"/>
            <w:noWrap/>
            <w:vAlign w:val="bottom"/>
          </w:tcPr>
          <w:p w14:paraId="61DAB067" w14:textId="1D09CBF3"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18,472,423,998 </w:t>
            </w:r>
          </w:p>
        </w:tc>
        <w:tc>
          <w:tcPr>
            <w:tcW w:w="395" w:type="pct"/>
            <w:noWrap/>
            <w:vAlign w:val="bottom"/>
          </w:tcPr>
          <w:p w14:paraId="1DAE3A75" w14:textId="4739F79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19,548,158,708 </w:t>
            </w:r>
          </w:p>
        </w:tc>
        <w:tc>
          <w:tcPr>
            <w:tcW w:w="374" w:type="pct"/>
            <w:noWrap/>
            <w:vAlign w:val="bottom"/>
          </w:tcPr>
          <w:p w14:paraId="40056894" w14:textId="54C9E20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20,598,027,976 </w:t>
            </w:r>
          </w:p>
        </w:tc>
        <w:tc>
          <w:tcPr>
            <w:tcW w:w="381" w:type="pct"/>
            <w:noWrap/>
            <w:vAlign w:val="bottom"/>
          </w:tcPr>
          <w:p w14:paraId="2A89D9F2" w14:textId="52BE776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21,602,898,701 </w:t>
            </w:r>
          </w:p>
        </w:tc>
        <w:tc>
          <w:tcPr>
            <w:tcW w:w="417" w:type="pct"/>
            <w:noWrap/>
            <w:vAlign w:val="bottom"/>
          </w:tcPr>
          <w:p w14:paraId="057AED23" w14:textId="63D8EE6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22,553,987,038 </w:t>
            </w:r>
          </w:p>
        </w:tc>
        <w:tc>
          <w:tcPr>
            <w:tcW w:w="419" w:type="pct"/>
            <w:noWrap/>
            <w:vAlign w:val="bottom"/>
          </w:tcPr>
          <w:p w14:paraId="57E8117C" w14:textId="45A69F6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176,960,757,763 </w:t>
            </w:r>
          </w:p>
        </w:tc>
      </w:tr>
      <w:tr w:rsidR="00E07D19" w:rsidRPr="001B701F" w14:paraId="6C445E8C" w14:textId="77777777" w:rsidTr="00486656">
        <w:trPr>
          <w:trHeight w:val="300"/>
        </w:trPr>
        <w:tc>
          <w:tcPr>
            <w:tcW w:w="512" w:type="pct"/>
            <w:noWrap/>
            <w:hideMark/>
          </w:tcPr>
          <w:p w14:paraId="28F2422A" w14:textId="203A0115" w:rsidR="00E07D19" w:rsidRPr="001B701F" w:rsidRDefault="00E07D19" w:rsidP="00E07D19">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420" w:type="pct"/>
            <w:noWrap/>
            <w:vAlign w:val="bottom"/>
          </w:tcPr>
          <w:p w14:paraId="04AFB392" w14:textId="50B83D5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6,072,623,336 </w:t>
            </w:r>
          </w:p>
        </w:tc>
        <w:tc>
          <w:tcPr>
            <w:tcW w:w="441" w:type="pct"/>
            <w:noWrap/>
            <w:vAlign w:val="bottom"/>
          </w:tcPr>
          <w:p w14:paraId="6388AB66" w14:textId="3BFDE5F9"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345,416,378 </w:t>
            </w:r>
          </w:p>
        </w:tc>
        <w:tc>
          <w:tcPr>
            <w:tcW w:w="378" w:type="pct"/>
            <w:noWrap/>
            <w:vAlign w:val="bottom"/>
          </w:tcPr>
          <w:p w14:paraId="0D244D36" w14:textId="53EC1BD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591,049,824 </w:t>
            </w:r>
          </w:p>
        </w:tc>
        <w:tc>
          <w:tcPr>
            <w:tcW w:w="431" w:type="pct"/>
            <w:noWrap/>
            <w:vAlign w:val="bottom"/>
          </w:tcPr>
          <w:p w14:paraId="44B2CC56" w14:textId="65015F2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850,230,279 </w:t>
            </w:r>
          </w:p>
        </w:tc>
        <w:tc>
          <w:tcPr>
            <w:tcW w:w="415" w:type="pct"/>
            <w:noWrap/>
            <w:vAlign w:val="bottom"/>
          </w:tcPr>
          <w:p w14:paraId="1A55D02B" w14:textId="13ACB965"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1,121,187,154 </w:t>
            </w:r>
          </w:p>
        </w:tc>
        <w:tc>
          <w:tcPr>
            <w:tcW w:w="417" w:type="pct"/>
            <w:noWrap/>
            <w:vAlign w:val="bottom"/>
          </w:tcPr>
          <w:p w14:paraId="691FBBB0" w14:textId="15DB3A2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1,401,014,891 </w:t>
            </w:r>
          </w:p>
        </w:tc>
        <w:tc>
          <w:tcPr>
            <w:tcW w:w="395" w:type="pct"/>
            <w:noWrap/>
            <w:vAlign w:val="bottom"/>
          </w:tcPr>
          <w:p w14:paraId="01704661" w14:textId="6973B88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1,689,423,865 </w:t>
            </w:r>
          </w:p>
        </w:tc>
        <w:tc>
          <w:tcPr>
            <w:tcW w:w="374" w:type="pct"/>
            <w:noWrap/>
            <w:vAlign w:val="bottom"/>
          </w:tcPr>
          <w:p w14:paraId="4B4898E1" w14:textId="775394A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1,986,368,745 </w:t>
            </w:r>
          </w:p>
        </w:tc>
        <w:tc>
          <w:tcPr>
            <w:tcW w:w="381" w:type="pct"/>
            <w:noWrap/>
            <w:vAlign w:val="bottom"/>
          </w:tcPr>
          <w:p w14:paraId="3B1DDEEF" w14:textId="49951F8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2,291,186,542 </w:t>
            </w:r>
          </w:p>
        </w:tc>
        <w:tc>
          <w:tcPr>
            <w:tcW w:w="417" w:type="pct"/>
            <w:noWrap/>
            <w:vAlign w:val="bottom"/>
          </w:tcPr>
          <w:p w14:paraId="03FE4B0C" w14:textId="3718AC7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2,604,502,583 </w:t>
            </w:r>
          </w:p>
        </w:tc>
        <w:tc>
          <w:tcPr>
            <w:tcW w:w="419" w:type="pct"/>
            <w:noWrap/>
            <w:vAlign w:val="bottom"/>
          </w:tcPr>
          <w:p w14:paraId="4D91C521" w14:textId="2B2611D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18,953,003,596 </w:t>
            </w:r>
          </w:p>
        </w:tc>
      </w:tr>
      <w:tr w:rsidR="00E07D19" w:rsidRPr="001B701F" w14:paraId="1F9CA722" w14:textId="77777777" w:rsidTr="00486656">
        <w:trPr>
          <w:trHeight w:val="300"/>
        </w:trPr>
        <w:tc>
          <w:tcPr>
            <w:tcW w:w="512" w:type="pct"/>
            <w:noWrap/>
            <w:hideMark/>
          </w:tcPr>
          <w:p w14:paraId="15EC1FB7" w14:textId="2C755745" w:rsidR="00E07D19" w:rsidRPr="001B701F" w:rsidRDefault="00E07D19" w:rsidP="00E07D19">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420" w:type="pct"/>
            <w:noWrap/>
            <w:vAlign w:val="bottom"/>
          </w:tcPr>
          <w:p w14:paraId="1AA2C047" w14:textId="7C0FDFB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12,420,656,035 </w:t>
            </w:r>
          </w:p>
        </w:tc>
        <w:tc>
          <w:tcPr>
            <w:tcW w:w="441" w:type="pct"/>
            <w:noWrap/>
            <w:vAlign w:val="bottom"/>
          </w:tcPr>
          <w:p w14:paraId="70B72727" w14:textId="188D7E0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13,586,640,567 </w:t>
            </w:r>
          </w:p>
        </w:tc>
        <w:tc>
          <w:tcPr>
            <w:tcW w:w="378" w:type="pct"/>
            <w:noWrap/>
            <w:vAlign w:val="bottom"/>
          </w:tcPr>
          <w:p w14:paraId="3D65E852" w14:textId="4D16F43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14,793,477,387 </w:t>
            </w:r>
          </w:p>
        </w:tc>
        <w:tc>
          <w:tcPr>
            <w:tcW w:w="431" w:type="pct"/>
            <w:noWrap/>
            <w:vAlign w:val="bottom"/>
          </w:tcPr>
          <w:p w14:paraId="098E7406" w14:textId="4408A28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16,029,890,993 </w:t>
            </w:r>
          </w:p>
        </w:tc>
        <w:tc>
          <w:tcPr>
            <w:tcW w:w="415" w:type="pct"/>
            <w:noWrap/>
            <w:vAlign w:val="bottom"/>
          </w:tcPr>
          <w:p w14:paraId="3905C2AD" w14:textId="0B4F1A7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17,274,434,194 </w:t>
            </w:r>
          </w:p>
        </w:tc>
        <w:tc>
          <w:tcPr>
            <w:tcW w:w="417" w:type="pct"/>
            <w:noWrap/>
            <w:vAlign w:val="bottom"/>
          </w:tcPr>
          <w:p w14:paraId="2D0A3F0A" w14:textId="198069F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18,434,425,329 </w:t>
            </w:r>
          </w:p>
        </w:tc>
        <w:tc>
          <w:tcPr>
            <w:tcW w:w="395" w:type="pct"/>
            <w:noWrap/>
            <w:vAlign w:val="bottom"/>
          </w:tcPr>
          <w:p w14:paraId="7D213473" w14:textId="6A3A81C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19,502,015,526 </w:t>
            </w:r>
          </w:p>
        </w:tc>
        <w:tc>
          <w:tcPr>
            <w:tcW w:w="374" w:type="pct"/>
            <w:noWrap/>
            <w:vAlign w:val="bottom"/>
          </w:tcPr>
          <w:p w14:paraId="7DE62D77" w14:textId="0D0BDD2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20,543,455,382 </w:t>
            </w:r>
          </w:p>
        </w:tc>
        <w:tc>
          <w:tcPr>
            <w:tcW w:w="381" w:type="pct"/>
            <w:noWrap/>
            <w:vAlign w:val="bottom"/>
          </w:tcPr>
          <w:p w14:paraId="026B1AA8" w14:textId="77D19F99"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21,539,621,068 </w:t>
            </w:r>
          </w:p>
        </w:tc>
        <w:tc>
          <w:tcPr>
            <w:tcW w:w="417" w:type="pct"/>
            <w:noWrap/>
            <w:vAlign w:val="bottom"/>
          </w:tcPr>
          <w:p w14:paraId="61EA4C36" w14:textId="43C65C1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22,481,707,063 </w:t>
            </w:r>
          </w:p>
        </w:tc>
        <w:tc>
          <w:tcPr>
            <w:tcW w:w="419" w:type="pct"/>
            <w:noWrap/>
            <w:vAlign w:val="bottom"/>
          </w:tcPr>
          <w:p w14:paraId="747AA1C3" w14:textId="466E68B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176,606,323,544 </w:t>
            </w:r>
          </w:p>
        </w:tc>
      </w:tr>
      <w:tr w:rsidR="00E07D19" w:rsidRPr="001B701F" w14:paraId="1E9C1AC1" w14:textId="77777777" w:rsidTr="00486656">
        <w:trPr>
          <w:trHeight w:val="300"/>
        </w:trPr>
        <w:tc>
          <w:tcPr>
            <w:tcW w:w="512" w:type="pct"/>
            <w:noWrap/>
            <w:hideMark/>
          </w:tcPr>
          <w:p w14:paraId="57C48F67" w14:textId="5599DAA4" w:rsidR="00E07D19" w:rsidRPr="001B701F" w:rsidRDefault="00E07D19" w:rsidP="00E07D19">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420" w:type="pct"/>
            <w:noWrap/>
            <w:vAlign w:val="bottom"/>
          </w:tcPr>
          <w:p w14:paraId="61340976" w14:textId="5C877B1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6,069,728,793 </w:t>
            </w:r>
          </w:p>
        </w:tc>
        <w:tc>
          <w:tcPr>
            <w:tcW w:w="441" w:type="pct"/>
            <w:noWrap/>
            <w:vAlign w:val="bottom"/>
          </w:tcPr>
          <w:p w14:paraId="245BF040" w14:textId="4909C64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336,452,002 </w:t>
            </w:r>
          </w:p>
        </w:tc>
        <w:tc>
          <w:tcPr>
            <w:tcW w:w="378" w:type="pct"/>
            <w:noWrap/>
            <w:vAlign w:val="bottom"/>
          </w:tcPr>
          <w:p w14:paraId="761C8ECE" w14:textId="3D68A5B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575,515,857 </w:t>
            </w:r>
          </w:p>
        </w:tc>
        <w:tc>
          <w:tcPr>
            <w:tcW w:w="431" w:type="pct"/>
            <w:noWrap/>
            <w:vAlign w:val="bottom"/>
          </w:tcPr>
          <w:p w14:paraId="409F6095" w14:textId="21B883D5"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827,609,362 </w:t>
            </w:r>
          </w:p>
        </w:tc>
        <w:tc>
          <w:tcPr>
            <w:tcW w:w="415" w:type="pct"/>
            <w:noWrap/>
            <w:vAlign w:val="bottom"/>
          </w:tcPr>
          <w:p w14:paraId="3D4915C3" w14:textId="0B1C10D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1,091,038,792 </w:t>
            </w:r>
          </w:p>
        </w:tc>
        <w:tc>
          <w:tcPr>
            <w:tcW w:w="417" w:type="pct"/>
            <w:noWrap/>
            <w:vAlign w:val="bottom"/>
          </w:tcPr>
          <w:p w14:paraId="37D4A751" w14:textId="7FB75F4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1,363,016,222 </w:t>
            </w:r>
          </w:p>
        </w:tc>
        <w:tc>
          <w:tcPr>
            <w:tcW w:w="395" w:type="pct"/>
            <w:noWrap/>
            <w:vAlign w:val="bottom"/>
          </w:tcPr>
          <w:p w14:paraId="7423A138" w14:textId="0E8DD8C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1,643,280,682 </w:t>
            </w:r>
          </w:p>
        </w:tc>
        <w:tc>
          <w:tcPr>
            <w:tcW w:w="374" w:type="pct"/>
            <w:noWrap/>
            <w:vAlign w:val="bottom"/>
          </w:tcPr>
          <w:p w14:paraId="15ECD689" w14:textId="3226E9B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1,931,796,151 </w:t>
            </w:r>
          </w:p>
        </w:tc>
        <w:tc>
          <w:tcPr>
            <w:tcW w:w="381" w:type="pct"/>
            <w:noWrap/>
            <w:vAlign w:val="bottom"/>
          </w:tcPr>
          <w:p w14:paraId="39EEFC8B" w14:textId="76572F2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2,227,908,908 </w:t>
            </w:r>
          </w:p>
        </w:tc>
        <w:tc>
          <w:tcPr>
            <w:tcW w:w="417" w:type="pct"/>
            <w:noWrap/>
            <w:vAlign w:val="bottom"/>
          </w:tcPr>
          <w:p w14:paraId="205B31DF" w14:textId="1C9C630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2,532,222,608 </w:t>
            </w:r>
          </w:p>
        </w:tc>
        <w:tc>
          <w:tcPr>
            <w:tcW w:w="419" w:type="pct"/>
            <w:noWrap/>
            <w:vAlign w:val="bottom"/>
          </w:tcPr>
          <w:p w14:paraId="6594F587" w14:textId="455B4AB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18,598,569,377 </w:t>
            </w:r>
          </w:p>
        </w:tc>
      </w:tr>
      <w:tr w:rsidR="00E07D19" w:rsidRPr="001B701F" w14:paraId="65269947" w14:textId="77777777" w:rsidTr="00486656">
        <w:trPr>
          <w:trHeight w:val="300"/>
        </w:trPr>
        <w:tc>
          <w:tcPr>
            <w:tcW w:w="512" w:type="pct"/>
            <w:noWrap/>
          </w:tcPr>
          <w:p w14:paraId="3E8C291A" w14:textId="6D70D8FB" w:rsidR="00E07D19" w:rsidRPr="001B701F" w:rsidRDefault="00E07D19" w:rsidP="00E07D19">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420" w:type="pct"/>
            <w:noWrap/>
            <w:vAlign w:val="bottom"/>
          </w:tcPr>
          <w:p w14:paraId="22118E7B" w14:textId="5A4EE643"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6,461,139,983 </w:t>
            </w:r>
          </w:p>
        </w:tc>
        <w:tc>
          <w:tcPr>
            <w:tcW w:w="441" w:type="pct"/>
            <w:noWrap/>
            <w:vAlign w:val="bottom"/>
          </w:tcPr>
          <w:p w14:paraId="1693DBD4" w14:textId="1FE47B9F"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13,588,188,834 </w:t>
            </w:r>
          </w:p>
        </w:tc>
        <w:tc>
          <w:tcPr>
            <w:tcW w:w="378" w:type="pct"/>
            <w:noWrap/>
            <w:vAlign w:val="bottom"/>
          </w:tcPr>
          <w:p w14:paraId="41651102" w14:textId="1B675017"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14,796,159,528 </w:t>
            </w:r>
          </w:p>
        </w:tc>
        <w:tc>
          <w:tcPr>
            <w:tcW w:w="431" w:type="pct"/>
            <w:noWrap/>
            <w:vAlign w:val="bottom"/>
          </w:tcPr>
          <w:p w14:paraId="5D4A4E05" w14:textId="65784736"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16,033,795,189 </w:t>
            </w:r>
          </w:p>
        </w:tc>
        <w:tc>
          <w:tcPr>
            <w:tcW w:w="415" w:type="pct"/>
            <w:noWrap/>
            <w:vAlign w:val="bottom"/>
          </w:tcPr>
          <w:p w14:paraId="069FFCEC" w14:textId="5250E00C"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17,279,657,080 </w:t>
            </w:r>
          </w:p>
        </w:tc>
        <w:tc>
          <w:tcPr>
            <w:tcW w:w="417" w:type="pct"/>
            <w:noWrap/>
            <w:vAlign w:val="bottom"/>
          </w:tcPr>
          <w:p w14:paraId="42B69AD0" w14:textId="03B008C0"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18,441,069,737 </w:t>
            </w:r>
          </w:p>
        </w:tc>
        <w:tc>
          <w:tcPr>
            <w:tcW w:w="395" w:type="pct"/>
            <w:noWrap/>
            <w:vAlign w:val="bottom"/>
          </w:tcPr>
          <w:p w14:paraId="725DF66D" w14:textId="134C5FCE"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19,510,172,093 </w:t>
            </w:r>
          </w:p>
        </w:tc>
        <w:tc>
          <w:tcPr>
            <w:tcW w:w="374" w:type="pct"/>
            <w:noWrap/>
            <w:vAlign w:val="bottom"/>
          </w:tcPr>
          <w:p w14:paraId="19C39DC6" w14:textId="74042232"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20,553,199,604 </w:t>
            </w:r>
          </w:p>
        </w:tc>
        <w:tc>
          <w:tcPr>
            <w:tcW w:w="381" w:type="pct"/>
            <w:noWrap/>
            <w:vAlign w:val="bottom"/>
          </w:tcPr>
          <w:p w14:paraId="0088773F" w14:textId="5DA0D97D"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21,551,018,066 </w:t>
            </w:r>
          </w:p>
        </w:tc>
        <w:tc>
          <w:tcPr>
            <w:tcW w:w="417" w:type="pct"/>
            <w:noWrap/>
            <w:vAlign w:val="bottom"/>
          </w:tcPr>
          <w:p w14:paraId="0E5355DA" w14:textId="7EC47E07"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22,494,818,270 </w:t>
            </w:r>
          </w:p>
        </w:tc>
        <w:tc>
          <w:tcPr>
            <w:tcW w:w="419" w:type="pct"/>
            <w:noWrap/>
            <w:vAlign w:val="bottom"/>
          </w:tcPr>
          <w:p w14:paraId="2E1134E2" w14:textId="5323C8C7"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170,709,218,384 </w:t>
            </w:r>
          </w:p>
        </w:tc>
      </w:tr>
      <w:tr w:rsidR="00E07D19" w:rsidRPr="001B701F" w14:paraId="550153CB" w14:textId="77777777" w:rsidTr="00486656">
        <w:trPr>
          <w:trHeight w:val="300"/>
        </w:trPr>
        <w:tc>
          <w:tcPr>
            <w:tcW w:w="512" w:type="pct"/>
            <w:noWrap/>
          </w:tcPr>
          <w:p w14:paraId="093E85DD" w14:textId="2EF8804B" w:rsidR="00E07D19" w:rsidRPr="001B701F" w:rsidRDefault="00E07D19" w:rsidP="00E07D19">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420" w:type="pct"/>
            <w:noWrap/>
            <w:vAlign w:val="bottom"/>
          </w:tcPr>
          <w:p w14:paraId="3EA2131A" w14:textId="1EDA6C69"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110,212,740 </w:t>
            </w:r>
          </w:p>
        </w:tc>
        <w:tc>
          <w:tcPr>
            <w:tcW w:w="441" w:type="pct"/>
            <w:noWrap/>
            <w:vAlign w:val="bottom"/>
          </w:tcPr>
          <w:p w14:paraId="6AC39F8A" w14:textId="3C7DC41F"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338,000,269 </w:t>
            </w:r>
          </w:p>
        </w:tc>
        <w:tc>
          <w:tcPr>
            <w:tcW w:w="378" w:type="pct"/>
            <w:noWrap/>
            <w:vAlign w:val="bottom"/>
          </w:tcPr>
          <w:p w14:paraId="6DCC5BD4" w14:textId="3FD9BA25"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578,197,998 </w:t>
            </w:r>
          </w:p>
        </w:tc>
        <w:tc>
          <w:tcPr>
            <w:tcW w:w="431" w:type="pct"/>
            <w:noWrap/>
            <w:vAlign w:val="bottom"/>
          </w:tcPr>
          <w:p w14:paraId="53EBC708" w14:textId="1EC6F1F6"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831,513,558 </w:t>
            </w:r>
          </w:p>
        </w:tc>
        <w:tc>
          <w:tcPr>
            <w:tcW w:w="415" w:type="pct"/>
            <w:noWrap/>
            <w:vAlign w:val="bottom"/>
          </w:tcPr>
          <w:p w14:paraId="173F50DB" w14:textId="513D4002"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1,096,261,678 </w:t>
            </w:r>
          </w:p>
        </w:tc>
        <w:tc>
          <w:tcPr>
            <w:tcW w:w="417" w:type="pct"/>
            <w:noWrap/>
            <w:vAlign w:val="bottom"/>
          </w:tcPr>
          <w:p w14:paraId="730D97F4" w14:textId="35CD7E2B"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1,369,660,630 </w:t>
            </w:r>
          </w:p>
        </w:tc>
        <w:tc>
          <w:tcPr>
            <w:tcW w:w="395" w:type="pct"/>
            <w:noWrap/>
            <w:vAlign w:val="bottom"/>
          </w:tcPr>
          <w:p w14:paraId="6B8B66E5" w14:textId="276E119D"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1,651,437,249 </w:t>
            </w:r>
          </w:p>
        </w:tc>
        <w:tc>
          <w:tcPr>
            <w:tcW w:w="374" w:type="pct"/>
            <w:noWrap/>
            <w:vAlign w:val="bottom"/>
          </w:tcPr>
          <w:p w14:paraId="5DF757C0" w14:textId="44A66D48"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1,941,540,373 </w:t>
            </w:r>
          </w:p>
        </w:tc>
        <w:tc>
          <w:tcPr>
            <w:tcW w:w="381" w:type="pct"/>
            <w:noWrap/>
            <w:vAlign w:val="bottom"/>
          </w:tcPr>
          <w:p w14:paraId="74EE44A0" w14:textId="3FBB344E"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2,239,305,906 </w:t>
            </w:r>
          </w:p>
        </w:tc>
        <w:tc>
          <w:tcPr>
            <w:tcW w:w="417" w:type="pct"/>
            <w:noWrap/>
            <w:vAlign w:val="bottom"/>
          </w:tcPr>
          <w:p w14:paraId="73CBB332" w14:textId="0BD26350"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2,545,333,815 </w:t>
            </w:r>
          </w:p>
        </w:tc>
        <w:tc>
          <w:tcPr>
            <w:tcW w:w="419" w:type="pct"/>
            <w:noWrap/>
            <w:vAlign w:val="bottom"/>
          </w:tcPr>
          <w:p w14:paraId="68A675C7" w14:textId="2138B8C6"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12,701,464,217 </w:t>
            </w:r>
          </w:p>
        </w:tc>
      </w:tr>
    </w:tbl>
    <w:p w14:paraId="10CE01CA" w14:textId="77777777" w:rsidR="00B64E86" w:rsidRDefault="00B64E86" w:rsidP="00B64E86">
      <w:pPr>
        <w:rPr>
          <w:rFonts w:ascii="Times New Roman" w:hAnsi="Times New Roman" w:cs="Times New Roman"/>
          <w:b/>
          <w:bCs/>
          <w:sz w:val="20"/>
          <w:szCs w:val="20"/>
        </w:rPr>
      </w:pPr>
    </w:p>
    <w:p w14:paraId="58E41124" w14:textId="5B162585" w:rsidR="00EE4E03" w:rsidRPr="00B64E86" w:rsidRDefault="00B64E86" w:rsidP="00B64E86">
      <w:pPr>
        <w:rPr>
          <w:rFonts w:ascii="Times New Roman" w:hAnsi="Times New Roman" w:cs="Times New Roman"/>
          <w:b/>
          <w:bCs/>
          <w:sz w:val="20"/>
          <w:szCs w:val="20"/>
        </w:rPr>
      </w:pPr>
      <w:proofErr w:type="spellStart"/>
      <w:proofErr w:type="gramStart"/>
      <w:r>
        <w:rPr>
          <w:rFonts w:ascii="Times New Roman" w:hAnsi="Times New Roman" w:cs="Times New Roman"/>
          <w:b/>
          <w:bCs/>
          <w:sz w:val="20"/>
          <w:szCs w:val="20"/>
        </w:rPr>
        <w:lastRenderedPageBreak/>
        <w:t>b.</w:t>
      </w:r>
      <w:r w:rsidR="0067251F" w:rsidRPr="00B64E86">
        <w:rPr>
          <w:rFonts w:ascii="Times New Roman" w:hAnsi="Times New Roman" w:cs="Times New Roman"/>
          <w:b/>
          <w:bCs/>
          <w:sz w:val="20"/>
          <w:szCs w:val="20"/>
        </w:rPr>
        <w:t>Women</w:t>
      </w:r>
      <w:proofErr w:type="spellEnd"/>
      <w:proofErr w:type="gramEnd"/>
      <w:r w:rsidR="0067251F" w:rsidRPr="00B64E86">
        <w:rPr>
          <w:rFonts w:ascii="Times New Roman" w:hAnsi="Times New Roman" w:cs="Times New Roman"/>
          <w:b/>
          <w:bCs/>
          <w:sz w:val="20"/>
          <w:szCs w:val="20"/>
        </w:rPr>
        <w:t xml:space="preserve"> </w:t>
      </w:r>
    </w:p>
    <w:tbl>
      <w:tblPr>
        <w:tblStyle w:val="TableGrid"/>
        <w:tblW w:w="5000" w:type="pct"/>
        <w:tblLook w:val="04A0" w:firstRow="1" w:lastRow="0" w:firstColumn="1" w:lastColumn="0" w:noHBand="0" w:noVBand="1"/>
      </w:tblPr>
      <w:tblGrid>
        <w:gridCol w:w="1380"/>
        <w:gridCol w:w="1086"/>
        <w:gridCol w:w="1143"/>
        <w:gridCol w:w="973"/>
        <w:gridCol w:w="1124"/>
        <w:gridCol w:w="1067"/>
        <w:gridCol w:w="1086"/>
        <w:gridCol w:w="1011"/>
        <w:gridCol w:w="954"/>
        <w:gridCol w:w="973"/>
        <w:gridCol w:w="1067"/>
        <w:gridCol w:w="1086"/>
      </w:tblGrid>
      <w:tr w:rsidR="00755AD6" w:rsidRPr="001B701F" w14:paraId="4D043839" w14:textId="77777777" w:rsidTr="00486656">
        <w:trPr>
          <w:trHeight w:val="300"/>
        </w:trPr>
        <w:tc>
          <w:tcPr>
            <w:tcW w:w="496" w:type="pct"/>
            <w:noWrap/>
            <w:hideMark/>
          </w:tcPr>
          <w:p w14:paraId="01413D1A" w14:textId="77777777"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Year</w:t>
            </w:r>
          </w:p>
        </w:tc>
        <w:tc>
          <w:tcPr>
            <w:tcW w:w="423" w:type="pct"/>
            <w:noWrap/>
            <w:hideMark/>
          </w:tcPr>
          <w:p w14:paraId="0ECD1AA3" w14:textId="7FBDC99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445" w:type="pct"/>
            <w:noWrap/>
            <w:hideMark/>
          </w:tcPr>
          <w:p w14:paraId="6D8396A9" w14:textId="0234056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79" w:type="pct"/>
            <w:noWrap/>
            <w:hideMark/>
          </w:tcPr>
          <w:p w14:paraId="6C37BB1E" w14:textId="2B6ACA2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437" w:type="pct"/>
            <w:noWrap/>
            <w:hideMark/>
          </w:tcPr>
          <w:p w14:paraId="31125321" w14:textId="303D11B8"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415" w:type="pct"/>
            <w:noWrap/>
            <w:hideMark/>
          </w:tcPr>
          <w:p w14:paraId="270BDBC0" w14:textId="19FF470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423" w:type="pct"/>
            <w:noWrap/>
            <w:hideMark/>
          </w:tcPr>
          <w:p w14:paraId="0CFA2886" w14:textId="7160F72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93" w:type="pct"/>
            <w:noWrap/>
            <w:hideMark/>
          </w:tcPr>
          <w:p w14:paraId="73F15300" w14:textId="507B582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71" w:type="pct"/>
            <w:noWrap/>
            <w:hideMark/>
          </w:tcPr>
          <w:p w14:paraId="0C0A1B4B" w14:textId="29F28EB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79" w:type="pct"/>
            <w:noWrap/>
            <w:hideMark/>
          </w:tcPr>
          <w:p w14:paraId="7AC5BC1F" w14:textId="70647FD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415" w:type="pct"/>
            <w:noWrap/>
            <w:hideMark/>
          </w:tcPr>
          <w:p w14:paraId="0ECEF417" w14:textId="0A6B8BC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423" w:type="pct"/>
            <w:noWrap/>
            <w:hideMark/>
          </w:tcPr>
          <w:p w14:paraId="3476CF87" w14:textId="099950C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E07D19" w:rsidRPr="001B701F" w14:paraId="6B96CD88" w14:textId="77777777" w:rsidTr="00486656">
        <w:trPr>
          <w:trHeight w:val="300"/>
        </w:trPr>
        <w:tc>
          <w:tcPr>
            <w:tcW w:w="496" w:type="pct"/>
            <w:noWrap/>
            <w:hideMark/>
          </w:tcPr>
          <w:p w14:paraId="35EDB5CE" w14:textId="0C71C926" w:rsidR="00E07D19" w:rsidRPr="001B701F" w:rsidRDefault="00E07D19" w:rsidP="00E07D19">
            <w:pPr>
              <w:rPr>
                <w:rFonts w:ascii="Times New Roman" w:hAnsi="Times New Roman" w:cs="Times New Roman"/>
                <w:b/>
                <w:bCs/>
                <w:color w:val="000000"/>
                <w:sz w:val="20"/>
                <w:szCs w:val="20"/>
              </w:rPr>
            </w:pPr>
            <w:r w:rsidRPr="001B701F">
              <w:rPr>
                <w:rFonts w:ascii="Times New Roman" w:eastAsia="Times New Roman" w:hAnsi="Times New Roman" w:cs="Times New Roman"/>
                <w:b/>
                <w:bCs/>
                <w:kern w:val="0"/>
                <w:sz w:val="20"/>
                <w:szCs w:val="20"/>
                <w14:ligatures w14:val="none"/>
              </w:rPr>
              <w:t>Base-case</w:t>
            </w:r>
          </w:p>
        </w:tc>
        <w:tc>
          <w:tcPr>
            <w:tcW w:w="423" w:type="pct"/>
            <w:noWrap/>
            <w:vAlign w:val="bottom"/>
          </w:tcPr>
          <w:p w14:paraId="5563B8A3" w14:textId="2629A47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1,745,288,055 </w:t>
            </w:r>
          </w:p>
        </w:tc>
        <w:tc>
          <w:tcPr>
            <w:tcW w:w="445" w:type="pct"/>
            <w:noWrap/>
            <w:vAlign w:val="bottom"/>
          </w:tcPr>
          <w:p w14:paraId="6DAF1828" w14:textId="1159F93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3,669,758,695 </w:t>
            </w:r>
          </w:p>
        </w:tc>
        <w:tc>
          <w:tcPr>
            <w:tcW w:w="379" w:type="pct"/>
            <w:noWrap/>
            <w:vAlign w:val="bottom"/>
          </w:tcPr>
          <w:p w14:paraId="713EB9A7" w14:textId="6634EBE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3,990,359,940 </w:t>
            </w:r>
          </w:p>
        </w:tc>
        <w:tc>
          <w:tcPr>
            <w:tcW w:w="437" w:type="pct"/>
            <w:noWrap/>
            <w:vAlign w:val="bottom"/>
          </w:tcPr>
          <w:p w14:paraId="0E653714" w14:textId="3835A26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4,311,642,075 </w:t>
            </w:r>
          </w:p>
        </w:tc>
        <w:tc>
          <w:tcPr>
            <w:tcW w:w="415" w:type="pct"/>
            <w:noWrap/>
            <w:vAlign w:val="bottom"/>
          </w:tcPr>
          <w:p w14:paraId="5BFEB409" w14:textId="16D685B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4,631,160,376 </w:t>
            </w:r>
          </w:p>
        </w:tc>
        <w:tc>
          <w:tcPr>
            <w:tcW w:w="423" w:type="pct"/>
            <w:noWrap/>
            <w:vAlign w:val="bottom"/>
          </w:tcPr>
          <w:p w14:paraId="554D98D5" w14:textId="07E1762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4,932,601,553 </w:t>
            </w:r>
          </w:p>
        </w:tc>
        <w:tc>
          <w:tcPr>
            <w:tcW w:w="393" w:type="pct"/>
            <w:noWrap/>
            <w:vAlign w:val="bottom"/>
          </w:tcPr>
          <w:p w14:paraId="1CECFBDF" w14:textId="7ED9095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5,218,779,123 </w:t>
            </w:r>
          </w:p>
        </w:tc>
        <w:tc>
          <w:tcPr>
            <w:tcW w:w="371" w:type="pct"/>
            <w:noWrap/>
            <w:vAlign w:val="bottom"/>
          </w:tcPr>
          <w:p w14:paraId="4A876158" w14:textId="5F4B872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5,505,742,056 </w:t>
            </w:r>
          </w:p>
        </w:tc>
        <w:tc>
          <w:tcPr>
            <w:tcW w:w="379" w:type="pct"/>
            <w:noWrap/>
            <w:vAlign w:val="bottom"/>
          </w:tcPr>
          <w:p w14:paraId="46AE43D0" w14:textId="321762B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5,788,562,739 </w:t>
            </w:r>
          </w:p>
        </w:tc>
        <w:tc>
          <w:tcPr>
            <w:tcW w:w="415" w:type="pct"/>
            <w:noWrap/>
            <w:vAlign w:val="bottom"/>
          </w:tcPr>
          <w:p w14:paraId="266C4A0C" w14:textId="5026F69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6,062,585,408 </w:t>
            </w:r>
          </w:p>
        </w:tc>
        <w:tc>
          <w:tcPr>
            <w:tcW w:w="423" w:type="pct"/>
            <w:noWrap/>
            <w:vAlign w:val="bottom"/>
          </w:tcPr>
          <w:p w14:paraId="23616CC7" w14:textId="4DF2D34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45,856,480,020 </w:t>
            </w:r>
          </w:p>
        </w:tc>
      </w:tr>
      <w:tr w:rsidR="00E07D19" w:rsidRPr="001B701F" w14:paraId="0D82E471" w14:textId="77777777" w:rsidTr="00486656">
        <w:trPr>
          <w:trHeight w:val="300"/>
        </w:trPr>
        <w:tc>
          <w:tcPr>
            <w:tcW w:w="496" w:type="pct"/>
            <w:noWrap/>
            <w:hideMark/>
          </w:tcPr>
          <w:p w14:paraId="1357BFF0" w14:textId="6B2F4A6D" w:rsidR="00E07D19" w:rsidRPr="001B701F" w:rsidRDefault="00E07D19" w:rsidP="00E07D19">
            <w:pPr>
              <w:rPr>
                <w:rFonts w:ascii="Times New Roman" w:hAnsi="Times New Roman" w:cs="Times New Roman"/>
                <w:b/>
                <w:bCs/>
                <w:color w:val="000000"/>
                <w:sz w:val="20"/>
                <w:szCs w:val="20"/>
              </w:rPr>
            </w:pPr>
            <w:r w:rsidRPr="001B701F">
              <w:rPr>
                <w:rFonts w:ascii="Times New Roman" w:eastAsia="Times New Roman" w:hAnsi="Times New Roman" w:cs="Times New Roman"/>
                <w:b/>
                <w:bCs/>
                <w:kern w:val="0"/>
                <w:sz w:val="20"/>
                <w:szCs w:val="20"/>
                <w14:ligatures w14:val="none"/>
              </w:rPr>
              <w:t>Cohort 1 (scenario 1)</w:t>
            </w:r>
          </w:p>
        </w:tc>
        <w:tc>
          <w:tcPr>
            <w:tcW w:w="423" w:type="pct"/>
            <w:noWrap/>
            <w:vAlign w:val="bottom"/>
          </w:tcPr>
          <w:p w14:paraId="2EAFFC27" w14:textId="67D5324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3,484,068,017 </w:t>
            </w:r>
          </w:p>
        </w:tc>
        <w:tc>
          <w:tcPr>
            <w:tcW w:w="445" w:type="pct"/>
            <w:noWrap/>
            <w:vAlign w:val="bottom"/>
          </w:tcPr>
          <w:p w14:paraId="3069425B" w14:textId="29394725"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3,799,383,685 </w:t>
            </w:r>
          </w:p>
        </w:tc>
        <w:tc>
          <w:tcPr>
            <w:tcW w:w="379" w:type="pct"/>
            <w:noWrap/>
            <w:vAlign w:val="bottom"/>
          </w:tcPr>
          <w:p w14:paraId="51235CE6" w14:textId="4C280BD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4,117,735,087 </w:t>
            </w:r>
          </w:p>
        </w:tc>
        <w:tc>
          <w:tcPr>
            <w:tcW w:w="437" w:type="pct"/>
            <w:noWrap/>
            <w:vAlign w:val="bottom"/>
          </w:tcPr>
          <w:p w14:paraId="54AFB41A" w14:textId="2A556D0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4,436,710,032 </w:t>
            </w:r>
          </w:p>
        </w:tc>
        <w:tc>
          <w:tcPr>
            <w:tcW w:w="415" w:type="pct"/>
            <w:noWrap/>
            <w:vAlign w:val="bottom"/>
          </w:tcPr>
          <w:p w14:paraId="739D2D66" w14:textId="01FC87A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4,753,862,772 </w:t>
            </w:r>
          </w:p>
        </w:tc>
        <w:tc>
          <w:tcPr>
            <w:tcW w:w="423" w:type="pct"/>
            <w:noWrap/>
            <w:vAlign w:val="bottom"/>
          </w:tcPr>
          <w:p w14:paraId="6FE387BB" w14:textId="5BA15B5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5,052,877,823 </w:t>
            </w:r>
          </w:p>
        </w:tc>
        <w:tc>
          <w:tcPr>
            <w:tcW w:w="393" w:type="pct"/>
            <w:noWrap/>
            <w:vAlign w:val="bottom"/>
          </w:tcPr>
          <w:p w14:paraId="06DAFD82" w14:textId="1CAA202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5,344,584,411 </w:t>
            </w:r>
          </w:p>
        </w:tc>
        <w:tc>
          <w:tcPr>
            <w:tcW w:w="371" w:type="pct"/>
            <w:noWrap/>
            <w:vAlign w:val="bottom"/>
          </w:tcPr>
          <w:p w14:paraId="1A3C1F59" w14:textId="101DD40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5,637,210,617 </w:t>
            </w:r>
          </w:p>
        </w:tc>
        <w:tc>
          <w:tcPr>
            <w:tcW w:w="379" w:type="pct"/>
            <w:noWrap/>
            <w:vAlign w:val="bottom"/>
          </w:tcPr>
          <w:p w14:paraId="0F8B58E0" w14:textId="3924096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5,917,690,329 </w:t>
            </w:r>
          </w:p>
        </w:tc>
        <w:tc>
          <w:tcPr>
            <w:tcW w:w="415" w:type="pct"/>
            <w:noWrap/>
            <w:vAlign w:val="bottom"/>
          </w:tcPr>
          <w:p w14:paraId="6FDD3E0C" w14:textId="306BDE0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6,286,719,113 </w:t>
            </w:r>
          </w:p>
        </w:tc>
        <w:tc>
          <w:tcPr>
            <w:tcW w:w="423" w:type="pct"/>
            <w:noWrap/>
            <w:vAlign w:val="bottom"/>
          </w:tcPr>
          <w:p w14:paraId="15A246CD" w14:textId="701639C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48,830,841,885 </w:t>
            </w:r>
          </w:p>
        </w:tc>
      </w:tr>
      <w:tr w:rsidR="00E07D19" w:rsidRPr="001B701F" w14:paraId="7FDF7CAE" w14:textId="77777777" w:rsidTr="00486656">
        <w:trPr>
          <w:trHeight w:val="300"/>
        </w:trPr>
        <w:tc>
          <w:tcPr>
            <w:tcW w:w="496" w:type="pct"/>
            <w:noWrap/>
            <w:hideMark/>
          </w:tcPr>
          <w:p w14:paraId="71827ED7" w14:textId="167C8D80" w:rsidR="00E07D19" w:rsidRPr="001B701F" w:rsidRDefault="00E07D19" w:rsidP="00E07D19">
            <w:pPr>
              <w:rPr>
                <w:rFonts w:ascii="Times New Roman" w:hAnsi="Times New Roman" w:cs="Times New Roman"/>
                <w:b/>
                <w:bCs/>
                <w:color w:val="000000"/>
                <w:sz w:val="20"/>
                <w:szCs w:val="20"/>
              </w:rPr>
            </w:pPr>
            <w:r w:rsidRPr="001B701F">
              <w:rPr>
                <w:rFonts w:ascii="Times New Roman" w:eastAsia="Times New Roman" w:hAnsi="Times New Roman" w:cs="Times New Roman"/>
                <w:b/>
                <w:bCs/>
                <w:kern w:val="0"/>
                <w:sz w:val="20"/>
                <w:szCs w:val="20"/>
                <w14:ligatures w14:val="none"/>
              </w:rPr>
              <w:t>Difference (cohorts base-case and 1)</w:t>
            </w:r>
          </w:p>
        </w:tc>
        <w:tc>
          <w:tcPr>
            <w:tcW w:w="423" w:type="pct"/>
            <w:noWrap/>
            <w:vAlign w:val="bottom"/>
          </w:tcPr>
          <w:p w14:paraId="290631CF" w14:textId="5C413D5F"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1,738,779,962 </w:t>
            </w:r>
          </w:p>
        </w:tc>
        <w:tc>
          <w:tcPr>
            <w:tcW w:w="445" w:type="pct"/>
            <w:noWrap/>
            <w:vAlign w:val="bottom"/>
          </w:tcPr>
          <w:p w14:paraId="6DB1AA9D" w14:textId="1671461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129,624,990 </w:t>
            </w:r>
          </w:p>
        </w:tc>
        <w:tc>
          <w:tcPr>
            <w:tcW w:w="379" w:type="pct"/>
            <w:noWrap/>
            <w:vAlign w:val="bottom"/>
          </w:tcPr>
          <w:p w14:paraId="53EB2FC3" w14:textId="7B1609FF"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127,375,148 </w:t>
            </w:r>
          </w:p>
        </w:tc>
        <w:tc>
          <w:tcPr>
            <w:tcW w:w="437" w:type="pct"/>
            <w:noWrap/>
            <w:vAlign w:val="bottom"/>
          </w:tcPr>
          <w:p w14:paraId="009426E2" w14:textId="34B5705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125,067,957 </w:t>
            </w:r>
          </w:p>
        </w:tc>
        <w:tc>
          <w:tcPr>
            <w:tcW w:w="415" w:type="pct"/>
            <w:noWrap/>
            <w:vAlign w:val="bottom"/>
          </w:tcPr>
          <w:p w14:paraId="4EA453D0" w14:textId="2A6EBDE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122,702,396 </w:t>
            </w:r>
          </w:p>
        </w:tc>
        <w:tc>
          <w:tcPr>
            <w:tcW w:w="423" w:type="pct"/>
            <w:noWrap/>
            <w:vAlign w:val="bottom"/>
          </w:tcPr>
          <w:p w14:paraId="113036BF" w14:textId="7B98DFB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120,276,269 </w:t>
            </w:r>
          </w:p>
        </w:tc>
        <w:tc>
          <w:tcPr>
            <w:tcW w:w="393" w:type="pct"/>
            <w:noWrap/>
            <w:vAlign w:val="bottom"/>
          </w:tcPr>
          <w:p w14:paraId="01B0F6B6" w14:textId="431ACC3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125,805,288 </w:t>
            </w:r>
          </w:p>
        </w:tc>
        <w:tc>
          <w:tcPr>
            <w:tcW w:w="371" w:type="pct"/>
            <w:noWrap/>
            <w:vAlign w:val="bottom"/>
          </w:tcPr>
          <w:p w14:paraId="7CF555DE" w14:textId="40A6684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131,468,562 </w:t>
            </w:r>
          </w:p>
        </w:tc>
        <w:tc>
          <w:tcPr>
            <w:tcW w:w="379" w:type="pct"/>
            <w:noWrap/>
            <w:vAlign w:val="bottom"/>
          </w:tcPr>
          <w:p w14:paraId="6AEC16DD" w14:textId="40392C2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129,127,589 </w:t>
            </w:r>
          </w:p>
        </w:tc>
        <w:tc>
          <w:tcPr>
            <w:tcW w:w="415" w:type="pct"/>
            <w:noWrap/>
            <w:vAlign w:val="bottom"/>
          </w:tcPr>
          <w:p w14:paraId="7E361EBB" w14:textId="358AF95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224,133,704 </w:t>
            </w:r>
          </w:p>
        </w:tc>
        <w:tc>
          <w:tcPr>
            <w:tcW w:w="423" w:type="pct"/>
            <w:noWrap/>
            <w:vAlign w:val="bottom"/>
          </w:tcPr>
          <w:p w14:paraId="7D45F546" w14:textId="4985802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2,974,361,865 </w:t>
            </w:r>
          </w:p>
        </w:tc>
      </w:tr>
      <w:tr w:rsidR="00E07D19" w:rsidRPr="001B701F" w14:paraId="204FB197" w14:textId="77777777" w:rsidTr="00486656">
        <w:trPr>
          <w:trHeight w:val="300"/>
        </w:trPr>
        <w:tc>
          <w:tcPr>
            <w:tcW w:w="496" w:type="pct"/>
            <w:noWrap/>
            <w:hideMark/>
          </w:tcPr>
          <w:p w14:paraId="21FBE11D" w14:textId="0052D786" w:rsidR="00E07D19" w:rsidRPr="001B701F" w:rsidRDefault="00E07D19" w:rsidP="00E07D19">
            <w:pPr>
              <w:rPr>
                <w:rFonts w:ascii="Times New Roman" w:hAnsi="Times New Roman" w:cs="Times New Roman"/>
                <w:b/>
                <w:bCs/>
                <w:color w:val="000000"/>
                <w:sz w:val="20"/>
                <w:szCs w:val="20"/>
              </w:rPr>
            </w:pPr>
            <w:r w:rsidRPr="001B701F">
              <w:rPr>
                <w:rFonts w:ascii="Times New Roman" w:eastAsia="Times New Roman" w:hAnsi="Times New Roman" w:cs="Times New Roman"/>
                <w:b/>
                <w:bCs/>
                <w:kern w:val="0"/>
                <w:sz w:val="20"/>
                <w:szCs w:val="20"/>
                <w14:ligatures w14:val="none"/>
              </w:rPr>
              <w:t>Cohort 2 (scenario 2)</w:t>
            </w:r>
          </w:p>
        </w:tc>
        <w:tc>
          <w:tcPr>
            <w:tcW w:w="423" w:type="pct"/>
            <w:noWrap/>
            <w:vAlign w:val="bottom"/>
          </w:tcPr>
          <w:p w14:paraId="7AA52CBC" w14:textId="5CE62365"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3,354,352,341 </w:t>
            </w:r>
          </w:p>
        </w:tc>
        <w:tc>
          <w:tcPr>
            <w:tcW w:w="445" w:type="pct"/>
            <w:noWrap/>
            <w:vAlign w:val="bottom"/>
          </w:tcPr>
          <w:p w14:paraId="2DB213BF" w14:textId="1364214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3,676,323,407 </w:t>
            </w:r>
          </w:p>
        </w:tc>
        <w:tc>
          <w:tcPr>
            <w:tcW w:w="379" w:type="pct"/>
            <w:noWrap/>
            <w:vAlign w:val="bottom"/>
          </w:tcPr>
          <w:p w14:paraId="23AC4C26" w14:textId="084F243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4,001,824,727 </w:t>
            </w:r>
          </w:p>
        </w:tc>
        <w:tc>
          <w:tcPr>
            <w:tcW w:w="437" w:type="pct"/>
            <w:noWrap/>
            <w:vAlign w:val="bottom"/>
          </w:tcPr>
          <w:p w14:paraId="23F20567" w14:textId="3AC437F3"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4,328,447,461 </w:t>
            </w:r>
          </w:p>
        </w:tc>
        <w:tc>
          <w:tcPr>
            <w:tcW w:w="415" w:type="pct"/>
            <w:noWrap/>
            <w:vAlign w:val="bottom"/>
          </w:tcPr>
          <w:p w14:paraId="16C611B8" w14:textId="532F90C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4,653,726,746 </w:t>
            </w:r>
          </w:p>
        </w:tc>
        <w:tc>
          <w:tcPr>
            <w:tcW w:w="423" w:type="pct"/>
            <w:noWrap/>
            <w:vAlign w:val="bottom"/>
          </w:tcPr>
          <w:p w14:paraId="47A27664" w14:textId="4B08195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4,961,225,602 </w:t>
            </w:r>
          </w:p>
        </w:tc>
        <w:tc>
          <w:tcPr>
            <w:tcW w:w="393" w:type="pct"/>
            <w:noWrap/>
            <w:vAlign w:val="bottom"/>
          </w:tcPr>
          <w:p w14:paraId="3EA4BD29" w14:textId="74F45AE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5,253,802,266 </w:t>
            </w:r>
          </w:p>
        </w:tc>
        <w:tc>
          <w:tcPr>
            <w:tcW w:w="371" w:type="pct"/>
            <w:noWrap/>
            <w:vAlign w:val="bottom"/>
          </w:tcPr>
          <w:p w14:paraId="50F997C6" w14:textId="04F7F453"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5,547,626,954 </w:t>
            </w:r>
          </w:p>
        </w:tc>
        <w:tc>
          <w:tcPr>
            <w:tcW w:w="379" w:type="pct"/>
            <w:noWrap/>
            <w:vAlign w:val="bottom"/>
          </w:tcPr>
          <w:p w14:paraId="12406485" w14:textId="3053DCC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5,837,776,224 </w:t>
            </w:r>
          </w:p>
        </w:tc>
        <w:tc>
          <w:tcPr>
            <w:tcW w:w="415" w:type="pct"/>
            <w:noWrap/>
            <w:vAlign w:val="bottom"/>
          </w:tcPr>
          <w:p w14:paraId="4B5CF0C6" w14:textId="46B2DA5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6,119,579,457 </w:t>
            </w:r>
          </w:p>
        </w:tc>
        <w:tc>
          <w:tcPr>
            <w:tcW w:w="423" w:type="pct"/>
            <w:noWrap/>
            <w:vAlign w:val="bottom"/>
          </w:tcPr>
          <w:p w14:paraId="478DA715" w14:textId="11E3C9C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47,734,685,185 </w:t>
            </w:r>
          </w:p>
        </w:tc>
      </w:tr>
      <w:tr w:rsidR="00E07D19" w:rsidRPr="001B701F" w14:paraId="50B97F55" w14:textId="77777777" w:rsidTr="00486656">
        <w:trPr>
          <w:trHeight w:val="300"/>
        </w:trPr>
        <w:tc>
          <w:tcPr>
            <w:tcW w:w="496" w:type="pct"/>
            <w:noWrap/>
            <w:hideMark/>
          </w:tcPr>
          <w:p w14:paraId="2C5CA2FB" w14:textId="23AB4726" w:rsidR="00E07D19" w:rsidRPr="001B701F" w:rsidRDefault="00E07D19" w:rsidP="00E07D19">
            <w:pPr>
              <w:rPr>
                <w:rFonts w:ascii="Times New Roman" w:hAnsi="Times New Roman" w:cs="Times New Roman"/>
                <w:b/>
                <w:bCs/>
                <w:color w:val="000000"/>
                <w:sz w:val="20"/>
                <w:szCs w:val="20"/>
              </w:rPr>
            </w:pPr>
            <w:r w:rsidRPr="001B701F">
              <w:rPr>
                <w:rFonts w:ascii="Times New Roman" w:eastAsia="Times New Roman" w:hAnsi="Times New Roman" w:cs="Times New Roman"/>
                <w:b/>
                <w:bCs/>
                <w:kern w:val="0"/>
                <w:sz w:val="20"/>
                <w:szCs w:val="20"/>
                <w14:ligatures w14:val="none"/>
              </w:rPr>
              <w:t>Difference (cohorts base-case and 2)</w:t>
            </w:r>
          </w:p>
        </w:tc>
        <w:tc>
          <w:tcPr>
            <w:tcW w:w="423" w:type="pct"/>
            <w:noWrap/>
            <w:vAlign w:val="bottom"/>
          </w:tcPr>
          <w:p w14:paraId="0F231336" w14:textId="797E4361"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1,609,064,286 </w:t>
            </w:r>
          </w:p>
        </w:tc>
        <w:tc>
          <w:tcPr>
            <w:tcW w:w="445" w:type="pct"/>
            <w:noWrap/>
            <w:vAlign w:val="bottom"/>
          </w:tcPr>
          <w:p w14:paraId="4FA4AECC" w14:textId="2219CBD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6,564,712 </w:t>
            </w:r>
          </w:p>
        </w:tc>
        <w:tc>
          <w:tcPr>
            <w:tcW w:w="379" w:type="pct"/>
            <w:noWrap/>
            <w:vAlign w:val="bottom"/>
          </w:tcPr>
          <w:p w14:paraId="7BD29A14" w14:textId="167CF83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11,464,788 </w:t>
            </w:r>
          </w:p>
        </w:tc>
        <w:tc>
          <w:tcPr>
            <w:tcW w:w="437" w:type="pct"/>
            <w:noWrap/>
            <w:vAlign w:val="bottom"/>
          </w:tcPr>
          <w:p w14:paraId="596DE687" w14:textId="13F5818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16,805,386 </w:t>
            </w:r>
          </w:p>
        </w:tc>
        <w:tc>
          <w:tcPr>
            <w:tcW w:w="415" w:type="pct"/>
            <w:noWrap/>
            <w:vAlign w:val="bottom"/>
          </w:tcPr>
          <w:p w14:paraId="6831AD38" w14:textId="7267CE6D"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22,566,370 </w:t>
            </w:r>
          </w:p>
        </w:tc>
        <w:tc>
          <w:tcPr>
            <w:tcW w:w="423" w:type="pct"/>
            <w:noWrap/>
            <w:vAlign w:val="bottom"/>
          </w:tcPr>
          <w:p w14:paraId="54CF37ED" w14:textId="73F7980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28,624,048 </w:t>
            </w:r>
          </w:p>
        </w:tc>
        <w:tc>
          <w:tcPr>
            <w:tcW w:w="393" w:type="pct"/>
            <w:noWrap/>
            <w:vAlign w:val="bottom"/>
          </w:tcPr>
          <w:p w14:paraId="2CA15F3B" w14:textId="4BBD3F18"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35,023,144 </w:t>
            </w:r>
          </w:p>
        </w:tc>
        <w:tc>
          <w:tcPr>
            <w:tcW w:w="371" w:type="pct"/>
            <w:noWrap/>
            <w:vAlign w:val="bottom"/>
          </w:tcPr>
          <w:p w14:paraId="45CF35FF" w14:textId="106928E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41,884,898 </w:t>
            </w:r>
          </w:p>
        </w:tc>
        <w:tc>
          <w:tcPr>
            <w:tcW w:w="379" w:type="pct"/>
            <w:noWrap/>
            <w:vAlign w:val="bottom"/>
          </w:tcPr>
          <w:p w14:paraId="39575021" w14:textId="5DA1926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49,213,485 </w:t>
            </w:r>
          </w:p>
        </w:tc>
        <w:tc>
          <w:tcPr>
            <w:tcW w:w="415" w:type="pct"/>
            <w:noWrap/>
            <w:vAlign w:val="bottom"/>
          </w:tcPr>
          <w:p w14:paraId="65A9C951" w14:textId="76037460"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56,994,049 </w:t>
            </w:r>
          </w:p>
        </w:tc>
        <w:tc>
          <w:tcPr>
            <w:tcW w:w="423" w:type="pct"/>
            <w:noWrap/>
            <w:vAlign w:val="bottom"/>
          </w:tcPr>
          <w:p w14:paraId="3D9D25A2" w14:textId="4665182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1,878,205,165 </w:t>
            </w:r>
          </w:p>
        </w:tc>
      </w:tr>
      <w:tr w:rsidR="00E07D19" w:rsidRPr="001B701F" w14:paraId="58DE59AC" w14:textId="77777777" w:rsidTr="00486656">
        <w:trPr>
          <w:trHeight w:val="300"/>
        </w:trPr>
        <w:tc>
          <w:tcPr>
            <w:tcW w:w="496" w:type="pct"/>
            <w:noWrap/>
            <w:hideMark/>
          </w:tcPr>
          <w:p w14:paraId="7756C4A8" w14:textId="1ED0E67D" w:rsidR="00E07D19" w:rsidRPr="001B701F" w:rsidRDefault="00E07D19" w:rsidP="00E07D19">
            <w:pPr>
              <w:rPr>
                <w:rFonts w:ascii="Times New Roman" w:hAnsi="Times New Roman" w:cs="Times New Roman"/>
                <w:b/>
                <w:bCs/>
                <w:color w:val="000000"/>
                <w:sz w:val="20"/>
                <w:szCs w:val="20"/>
              </w:rPr>
            </w:pPr>
            <w:r w:rsidRPr="001B701F">
              <w:rPr>
                <w:rFonts w:ascii="Times New Roman" w:eastAsia="Times New Roman" w:hAnsi="Times New Roman" w:cs="Times New Roman"/>
                <w:b/>
                <w:bCs/>
                <w:kern w:val="0"/>
                <w:sz w:val="20"/>
                <w:szCs w:val="20"/>
                <w14:ligatures w14:val="none"/>
              </w:rPr>
              <w:t>Cohort 3 (scenario 3)</w:t>
            </w:r>
          </w:p>
        </w:tc>
        <w:tc>
          <w:tcPr>
            <w:tcW w:w="423" w:type="pct"/>
            <w:noWrap/>
            <w:vAlign w:val="bottom"/>
          </w:tcPr>
          <w:p w14:paraId="1C799A62" w14:textId="6A522ED5"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3,352,879,084 </w:t>
            </w:r>
          </w:p>
        </w:tc>
        <w:tc>
          <w:tcPr>
            <w:tcW w:w="445" w:type="pct"/>
            <w:noWrap/>
            <w:vAlign w:val="bottom"/>
          </w:tcPr>
          <w:p w14:paraId="002459CD" w14:textId="1C90B14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3,671,718,082 </w:t>
            </w:r>
          </w:p>
        </w:tc>
        <w:tc>
          <w:tcPr>
            <w:tcW w:w="379" w:type="pct"/>
            <w:noWrap/>
            <w:vAlign w:val="bottom"/>
          </w:tcPr>
          <w:p w14:paraId="0D95C9CB" w14:textId="4A25748B"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3,993,777,684 </w:t>
            </w:r>
          </w:p>
        </w:tc>
        <w:tc>
          <w:tcPr>
            <w:tcW w:w="437" w:type="pct"/>
            <w:noWrap/>
            <w:vAlign w:val="bottom"/>
          </w:tcPr>
          <w:p w14:paraId="466B2CB1" w14:textId="5E811292"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4,316,648,612 </w:t>
            </w:r>
          </w:p>
        </w:tc>
        <w:tc>
          <w:tcPr>
            <w:tcW w:w="415" w:type="pct"/>
            <w:noWrap/>
            <w:vAlign w:val="bottom"/>
          </w:tcPr>
          <w:p w14:paraId="189E5023" w14:textId="0BDAE87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4,637,884,909 </w:t>
            </w:r>
          </w:p>
        </w:tc>
        <w:tc>
          <w:tcPr>
            <w:tcW w:w="423" w:type="pct"/>
            <w:noWrap/>
            <w:vAlign w:val="bottom"/>
          </w:tcPr>
          <w:p w14:paraId="0C74FF7F" w14:textId="7F361CD7"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4,941,160,615 </w:t>
            </w:r>
          </w:p>
        </w:tc>
        <w:tc>
          <w:tcPr>
            <w:tcW w:w="393" w:type="pct"/>
            <w:noWrap/>
            <w:vAlign w:val="bottom"/>
          </w:tcPr>
          <w:p w14:paraId="7F7A6820" w14:textId="679F4C39"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5,229,283,916 </w:t>
            </w:r>
          </w:p>
        </w:tc>
        <w:tc>
          <w:tcPr>
            <w:tcW w:w="371" w:type="pct"/>
            <w:noWrap/>
            <w:vAlign w:val="bottom"/>
          </w:tcPr>
          <w:p w14:paraId="15F98E49" w14:textId="4B831A4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5,518,304,324 </w:t>
            </w:r>
          </w:p>
        </w:tc>
        <w:tc>
          <w:tcPr>
            <w:tcW w:w="379" w:type="pct"/>
            <w:noWrap/>
            <w:vAlign w:val="bottom"/>
          </w:tcPr>
          <w:p w14:paraId="21D44756" w14:textId="0532CAE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5,803,287,373 </w:t>
            </w:r>
          </w:p>
        </w:tc>
        <w:tc>
          <w:tcPr>
            <w:tcW w:w="415" w:type="pct"/>
            <w:noWrap/>
            <w:vAlign w:val="bottom"/>
          </w:tcPr>
          <w:p w14:paraId="67C16649" w14:textId="71CD004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6,079,567,383 </w:t>
            </w:r>
          </w:p>
        </w:tc>
        <w:tc>
          <w:tcPr>
            <w:tcW w:w="423" w:type="pct"/>
            <w:noWrap/>
            <w:vAlign w:val="bottom"/>
          </w:tcPr>
          <w:p w14:paraId="017DF9A1" w14:textId="38F5FB5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47,544,511,983 </w:t>
            </w:r>
          </w:p>
        </w:tc>
      </w:tr>
      <w:tr w:rsidR="00E07D19" w:rsidRPr="001B701F" w14:paraId="7DE56098" w14:textId="77777777" w:rsidTr="00486656">
        <w:trPr>
          <w:trHeight w:val="300"/>
        </w:trPr>
        <w:tc>
          <w:tcPr>
            <w:tcW w:w="496" w:type="pct"/>
            <w:noWrap/>
            <w:hideMark/>
          </w:tcPr>
          <w:p w14:paraId="65230090" w14:textId="29B9F45B" w:rsidR="00E07D19" w:rsidRPr="001B701F" w:rsidRDefault="00E07D19" w:rsidP="00E07D19">
            <w:pPr>
              <w:rPr>
                <w:rFonts w:ascii="Times New Roman" w:hAnsi="Times New Roman" w:cs="Times New Roman"/>
                <w:b/>
                <w:bCs/>
                <w:color w:val="000000"/>
                <w:sz w:val="20"/>
                <w:szCs w:val="20"/>
              </w:rPr>
            </w:pPr>
            <w:r w:rsidRPr="001B701F">
              <w:rPr>
                <w:rFonts w:ascii="Times New Roman" w:eastAsia="Times New Roman" w:hAnsi="Times New Roman" w:cs="Times New Roman"/>
                <w:b/>
                <w:bCs/>
                <w:kern w:val="0"/>
                <w:sz w:val="20"/>
                <w:szCs w:val="20"/>
                <w14:ligatures w14:val="none"/>
              </w:rPr>
              <w:t>Difference (cohorts base-case and 3)</w:t>
            </w:r>
          </w:p>
        </w:tc>
        <w:tc>
          <w:tcPr>
            <w:tcW w:w="423" w:type="pct"/>
            <w:noWrap/>
            <w:vAlign w:val="bottom"/>
          </w:tcPr>
          <w:p w14:paraId="544C49DA" w14:textId="4E7E04DD"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1,607,591,029 </w:t>
            </w:r>
          </w:p>
        </w:tc>
        <w:tc>
          <w:tcPr>
            <w:tcW w:w="445" w:type="pct"/>
            <w:noWrap/>
            <w:vAlign w:val="bottom"/>
          </w:tcPr>
          <w:p w14:paraId="0DBA25E9" w14:textId="763A199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1,959,386 </w:t>
            </w:r>
          </w:p>
        </w:tc>
        <w:tc>
          <w:tcPr>
            <w:tcW w:w="379" w:type="pct"/>
            <w:noWrap/>
            <w:vAlign w:val="bottom"/>
          </w:tcPr>
          <w:p w14:paraId="394D1CD5" w14:textId="3AD21A0E"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3,417,745 </w:t>
            </w:r>
          </w:p>
        </w:tc>
        <w:tc>
          <w:tcPr>
            <w:tcW w:w="437" w:type="pct"/>
            <w:noWrap/>
            <w:vAlign w:val="bottom"/>
          </w:tcPr>
          <w:p w14:paraId="5E57F244" w14:textId="56DB6A7D"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5,006,538 </w:t>
            </w:r>
          </w:p>
        </w:tc>
        <w:tc>
          <w:tcPr>
            <w:tcW w:w="415" w:type="pct"/>
            <w:noWrap/>
            <w:vAlign w:val="bottom"/>
          </w:tcPr>
          <w:p w14:paraId="6EF60134" w14:textId="6C2A18ED"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6,724,533 </w:t>
            </w:r>
          </w:p>
        </w:tc>
        <w:tc>
          <w:tcPr>
            <w:tcW w:w="423" w:type="pct"/>
            <w:noWrap/>
            <w:vAlign w:val="bottom"/>
          </w:tcPr>
          <w:p w14:paraId="6E99144F" w14:textId="1743513D"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8,559,062 </w:t>
            </w:r>
          </w:p>
        </w:tc>
        <w:tc>
          <w:tcPr>
            <w:tcW w:w="393" w:type="pct"/>
            <w:noWrap/>
            <w:vAlign w:val="bottom"/>
          </w:tcPr>
          <w:p w14:paraId="01AD149D" w14:textId="16C2861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10,504,793 </w:t>
            </w:r>
          </w:p>
        </w:tc>
        <w:tc>
          <w:tcPr>
            <w:tcW w:w="371" w:type="pct"/>
            <w:noWrap/>
            <w:vAlign w:val="bottom"/>
          </w:tcPr>
          <w:p w14:paraId="67FC6C87" w14:textId="4779EEDC"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12,562,269 </w:t>
            </w:r>
          </w:p>
        </w:tc>
        <w:tc>
          <w:tcPr>
            <w:tcW w:w="379" w:type="pct"/>
            <w:noWrap/>
            <w:vAlign w:val="bottom"/>
          </w:tcPr>
          <w:p w14:paraId="59DC584D" w14:textId="7AA913A4"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14,724,634 </w:t>
            </w:r>
          </w:p>
        </w:tc>
        <w:tc>
          <w:tcPr>
            <w:tcW w:w="415" w:type="pct"/>
            <w:noWrap/>
            <w:vAlign w:val="bottom"/>
          </w:tcPr>
          <w:p w14:paraId="753469F8" w14:textId="5A83FB2A"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16,981,975 </w:t>
            </w:r>
          </w:p>
        </w:tc>
        <w:tc>
          <w:tcPr>
            <w:tcW w:w="423" w:type="pct"/>
            <w:noWrap/>
            <w:vAlign w:val="bottom"/>
          </w:tcPr>
          <w:p w14:paraId="76D253CA" w14:textId="0F91B356" w:rsidR="00E07D19" w:rsidRPr="00B64E86" w:rsidRDefault="00E07D19" w:rsidP="00E07D19">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1,688,031,963 </w:t>
            </w:r>
          </w:p>
        </w:tc>
      </w:tr>
      <w:tr w:rsidR="00E07D19" w:rsidRPr="001B701F" w14:paraId="3DE77AA1" w14:textId="77777777" w:rsidTr="00486656">
        <w:trPr>
          <w:trHeight w:val="300"/>
        </w:trPr>
        <w:tc>
          <w:tcPr>
            <w:tcW w:w="496" w:type="pct"/>
            <w:noWrap/>
          </w:tcPr>
          <w:p w14:paraId="31B2D6E5" w14:textId="6C31CA72" w:rsidR="00E07D19" w:rsidRPr="001B701F" w:rsidRDefault="00E07D19" w:rsidP="00E07D19">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423" w:type="pct"/>
            <w:noWrap/>
            <w:vAlign w:val="bottom"/>
          </w:tcPr>
          <w:p w14:paraId="34EAD58D" w14:textId="6399964C"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1,745,468,518 </w:t>
            </w:r>
          </w:p>
        </w:tc>
        <w:tc>
          <w:tcPr>
            <w:tcW w:w="445" w:type="pct"/>
            <w:noWrap/>
            <w:vAlign w:val="bottom"/>
          </w:tcPr>
          <w:p w14:paraId="300F4B34" w14:textId="1627DA52"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3,670,201,531 </w:t>
            </w:r>
          </w:p>
        </w:tc>
        <w:tc>
          <w:tcPr>
            <w:tcW w:w="379" w:type="pct"/>
            <w:noWrap/>
            <w:vAlign w:val="bottom"/>
          </w:tcPr>
          <w:p w14:paraId="55C4E095" w14:textId="11EF472C"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3,991,044,862 </w:t>
            </w:r>
          </w:p>
        </w:tc>
        <w:tc>
          <w:tcPr>
            <w:tcW w:w="437" w:type="pct"/>
            <w:noWrap/>
            <w:vAlign w:val="bottom"/>
          </w:tcPr>
          <w:p w14:paraId="7CE89409" w14:textId="238A0C1F"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4,317,078,715 </w:t>
            </w:r>
          </w:p>
        </w:tc>
        <w:tc>
          <w:tcPr>
            <w:tcW w:w="415" w:type="pct"/>
            <w:noWrap/>
            <w:vAlign w:val="bottom"/>
          </w:tcPr>
          <w:p w14:paraId="01840A4B" w14:textId="01FFD064"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4,635,642,272 </w:t>
            </w:r>
          </w:p>
        </w:tc>
        <w:tc>
          <w:tcPr>
            <w:tcW w:w="423" w:type="pct"/>
            <w:noWrap/>
            <w:vAlign w:val="bottom"/>
          </w:tcPr>
          <w:p w14:paraId="418B9DD0" w14:textId="4DEA389C"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4,940,234,772 </w:t>
            </w:r>
          </w:p>
        </w:tc>
        <w:tc>
          <w:tcPr>
            <w:tcW w:w="393" w:type="pct"/>
            <w:noWrap/>
            <w:vAlign w:val="bottom"/>
          </w:tcPr>
          <w:p w14:paraId="243201BE" w14:textId="2D8A9FED"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5,229,747,710 </w:t>
            </w:r>
          </w:p>
        </w:tc>
        <w:tc>
          <w:tcPr>
            <w:tcW w:w="371" w:type="pct"/>
            <w:noWrap/>
            <w:vAlign w:val="bottom"/>
          </w:tcPr>
          <w:p w14:paraId="2D799869" w14:textId="3A261D1E"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5,520,279,234 </w:t>
            </w:r>
          </w:p>
        </w:tc>
        <w:tc>
          <w:tcPr>
            <w:tcW w:w="379" w:type="pct"/>
            <w:noWrap/>
            <w:vAlign w:val="bottom"/>
          </w:tcPr>
          <w:p w14:paraId="2CD8CB70" w14:textId="6337CF74"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5,806,900,727 </w:t>
            </w:r>
          </w:p>
        </w:tc>
        <w:tc>
          <w:tcPr>
            <w:tcW w:w="415" w:type="pct"/>
            <w:noWrap/>
            <w:vAlign w:val="bottom"/>
          </w:tcPr>
          <w:p w14:paraId="1401529E" w14:textId="6F1E80E3"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6,084,946,504 </w:t>
            </w:r>
          </w:p>
        </w:tc>
        <w:tc>
          <w:tcPr>
            <w:tcW w:w="423" w:type="pct"/>
            <w:noWrap/>
            <w:vAlign w:val="bottom"/>
          </w:tcPr>
          <w:p w14:paraId="11CB4374" w14:textId="004365F3"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45,941,544,843 </w:t>
            </w:r>
          </w:p>
        </w:tc>
      </w:tr>
      <w:tr w:rsidR="00E07D19" w:rsidRPr="001B701F" w14:paraId="3D456332" w14:textId="77777777" w:rsidTr="00486656">
        <w:trPr>
          <w:trHeight w:val="300"/>
        </w:trPr>
        <w:tc>
          <w:tcPr>
            <w:tcW w:w="496" w:type="pct"/>
            <w:noWrap/>
          </w:tcPr>
          <w:p w14:paraId="609E7572" w14:textId="29FB4471" w:rsidR="00E07D19" w:rsidRPr="001B701F" w:rsidRDefault="00E07D19" w:rsidP="00E07D19">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423" w:type="pct"/>
            <w:noWrap/>
            <w:vAlign w:val="bottom"/>
          </w:tcPr>
          <w:p w14:paraId="3A0C8EF9" w14:textId="34AADAE4"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180,463 </w:t>
            </w:r>
          </w:p>
        </w:tc>
        <w:tc>
          <w:tcPr>
            <w:tcW w:w="445" w:type="pct"/>
            <w:noWrap/>
            <w:vAlign w:val="bottom"/>
          </w:tcPr>
          <w:p w14:paraId="0ED5CA44" w14:textId="199C3ED7"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442,835 </w:t>
            </w:r>
          </w:p>
        </w:tc>
        <w:tc>
          <w:tcPr>
            <w:tcW w:w="379" w:type="pct"/>
            <w:noWrap/>
            <w:vAlign w:val="bottom"/>
          </w:tcPr>
          <w:p w14:paraId="3ABD4415" w14:textId="1A237016"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684,923 </w:t>
            </w:r>
          </w:p>
        </w:tc>
        <w:tc>
          <w:tcPr>
            <w:tcW w:w="437" w:type="pct"/>
            <w:noWrap/>
            <w:vAlign w:val="bottom"/>
          </w:tcPr>
          <w:p w14:paraId="09E9A802" w14:textId="5C8FB563"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5,436,640 </w:t>
            </w:r>
          </w:p>
        </w:tc>
        <w:tc>
          <w:tcPr>
            <w:tcW w:w="415" w:type="pct"/>
            <w:noWrap/>
            <w:vAlign w:val="bottom"/>
          </w:tcPr>
          <w:p w14:paraId="63DF080D" w14:textId="102E760D"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4,481,896 </w:t>
            </w:r>
          </w:p>
        </w:tc>
        <w:tc>
          <w:tcPr>
            <w:tcW w:w="423" w:type="pct"/>
            <w:noWrap/>
            <w:vAlign w:val="bottom"/>
          </w:tcPr>
          <w:p w14:paraId="7E44C4D1" w14:textId="61739774"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7,633,218 </w:t>
            </w:r>
          </w:p>
        </w:tc>
        <w:tc>
          <w:tcPr>
            <w:tcW w:w="393" w:type="pct"/>
            <w:noWrap/>
            <w:vAlign w:val="bottom"/>
          </w:tcPr>
          <w:p w14:paraId="2F3F8DEC" w14:textId="2A8628F7"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10,968,587 </w:t>
            </w:r>
          </w:p>
        </w:tc>
        <w:tc>
          <w:tcPr>
            <w:tcW w:w="371" w:type="pct"/>
            <w:noWrap/>
            <w:vAlign w:val="bottom"/>
          </w:tcPr>
          <w:p w14:paraId="34346449" w14:textId="77DE4DD0"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14,537,178 </w:t>
            </w:r>
          </w:p>
        </w:tc>
        <w:tc>
          <w:tcPr>
            <w:tcW w:w="379" w:type="pct"/>
            <w:noWrap/>
            <w:vAlign w:val="bottom"/>
          </w:tcPr>
          <w:p w14:paraId="58F81E48" w14:textId="265C2CB6"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18,337,987 </w:t>
            </w:r>
          </w:p>
        </w:tc>
        <w:tc>
          <w:tcPr>
            <w:tcW w:w="415" w:type="pct"/>
            <w:noWrap/>
            <w:vAlign w:val="bottom"/>
          </w:tcPr>
          <w:p w14:paraId="41AEA139" w14:textId="392BF73E"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22,361,096 </w:t>
            </w:r>
          </w:p>
        </w:tc>
        <w:tc>
          <w:tcPr>
            <w:tcW w:w="423" w:type="pct"/>
            <w:noWrap/>
            <w:vAlign w:val="bottom"/>
          </w:tcPr>
          <w:p w14:paraId="636BE537" w14:textId="66B8D70B" w:rsidR="00E07D19" w:rsidRPr="00B64E86" w:rsidRDefault="00E07D19" w:rsidP="00E07D19">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85,064,823 </w:t>
            </w:r>
          </w:p>
        </w:tc>
      </w:tr>
    </w:tbl>
    <w:p w14:paraId="3457C7B7"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26958E66"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5284AD81" w14:textId="5363D18E"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ins w:id="36" w:author="Dina H F Abushanab" w:date="2025-02-02T18:47:00Z">
        <w:r w:rsidR="00406258">
          <w:rPr>
            <w:rFonts w:ascii="Times New Roman" w:hAnsi="Times New Roman" w:cs="Times New Roman"/>
            <w:kern w:val="0"/>
            <w:sz w:val="18"/>
            <w:szCs w:val="18"/>
          </w:rPr>
          <w:t>hypertension</w:t>
        </w:r>
      </w:ins>
      <w:del w:id="37" w:author="Dina H F Abushanab" w:date="2025-02-02T18:47:00Z">
        <w:r w:rsidRPr="001B701F" w:rsidDel="00406258">
          <w:rPr>
            <w:rFonts w:ascii="Times New Roman" w:hAnsi="Times New Roman" w:cs="Times New Roman"/>
            <w:kern w:val="0"/>
            <w:sz w:val="18"/>
            <w:szCs w:val="18"/>
          </w:rPr>
          <w:delText>systolic blood pressure (SBP)</w:delText>
        </w:r>
      </w:del>
      <w:r w:rsidRPr="001B701F">
        <w:rPr>
          <w:rFonts w:ascii="Times New Roman" w:hAnsi="Times New Roman" w:cs="Times New Roman"/>
          <w:kern w:val="0"/>
          <w:sz w:val="18"/>
          <w:szCs w:val="18"/>
        </w:rPr>
        <w:t>.</w:t>
      </w:r>
    </w:p>
    <w:p w14:paraId="47010E85"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58D512B4" w14:textId="1E90155F" w:rsidR="00B27061" w:rsidRPr="001B701F" w:rsidRDefault="00B27061" w:rsidP="00B2706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4 (scenario 4): the model assumed a 39 mg/dl reduction in </w:t>
      </w:r>
      <w:ins w:id="38" w:author="Dina H F Abushanab" w:date="2025-02-02T18:47:00Z">
        <w:r w:rsidR="00406258" w:rsidRPr="00406258">
          <w:rPr>
            <w:rFonts w:ascii="Times New Roman" w:hAnsi="Times New Roman" w:cs="Times New Roman"/>
            <w:kern w:val="0"/>
            <w:sz w:val="18"/>
            <w:szCs w:val="18"/>
          </w:rPr>
          <w:t>hypercholesterolemia</w:t>
        </w:r>
      </w:ins>
      <w:del w:id="39" w:author="Dina H F Abushanab" w:date="2025-02-02T18:47:00Z">
        <w:r w:rsidRPr="001B701F" w:rsidDel="00406258">
          <w:rPr>
            <w:rFonts w:ascii="Times New Roman" w:hAnsi="Times New Roman" w:cs="Times New Roman"/>
            <w:kern w:val="0"/>
            <w:sz w:val="18"/>
            <w:szCs w:val="18"/>
          </w:rPr>
          <w:delText>total cholesterol</w:delText>
        </w:r>
      </w:del>
      <w:r w:rsidRPr="001B701F">
        <w:rPr>
          <w:rFonts w:ascii="Times New Roman" w:hAnsi="Times New Roman" w:cs="Times New Roman"/>
          <w:kern w:val="0"/>
          <w:sz w:val="18"/>
          <w:szCs w:val="18"/>
        </w:rPr>
        <w:t>.</w:t>
      </w:r>
    </w:p>
    <w:p w14:paraId="0E96EA4C"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p>
    <w:p w14:paraId="7882D637" w14:textId="58B67EAC" w:rsidR="00AA5952" w:rsidRPr="001B701F" w:rsidRDefault="00AA5952">
      <w:pPr>
        <w:rPr>
          <w:rFonts w:ascii="Times New Roman" w:hAnsi="Times New Roman" w:cs="Times New Roman"/>
          <w:b/>
          <w:bCs/>
          <w:sz w:val="20"/>
          <w:szCs w:val="20"/>
        </w:rPr>
      </w:pPr>
    </w:p>
    <w:p w14:paraId="4DA176B8" w14:textId="77777777" w:rsidR="00B64E86" w:rsidRDefault="00AA1ADA" w:rsidP="00F9331F">
      <w:pPr>
        <w:rPr>
          <w:rFonts w:ascii="Times New Roman" w:hAnsi="Times New Roman" w:cs="Times New Roman"/>
          <w:b/>
          <w:bCs/>
          <w:sz w:val="20"/>
          <w:szCs w:val="20"/>
        </w:rPr>
      </w:pPr>
      <w:r w:rsidRPr="001B701F">
        <w:rPr>
          <w:rFonts w:ascii="Times New Roman" w:hAnsi="Times New Roman" w:cs="Times New Roman"/>
          <w:b/>
          <w:bCs/>
          <w:sz w:val="20"/>
          <w:szCs w:val="20"/>
        </w:rPr>
        <w:t>Supplementary Table 1</w:t>
      </w:r>
      <w:r w:rsidR="00D10376" w:rsidRPr="001B701F">
        <w:rPr>
          <w:rFonts w:ascii="Times New Roman" w:hAnsi="Times New Roman" w:cs="Times New Roman"/>
          <w:b/>
          <w:bCs/>
          <w:sz w:val="20"/>
          <w:szCs w:val="20"/>
        </w:rPr>
        <w:t>1</w:t>
      </w:r>
      <w:r w:rsidR="00AF0C77" w:rsidRPr="001B701F">
        <w:rPr>
          <w:rFonts w:ascii="Times New Roman" w:hAnsi="Times New Roman" w:cs="Times New Roman"/>
          <w:b/>
          <w:bCs/>
          <w:sz w:val="20"/>
          <w:szCs w:val="20"/>
        </w:rPr>
        <w:t xml:space="preserve">. </w:t>
      </w:r>
      <w:r w:rsidR="00F9331F" w:rsidRPr="001B701F">
        <w:rPr>
          <w:rFonts w:ascii="Times New Roman" w:hAnsi="Times New Roman" w:cs="Times New Roman"/>
          <w:b/>
          <w:bCs/>
          <w:kern w:val="0"/>
          <w:sz w:val="20"/>
          <w:szCs w:val="20"/>
        </w:rPr>
        <w:t>Impact on Years of Life Lived in a Qatari Working-Age Cohort with Type 2 Diabetes and Recurrent Cardiovascular Disease Events.</w:t>
      </w:r>
      <w:r w:rsidR="00F9331F" w:rsidRPr="001B701F">
        <w:rPr>
          <w:rFonts w:ascii="Times New Roman" w:hAnsi="Times New Roman" w:cs="Times New Roman"/>
          <w:b/>
          <w:bCs/>
          <w:kern w:val="0"/>
          <w:sz w:val="20"/>
          <w:szCs w:val="20"/>
        </w:rPr>
        <w:br/>
      </w:r>
    </w:p>
    <w:p w14:paraId="3084E6A3" w14:textId="107224F7" w:rsidR="00AF0C77" w:rsidRPr="00B64E86" w:rsidRDefault="0067251F" w:rsidP="00B64E86">
      <w:pPr>
        <w:pStyle w:val="ListParagraph"/>
        <w:numPr>
          <w:ilvl w:val="0"/>
          <w:numId w:val="15"/>
        </w:numPr>
        <w:rPr>
          <w:rFonts w:ascii="Times New Roman" w:hAnsi="Times New Roman" w:cs="Times New Roman"/>
          <w:b/>
          <w:bCs/>
          <w:sz w:val="20"/>
          <w:szCs w:val="20"/>
        </w:rPr>
      </w:pPr>
      <w:r w:rsidRPr="00B64E86">
        <w:rPr>
          <w:rFonts w:ascii="Times New Roman" w:hAnsi="Times New Roman" w:cs="Times New Roman"/>
          <w:b/>
          <w:bCs/>
          <w:sz w:val="20"/>
          <w:szCs w:val="20"/>
        </w:rPr>
        <w:t xml:space="preserve">Men </w:t>
      </w:r>
    </w:p>
    <w:tbl>
      <w:tblPr>
        <w:tblStyle w:val="TableGrid"/>
        <w:tblW w:w="5000" w:type="pct"/>
        <w:tblLook w:val="04A0" w:firstRow="1" w:lastRow="0" w:firstColumn="1" w:lastColumn="0" w:noHBand="0" w:noVBand="1"/>
      </w:tblPr>
      <w:tblGrid>
        <w:gridCol w:w="2253"/>
        <w:gridCol w:w="967"/>
        <w:gridCol w:w="966"/>
        <w:gridCol w:w="966"/>
        <w:gridCol w:w="966"/>
        <w:gridCol w:w="966"/>
        <w:gridCol w:w="966"/>
        <w:gridCol w:w="966"/>
        <w:gridCol w:w="966"/>
        <w:gridCol w:w="966"/>
        <w:gridCol w:w="966"/>
        <w:gridCol w:w="1036"/>
      </w:tblGrid>
      <w:tr w:rsidR="00755AD6" w:rsidRPr="001B701F" w14:paraId="2776EBE6" w14:textId="77777777" w:rsidTr="00454B04">
        <w:trPr>
          <w:trHeight w:val="300"/>
        </w:trPr>
        <w:tc>
          <w:tcPr>
            <w:tcW w:w="849" w:type="pct"/>
            <w:noWrap/>
            <w:vAlign w:val="bottom"/>
            <w:hideMark/>
          </w:tcPr>
          <w:p w14:paraId="7590C0E5" w14:textId="6DA8C926"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73" w:type="pct"/>
            <w:noWrap/>
            <w:hideMark/>
          </w:tcPr>
          <w:p w14:paraId="6D4BE65A" w14:textId="12D370B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73" w:type="pct"/>
            <w:noWrap/>
            <w:hideMark/>
          </w:tcPr>
          <w:p w14:paraId="13D0EE34" w14:textId="0819231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73" w:type="pct"/>
            <w:noWrap/>
            <w:hideMark/>
          </w:tcPr>
          <w:p w14:paraId="514EFCC2" w14:textId="0DCB784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78" w:type="pct"/>
            <w:noWrap/>
            <w:hideMark/>
          </w:tcPr>
          <w:p w14:paraId="5E437D56" w14:textId="1BC462F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78" w:type="pct"/>
            <w:noWrap/>
            <w:hideMark/>
          </w:tcPr>
          <w:p w14:paraId="5E2C246E" w14:textId="3CCF0C8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78" w:type="pct"/>
            <w:noWrap/>
            <w:hideMark/>
          </w:tcPr>
          <w:p w14:paraId="5E7E8825" w14:textId="6747E874"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78" w:type="pct"/>
            <w:noWrap/>
            <w:hideMark/>
          </w:tcPr>
          <w:p w14:paraId="3739DAC5" w14:textId="39BDEE0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78" w:type="pct"/>
            <w:noWrap/>
            <w:hideMark/>
          </w:tcPr>
          <w:p w14:paraId="418A7D8D" w14:textId="4F678CD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78" w:type="pct"/>
            <w:noWrap/>
            <w:hideMark/>
          </w:tcPr>
          <w:p w14:paraId="78FF56B9" w14:textId="40058F2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73" w:type="pct"/>
            <w:noWrap/>
            <w:hideMark/>
          </w:tcPr>
          <w:p w14:paraId="76AEE280" w14:textId="53AABFD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92" w:type="pct"/>
            <w:noWrap/>
            <w:hideMark/>
          </w:tcPr>
          <w:p w14:paraId="2E344CE6" w14:textId="7638C5B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3E2AE5" w:rsidRPr="001B701F" w14:paraId="0D869297" w14:textId="77777777" w:rsidTr="00454B04">
        <w:trPr>
          <w:trHeight w:val="300"/>
        </w:trPr>
        <w:tc>
          <w:tcPr>
            <w:tcW w:w="849" w:type="pct"/>
            <w:noWrap/>
            <w:hideMark/>
          </w:tcPr>
          <w:p w14:paraId="18448FF4" w14:textId="04027890" w:rsidR="003E2AE5" w:rsidRPr="001B701F" w:rsidRDefault="003E2AE5" w:rsidP="003E2AE5">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73" w:type="pct"/>
            <w:noWrap/>
            <w:vAlign w:val="bottom"/>
          </w:tcPr>
          <w:p w14:paraId="293F8285" w14:textId="2AFD6F8F"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20,113 </w:t>
            </w:r>
          </w:p>
        </w:tc>
        <w:tc>
          <w:tcPr>
            <w:tcW w:w="373" w:type="pct"/>
            <w:noWrap/>
            <w:vAlign w:val="bottom"/>
          </w:tcPr>
          <w:p w14:paraId="047EEDC7" w14:textId="3588FD9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26,741 </w:t>
            </w:r>
          </w:p>
        </w:tc>
        <w:tc>
          <w:tcPr>
            <w:tcW w:w="373" w:type="pct"/>
            <w:noWrap/>
            <w:vAlign w:val="bottom"/>
          </w:tcPr>
          <w:p w14:paraId="1474AD62" w14:textId="7EF5DF38"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33,223 </w:t>
            </w:r>
          </w:p>
        </w:tc>
        <w:tc>
          <w:tcPr>
            <w:tcW w:w="378" w:type="pct"/>
            <w:noWrap/>
            <w:vAlign w:val="bottom"/>
          </w:tcPr>
          <w:p w14:paraId="5B2C4405" w14:textId="33DE7E13"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39,460 </w:t>
            </w:r>
          </w:p>
        </w:tc>
        <w:tc>
          <w:tcPr>
            <w:tcW w:w="378" w:type="pct"/>
            <w:noWrap/>
            <w:vAlign w:val="bottom"/>
          </w:tcPr>
          <w:p w14:paraId="4C3A4F3A" w14:textId="405C611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45,387 </w:t>
            </w:r>
          </w:p>
        </w:tc>
        <w:tc>
          <w:tcPr>
            <w:tcW w:w="378" w:type="pct"/>
            <w:noWrap/>
            <w:vAlign w:val="bottom"/>
          </w:tcPr>
          <w:p w14:paraId="73FE54FC" w14:textId="72064787"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50,983 </w:t>
            </w:r>
          </w:p>
        </w:tc>
        <w:tc>
          <w:tcPr>
            <w:tcW w:w="378" w:type="pct"/>
            <w:noWrap/>
            <w:vAlign w:val="bottom"/>
          </w:tcPr>
          <w:p w14:paraId="7F0F3D7B" w14:textId="07D32A2C"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56,224 </w:t>
            </w:r>
          </w:p>
        </w:tc>
        <w:tc>
          <w:tcPr>
            <w:tcW w:w="378" w:type="pct"/>
            <w:noWrap/>
            <w:vAlign w:val="bottom"/>
          </w:tcPr>
          <w:p w14:paraId="06B6944B" w14:textId="2DEB86B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61,129 </w:t>
            </w:r>
          </w:p>
        </w:tc>
        <w:tc>
          <w:tcPr>
            <w:tcW w:w="378" w:type="pct"/>
            <w:noWrap/>
            <w:vAlign w:val="bottom"/>
          </w:tcPr>
          <w:p w14:paraId="2563B76C" w14:textId="73A73A38"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65,690 </w:t>
            </w:r>
          </w:p>
        </w:tc>
        <w:tc>
          <w:tcPr>
            <w:tcW w:w="373" w:type="pct"/>
            <w:noWrap/>
            <w:vAlign w:val="bottom"/>
          </w:tcPr>
          <w:p w14:paraId="7D806A38" w14:textId="28D7EADE"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33,425 </w:t>
            </w:r>
          </w:p>
        </w:tc>
        <w:tc>
          <w:tcPr>
            <w:tcW w:w="392" w:type="pct"/>
            <w:noWrap/>
            <w:vAlign w:val="bottom"/>
          </w:tcPr>
          <w:p w14:paraId="4277EB31" w14:textId="5F1695B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432,375 </w:t>
            </w:r>
          </w:p>
        </w:tc>
      </w:tr>
      <w:tr w:rsidR="003E2AE5" w:rsidRPr="001B701F" w14:paraId="3A782B65" w14:textId="77777777" w:rsidTr="00454B04">
        <w:trPr>
          <w:trHeight w:val="300"/>
        </w:trPr>
        <w:tc>
          <w:tcPr>
            <w:tcW w:w="849" w:type="pct"/>
            <w:noWrap/>
            <w:hideMark/>
          </w:tcPr>
          <w:p w14:paraId="7EB271E2" w14:textId="0F2F68DC" w:rsidR="003E2AE5" w:rsidRPr="001B701F" w:rsidRDefault="003E2AE5" w:rsidP="003E2AE5">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73" w:type="pct"/>
            <w:noWrap/>
            <w:vAlign w:val="bottom"/>
          </w:tcPr>
          <w:p w14:paraId="77BA5426" w14:textId="4EBE265F"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22,276 </w:t>
            </w:r>
          </w:p>
        </w:tc>
        <w:tc>
          <w:tcPr>
            <w:tcW w:w="373" w:type="pct"/>
            <w:noWrap/>
            <w:vAlign w:val="bottom"/>
          </w:tcPr>
          <w:p w14:paraId="423B200E" w14:textId="0B2FCF93"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28,820 </w:t>
            </w:r>
          </w:p>
        </w:tc>
        <w:tc>
          <w:tcPr>
            <w:tcW w:w="373" w:type="pct"/>
            <w:noWrap/>
            <w:vAlign w:val="bottom"/>
          </w:tcPr>
          <w:p w14:paraId="71498270" w14:textId="21B979F3"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35,219 </w:t>
            </w:r>
          </w:p>
        </w:tc>
        <w:tc>
          <w:tcPr>
            <w:tcW w:w="378" w:type="pct"/>
            <w:noWrap/>
            <w:vAlign w:val="bottom"/>
          </w:tcPr>
          <w:p w14:paraId="2C1DFC39" w14:textId="795DA417"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41,376 </w:t>
            </w:r>
          </w:p>
        </w:tc>
        <w:tc>
          <w:tcPr>
            <w:tcW w:w="378" w:type="pct"/>
            <w:noWrap/>
            <w:vAlign w:val="bottom"/>
          </w:tcPr>
          <w:p w14:paraId="1561E22A" w14:textId="25D5D96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47,226 </w:t>
            </w:r>
          </w:p>
        </w:tc>
        <w:tc>
          <w:tcPr>
            <w:tcW w:w="378" w:type="pct"/>
            <w:noWrap/>
            <w:vAlign w:val="bottom"/>
          </w:tcPr>
          <w:p w14:paraId="672E155C" w14:textId="2CCF99C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52,747 </w:t>
            </w:r>
          </w:p>
        </w:tc>
        <w:tc>
          <w:tcPr>
            <w:tcW w:w="378" w:type="pct"/>
            <w:noWrap/>
            <w:vAlign w:val="bottom"/>
          </w:tcPr>
          <w:p w14:paraId="6DF65BC9" w14:textId="3EEA8C62"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57,917 </w:t>
            </w:r>
          </w:p>
        </w:tc>
        <w:tc>
          <w:tcPr>
            <w:tcW w:w="378" w:type="pct"/>
            <w:noWrap/>
            <w:vAlign w:val="bottom"/>
          </w:tcPr>
          <w:p w14:paraId="1F2C2768" w14:textId="0ECA484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62,754 </w:t>
            </w:r>
          </w:p>
        </w:tc>
        <w:tc>
          <w:tcPr>
            <w:tcW w:w="378" w:type="pct"/>
            <w:noWrap/>
            <w:vAlign w:val="bottom"/>
          </w:tcPr>
          <w:p w14:paraId="7BF07E25" w14:textId="21CD5D9C"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67,250 </w:t>
            </w:r>
          </w:p>
        </w:tc>
        <w:tc>
          <w:tcPr>
            <w:tcW w:w="373" w:type="pct"/>
            <w:noWrap/>
            <w:vAlign w:val="bottom"/>
          </w:tcPr>
          <w:p w14:paraId="54244894" w14:textId="6267FA4A"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34,178 </w:t>
            </w:r>
          </w:p>
        </w:tc>
        <w:tc>
          <w:tcPr>
            <w:tcW w:w="392" w:type="pct"/>
            <w:noWrap/>
            <w:vAlign w:val="bottom"/>
          </w:tcPr>
          <w:p w14:paraId="0F01286A" w14:textId="0E709C38"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449,763 </w:t>
            </w:r>
          </w:p>
        </w:tc>
      </w:tr>
      <w:tr w:rsidR="003E2AE5" w:rsidRPr="001B701F" w14:paraId="2C904F86" w14:textId="77777777" w:rsidTr="00454B04">
        <w:trPr>
          <w:trHeight w:val="300"/>
        </w:trPr>
        <w:tc>
          <w:tcPr>
            <w:tcW w:w="849" w:type="pct"/>
            <w:noWrap/>
            <w:hideMark/>
          </w:tcPr>
          <w:p w14:paraId="2F25A712" w14:textId="4460F562" w:rsidR="003E2AE5" w:rsidRPr="001B701F" w:rsidRDefault="003E2AE5" w:rsidP="003E2AE5">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73" w:type="pct"/>
            <w:noWrap/>
            <w:vAlign w:val="bottom"/>
          </w:tcPr>
          <w:p w14:paraId="2702C5D2" w14:textId="6FA28ECC"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2,163 </w:t>
            </w:r>
          </w:p>
        </w:tc>
        <w:tc>
          <w:tcPr>
            <w:tcW w:w="373" w:type="pct"/>
            <w:noWrap/>
            <w:vAlign w:val="bottom"/>
          </w:tcPr>
          <w:p w14:paraId="306BC47C" w14:textId="0A16992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2,079 </w:t>
            </w:r>
          </w:p>
        </w:tc>
        <w:tc>
          <w:tcPr>
            <w:tcW w:w="373" w:type="pct"/>
            <w:noWrap/>
            <w:vAlign w:val="bottom"/>
          </w:tcPr>
          <w:p w14:paraId="315D8F8E" w14:textId="7DAB5335"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1,996 </w:t>
            </w:r>
          </w:p>
        </w:tc>
        <w:tc>
          <w:tcPr>
            <w:tcW w:w="378" w:type="pct"/>
            <w:noWrap/>
            <w:vAlign w:val="bottom"/>
          </w:tcPr>
          <w:p w14:paraId="6D591180" w14:textId="222B739A"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1,916 </w:t>
            </w:r>
          </w:p>
        </w:tc>
        <w:tc>
          <w:tcPr>
            <w:tcW w:w="378" w:type="pct"/>
            <w:noWrap/>
            <w:vAlign w:val="bottom"/>
          </w:tcPr>
          <w:p w14:paraId="0D015051" w14:textId="7CA4ABA7"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1,839 </w:t>
            </w:r>
          </w:p>
        </w:tc>
        <w:tc>
          <w:tcPr>
            <w:tcW w:w="378" w:type="pct"/>
            <w:noWrap/>
            <w:vAlign w:val="bottom"/>
          </w:tcPr>
          <w:p w14:paraId="0672EDCC" w14:textId="1F60854C"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1,764 </w:t>
            </w:r>
          </w:p>
        </w:tc>
        <w:tc>
          <w:tcPr>
            <w:tcW w:w="378" w:type="pct"/>
            <w:noWrap/>
            <w:vAlign w:val="bottom"/>
          </w:tcPr>
          <w:p w14:paraId="021971B2" w14:textId="2A5895F2"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1,693 </w:t>
            </w:r>
          </w:p>
        </w:tc>
        <w:tc>
          <w:tcPr>
            <w:tcW w:w="378" w:type="pct"/>
            <w:noWrap/>
            <w:vAlign w:val="bottom"/>
          </w:tcPr>
          <w:p w14:paraId="252B7130" w14:textId="13200ED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1,625 </w:t>
            </w:r>
          </w:p>
        </w:tc>
        <w:tc>
          <w:tcPr>
            <w:tcW w:w="378" w:type="pct"/>
            <w:noWrap/>
            <w:vAlign w:val="bottom"/>
          </w:tcPr>
          <w:p w14:paraId="0EA208C6" w14:textId="5B74E9D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1,560 </w:t>
            </w:r>
          </w:p>
        </w:tc>
        <w:tc>
          <w:tcPr>
            <w:tcW w:w="373" w:type="pct"/>
            <w:noWrap/>
            <w:vAlign w:val="bottom"/>
          </w:tcPr>
          <w:p w14:paraId="79373F3C" w14:textId="2D8DC1D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753 </w:t>
            </w:r>
          </w:p>
        </w:tc>
        <w:tc>
          <w:tcPr>
            <w:tcW w:w="392" w:type="pct"/>
            <w:noWrap/>
            <w:vAlign w:val="bottom"/>
          </w:tcPr>
          <w:p w14:paraId="5781E08C" w14:textId="0FAFF2D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17,388 </w:t>
            </w:r>
          </w:p>
        </w:tc>
      </w:tr>
      <w:tr w:rsidR="003E2AE5" w:rsidRPr="001B701F" w14:paraId="0F7F3C63" w14:textId="77777777" w:rsidTr="00454B04">
        <w:trPr>
          <w:trHeight w:val="300"/>
        </w:trPr>
        <w:tc>
          <w:tcPr>
            <w:tcW w:w="849" w:type="pct"/>
            <w:noWrap/>
            <w:hideMark/>
          </w:tcPr>
          <w:p w14:paraId="53240151" w14:textId="1C478DC6" w:rsidR="003E2AE5" w:rsidRPr="001B701F" w:rsidRDefault="003E2AE5" w:rsidP="003E2AE5">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73" w:type="pct"/>
            <w:noWrap/>
            <w:vAlign w:val="bottom"/>
          </w:tcPr>
          <w:p w14:paraId="44BA88DD" w14:textId="76AA969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19,685 </w:t>
            </w:r>
          </w:p>
        </w:tc>
        <w:tc>
          <w:tcPr>
            <w:tcW w:w="373" w:type="pct"/>
            <w:noWrap/>
            <w:vAlign w:val="bottom"/>
          </w:tcPr>
          <w:p w14:paraId="43217089" w14:textId="5450018A"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26,066 </w:t>
            </w:r>
          </w:p>
        </w:tc>
        <w:tc>
          <w:tcPr>
            <w:tcW w:w="373" w:type="pct"/>
            <w:noWrap/>
            <w:vAlign w:val="bottom"/>
          </w:tcPr>
          <w:p w14:paraId="74E700F9" w14:textId="75003EB8"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32,327 </w:t>
            </w:r>
          </w:p>
        </w:tc>
        <w:tc>
          <w:tcPr>
            <w:tcW w:w="378" w:type="pct"/>
            <w:noWrap/>
            <w:vAlign w:val="bottom"/>
          </w:tcPr>
          <w:p w14:paraId="5D1D3C0D" w14:textId="48F6F15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38,371 </w:t>
            </w:r>
          </w:p>
        </w:tc>
        <w:tc>
          <w:tcPr>
            <w:tcW w:w="378" w:type="pct"/>
            <w:noWrap/>
            <w:vAlign w:val="bottom"/>
          </w:tcPr>
          <w:p w14:paraId="4595B8A2" w14:textId="0DF9ED6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44,125 </w:t>
            </w:r>
          </w:p>
        </w:tc>
        <w:tc>
          <w:tcPr>
            <w:tcW w:w="378" w:type="pct"/>
            <w:noWrap/>
            <w:vAlign w:val="bottom"/>
          </w:tcPr>
          <w:p w14:paraId="1BD8E6A3" w14:textId="49A5BEA7"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49,570 </w:t>
            </w:r>
          </w:p>
        </w:tc>
        <w:tc>
          <w:tcPr>
            <w:tcW w:w="378" w:type="pct"/>
            <w:noWrap/>
            <w:vAlign w:val="bottom"/>
          </w:tcPr>
          <w:p w14:paraId="6B14AF23" w14:textId="08010C9F"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54,683 </w:t>
            </w:r>
          </w:p>
        </w:tc>
        <w:tc>
          <w:tcPr>
            <w:tcW w:w="378" w:type="pct"/>
            <w:noWrap/>
            <w:vAlign w:val="bottom"/>
          </w:tcPr>
          <w:p w14:paraId="138FCD33" w14:textId="6464403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59,479 </w:t>
            </w:r>
          </w:p>
        </w:tc>
        <w:tc>
          <w:tcPr>
            <w:tcW w:w="378" w:type="pct"/>
            <w:noWrap/>
            <w:vAlign w:val="bottom"/>
          </w:tcPr>
          <w:p w14:paraId="0EBFDE32" w14:textId="40CA556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63,948 </w:t>
            </w:r>
          </w:p>
        </w:tc>
        <w:tc>
          <w:tcPr>
            <w:tcW w:w="373" w:type="pct"/>
            <w:noWrap/>
            <w:vAlign w:val="bottom"/>
          </w:tcPr>
          <w:p w14:paraId="71BBCE45" w14:textId="2BE8AC41"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32,546 </w:t>
            </w:r>
          </w:p>
        </w:tc>
        <w:tc>
          <w:tcPr>
            <w:tcW w:w="392" w:type="pct"/>
            <w:noWrap/>
            <w:vAlign w:val="bottom"/>
          </w:tcPr>
          <w:p w14:paraId="4CE5306A" w14:textId="5F5CF25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420,801 </w:t>
            </w:r>
          </w:p>
        </w:tc>
      </w:tr>
      <w:tr w:rsidR="003E2AE5" w:rsidRPr="001B701F" w14:paraId="6FFE6722" w14:textId="77777777" w:rsidTr="00454B04">
        <w:trPr>
          <w:trHeight w:val="300"/>
        </w:trPr>
        <w:tc>
          <w:tcPr>
            <w:tcW w:w="849" w:type="pct"/>
            <w:noWrap/>
            <w:hideMark/>
          </w:tcPr>
          <w:p w14:paraId="1F3C4855" w14:textId="013FF8A9" w:rsidR="003E2AE5" w:rsidRPr="001B701F" w:rsidRDefault="003E2AE5" w:rsidP="003E2AE5">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73" w:type="pct"/>
            <w:noWrap/>
            <w:vAlign w:val="bottom"/>
          </w:tcPr>
          <w:p w14:paraId="7974ACBA" w14:textId="667437F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(428)</w:t>
            </w:r>
          </w:p>
        </w:tc>
        <w:tc>
          <w:tcPr>
            <w:tcW w:w="373" w:type="pct"/>
            <w:noWrap/>
            <w:vAlign w:val="bottom"/>
          </w:tcPr>
          <w:p w14:paraId="0C135B54" w14:textId="261C966D"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(675)</w:t>
            </w:r>
          </w:p>
        </w:tc>
        <w:tc>
          <w:tcPr>
            <w:tcW w:w="373" w:type="pct"/>
            <w:noWrap/>
            <w:vAlign w:val="bottom"/>
          </w:tcPr>
          <w:p w14:paraId="5DA34D73" w14:textId="36D6A1E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(895)</w:t>
            </w:r>
          </w:p>
        </w:tc>
        <w:tc>
          <w:tcPr>
            <w:tcW w:w="378" w:type="pct"/>
            <w:noWrap/>
            <w:vAlign w:val="bottom"/>
          </w:tcPr>
          <w:p w14:paraId="5CDF2DDC" w14:textId="3E7E55C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(1,089)</w:t>
            </w:r>
          </w:p>
        </w:tc>
        <w:tc>
          <w:tcPr>
            <w:tcW w:w="378" w:type="pct"/>
            <w:noWrap/>
            <w:vAlign w:val="bottom"/>
          </w:tcPr>
          <w:p w14:paraId="78EF3F23" w14:textId="2533AF6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(1,262)</w:t>
            </w:r>
          </w:p>
        </w:tc>
        <w:tc>
          <w:tcPr>
            <w:tcW w:w="378" w:type="pct"/>
            <w:noWrap/>
            <w:vAlign w:val="bottom"/>
          </w:tcPr>
          <w:p w14:paraId="0D562957" w14:textId="6B77CB4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(1,413)</w:t>
            </w:r>
          </w:p>
        </w:tc>
        <w:tc>
          <w:tcPr>
            <w:tcW w:w="378" w:type="pct"/>
            <w:noWrap/>
            <w:vAlign w:val="bottom"/>
          </w:tcPr>
          <w:p w14:paraId="3D7C9964" w14:textId="345CF94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(1,541)</w:t>
            </w:r>
          </w:p>
        </w:tc>
        <w:tc>
          <w:tcPr>
            <w:tcW w:w="378" w:type="pct"/>
            <w:noWrap/>
            <w:vAlign w:val="bottom"/>
          </w:tcPr>
          <w:p w14:paraId="7015604D" w14:textId="0A60241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(1,650)</w:t>
            </w:r>
          </w:p>
        </w:tc>
        <w:tc>
          <w:tcPr>
            <w:tcW w:w="378" w:type="pct"/>
            <w:noWrap/>
            <w:vAlign w:val="bottom"/>
          </w:tcPr>
          <w:p w14:paraId="7F1C550B" w14:textId="4D262543"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(1,742)</w:t>
            </w:r>
          </w:p>
        </w:tc>
        <w:tc>
          <w:tcPr>
            <w:tcW w:w="373" w:type="pct"/>
            <w:noWrap/>
            <w:vAlign w:val="bottom"/>
          </w:tcPr>
          <w:p w14:paraId="7CF77690" w14:textId="3288B477"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(879)</w:t>
            </w:r>
          </w:p>
        </w:tc>
        <w:tc>
          <w:tcPr>
            <w:tcW w:w="392" w:type="pct"/>
            <w:noWrap/>
            <w:vAlign w:val="bottom"/>
          </w:tcPr>
          <w:p w14:paraId="3C8C5DFC" w14:textId="69516C3E"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(11,575)</w:t>
            </w:r>
          </w:p>
        </w:tc>
      </w:tr>
      <w:tr w:rsidR="003E2AE5" w:rsidRPr="001B701F" w14:paraId="25A11A81" w14:textId="77777777" w:rsidTr="00454B04">
        <w:trPr>
          <w:trHeight w:val="300"/>
        </w:trPr>
        <w:tc>
          <w:tcPr>
            <w:tcW w:w="849" w:type="pct"/>
            <w:noWrap/>
            <w:hideMark/>
          </w:tcPr>
          <w:p w14:paraId="0DC77459" w14:textId="58D5801D" w:rsidR="003E2AE5" w:rsidRPr="001B701F" w:rsidRDefault="003E2AE5" w:rsidP="003E2AE5">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73" w:type="pct"/>
            <w:noWrap/>
            <w:vAlign w:val="bottom"/>
          </w:tcPr>
          <w:p w14:paraId="6EB6B58F" w14:textId="22072955"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19,840 </w:t>
            </w:r>
          </w:p>
        </w:tc>
        <w:tc>
          <w:tcPr>
            <w:tcW w:w="373" w:type="pct"/>
            <w:noWrap/>
            <w:vAlign w:val="bottom"/>
          </w:tcPr>
          <w:p w14:paraId="72602436" w14:textId="53F8BD6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26,200 </w:t>
            </w:r>
          </w:p>
        </w:tc>
        <w:tc>
          <w:tcPr>
            <w:tcW w:w="373" w:type="pct"/>
            <w:noWrap/>
            <w:vAlign w:val="bottom"/>
          </w:tcPr>
          <w:p w14:paraId="6D5A0FCB" w14:textId="51D6E47F"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32,443 </w:t>
            </w:r>
          </w:p>
        </w:tc>
        <w:tc>
          <w:tcPr>
            <w:tcW w:w="378" w:type="pct"/>
            <w:noWrap/>
            <w:vAlign w:val="bottom"/>
          </w:tcPr>
          <w:p w14:paraId="331CD968" w14:textId="3761F0AA"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38,470 </w:t>
            </w:r>
          </w:p>
        </w:tc>
        <w:tc>
          <w:tcPr>
            <w:tcW w:w="378" w:type="pct"/>
            <w:noWrap/>
            <w:vAlign w:val="bottom"/>
          </w:tcPr>
          <w:p w14:paraId="74CD2B97" w14:textId="7ECE4069"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44,209 </w:t>
            </w:r>
          </w:p>
        </w:tc>
        <w:tc>
          <w:tcPr>
            <w:tcW w:w="378" w:type="pct"/>
            <w:noWrap/>
            <w:vAlign w:val="bottom"/>
          </w:tcPr>
          <w:p w14:paraId="7E0E44A0" w14:textId="4DAE3390"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49,641 </w:t>
            </w:r>
          </w:p>
        </w:tc>
        <w:tc>
          <w:tcPr>
            <w:tcW w:w="378" w:type="pct"/>
            <w:noWrap/>
            <w:vAlign w:val="bottom"/>
          </w:tcPr>
          <w:p w14:paraId="046BA93C" w14:textId="37D75C0A"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54,743 </w:t>
            </w:r>
          </w:p>
        </w:tc>
        <w:tc>
          <w:tcPr>
            <w:tcW w:w="378" w:type="pct"/>
            <w:noWrap/>
            <w:vAlign w:val="bottom"/>
          </w:tcPr>
          <w:p w14:paraId="3148270F" w14:textId="0D23D26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59,529 </w:t>
            </w:r>
          </w:p>
        </w:tc>
        <w:tc>
          <w:tcPr>
            <w:tcW w:w="378" w:type="pct"/>
            <w:noWrap/>
            <w:vAlign w:val="bottom"/>
          </w:tcPr>
          <w:p w14:paraId="380F3022" w14:textId="0BF4CB8F"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63,989 </w:t>
            </w:r>
          </w:p>
        </w:tc>
        <w:tc>
          <w:tcPr>
            <w:tcW w:w="373" w:type="pct"/>
            <w:noWrap/>
            <w:vAlign w:val="bottom"/>
          </w:tcPr>
          <w:p w14:paraId="39B65F58" w14:textId="17B27BD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32,564 </w:t>
            </w:r>
          </w:p>
        </w:tc>
        <w:tc>
          <w:tcPr>
            <w:tcW w:w="392" w:type="pct"/>
            <w:noWrap/>
            <w:vAlign w:val="bottom"/>
          </w:tcPr>
          <w:p w14:paraId="24748864" w14:textId="44ECF57D"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421,627 </w:t>
            </w:r>
          </w:p>
        </w:tc>
      </w:tr>
      <w:tr w:rsidR="003E2AE5" w:rsidRPr="001B701F" w14:paraId="107E055E" w14:textId="77777777" w:rsidTr="00454B04">
        <w:trPr>
          <w:trHeight w:val="300"/>
        </w:trPr>
        <w:tc>
          <w:tcPr>
            <w:tcW w:w="849" w:type="pct"/>
            <w:noWrap/>
            <w:hideMark/>
          </w:tcPr>
          <w:p w14:paraId="308286DA" w14:textId="60A17BA9" w:rsidR="003E2AE5" w:rsidRPr="001B701F" w:rsidRDefault="003E2AE5" w:rsidP="003E2AE5">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73" w:type="pct"/>
            <w:noWrap/>
            <w:vAlign w:val="bottom"/>
          </w:tcPr>
          <w:p w14:paraId="2A70E9ED" w14:textId="00EB37C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(273)</w:t>
            </w:r>
          </w:p>
        </w:tc>
        <w:tc>
          <w:tcPr>
            <w:tcW w:w="373" w:type="pct"/>
            <w:noWrap/>
            <w:vAlign w:val="bottom"/>
          </w:tcPr>
          <w:p w14:paraId="48CAE929" w14:textId="4C0CD293"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(542)</w:t>
            </w:r>
          </w:p>
        </w:tc>
        <w:tc>
          <w:tcPr>
            <w:tcW w:w="373" w:type="pct"/>
            <w:noWrap/>
            <w:vAlign w:val="bottom"/>
          </w:tcPr>
          <w:p w14:paraId="2B5FAF59" w14:textId="005C6E87"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(780)</w:t>
            </w:r>
          </w:p>
        </w:tc>
        <w:tc>
          <w:tcPr>
            <w:tcW w:w="378" w:type="pct"/>
            <w:noWrap/>
            <w:vAlign w:val="bottom"/>
          </w:tcPr>
          <w:p w14:paraId="10D6C0ED" w14:textId="6E1A37AE"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(990)</w:t>
            </w:r>
          </w:p>
        </w:tc>
        <w:tc>
          <w:tcPr>
            <w:tcW w:w="378" w:type="pct"/>
            <w:noWrap/>
            <w:vAlign w:val="bottom"/>
          </w:tcPr>
          <w:p w14:paraId="19B4048A" w14:textId="1B62097B"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(1,178)</w:t>
            </w:r>
          </w:p>
        </w:tc>
        <w:tc>
          <w:tcPr>
            <w:tcW w:w="378" w:type="pct"/>
            <w:noWrap/>
            <w:vAlign w:val="bottom"/>
          </w:tcPr>
          <w:p w14:paraId="2A1EDDB4" w14:textId="2F147EA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(1,342)</w:t>
            </w:r>
          </w:p>
        </w:tc>
        <w:tc>
          <w:tcPr>
            <w:tcW w:w="378" w:type="pct"/>
            <w:noWrap/>
            <w:vAlign w:val="bottom"/>
          </w:tcPr>
          <w:p w14:paraId="7D2C0560" w14:textId="2B68DE26"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(1,481)</w:t>
            </w:r>
          </w:p>
        </w:tc>
        <w:tc>
          <w:tcPr>
            <w:tcW w:w="378" w:type="pct"/>
            <w:noWrap/>
            <w:vAlign w:val="bottom"/>
          </w:tcPr>
          <w:p w14:paraId="1CD71C8D" w14:textId="53E022B3"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(1,600)</w:t>
            </w:r>
          </w:p>
        </w:tc>
        <w:tc>
          <w:tcPr>
            <w:tcW w:w="378" w:type="pct"/>
            <w:noWrap/>
            <w:vAlign w:val="bottom"/>
          </w:tcPr>
          <w:p w14:paraId="036F1DA0" w14:textId="1050AC03"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(1,701)</w:t>
            </w:r>
          </w:p>
        </w:tc>
        <w:tc>
          <w:tcPr>
            <w:tcW w:w="373" w:type="pct"/>
            <w:noWrap/>
            <w:vAlign w:val="bottom"/>
          </w:tcPr>
          <w:p w14:paraId="58D032C7" w14:textId="13AFB40F"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(860)</w:t>
            </w:r>
          </w:p>
        </w:tc>
        <w:tc>
          <w:tcPr>
            <w:tcW w:w="392" w:type="pct"/>
            <w:noWrap/>
            <w:vAlign w:val="bottom"/>
          </w:tcPr>
          <w:p w14:paraId="4638EA36" w14:textId="228A91F2" w:rsidR="003E2AE5" w:rsidRPr="00B64E86" w:rsidRDefault="003E2AE5" w:rsidP="003E2AE5">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(10,748)</w:t>
            </w:r>
          </w:p>
        </w:tc>
      </w:tr>
      <w:tr w:rsidR="003E2AE5" w:rsidRPr="001B701F" w14:paraId="35806927" w14:textId="77777777" w:rsidTr="00454B04">
        <w:trPr>
          <w:trHeight w:val="300"/>
        </w:trPr>
        <w:tc>
          <w:tcPr>
            <w:tcW w:w="849" w:type="pct"/>
            <w:noWrap/>
          </w:tcPr>
          <w:p w14:paraId="200D536B" w14:textId="41F656BF" w:rsidR="003E2AE5" w:rsidRPr="001B701F" w:rsidRDefault="003E2AE5" w:rsidP="003E2AE5">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73" w:type="pct"/>
            <w:noWrap/>
            <w:vAlign w:val="bottom"/>
          </w:tcPr>
          <w:p w14:paraId="3A45E179" w14:textId="390DA943"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13,044 </w:t>
            </w:r>
          </w:p>
        </w:tc>
        <w:tc>
          <w:tcPr>
            <w:tcW w:w="373" w:type="pct"/>
            <w:noWrap/>
            <w:vAlign w:val="bottom"/>
          </w:tcPr>
          <w:p w14:paraId="25E7C23D" w14:textId="5C233998"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19,527 </w:t>
            </w:r>
          </w:p>
        </w:tc>
        <w:tc>
          <w:tcPr>
            <w:tcW w:w="373" w:type="pct"/>
            <w:noWrap/>
            <w:vAlign w:val="bottom"/>
          </w:tcPr>
          <w:p w14:paraId="47136B7C" w14:textId="4E655648"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25,962 </w:t>
            </w:r>
          </w:p>
        </w:tc>
        <w:tc>
          <w:tcPr>
            <w:tcW w:w="378" w:type="pct"/>
            <w:noWrap/>
            <w:vAlign w:val="bottom"/>
          </w:tcPr>
          <w:p w14:paraId="4F0F5F45" w14:textId="20ABEEBC"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32,255 </w:t>
            </w:r>
          </w:p>
        </w:tc>
        <w:tc>
          <w:tcPr>
            <w:tcW w:w="378" w:type="pct"/>
            <w:noWrap/>
            <w:vAlign w:val="bottom"/>
          </w:tcPr>
          <w:p w14:paraId="1BC6B123" w14:textId="7EF26F52"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38,311 </w:t>
            </w:r>
          </w:p>
        </w:tc>
        <w:tc>
          <w:tcPr>
            <w:tcW w:w="378" w:type="pct"/>
            <w:noWrap/>
            <w:vAlign w:val="bottom"/>
          </w:tcPr>
          <w:p w14:paraId="308641BD" w14:textId="35A59281"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44,065 </w:t>
            </w:r>
          </w:p>
        </w:tc>
        <w:tc>
          <w:tcPr>
            <w:tcW w:w="378" w:type="pct"/>
            <w:noWrap/>
            <w:vAlign w:val="bottom"/>
          </w:tcPr>
          <w:p w14:paraId="2994C814" w14:textId="2BF22021"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49,498 </w:t>
            </w:r>
          </w:p>
        </w:tc>
        <w:tc>
          <w:tcPr>
            <w:tcW w:w="378" w:type="pct"/>
            <w:noWrap/>
            <w:vAlign w:val="bottom"/>
          </w:tcPr>
          <w:p w14:paraId="4BCC67A1" w14:textId="02C74D7C"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54,586 </w:t>
            </w:r>
          </w:p>
        </w:tc>
        <w:tc>
          <w:tcPr>
            <w:tcW w:w="378" w:type="pct"/>
            <w:noWrap/>
            <w:vAlign w:val="bottom"/>
          </w:tcPr>
          <w:p w14:paraId="7BB06673" w14:textId="32F44A11"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59,349 </w:t>
            </w:r>
          </w:p>
        </w:tc>
        <w:tc>
          <w:tcPr>
            <w:tcW w:w="373" w:type="pct"/>
            <w:noWrap/>
            <w:vAlign w:val="bottom"/>
          </w:tcPr>
          <w:p w14:paraId="39573740" w14:textId="60CA349C"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63,777 </w:t>
            </w:r>
          </w:p>
        </w:tc>
        <w:tc>
          <w:tcPr>
            <w:tcW w:w="392" w:type="pct"/>
            <w:noWrap/>
            <w:vAlign w:val="bottom"/>
          </w:tcPr>
          <w:p w14:paraId="61EF5443" w14:textId="48512BA0"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400,375 </w:t>
            </w:r>
          </w:p>
        </w:tc>
      </w:tr>
      <w:tr w:rsidR="003E2AE5" w:rsidRPr="001B701F" w14:paraId="7B53CA56" w14:textId="77777777" w:rsidTr="00454B04">
        <w:trPr>
          <w:trHeight w:val="300"/>
        </w:trPr>
        <w:tc>
          <w:tcPr>
            <w:tcW w:w="849" w:type="pct"/>
            <w:noWrap/>
          </w:tcPr>
          <w:p w14:paraId="0CE20BE3" w14:textId="58864811" w:rsidR="003E2AE5" w:rsidRPr="001B701F" w:rsidRDefault="003E2AE5" w:rsidP="003E2AE5">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73" w:type="pct"/>
            <w:noWrap/>
            <w:vAlign w:val="bottom"/>
          </w:tcPr>
          <w:p w14:paraId="56EEC00B" w14:textId="6D0362A1"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(7,069)</w:t>
            </w:r>
          </w:p>
        </w:tc>
        <w:tc>
          <w:tcPr>
            <w:tcW w:w="373" w:type="pct"/>
            <w:noWrap/>
            <w:vAlign w:val="bottom"/>
          </w:tcPr>
          <w:p w14:paraId="204A4D83" w14:textId="35EB9B99"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(7,214)</w:t>
            </w:r>
          </w:p>
        </w:tc>
        <w:tc>
          <w:tcPr>
            <w:tcW w:w="373" w:type="pct"/>
            <w:noWrap/>
            <w:vAlign w:val="bottom"/>
          </w:tcPr>
          <w:p w14:paraId="5D8C5EC6" w14:textId="2ABCFFA5"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(7,260)</w:t>
            </w:r>
          </w:p>
        </w:tc>
        <w:tc>
          <w:tcPr>
            <w:tcW w:w="378" w:type="pct"/>
            <w:noWrap/>
            <w:vAlign w:val="bottom"/>
          </w:tcPr>
          <w:p w14:paraId="6D1CB701" w14:textId="2FA82639"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(7,205)</w:t>
            </w:r>
          </w:p>
        </w:tc>
        <w:tc>
          <w:tcPr>
            <w:tcW w:w="378" w:type="pct"/>
            <w:noWrap/>
            <w:vAlign w:val="bottom"/>
          </w:tcPr>
          <w:p w14:paraId="01A5A2D8" w14:textId="60CF24E8"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(7,077)</w:t>
            </w:r>
          </w:p>
        </w:tc>
        <w:tc>
          <w:tcPr>
            <w:tcW w:w="378" w:type="pct"/>
            <w:noWrap/>
            <w:vAlign w:val="bottom"/>
          </w:tcPr>
          <w:p w14:paraId="4A64E726" w14:textId="05C7CE13"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(6,918)</w:t>
            </w:r>
          </w:p>
        </w:tc>
        <w:tc>
          <w:tcPr>
            <w:tcW w:w="378" w:type="pct"/>
            <w:noWrap/>
            <w:vAlign w:val="bottom"/>
          </w:tcPr>
          <w:p w14:paraId="1C047CDE" w14:textId="5D3950B2"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(6,726)</w:t>
            </w:r>
          </w:p>
        </w:tc>
        <w:tc>
          <w:tcPr>
            <w:tcW w:w="378" w:type="pct"/>
            <w:noWrap/>
            <w:vAlign w:val="bottom"/>
          </w:tcPr>
          <w:p w14:paraId="73370A57" w14:textId="7AD9936E"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(6,543)</w:t>
            </w:r>
          </w:p>
        </w:tc>
        <w:tc>
          <w:tcPr>
            <w:tcW w:w="378" w:type="pct"/>
            <w:noWrap/>
            <w:vAlign w:val="bottom"/>
          </w:tcPr>
          <w:p w14:paraId="2194A691" w14:textId="07F9C9D7"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(6,341)</w:t>
            </w:r>
          </w:p>
        </w:tc>
        <w:tc>
          <w:tcPr>
            <w:tcW w:w="373" w:type="pct"/>
            <w:noWrap/>
            <w:vAlign w:val="bottom"/>
          </w:tcPr>
          <w:p w14:paraId="5EC6BEFF" w14:textId="14C0FFB8"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30,352 </w:t>
            </w:r>
          </w:p>
        </w:tc>
        <w:tc>
          <w:tcPr>
            <w:tcW w:w="392" w:type="pct"/>
            <w:noWrap/>
            <w:vAlign w:val="bottom"/>
          </w:tcPr>
          <w:p w14:paraId="099A30EE" w14:textId="4B1EFBAD" w:rsidR="003E2AE5" w:rsidRPr="00B64E86" w:rsidRDefault="003E2AE5" w:rsidP="003E2AE5">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(32,001)</w:t>
            </w:r>
          </w:p>
        </w:tc>
      </w:tr>
    </w:tbl>
    <w:p w14:paraId="7DB2EB6C" w14:textId="77777777" w:rsidR="00B64E86" w:rsidRDefault="00B64E86" w:rsidP="00B64E86">
      <w:pPr>
        <w:rPr>
          <w:rFonts w:ascii="Times New Roman" w:hAnsi="Times New Roman" w:cs="Times New Roman"/>
          <w:b/>
          <w:bCs/>
          <w:sz w:val="20"/>
          <w:szCs w:val="20"/>
        </w:rPr>
      </w:pPr>
    </w:p>
    <w:p w14:paraId="36C6368B" w14:textId="2549D08E" w:rsidR="00AF0C77" w:rsidRPr="00B64E86" w:rsidRDefault="0067251F" w:rsidP="00B64E86">
      <w:pPr>
        <w:pStyle w:val="ListParagraph"/>
        <w:numPr>
          <w:ilvl w:val="0"/>
          <w:numId w:val="15"/>
        </w:numPr>
        <w:rPr>
          <w:rFonts w:ascii="Times New Roman" w:hAnsi="Times New Roman" w:cs="Times New Roman"/>
          <w:b/>
          <w:bCs/>
          <w:sz w:val="20"/>
          <w:szCs w:val="20"/>
        </w:rPr>
      </w:pPr>
      <w:r w:rsidRPr="00B64E86">
        <w:rPr>
          <w:rFonts w:ascii="Times New Roman" w:hAnsi="Times New Roman" w:cs="Times New Roman"/>
          <w:b/>
          <w:bCs/>
          <w:sz w:val="20"/>
          <w:szCs w:val="20"/>
        </w:rPr>
        <w:t xml:space="preserve">Women </w:t>
      </w:r>
    </w:p>
    <w:tbl>
      <w:tblPr>
        <w:tblStyle w:val="TableGrid"/>
        <w:tblW w:w="5000" w:type="pct"/>
        <w:tblLook w:val="04A0" w:firstRow="1" w:lastRow="0" w:firstColumn="1" w:lastColumn="0" w:noHBand="0" w:noVBand="1"/>
      </w:tblPr>
      <w:tblGrid>
        <w:gridCol w:w="2253"/>
        <w:gridCol w:w="967"/>
        <w:gridCol w:w="966"/>
        <w:gridCol w:w="966"/>
        <w:gridCol w:w="966"/>
        <w:gridCol w:w="966"/>
        <w:gridCol w:w="966"/>
        <w:gridCol w:w="966"/>
        <w:gridCol w:w="966"/>
        <w:gridCol w:w="966"/>
        <w:gridCol w:w="966"/>
        <w:gridCol w:w="1036"/>
      </w:tblGrid>
      <w:tr w:rsidR="00755AD6" w:rsidRPr="001B701F" w14:paraId="30DD9306" w14:textId="77777777" w:rsidTr="00454B04">
        <w:trPr>
          <w:trHeight w:val="300"/>
        </w:trPr>
        <w:tc>
          <w:tcPr>
            <w:tcW w:w="817" w:type="pct"/>
            <w:noWrap/>
            <w:vAlign w:val="bottom"/>
            <w:hideMark/>
          </w:tcPr>
          <w:p w14:paraId="6D2743CA" w14:textId="316273A7"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80" w:type="pct"/>
            <w:noWrap/>
            <w:hideMark/>
          </w:tcPr>
          <w:p w14:paraId="13D9D2DD" w14:textId="517EACD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80" w:type="pct"/>
            <w:noWrap/>
            <w:hideMark/>
          </w:tcPr>
          <w:p w14:paraId="267B322B" w14:textId="0B1DF4A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80" w:type="pct"/>
            <w:noWrap/>
            <w:hideMark/>
          </w:tcPr>
          <w:p w14:paraId="5F4052D7" w14:textId="5C43808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80" w:type="pct"/>
            <w:noWrap/>
            <w:hideMark/>
          </w:tcPr>
          <w:p w14:paraId="41B6FD4A" w14:textId="318E8AD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80" w:type="pct"/>
            <w:noWrap/>
            <w:hideMark/>
          </w:tcPr>
          <w:p w14:paraId="241FCB0A" w14:textId="24B47AB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80" w:type="pct"/>
            <w:noWrap/>
            <w:hideMark/>
          </w:tcPr>
          <w:p w14:paraId="72BCF939" w14:textId="338C8827"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80" w:type="pct"/>
            <w:noWrap/>
            <w:hideMark/>
          </w:tcPr>
          <w:p w14:paraId="56B2018F" w14:textId="6864778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80" w:type="pct"/>
            <w:noWrap/>
            <w:hideMark/>
          </w:tcPr>
          <w:p w14:paraId="05F29C8D" w14:textId="3350127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80" w:type="pct"/>
            <w:noWrap/>
            <w:hideMark/>
          </w:tcPr>
          <w:p w14:paraId="476C7948" w14:textId="790400D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80" w:type="pct"/>
            <w:noWrap/>
            <w:hideMark/>
          </w:tcPr>
          <w:p w14:paraId="27759181" w14:textId="5377171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80" w:type="pct"/>
            <w:noWrap/>
            <w:hideMark/>
          </w:tcPr>
          <w:p w14:paraId="645BCD3D" w14:textId="65B5F64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85622C" w:rsidRPr="001B701F" w14:paraId="4E1C8303" w14:textId="77777777" w:rsidTr="00454B04">
        <w:trPr>
          <w:trHeight w:val="300"/>
        </w:trPr>
        <w:tc>
          <w:tcPr>
            <w:tcW w:w="817" w:type="pct"/>
            <w:noWrap/>
            <w:hideMark/>
          </w:tcPr>
          <w:p w14:paraId="3F5E1C4E" w14:textId="481B401A" w:rsidR="0085622C" w:rsidRPr="001B701F" w:rsidRDefault="0085622C" w:rsidP="0085622C">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80" w:type="pct"/>
            <w:noWrap/>
            <w:vAlign w:val="bottom"/>
          </w:tcPr>
          <w:p w14:paraId="35F5BA70" w14:textId="3EDA3CA9"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1,062 </w:t>
            </w:r>
          </w:p>
        </w:tc>
        <w:tc>
          <w:tcPr>
            <w:tcW w:w="380" w:type="pct"/>
            <w:noWrap/>
            <w:vAlign w:val="bottom"/>
          </w:tcPr>
          <w:p w14:paraId="2EFE19B4" w14:textId="5CEE53FD"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1,414 </w:t>
            </w:r>
          </w:p>
        </w:tc>
        <w:tc>
          <w:tcPr>
            <w:tcW w:w="380" w:type="pct"/>
            <w:noWrap/>
            <w:vAlign w:val="bottom"/>
          </w:tcPr>
          <w:p w14:paraId="652CDF03" w14:textId="5C406170"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1,769 </w:t>
            </w:r>
          </w:p>
        </w:tc>
        <w:tc>
          <w:tcPr>
            <w:tcW w:w="380" w:type="pct"/>
            <w:noWrap/>
            <w:vAlign w:val="bottom"/>
          </w:tcPr>
          <w:p w14:paraId="05746104" w14:textId="33D464C8"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2,120 </w:t>
            </w:r>
          </w:p>
        </w:tc>
        <w:tc>
          <w:tcPr>
            <w:tcW w:w="380" w:type="pct"/>
            <w:noWrap/>
            <w:vAlign w:val="bottom"/>
          </w:tcPr>
          <w:p w14:paraId="5CBA91A5" w14:textId="6C8E148E"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2,460 </w:t>
            </w:r>
          </w:p>
        </w:tc>
        <w:tc>
          <w:tcPr>
            <w:tcW w:w="380" w:type="pct"/>
            <w:noWrap/>
            <w:vAlign w:val="bottom"/>
          </w:tcPr>
          <w:p w14:paraId="7C7253CF" w14:textId="14A0CE00"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2,798 </w:t>
            </w:r>
          </w:p>
        </w:tc>
        <w:tc>
          <w:tcPr>
            <w:tcW w:w="380" w:type="pct"/>
            <w:noWrap/>
            <w:vAlign w:val="bottom"/>
          </w:tcPr>
          <w:p w14:paraId="4906297B" w14:textId="70F5D8D7"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3,132 </w:t>
            </w:r>
          </w:p>
        </w:tc>
        <w:tc>
          <w:tcPr>
            <w:tcW w:w="380" w:type="pct"/>
            <w:noWrap/>
            <w:vAlign w:val="bottom"/>
          </w:tcPr>
          <w:p w14:paraId="0C722223" w14:textId="064F86C0"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3,457 </w:t>
            </w:r>
          </w:p>
        </w:tc>
        <w:tc>
          <w:tcPr>
            <w:tcW w:w="380" w:type="pct"/>
            <w:noWrap/>
            <w:vAlign w:val="bottom"/>
          </w:tcPr>
          <w:p w14:paraId="11945303" w14:textId="4355A672"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3,767 </w:t>
            </w:r>
          </w:p>
        </w:tc>
        <w:tc>
          <w:tcPr>
            <w:tcW w:w="380" w:type="pct"/>
            <w:noWrap/>
            <w:vAlign w:val="bottom"/>
          </w:tcPr>
          <w:p w14:paraId="024159B5" w14:textId="57667901"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1,928 </w:t>
            </w:r>
          </w:p>
        </w:tc>
        <w:tc>
          <w:tcPr>
            <w:tcW w:w="380" w:type="pct"/>
            <w:noWrap/>
            <w:vAlign w:val="bottom"/>
          </w:tcPr>
          <w:p w14:paraId="201B3066" w14:textId="6B8BF291"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23,907 </w:t>
            </w:r>
          </w:p>
        </w:tc>
      </w:tr>
      <w:tr w:rsidR="0085622C" w:rsidRPr="001B701F" w14:paraId="1F13E119" w14:textId="77777777" w:rsidTr="00454B04">
        <w:trPr>
          <w:trHeight w:val="300"/>
        </w:trPr>
        <w:tc>
          <w:tcPr>
            <w:tcW w:w="817" w:type="pct"/>
            <w:noWrap/>
            <w:hideMark/>
          </w:tcPr>
          <w:p w14:paraId="36DADF49" w14:textId="670CF21F" w:rsidR="0085622C" w:rsidRPr="001B701F" w:rsidRDefault="0085622C" w:rsidP="0085622C">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80" w:type="pct"/>
            <w:noWrap/>
            <w:vAlign w:val="bottom"/>
          </w:tcPr>
          <w:p w14:paraId="017C9386" w14:textId="6E214700"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1,923 </w:t>
            </w:r>
          </w:p>
        </w:tc>
        <w:tc>
          <w:tcPr>
            <w:tcW w:w="380" w:type="pct"/>
            <w:noWrap/>
            <w:vAlign w:val="bottom"/>
          </w:tcPr>
          <w:p w14:paraId="233432AE" w14:textId="5AB910EB"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2,248 </w:t>
            </w:r>
          </w:p>
        </w:tc>
        <w:tc>
          <w:tcPr>
            <w:tcW w:w="380" w:type="pct"/>
            <w:noWrap/>
            <w:vAlign w:val="bottom"/>
          </w:tcPr>
          <w:p w14:paraId="2488FD21" w14:textId="6CA429F7"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2,577 </w:t>
            </w:r>
          </w:p>
        </w:tc>
        <w:tc>
          <w:tcPr>
            <w:tcW w:w="380" w:type="pct"/>
            <w:noWrap/>
            <w:vAlign w:val="bottom"/>
          </w:tcPr>
          <w:p w14:paraId="366397A5" w14:textId="7BE06E0F"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2,903 </w:t>
            </w:r>
          </w:p>
        </w:tc>
        <w:tc>
          <w:tcPr>
            <w:tcW w:w="380" w:type="pct"/>
            <w:noWrap/>
            <w:vAlign w:val="bottom"/>
          </w:tcPr>
          <w:p w14:paraId="25BD5D10" w14:textId="36C4387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3,218 </w:t>
            </w:r>
          </w:p>
        </w:tc>
        <w:tc>
          <w:tcPr>
            <w:tcW w:w="380" w:type="pct"/>
            <w:noWrap/>
            <w:vAlign w:val="bottom"/>
          </w:tcPr>
          <w:p w14:paraId="6CA7EEF3" w14:textId="1712D8F6"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3,532 </w:t>
            </w:r>
          </w:p>
        </w:tc>
        <w:tc>
          <w:tcPr>
            <w:tcW w:w="380" w:type="pct"/>
            <w:noWrap/>
            <w:vAlign w:val="bottom"/>
          </w:tcPr>
          <w:p w14:paraId="0186CCB4" w14:textId="0A13B2A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3,845 </w:t>
            </w:r>
          </w:p>
        </w:tc>
        <w:tc>
          <w:tcPr>
            <w:tcW w:w="380" w:type="pct"/>
            <w:noWrap/>
            <w:vAlign w:val="bottom"/>
          </w:tcPr>
          <w:p w14:paraId="2B67C293" w14:textId="4113029F"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4,149 </w:t>
            </w:r>
          </w:p>
        </w:tc>
        <w:tc>
          <w:tcPr>
            <w:tcW w:w="380" w:type="pct"/>
            <w:noWrap/>
            <w:vAlign w:val="bottom"/>
          </w:tcPr>
          <w:p w14:paraId="46A0492F" w14:textId="079C8FD8"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36,865 </w:t>
            </w:r>
          </w:p>
        </w:tc>
        <w:tc>
          <w:tcPr>
            <w:tcW w:w="380" w:type="pct"/>
            <w:noWrap/>
            <w:vAlign w:val="bottom"/>
          </w:tcPr>
          <w:p w14:paraId="0E2475DE" w14:textId="6D8F72D2"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33,736 </w:t>
            </w:r>
          </w:p>
        </w:tc>
        <w:tc>
          <w:tcPr>
            <w:tcW w:w="380" w:type="pct"/>
            <w:noWrap/>
            <w:vAlign w:val="bottom"/>
          </w:tcPr>
          <w:p w14:paraId="27CA8317" w14:textId="0F5A8818"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94,997 </w:t>
            </w:r>
          </w:p>
        </w:tc>
      </w:tr>
      <w:tr w:rsidR="0085622C" w:rsidRPr="001B701F" w14:paraId="52C443CE" w14:textId="77777777" w:rsidTr="00454B04">
        <w:trPr>
          <w:trHeight w:val="300"/>
        </w:trPr>
        <w:tc>
          <w:tcPr>
            <w:tcW w:w="817" w:type="pct"/>
            <w:noWrap/>
            <w:hideMark/>
          </w:tcPr>
          <w:p w14:paraId="58AF4A75" w14:textId="134CEBC1" w:rsidR="0085622C" w:rsidRPr="001B701F" w:rsidRDefault="0085622C" w:rsidP="0085622C">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80" w:type="pct"/>
            <w:noWrap/>
            <w:vAlign w:val="bottom"/>
          </w:tcPr>
          <w:p w14:paraId="38ECF5E6" w14:textId="35CDAA78"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860 </w:t>
            </w:r>
          </w:p>
        </w:tc>
        <w:tc>
          <w:tcPr>
            <w:tcW w:w="380" w:type="pct"/>
            <w:noWrap/>
            <w:vAlign w:val="bottom"/>
          </w:tcPr>
          <w:p w14:paraId="75A25A2F" w14:textId="72B1FD17"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834 </w:t>
            </w:r>
          </w:p>
        </w:tc>
        <w:tc>
          <w:tcPr>
            <w:tcW w:w="380" w:type="pct"/>
            <w:noWrap/>
            <w:vAlign w:val="bottom"/>
          </w:tcPr>
          <w:p w14:paraId="706AB0E9" w14:textId="17D2C2AB"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808 </w:t>
            </w:r>
          </w:p>
        </w:tc>
        <w:tc>
          <w:tcPr>
            <w:tcW w:w="380" w:type="pct"/>
            <w:noWrap/>
            <w:vAlign w:val="bottom"/>
          </w:tcPr>
          <w:p w14:paraId="4811D3F4" w14:textId="37C22DF7"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783 </w:t>
            </w:r>
          </w:p>
        </w:tc>
        <w:tc>
          <w:tcPr>
            <w:tcW w:w="380" w:type="pct"/>
            <w:noWrap/>
            <w:vAlign w:val="bottom"/>
          </w:tcPr>
          <w:p w14:paraId="6EFD1479" w14:textId="17F039E5"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758 </w:t>
            </w:r>
          </w:p>
        </w:tc>
        <w:tc>
          <w:tcPr>
            <w:tcW w:w="380" w:type="pct"/>
            <w:noWrap/>
            <w:vAlign w:val="bottom"/>
          </w:tcPr>
          <w:p w14:paraId="7E07682E" w14:textId="260E1E0F"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734 </w:t>
            </w:r>
          </w:p>
        </w:tc>
        <w:tc>
          <w:tcPr>
            <w:tcW w:w="380" w:type="pct"/>
            <w:noWrap/>
            <w:vAlign w:val="bottom"/>
          </w:tcPr>
          <w:p w14:paraId="7D34A139" w14:textId="57A603AE"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713 </w:t>
            </w:r>
          </w:p>
        </w:tc>
        <w:tc>
          <w:tcPr>
            <w:tcW w:w="380" w:type="pct"/>
            <w:noWrap/>
            <w:vAlign w:val="bottom"/>
          </w:tcPr>
          <w:p w14:paraId="6719F2ED" w14:textId="6171100B"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691 </w:t>
            </w:r>
          </w:p>
        </w:tc>
        <w:tc>
          <w:tcPr>
            <w:tcW w:w="380" w:type="pct"/>
            <w:noWrap/>
            <w:vAlign w:val="bottom"/>
          </w:tcPr>
          <w:p w14:paraId="69896B9A" w14:textId="0398371F"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33,098 </w:t>
            </w:r>
          </w:p>
        </w:tc>
        <w:tc>
          <w:tcPr>
            <w:tcW w:w="380" w:type="pct"/>
            <w:noWrap/>
            <w:vAlign w:val="bottom"/>
          </w:tcPr>
          <w:p w14:paraId="57F1D64D" w14:textId="3F98CBDA"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31,809 </w:t>
            </w:r>
          </w:p>
        </w:tc>
        <w:tc>
          <w:tcPr>
            <w:tcW w:w="380" w:type="pct"/>
            <w:noWrap/>
            <w:vAlign w:val="bottom"/>
          </w:tcPr>
          <w:p w14:paraId="73B71C44" w14:textId="6AD350F1"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71,089 </w:t>
            </w:r>
          </w:p>
        </w:tc>
      </w:tr>
      <w:tr w:rsidR="0085622C" w:rsidRPr="001B701F" w14:paraId="42F8E6CC" w14:textId="77777777" w:rsidTr="00454B04">
        <w:trPr>
          <w:trHeight w:val="300"/>
        </w:trPr>
        <w:tc>
          <w:tcPr>
            <w:tcW w:w="817" w:type="pct"/>
            <w:noWrap/>
            <w:hideMark/>
          </w:tcPr>
          <w:p w14:paraId="079E0A94" w14:textId="6BABC4F1" w:rsidR="0085622C" w:rsidRPr="001B701F" w:rsidRDefault="0085622C" w:rsidP="0085622C">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lastRenderedPageBreak/>
              <w:t>Cohort 2 (scenario 2)</w:t>
            </w:r>
          </w:p>
        </w:tc>
        <w:tc>
          <w:tcPr>
            <w:tcW w:w="380" w:type="pct"/>
            <w:noWrap/>
            <w:vAlign w:val="bottom"/>
          </w:tcPr>
          <w:p w14:paraId="431E2D81" w14:textId="5715849F"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977 </w:t>
            </w:r>
          </w:p>
        </w:tc>
        <w:tc>
          <w:tcPr>
            <w:tcW w:w="380" w:type="pct"/>
            <w:noWrap/>
            <w:vAlign w:val="bottom"/>
          </w:tcPr>
          <w:p w14:paraId="77C491BD" w14:textId="2A4362AD"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1,279 </w:t>
            </w:r>
          </w:p>
        </w:tc>
        <w:tc>
          <w:tcPr>
            <w:tcW w:w="380" w:type="pct"/>
            <w:noWrap/>
            <w:vAlign w:val="bottom"/>
          </w:tcPr>
          <w:p w14:paraId="4B1804BC" w14:textId="42C3F590"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1,590 </w:t>
            </w:r>
          </w:p>
        </w:tc>
        <w:tc>
          <w:tcPr>
            <w:tcW w:w="380" w:type="pct"/>
            <w:noWrap/>
            <w:vAlign w:val="bottom"/>
          </w:tcPr>
          <w:p w14:paraId="737A6A8C" w14:textId="74CA86AA"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1,903 </w:t>
            </w:r>
          </w:p>
        </w:tc>
        <w:tc>
          <w:tcPr>
            <w:tcW w:w="380" w:type="pct"/>
            <w:noWrap/>
            <w:vAlign w:val="bottom"/>
          </w:tcPr>
          <w:p w14:paraId="3A567D4A" w14:textId="60F8CFC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2,209 </w:t>
            </w:r>
          </w:p>
        </w:tc>
        <w:tc>
          <w:tcPr>
            <w:tcW w:w="380" w:type="pct"/>
            <w:noWrap/>
            <w:vAlign w:val="bottom"/>
          </w:tcPr>
          <w:p w14:paraId="23114040" w14:textId="0658AD85"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2,517 </w:t>
            </w:r>
          </w:p>
        </w:tc>
        <w:tc>
          <w:tcPr>
            <w:tcW w:w="380" w:type="pct"/>
            <w:noWrap/>
            <w:vAlign w:val="bottom"/>
          </w:tcPr>
          <w:p w14:paraId="67DA8BD9" w14:textId="55FC5BA1"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2,826 </w:t>
            </w:r>
          </w:p>
        </w:tc>
        <w:tc>
          <w:tcPr>
            <w:tcW w:w="380" w:type="pct"/>
            <w:noWrap/>
            <w:vAlign w:val="bottom"/>
          </w:tcPr>
          <w:p w14:paraId="4633F14D" w14:textId="2F242897"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3,129 </w:t>
            </w:r>
          </w:p>
        </w:tc>
        <w:tc>
          <w:tcPr>
            <w:tcW w:w="380" w:type="pct"/>
            <w:noWrap/>
            <w:vAlign w:val="bottom"/>
          </w:tcPr>
          <w:p w14:paraId="51BCFF46" w14:textId="45B3B3A0"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3,420 </w:t>
            </w:r>
          </w:p>
        </w:tc>
        <w:tc>
          <w:tcPr>
            <w:tcW w:w="380" w:type="pct"/>
            <w:noWrap/>
            <w:vAlign w:val="bottom"/>
          </w:tcPr>
          <w:p w14:paraId="5A99F446" w14:textId="5F263E4B"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1,753 </w:t>
            </w:r>
          </w:p>
        </w:tc>
        <w:tc>
          <w:tcPr>
            <w:tcW w:w="380" w:type="pct"/>
            <w:noWrap/>
            <w:vAlign w:val="bottom"/>
          </w:tcPr>
          <w:p w14:paraId="5F3D0515" w14:textId="390A0689"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21,603 </w:t>
            </w:r>
          </w:p>
        </w:tc>
      </w:tr>
      <w:tr w:rsidR="0085622C" w:rsidRPr="001B701F" w14:paraId="5A97D462" w14:textId="77777777" w:rsidTr="00454B04">
        <w:trPr>
          <w:trHeight w:val="300"/>
        </w:trPr>
        <w:tc>
          <w:tcPr>
            <w:tcW w:w="817" w:type="pct"/>
            <w:noWrap/>
            <w:hideMark/>
          </w:tcPr>
          <w:p w14:paraId="61BAF6BA" w14:textId="57DB1928" w:rsidR="0085622C" w:rsidRPr="001B701F" w:rsidRDefault="0085622C" w:rsidP="0085622C">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80" w:type="pct"/>
            <w:noWrap/>
            <w:vAlign w:val="bottom"/>
          </w:tcPr>
          <w:p w14:paraId="51A46A5E" w14:textId="1347CD3C"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(85)</w:t>
            </w:r>
          </w:p>
        </w:tc>
        <w:tc>
          <w:tcPr>
            <w:tcW w:w="380" w:type="pct"/>
            <w:noWrap/>
            <w:vAlign w:val="bottom"/>
          </w:tcPr>
          <w:p w14:paraId="2B917CA1" w14:textId="4613CD47"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(135)</w:t>
            </w:r>
          </w:p>
        </w:tc>
        <w:tc>
          <w:tcPr>
            <w:tcW w:w="380" w:type="pct"/>
            <w:noWrap/>
            <w:vAlign w:val="bottom"/>
          </w:tcPr>
          <w:p w14:paraId="0766F639" w14:textId="07768723"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(179)</w:t>
            </w:r>
          </w:p>
        </w:tc>
        <w:tc>
          <w:tcPr>
            <w:tcW w:w="380" w:type="pct"/>
            <w:noWrap/>
            <w:vAlign w:val="bottom"/>
          </w:tcPr>
          <w:p w14:paraId="140091FF" w14:textId="326DF065"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(217)</w:t>
            </w:r>
          </w:p>
        </w:tc>
        <w:tc>
          <w:tcPr>
            <w:tcW w:w="380" w:type="pct"/>
            <w:noWrap/>
            <w:vAlign w:val="bottom"/>
          </w:tcPr>
          <w:p w14:paraId="74ED9A55" w14:textId="6EBC48FF"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(251)</w:t>
            </w:r>
          </w:p>
        </w:tc>
        <w:tc>
          <w:tcPr>
            <w:tcW w:w="380" w:type="pct"/>
            <w:noWrap/>
            <w:vAlign w:val="bottom"/>
          </w:tcPr>
          <w:p w14:paraId="5A469FA5" w14:textId="416F13C9"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(281)</w:t>
            </w:r>
          </w:p>
        </w:tc>
        <w:tc>
          <w:tcPr>
            <w:tcW w:w="380" w:type="pct"/>
            <w:noWrap/>
            <w:vAlign w:val="bottom"/>
          </w:tcPr>
          <w:p w14:paraId="62676504" w14:textId="6AAB5783"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(307)</w:t>
            </w:r>
          </w:p>
        </w:tc>
        <w:tc>
          <w:tcPr>
            <w:tcW w:w="380" w:type="pct"/>
            <w:noWrap/>
            <w:vAlign w:val="bottom"/>
          </w:tcPr>
          <w:p w14:paraId="339B2FC2" w14:textId="73AE8BF2"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(328)</w:t>
            </w:r>
          </w:p>
        </w:tc>
        <w:tc>
          <w:tcPr>
            <w:tcW w:w="380" w:type="pct"/>
            <w:noWrap/>
            <w:vAlign w:val="bottom"/>
          </w:tcPr>
          <w:p w14:paraId="6383EF21" w14:textId="2FD35D9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(347)</w:t>
            </w:r>
          </w:p>
        </w:tc>
        <w:tc>
          <w:tcPr>
            <w:tcW w:w="380" w:type="pct"/>
            <w:noWrap/>
            <w:vAlign w:val="bottom"/>
          </w:tcPr>
          <w:p w14:paraId="5779B408" w14:textId="22AD5CB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(175)</w:t>
            </w:r>
          </w:p>
        </w:tc>
        <w:tc>
          <w:tcPr>
            <w:tcW w:w="380" w:type="pct"/>
            <w:noWrap/>
            <w:vAlign w:val="bottom"/>
          </w:tcPr>
          <w:p w14:paraId="72FC7816" w14:textId="381D235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(2,304)</w:t>
            </w:r>
          </w:p>
        </w:tc>
      </w:tr>
      <w:tr w:rsidR="0085622C" w:rsidRPr="001B701F" w14:paraId="3BD08ED9" w14:textId="77777777" w:rsidTr="00454B04">
        <w:trPr>
          <w:trHeight w:val="300"/>
        </w:trPr>
        <w:tc>
          <w:tcPr>
            <w:tcW w:w="817" w:type="pct"/>
            <w:noWrap/>
            <w:hideMark/>
          </w:tcPr>
          <w:p w14:paraId="0DBB9F21" w14:textId="2419DDAC" w:rsidR="0085622C" w:rsidRPr="001B701F" w:rsidRDefault="0085622C" w:rsidP="0085622C">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80" w:type="pct"/>
            <w:noWrap/>
            <w:vAlign w:val="bottom"/>
          </w:tcPr>
          <w:p w14:paraId="7ABBA5CA" w14:textId="67E0A90A"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1,062 </w:t>
            </w:r>
          </w:p>
        </w:tc>
        <w:tc>
          <w:tcPr>
            <w:tcW w:w="380" w:type="pct"/>
            <w:noWrap/>
            <w:vAlign w:val="bottom"/>
          </w:tcPr>
          <w:p w14:paraId="0BD436BD" w14:textId="17DC89C8"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1,416 </w:t>
            </w:r>
          </w:p>
        </w:tc>
        <w:tc>
          <w:tcPr>
            <w:tcW w:w="380" w:type="pct"/>
            <w:noWrap/>
            <w:vAlign w:val="bottom"/>
          </w:tcPr>
          <w:p w14:paraId="6744A9FA" w14:textId="14CB66FD"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1,774 </w:t>
            </w:r>
          </w:p>
        </w:tc>
        <w:tc>
          <w:tcPr>
            <w:tcW w:w="380" w:type="pct"/>
            <w:noWrap/>
            <w:vAlign w:val="bottom"/>
          </w:tcPr>
          <w:p w14:paraId="5039DA4C" w14:textId="1BA4F16A"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2,125 </w:t>
            </w:r>
          </w:p>
        </w:tc>
        <w:tc>
          <w:tcPr>
            <w:tcW w:w="380" w:type="pct"/>
            <w:noWrap/>
            <w:vAlign w:val="bottom"/>
          </w:tcPr>
          <w:p w14:paraId="567886D3" w14:textId="7C350E4F"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2,464 </w:t>
            </w:r>
          </w:p>
        </w:tc>
        <w:tc>
          <w:tcPr>
            <w:tcW w:w="380" w:type="pct"/>
            <w:noWrap/>
            <w:vAlign w:val="bottom"/>
          </w:tcPr>
          <w:p w14:paraId="68D93819" w14:textId="4752FBF1"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2,801 </w:t>
            </w:r>
          </w:p>
        </w:tc>
        <w:tc>
          <w:tcPr>
            <w:tcW w:w="380" w:type="pct"/>
            <w:noWrap/>
            <w:vAlign w:val="bottom"/>
          </w:tcPr>
          <w:p w14:paraId="704A030D" w14:textId="48F73CA5"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3,135 </w:t>
            </w:r>
          </w:p>
        </w:tc>
        <w:tc>
          <w:tcPr>
            <w:tcW w:w="380" w:type="pct"/>
            <w:noWrap/>
            <w:vAlign w:val="bottom"/>
          </w:tcPr>
          <w:p w14:paraId="6264001C" w14:textId="24128A8B"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3,460 </w:t>
            </w:r>
          </w:p>
        </w:tc>
        <w:tc>
          <w:tcPr>
            <w:tcW w:w="380" w:type="pct"/>
            <w:noWrap/>
            <w:vAlign w:val="bottom"/>
          </w:tcPr>
          <w:p w14:paraId="31650BB6" w14:textId="6961A10C"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3,769 </w:t>
            </w:r>
          </w:p>
        </w:tc>
        <w:tc>
          <w:tcPr>
            <w:tcW w:w="380" w:type="pct"/>
            <w:noWrap/>
            <w:vAlign w:val="bottom"/>
          </w:tcPr>
          <w:p w14:paraId="0C7F2148" w14:textId="11F8AEDE"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1,929 </w:t>
            </w:r>
          </w:p>
        </w:tc>
        <w:tc>
          <w:tcPr>
            <w:tcW w:w="380" w:type="pct"/>
            <w:noWrap/>
            <w:vAlign w:val="bottom"/>
          </w:tcPr>
          <w:p w14:paraId="042C8AAC" w14:textId="5581C55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23,935 </w:t>
            </w:r>
          </w:p>
        </w:tc>
      </w:tr>
      <w:tr w:rsidR="0085622C" w:rsidRPr="001B701F" w14:paraId="1748DE1E" w14:textId="77777777" w:rsidTr="00454B04">
        <w:trPr>
          <w:trHeight w:val="300"/>
        </w:trPr>
        <w:tc>
          <w:tcPr>
            <w:tcW w:w="817" w:type="pct"/>
            <w:noWrap/>
            <w:hideMark/>
          </w:tcPr>
          <w:p w14:paraId="4B04F4AC" w14:textId="0481A78C" w:rsidR="0085622C" w:rsidRPr="001B701F" w:rsidRDefault="0085622C" w:rsidP="0085622C">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80" w:type="pct"/>
            <w:noWrap/>
            <w:vAlign w:val="bottom"/>
          </w:tcPr>
          <w:p w14:paraId="4DAFA3EC" w14:textId="2885F820"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
        </w:tc>
        <w:tc>
          <w:tcPr>
            <w:tcW w:w="380" w:type="pct"/>
            <w:noWrap/>
            <w:vAlign w:val="bottom"/>
          </w:tcPr>
          <w:p w14:paraId="663062F5" w14:textId="4EAF6286"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 </w:t>
            </w:r>
          </w:p>
        </w:tc>
        <w:tc>
          <w:tcPr>
            <w:tcW w:w="380" w:type="pct"/>
            <w:noWrap/>
            <w:vAlign w:val="bottom"/>
          </w:tcPr>
          <w:p w14:paraId="6951431E" w14:textId="3D19C9BA"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 </w:t>
            </w:r>
          </w:p>
        </w:tc>
        <w:tc>
          <w:tcPr>
            <w:tcW w:w="380" w:type="pct"/>
            <w:noWrap/>
            <w:vAlign w:val="bottom"/>
          </w:tcPr>
          <w:p w14:paraId="6D88C83D" w14:textId="7D271DA4"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 </w:t>
            </w:r>
          </w:p>
        </w:tc>
        <w:tc>
          <w:tcPr>
            <w:tcW w:w="380" w:type="pct"/>
            <w:noWrap/>
            <w:vAlign w:val="bottom"/>
          </w:tcPr>
          <w:p w14:paraId="3376AD0B" w14:textId="53A22C51"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 </w:t>
            </w:r>
          </w:p>
        </w:tc>
        <w:tc>
          <w:tcPr>
            <w:tcW w:w="380" w:type="pct"/>
            <w:noWrap/>
            <w:vAlign w:val="bottom"/>
          </w:tcPr>
          <w:p w14:paraId="6AD95396" w14:textId="6055E536"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 </w:t>
            </w:r>
          </w:p>
        </w:tc>
        <w:tc>
          <w:tcPr>
            <w:tcW w:w="380" w:type="pct"/>
            <w:noWrap/>
            <w:vAlign w:val="bottom"/>
          </w:tcPr>
          <w:p w14:paraId="2E68A478" w14:textId="78C7B43B"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 </w:t>
            </w:r>
          </w:p>
        </w:tc>
        <w:tc>
          <w:tcPr>
            <w:tcW w:w="380" w:type="pct"/>
            <w:noWrap/>
            <w:vAlign w:val="bottom"/>
          </w:tcPr>
          <w:p w14:paraId="7F7A568C" w14:textId="3D8CB1F8"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 </w:t>
            </w:r>
          </w:p>
        </w:tc>
        <w:tc>
          <w:tcPr>
            <w:tcW w:w="380" w:type="pct"/>
            <w:noWrap/>
            <w:vAlign w:val="bottom"/>
          </w:tcPr>
          <w:p w14:paraId="13573997" w14:textId="29B55537"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 </w:t>
            </w:r>
          </w:p>
        </w:tc>
        <w:tc>
          <w:tcPr>
            <w:tcW w:w="380" w:type="pct"/>
            <w:noWrap/>
            <w:vAlign w:val="bottom"/>
          </w:tcPr>
          <w:p w14:paraId="14490BBB" w14:textId="1907F403"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 </w:t>
            </w:r>
          </w:p>
        </w:tc>
        <w:tc>
          <w:tcPr>
            <w:tcW w:w="380" w:type="pct"/>
            <w:noWrap/>
            <w:vAlign w:val="bottom"/>
          </w:tcPr>
          <w:p w14:paraId="5153CF69" w14:textId="7828E93A" w:rsidR="0085622C" w:rsidRPr="00B64E86" w:rsidRDefault="0085622C" w:rsidP="0085622C">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 </w:t>
            </w:r>
          </w:p>
        </w:tc>
      </w:tr>
      <w:tr w:rsidR="0085622C" w:rsidRPr="001B701F" w14:paraId="4FC4BECB" w14:textId="77777777" w:rsidTr="00454B04">
        <w:trPr>
          <w:trHeight w:val="300"/>
        </w:trPr>
        <w:tc>
          <w:tcPr>
            <w:tcW w:w="817" w:type="pct"/>
            <w:noWrap/>
          </w:tcPr>
          <w:p w14:paraId="08EC76F4" w14:textId="022008A3" w:rsidR="0085622C" w:rsidRPr="001B701F" w:rsidRDefault="0085622C" w:rsidP="0085622C">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80" w:type="pct"/>
            <w:noWrap/>
            <w:vAlign w:val="bottom"/>
          </w:tcPr>
          <w:p w14:paraId="729C1F57" w14:textId="54885C57"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692 </w:t>
            </w:r>
          </w:p>
        </w:tc>
        <w:tc>
          <w:tcPr>
            <w:tcW w:w="380" w:type="pct"/>
            <w:noWrap/>
            <w:vAlign w:val="bottom"/>
          </w:tcPr>
          <w:p w14:paraId="6A6B4F5A" w14:textId="0E4B62A1"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1,032 </w:t>
            </w:r>
          </w:p>
        </w:tc>
        <w:tc>
          <w:tcPr>
            <w:tcW w:w="380" w:type="pct"/>
            <w:noWrap/>
            <w:vAlign w:val="bottom"/>
          </w:tcPr>
          <w:p w14:paraId="31D02E8D" w14:textId="7D1378FA"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1,373 </w:t>
            </w:r>
          </w:p>
        </w:tc>
        <w:tc>
          <w:tcPr>
            <w:tcW w:w="380" w:type="pct"/>
            <w:noWrap/>
            <w:vAlign w:val="bottom"/>
          </w:tcPr>
          <w:p w14:paraId="1A969E8F" w14:textId="6F14FB64"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1,717 </w:t>
            </w:r>
          </w:p>
        </w:tc>
        <w:tc>
          <w:tcPr>
            <w:tcW w:w="380" w:type="pct"/>
            <w:noWrap/>
            <w:vAlign w:val="bottom"/>
          </w:tcPr>
          <w:p w14:paraId="1F4D846E" w14:textId="12FD0CD0"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2,059 </w:t>
            </w:r>
          </w:p>
        </w:tc>
        <w:tc>
          <w:tcPr>
            <w:tcW w:w="380" w:type="pct"/>
            <w:noWrap/>
            <w:vAlign w:val="bottom"/>
          </w:tcPr>
          <w:p w14:paraId="7BDE3770" w14:textId="10E1472E"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2,389 </w:t>
            </w:r>
          </w:p>
        </w:tc>
        <w:tc>
          <w:tcPr>
            <w:tcW w:w="380" w:type="pct"/>
            <w:noWrap/>
            <w:vAlign w:val="bottom"/>
          </w:tcPr>
          <w:p w14:paraId="1701CED5" w14:textId="2D746B5B"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2,716 </w:t>
            </w:r>
          </w:p>
        </w:tc>
        <w:tc>
          <w:tcPr>
            <w:tcW w:w="380" w:type="pct"/>
            <w:noWrap/>
            <w:vAlign w:val="bottom"/>
          </w:tcPr>
          <w:p w14:paraId="3B6880B2" w14:textId="66474C03"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3,041 </w:t>
            </w:r>
          </w:p>
        </w:tc>
        <w:tc>
          <w:tcPr>
            <w:tcW w:w="380" w:type="pct"/>
            <w:noWrap/>
            <w:vAlign w:val="bottom"/>
          </w:tcPr>
          <w:p w14:paraId="331DF2CC" w14:textId="583BF3A4"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3,357 </w:t>
            </w:r>
          </w:p>
        </w:tc>
        <w:tc>
          <w:tcPr>
            <w:tcW w:w="380" w:type="pct"/>
            <w:noWrap/>
            <w:vAlign w:val="bottom"/>
          </w:tcPr>
          <w:p w14:paraId="1EF8568D" w14:textId="0EFED1A4"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3,657 </w:t>
            </w:r>
          </w:p>
        </w:tc>
        <w:tc>
          <w:tcPr>
            <w:tcW w:w="380" w:type="pct"/>
            <w:noWrap/>
            <w:vAlign w:val="bottom"/>
          </w:tcPr>
          <w:p w14:paraId="381D1BEA" w14:textId="60BD4C1B"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22,031 </w:t>
            </w:r>
          </w:p>
        </w:tc>
      </w:tr>
      <w:tr w:rsidR="0085622C" w:rsidRPr="001B701F" w14:paraId="6AAA379A" w14:textId="77777777" w:rsidTr="00454B04">
        <w:trPr>
          <w:trHeight w:val="300"/>
        </w:trPr>
        <w:tc>
          <w:tcPr>
            <w:tcW w:w="817" w:type="pct"/>
            <w:noWrap/>
          </w:tcPr>
          <w:p w14:paraId="616E4C93" w14:textId="1F23F96C" w:rsidR="0085622C" w:rsidRPr="001B701F" w:rsidRDefault="0085622C" w:rsidP="0085622C">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80" w:type="pct"/>
            <w:noWrap/>
            <w:vAlign w:val="bottom"/>
          </w:tcPr>
          <w:p w14:paraId="5F7C8867" w14:textId="591D853E"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(371)</w:t>
            </w:r>
          </w:p>
        </w:tc>
        <w:tc>
          <w:tcPr>
            <w:tcW w:w="380" w:type="pct"/>
            <w:noWrap/>
            <w:vAlign w:val="bottom"/>
          </w:tcPr>
          <w:p w14:paraId="4789D1ED" w14:textId="5C8D88C4"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(382)</w:t>
            </w:r>
          </w:p>
        </w:tc>
        <w:tc>
          <w:tcPr>
            <w:tcW w:w="380" w:type="pct"/>
            <w:noWrap/>
            <w:vAlign w:val="bottom"/>
          </w:tcPr>
          <w:p w14:paraId="0D474A44" w14:textId="3CC4C0F6"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(396)</w:t>
            </w:r>
          </w:p>
        </w:tc>
        <w:tc>
          <w:tcPr>
            <w:tcW w:w="380" w:type="pct"/>
            <w:noWrap/>
            <w:vAlign w:val="bottom"/>
          </w:tcPr>
          <w:p w14:paraId="02F8CC07" w14:textId="632B7D93"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(403)</w:t>
            </w:r>
          </w:p>
        </w:tc>
        <w:tc>
          <w:tcPr>
            <w:tcW w:w="380" w:type="pct"/>
            <w:noWrap/>
            <w:vAlign w:val="bottom"/>
          </w:tcPr>
          <w:p w14:paraId="1DB7DA4C" w14:textId="167D52F0"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(402)</w:t>
            </w:r>
          </w:p>
        </w:tc>
        <w:tc>
          <w:tcPr>
            <w:tcW w:w="380" w:type="pct"/>
            <w:noWrap/>
            <w:vAlign w:val="bottom"/>
          </w:tcPr>
          <w:p w14:paraId="313E6077" w14:textId="60E36F31"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(409)</w:t>
            </w:r>
          </w:p>
        </w:tc>
        <w:tc>
          <w:tcPr>
            <w:tcW w:w="380" w:type="pct"/>
            <w:noWrap/>
            <w:vAlign w:val="bottom"/>
          </w:tcPr>
          <w:p w14:paraId="41079151" w14:textId="102D98E0"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(416)</w:t>
            </w:r>
          </w:p>
        </w:tc>
        <w:tc>
          <w:tcPr>
            <w:tcW w:w="380" w:type="pct"/>
            <w:noWrap/>
            <w:vAlign w:val="bottom"/>
          </w:tcPr>
          <w:p w14:paraId="5A5EB354" w14:textId="404E7655"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(417)</w:t>
            </w:r>
          </w:p>
        </w:tc>
        <w:tc>
          <w:tcPr>
            <w:tcW w:w="380" w:type="pct"/>
            <w:noWrap/>
            <w:vAlign w:val="bottom"/>
          </w:tcPr>
          <w:p w14:paraId="7E1294B9" w14:textId="1D1E741F"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(410)</w:t>
            </w:r>
          </w:p>
        </w:tc>
        <w:tc>
          <w:tcPr>
            <w:tcW w:w="380" w:type="pct"/>
            <w:noWrap/>
            <w:vAlign w:val="bottom"/>
          </w:tcPr>
          <w:p w14:paraId="29E07D09" w14:textId="3459898D"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1,729 </w:t>
            </w:r>
          </w:p>
        </w:tc>
        <w:tc>
          <w:tcPr>
            <w:tcW w:w="380" w:type="pct"/>
            <w:noWrap/>
            <w:vAlign w:val="bottom"/>
          </w:tcPr>
          <w:p w14:paraId="2429979D" w14:textId="69FEBA37" w:rsidR="0085622C" w:rsidRPr="00B64E86" w:rsidRDefault="0085622C" w:rsidP="0085622C">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(1,876)</w:t>
            </w:r>
          </w:p>
        </w:tc>
      </w:tr>
    </w:tbl>
    <w:p w14:paraId="7746BC58"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6FB47174"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78716826" w14:textId="40F8C1DA"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del w:id="40" w:author="Dina H F Abushanab" w:date="2025-02-02T18:47:00Z">
        <w:r w:rsidRPr="001B701F" w:rsidDel="008323A7">
          <w:rPr>
            <w:rFonts w:ascii="Times New Roman" w:hAnsi="Times New Roman" w:cs="Times New Roman"/>
            <w:kern w:val="0"/>
            <w:sz w:val="18"/>
            <w:szCs w:val="18"/>
          </w:rPr>
          <w:delText>systolic blood pressure (SBP).</w:delText>
        </w:r>
      </w:del>
      <w:ins w:id="41" w:author="Dina H F Abushanab" w:date="2025-02-02T18:47:00Z">
        <w:r w:rsidR="008323A7">
          <w:rPr>
            <w:rFonts w:ascii="Times New Roman" w:hAnsi="Times New Roman" w:cs="Times New Roman"/>
            <w:kern w:val="0"/>
            <w:sz w:val="18"/>
            <w:szCs w:val="18"/>
          </w:rPr>
          <w:t>hypertension.</w:t>
        </w:r>
      </w:ins>
    </w:p>
    <w:p w14:paraId="31B56122"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06650E05" w14:textId="211FCDEA" w:rsidR="00B27061" w:rsidRPr="001B701F" w:rsidRDefault="0051305B" w:rsidP="00B27061">
      <w:pPr>
        <w:autoSpaceDE w:val="0"/>
        <w:autoSpaceDN w:val="0"/>
        <w:adjustRightInd w:val="0"/>
        <w:spacing w:after="0" w:line="240" w:lineRule="auto"/>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B27061" w:rsidRPr="001B701F">
        <w:rPr>
          <w:rFonts w:ascii="Times New Roman" w:hAnsi="Times New Roman" w:cs="Times New Roman"/>
          <w:kern w:val="0"/>
          <w:sz w:val="18"/>
          <w:szCs w:val="18"/>
        </w:rPr>
        <w:t xml:space="preserve">Cohort 4 (scenario 4): the model assumed a 39 mg/dl reduction in </w:t>
      </w:r>
      <w:ins w:id="42" w:author="Dina H F Abushanab" w:date="2025-02-02T18:47:00Z">
        <w:r w:rsidR="008323A7" w:rsidRPr="00406258">
          <w:rPr>
            <w:rFonts w:ascii="Times New Roman" w:hAnsi="Times New Roman" w:cs="Times New Roman"/>
            <w:kern w:val="0"/>
            <w:sz w:val="18"/>
            <w:szCs w:val="18"/>
          </w:rPr>
          <w:t>hypercholesterolemia</w:t>
        </w:r>
      </w:ins>
      <w:del w:id="43" w:author="Dina H F Abushanab" w:date="2025-02-02T18:47:00Z">
        <w:r w:rsidR="00B27061" w:rsidRPr="001B701F" w:rsidDel="008323A7">
          <w:rPr>
            <w:rFonts w:ascii="Times New Roman" w:hAnsi="Times New Roman" w:cs="Times New Roman"/>
            <w:kern w:val="0"/>
            <w:sz w:val="18"/>
            <w:szCs w:val="18"/>
          </w:rPr>
          <w:delText>total cholesterol</w:delText>
        </w:r>
      </w:del>
      <w:r w:rsidR="00B27061" w:rsidRPr="001B701F">
        <w:rPr>
          <w:rFonts w:ascii="Times New Roman" w:hAnsi="Times New Roman" w:cs="Times New Roman"/>
          <w:kern w:val="0"/>
          <w:sz w:val="18"/>
          <w:szCs w:val="18"/>
        </w:rPr>
        <w:t>.</w:t>
      </w:r>
    </w:p>
    <w:p w14:paraId="66945E9D" w14:textId="3D942B52" w:rsidR="00BD3FA1" w:rsidRPr="001B701F" w:rsidRDefault="0051305B" w:rsidP="00BD3FA1">
      <w:pPr>
        <w:autoSpaceDE w:val="0"/>
        <w:autoSpaceDN w:val="0"/>
        <w:adjustRightInd w:val="0"/>
        <w:spacing w:after="0" w:line="240" w:lineRule="auto"/>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BD3FA1" w:rsidRPr="001B701F">
        <w:rPr>
          <w:rFonts w:ascii="Times New Roman" w:hAnsi="Times New Roman" w:cs="Times New Roman"/>
          <w:kern w:val="0"/>
          <w:sz w:val="18"/>
          <w:szCs w:val="18"/>
        </w:rPr>
        <w:t xml:space="preserve">#Numbers between brackets represent negative findings. </w:t>
      </w:r>
    </w:p>
    <w:p w14:paraId="0653A39E" w14:textId="77777777" w:rsidR="00A51D6C" w:rsidRPr="001B701F" w:rsidRDefault="00A51D6C" w:rsidP="00AA5952">
      <w:pPr>
        <w:autoSpaceDE w:val="0"/>
        <w:autoSpaceDN w:val="0"/>
        <w:adjustRightInd w:val="0"/>
        <w:spacing w:after="0" w:line="240" w:lineRule="auto"/>
        <w:rPr>
          <w:rFonts w:ascii="Times New Roman" w:hAnsi="Times New Roman" w:cs="Times New Roman"/>
          <w:b/>
          <w:bCs/>
          <w:sz w:val="20"/>
          <w:szCs w:val="20"/>
        </w:rPr>
      </w:pPr>
    </w:p>
    <w:p w14:paraId="2F42F998" w14:textId="77777777" w:rsidR="00A51D6C" w:rsidRPr="001B701F" w:rsidRDefault="00A51D6C" w:rsidP="00AA5952">
      <w:pPr>
        <w:autoSpaceDE w:val="0"/>
        <w:autoSpaceDN w:val="0"/>
        <w:adjustRightInd w:val="0"/>
        <w:spacing w:after="0" w:line="240" w:lineRule="auto"/>
        <w:rPr>
          <w:rFonts w:ascii="Times New Roman" w:hAnsi="Times New Roman" w:cs="Times New Roman"/>
          <w:b/>
          <w:bCs/>
          <w:sz w:val="20"/>
          <w:szCs w:val="20"/>
        </w:rPr>
      </w:pPr>
    </w:p>
    <w:p w14:paraId="26681A28" w14:textId="77777777" w:rsidR="0051305B" w:rsidRDefault="0051305B">
      <w:pPr>
        <w:rPr>
          <w:rFonts w:ascii="Times New Roman" w:hAnsi="Times New Roman" w:cs="Times New Roman"/>
          <w:b/>
          <w:bCs/>
          <w:sz w:val="20"/>
          <w:szCs w:val="20"/>
        </w:rPr>
      </w:pPr>
      <w:r>
        <w:rPr>
          <w:rFonts w:ascii="Times New Roman" w:hAnsi="Times New Roman" w:cs="Times New Roman"/>
          <w:b/>
          <w:bCs/>
          <w:sz w:val="20"/>
          <w:szCs w:val="20"/>
        </w:rPr>
        <w:br w:type="page"/>
      </w:r>
    </w:p>
    <w:p w14:paraId="339E783D" w14:textId="2FB9BB25" w:rsidR="0067251F" w:rsidRDefault="0050032E" w:rsidP="001257AE">
      <w:pPr>
        <w:autoSpaceDE w:val="0"/>
        <w:autoSpaceDN w:val="0"/>
        <w:adjustRightInd w:val="0"/>
        <w:spacing w:after="0" w:line="240" w:lineRule="auto"/>
        <w:rPr>
          <w:rFonts w:ascii="Times New Roman" w:hAnsi="Times New Roman" w:cs="Times New Roman"/>
          <w:b/>
          <w:bCs/>
          <w:kern w:val="0"/>
          <w:sz w:val="20"/>
          <w:szCs w:val="20"/>
        </w:rPr>
      </w:pPr>
      <w:r w:rsidRPr="001B701F">
        <w:rPr>
          <w:rFonts w:ascii="Times New Roman" w:hAnsi="Times New Roman" w:cs="Times New Roman"/>
          <w:b/>
          <w:bCs/>
          <w:sz w:val="20"/>
          <w:szCs w:val="20"/>
        </w:rPr>
        <w:lastRenderedPageBreak/>
        <w:t>Supplementary Table 1</w:t>
      </w:r>
      <w:r w:rsidR="00D10376" w:rsidRPr="001B701F">
        <w:rPr>
          <w:rFonts w:ascii="Times New Roman" w:hAnsi="Times New Roman" w:cs="Times New Roman"/>
          <w:b/>
          <w:bCs/>
          <w:sz w:val="20"/>
          <w:szCs w:val="20"/>
        </w:rPr>
        <w:t>2</w:t>
      </w:r>
      <w:r w:rsidR="00AF0C77" w:rsidRPr="001B701F">
        <w:rPr>
          <w:rFonts w:ascii="Times New Roman" w:hAnsi="Times New Roman" w:cs="Times New Roman"/>
          <w:b/>
          <w:bCs/>
          <w:sz w:val="20"/>
          <w:szCs w:val="20"/>
        </w:rPr>
        <w:t xml:space="preserve">. </w:t>
      </w:r>
      <w:r w:rsidR="001257AE" w:rsidRPr="001B701F">
        <w:rPr>
          <w:rFonts w:ascii="Times New Roman" w:hAnsi="Times New Roman" w:cs="Times New Roman"/>
          <w:b/>
          <w:bCs/>
          <w:kern w:val="0"/>
          <w:sz w:val="20"/>
          <w:szCs w:val="20"/>
        </w:rPr>
        <w:t>Impact on Productivity-Adjusted Life Years (PALYs) in a Qatari Working-Age Cohort with Type 2 Diabetes and Recurrent Cardiovascular Disease Events.</w:t>
      </w:r>
    </w:p>
    <w:p w14:paraId="28F2A68E" w14:textId="77777777" w:rsidR="00B64E86" w:rsidRPr="001B701F" w:rsidRDefault="00B64E86" w:rsidP="001257AE">
      <w:pPr>
        <w:autoSpaceDE w:val="0"/>
        <w:autoSpaceDN w:val="0"/>
        <w:adjustRightInd w:val="0"/>
        <w:spacing w:after="0" w:line="240" w:lineRule="auto"/>
        <w:rPr>
          <w:rFonts w:ascii="Times New Roman" w:hAnsi="Times New Roman" w:cs="Times New Roman"/>
          <w:kern w:val="0"/>
          <w:sz w:val="18"/>
          <w:szCs w:val="18"/>
        </w:rPr>
      </w:pPr>
    </w:p>
    <w:p w14:paraId="09A2A54B" w14:textId="2B1B9C5D" w:rsidR="00AF0C77" w:rsidRPr="001B701F" w:rsidRDefault="0067251F" w:rsidP="0067251F">
      <w:pPr>
        <w:pStyle w:val="ListParagraph"/>
        <w:numPr>
          <w:ilvl w:val="0"/>
          <w:numId w:val="8"/>
        </w:numPr>
        <w:rPr>
          <w:rFonts w:ascii="Times New Roman" w:hAnsi="Times New Roman" w:cs="Times New Roman"/>
          <w:b/>
          <w:bCs/>
          <w:sz w:val="20"/>
          <w:szCs w:val="20"/>
        </w:rPr>
      </w:pPr>
      <w:r w:rsidRPr="001B701F">
        <w:rPr>
          <w:rFonts w:ascii="Times New Roman" w:hAnsi="Times New Roman" w:cs="Times New Roman"/>
          <w:b/>
          <w:bCs/>
          <w:sz w:val="20"/>
          <w:szCs w:val="20"/>
        </w:rPr>
        <w:t xml:space="preserve">Men </w:t>
      </w:r>
    </w:p>
    <w:tbl>
      <w:tblPr>
        <w:tblStyle w:val="TableGrid"/>
        <w:tblW w:w="5000" w:type="pct"/>
        <w:tblLook w:val="04A0" w:firstRow="1" w:lastRow="0" w:firstColumn="1" w:lastColumn="0" w:noHBand="0" w:noVBand="1"/>
      </w:tblPr>
      <w:tblGrid>
        <w:gridCol w:w="2012"/>
        <w:gridCol w:w="995"/>
        <w:gridCol w:w="995"/>
        <w:gridCol w:w="995"/>
        <w:gridCol w:w="995"/>
        <w:gridCol w:w="994"/>
        <w:gridCol w:w="994"/>
        <w:gridCol w:w="994"/>
        <w:gridCol w:w="994"/>
        <w:gridCol w:w="994"/>
        <w:gridCol w:w="994"/>
        <w:gridCol w:w="994"/>
      </w:tblGrid>
      <w:tr w:rsidR="00755AD6" w:rsidRPr="001B701F" w14:paraId="2C60D4CD" w14:textId="77777777" w:rsidTr="00454B04">
        <w:trPr>
          <w:trHeight w:val="300"/>
        </w:trPr>
        <w:tc>
          <w:tcPr>
            <w:tcW w:w="763" w:type="pct"/>
            <w:noWrap/>
            <w:vAlign w:val="bottom"/>
            <w:hideMark/>
          </w:tcPr>
          <w:p w14:paraId="3FABED43" w14:textId="236B2D5F"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85" w:type="pct"/>
            <w:noWrap/>
            <w:hideMark/>
          </w:tcPr>
          <w:p w14:paraId="15D10F4B" w14:textId="76ED6451"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85" w:type="pct"/>
            <w:noWrap/>
            <w:hideMark/>
          </w:tcPr>
          <w:p w14:paraId="10446B71" w14:textId="6DCCEBF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85" w:type="pct"/>
            <w:noWrap/>
            <w:hideMark/>
          </w:tcPr>
          <w:p w14:paraId="2BDA948F" w14:textId="157FE5AA"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85" w:type="pct"/>
            <w:noWrap/>
            <w:hideMark/>
          </w:tcPr>
          <w:p w14:paraId="7B8208DD" w14:textId="4F48657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85" w:type="pct"/>
            <w:noWrap/>
            <w:hideMark/>
          </w:tcPr>
          <w:p w14:paraId="469AFB19" w14:textId="33DC2E0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85" w:type="pct"/>
            <w:noWrap/>
            <w:hideMark/>
          </w:tcPr>
          <w:p w14:paraId="429FCED1" w14:textId="6C7438D7"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85" w:type="pct"/>
            <w:noWrap/>
            <w:hideMark/>
          </w:tcPr>
          <w:p w14:paraId="07CDEE83" w14:textId="696606C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85" w:type="pct"/>
            <w:noWrap/>
            <w:hideMark/>
          </w:tcPr>
          <w:p w14:paraId="0243CF1E" w14:textId="7C8F4C5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85" w:type="pct"/>
            <w:noWrap/>
            <w:hideMark/>
          </w:tcPr>
          <w:p w14:paraId="7E6D55DC" w14:textId="25B6BEB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85" w:type="pct"/>
            <w:noWrap/>
            <w:hideMark/>
          </w:tcPr>
          <w:p w14:paraId="4383E052" w14:textId="50E1E57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88" w:type="pct"/>
            <w:noWrap/>
            <w:hideMark/>
          </w:tcPr>
          <w:p w14:paraId="35417CE3" w14:textId="4DE0D47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1F7ECD" w:rsidRPr="001B701F" w14:paraId="13CD9BD6" w14:textId="77777777" w:rsidTr="00454B04">
        <w:trPr>
          <w:trHeight w:val="300"/>
        </w:trPr>
        <w:tc>
          <w:tcPr>
            <w:tcW w:w="763" w:type="pct"/>
            <w:noWrap/>
            <w:hideMark/>
          </w:tcPr>
          <w:p w14:paraId="19D08921" w14:textId="4C88342E"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85" w:type="pct"/>
            <w:noWrap/>
            <w:vAlign w:val="bottom"/>
          </w:tcPr>
          <w:p w14:paraId="7EDAD4ED" w14:textId="6ACA6E0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8,744 </w:t>
            </w:r>
          </w:p>
        </w:tc>
        <w:tc>
          <w:tcPr>
            <w:tcW w:w="385" w:type="pct"/>
            <w:noWrap/>
            <w:vAlign w:val="bottom"/>
          </w:tcPr>
          <w:p w14:paraId="2C27878D" w14:textId="758DF7C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11,626 </w:t>
            </w:r>
          </w:p>
        </w:tc>
        <w:tc>
          <w:tcPr>
            <w:tcW w:w="385" w:type="pct"/>
            <w:noWrap/>
            <w:vAlign w:val="bottom"/>
          </w:tcPr>
          <w:p w14:paraId="03880504" w14:textId="1B4F709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14,444 </w:t>
            </w:r>
          </w:p>
        </w:tc>
        <w:tc>
          <w:tcPr>
            <w:tcW w:w="385" w:type="pct"/>
            <w:noWrap/>
            <w:vAlign w:val="bottom"/>
          </w:tcPr>
          <w:p w14:paraId="1435274C" w14:textId="54A27CB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17,156 </w:t>
            </w:r>
          </w:p>
        </w:tc>
        <w:tc>
          <w:tcPr>
            <w:tcW w:w="385" w:type="pct"/>
            <w:noWrap/>
            <w:vAlign w:val="bottom"/>
          </w:tcPr>
          <w:p w14:paraId="563154F7" w14:textId="3CF35BE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19,733 </w:t>
            </w:r>
          </w:p>
        </w:tc>
        <w:tc>
          <w:tcPr>
            <w:tcW w:w="385" w:type="pct"/>
            <w:noWrap/>
            <w:vAlign w:val="bottom"/>
          </w:tcPr>
          <w:p w14:paraId="3D957713" w14:textId="1D1E19C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22,166 </w:t>
            </w:r>
          </w:p>
        </w:tc>
        <w:tc>
          <w:tcPr>
            <w:tcW w:w="385" w:type="pct"/>
            <w:noWrap/>
            <w:vAlign w:val="bottom"/>
          </w:tcPr>
          <w:p w14:paraId="2A05EA99" w14:textId="0B70442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24,444 </w:t>
            </w:r>
          </w:p>
        </w:tc>
        <w:tc>
          <w:tcPr>
            <w:tcW w:w="385" w:type="pct"/>
            <w:noWrap/>
            <w:vAlign w:val="bottom"/>
          </w:tcPr>
          <w:p w14:paraId="4005A921" w14:textId="76B375B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26,577 </w:t>
            </w:r>
          </w:p>
        </w:tc>
        <w:tc>
          <w:tcPr>
            <w:tcW w:w="385" w:type="pct"/>
            <w:noWrap/>
            <w:vAlign w:val="bottom"/>
          </w:tcPr>
          <w:p w14:paraId="34361DA6" w14:textId="7D72393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28,560 </w:t>
            </w:r>
          </w:p>
        </w:tc>
        <w:tc>
          <w:tcPr>
            <w:tcW w:w="385" w:type="pct"/>
            <w:noWrap/>
            <w:vAlign w:val="bottom"/>
          </w:tcPr>
          <w:p w14:paraId="1B1C27CC" w14:textId="10CC69F4"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14,532 </w:t>
            </w:r>
          </w:p>
        </w:tc>
        <w:tc>
          <w:tcPr>
            <w:tcW w:w="388" w:type="pct"/>
            <w:noWrap/>
            <w:vAlign w:val="bottom"/>
          </w:tcPr>
          <w:p w14:paraId="222F8352" w14:textId="3D0F95B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187,982 </w:t>
            </w:r>
          </w:p>
        </w:tc>
      </w:tr>
      <w:tr w:rsidR="001F7ECD" w:rsidRPr="001B701F" w14:paraId="65156B43" w14:textId="77777777" w:rsidTr="00454B04">
        <w:trPr>
          <w:trHeight w:val="300"/>
        </w:trPr>
        <w:tc>
          <w:tcPr>
            <w:tcW w:w="763" w:type="pct"/>
            <w:noWrap/>
            <w:hideMark/>
          </w:tcPr>
          <w:p w14:paraId="51E01950" w14:textId="50ABAED5"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85" w:type="pct"/>
            <w:noWrap/>
            <w:vAlign w:val="bottom"/>
          </w:tcPr>
          <w:p w14:paraId="062DE569" w14:textId="79E968F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12,381 </w:t>
            </w:r>
          </w:p>
        </w:tc>
        <w:tc>
          <w:tcPr>
            <w:tcW w:w="385" w:type="pct"/>
            <w:noWrap/>
            <w:vAlign w:val="bottom"/>
          </w:tcPr>
          <w:p w14:paraId="29C6AE7C" w14:textId="20420B06"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15,148 </w:t>
            </w:r>
          </w:p>
        </w:tc>
        <w:tc>
          <w:tcPr>
            <w:tcW w:w="385" w:type="pct"/>
            <w:noWrap/>
            <w:vAlign w:val="bottom"/>
          </w:tcPr>
          <w:p w14:paraId="46208D82" w14:textId="41A335B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17,853 </w:t>
            </w:r>
          </w:p>
        </w:tc>
        <w:tc>
          <w:tcPr>
            <w:tcW w:w="385" w:type="pct"/>
            <w:noWrap/>
            <w:vAlign w:val="bottom"/>
          </w:tcPr>
          <w:p w14:paraId="69E1927C" w14:textId="14505A9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20,456 </w:t>
            </w:r>
          </w:p>
        </w:tc>
        <w:tc>
          <w:tcPr>
            <w:tcW w:w="385" w:type="pct"/>
            <w:noWrap/>
            <w:vAlign w:val="bottom"/>
          </w:tcPr>
          <w:p w14:paraId="0DBD8C39" w14:textId="223A4DA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22,928 </w:t>
            </w:r>
          </w:p>
        </w:tc>
        <w:tc>
          <w:tcPr>
            <w:tcW w:w="385" w:type="pct"/>
            <w:noWrap/>
            <w:vAlign w:val="bottom"/>
          </w:tcPr>
          <w:p w14:paraId="3BB90CC5" w14:textId="1AE6CA9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25,258 </w:t>
            </w:r>
          </w:p>
        </w:tc>
        <w:tc>
          <w:tcPr>
            <w:tcW w:w="385" w:type="pct"/>
            <w:noWrap/>
            <w:vAlign w:val="bottom"/>
          </w:tcPr>
          <w:p w14:paraId="452BC5E5" w14:textId="62AE4BE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27,438 </w:t>
            </w:r>
          </w:p>
        </w:tc>
        <w:tc>
          <w:tcPr>
            <w:tcW w:w="385" w:type="pct"/>
            <w:noWrap/>
            <w:vAlign w:val="bottom"/>
          </w:tcPr>
          <w:p w14:paraId="3B53C459" w14:textId="56DF9B8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29,476 </w:t>
            </w:r>
          </w:p>
        </w:tc>
        <w:tc>
          <w:tcPr>
            <w:tcW w:w="385" w:type="pct"/>
            <w:noWrap/>
            <w:vAlign w:val="bottom"/>
          </w:tcPr>
          <w:p w14:paraId="17A0623A" w14:textId="5AF7BED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31,367 </w:t>
            </w:r>
          </w:p>
        </w:tc>
        <w:tc>
          <w:tcPr>
            <w:tcW w:w="385" w:type="pct"/>
            <w:noWrap/>
            <w:vAlign w:val="bottom"/>
          </w:tcPr>
          <w:p w14:paraId="7EE50104" w14:textId="52A1041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15,893 </w:t>
            </w:r>
          </w:p>
        </w:tc>
        <w:tc>
          <w:tcPr>
            <w:tcW w:w="388" w:type="pct"/>
            <w:noWrap/>
            <w:vAlign w:val="bottom"/>
          </w:tcPr>
          <w:p w14:paraId="3264EE44" w14:textId="468BF3C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218,198 </w:t>
            </w:r>
          </w:p>
        </w:tc>
      </w:tr>
      <w:tr w:rsidR="001F7ECD" w:rsidRPr="001B701F" w14:paraId="10A5BAD1" w14:textId="77777777" w:rsidTr="00454B04">
        <w:trPr>
          <w:trHeight w:val="300"/>
        </w:trPr>
        <w:tc>
          <w:tcPr>
            <w:tcW w:w="763" w:type="pct"/>
            <w:noWrap/>
            <w:hideMark/>
          </w:tcPr>
          <w:p w14:paraId="01C0CAE7" w14:textId="0B4ADD51"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85" w:type="pct"/>
            <w:noWrap/>
            <w:vAlign w:val="bottom"/>
          </w:tcPr>
          <w:p w14:paraId="69ED5CBB" w14:textId="49285B54"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3,637 </w:t>
            </w:r>
          </w:p>
        </w:tc>
        <w:tc>
          <w:tcPr>
            <w:tcW w:w="385" w:type="pct"/>
            <w:noWrap/>
            <w:vAlign w:val="bottom"/>
          </w:tcPr>
          <w:p w14:paraId="520B5763" w14:textId="5C801B9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3,521 </w:t>
            </w:r>
          </w:p>
        </w:tc>
        <w:tc>
          <w:tcPr>
            <w:tcW w:w="385" w:type="pct"/>
            <w:noWrap/>
            <w:vAlign w:val="bottom"/>
          </w:tcPr>
          <w:p w14:paraId="1824488F" w14:textId="19932AD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3,409 </w:t>
            </w:r>
          </w:p>
        </w:tc>
        <w:tc>
          <w:tcPr>
            <w:tcW w:w="385" w:type="pct"/>
            <w:noWrap/>
            <w:vAlign w:val="bottom"/>
          </w:tcPr>
          <w:p w14:paraId="43005663" w14:textId="1F27A4B0"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3,301 </w:t>
            </w:r>
          </w:p>
        </w:tc>
        <w:tc>
          <w:tcPr>
            <w:tcW w:w="385" w:type="pct"/>
            <w:noWrap/>
            <w:vAlign w:val="bottom"/>
          </w:tcPr>
          <w:p w14:paraId="7EFEF5E5" w14:textId="5E4E1CE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3,195 </w:t>
            </w:r>
          </w:p>
        </w:tc>
        <w:tc>
          <w:tcPr>
            <w:tcW w:w="385" w:type="pct"/>
            <w:noWrap/>
            <w:vAlign w:val="bottom"/>
          </w:tcPr>
          <w:p w14:paraId="162C3B8B" w14:textId="29D1566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3,093 </w:t>
            </w:r>
          </w:p>
        </w:tc>
        <w:tc>
          <w:tcPr>
            <w:tcW w:w="385" w:type="pct"/>
            <w:noWrap/>
            <w:vAlign w:val="bottom"/>
          </w:tcPr>
          <w:p w14:paraId="39F505F5" w14:textId="34D3EC3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2,994 </w:t>
            </w:r>
          </w:p>
        </w:tc>
        <w:tc>
          <w:tcPr>
            <w:tcW w:w="385" w:type="pct"/>
            <w:noWrap/>
            <w:vAlign w:val="bottom"/>
          </w:tcPr>
          <w:p w14:paraId="07F26644" w14:textId="16F6EFE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2,899 </w:t>
            </w:r>
          </w:p>
        </w:tc>
        <w:tc>
          <w:tcPr>
            <w:tcW w:w="385" w:type="pct"/>
            <w:noWrap/>
            <w:vAlign w:val="bottom"/>
          </w:tcPr>
          <w:p w14:paraId="794A0582" w14:textId="51A2F05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2,807 </w:t>
            </w:r>
          </w:p>
        </w:tc>
        <w:tc>
          <w:tcPr>
            <w:tcW w:w="385" w:type="pct"/>
            <w:noWrap/>
            <w:vAlign w:val="bottom"/>
          </w:tcPr>
          <w:p w14:paraId="27C23F05" w14:textId="27C15DA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1,361 </w:t>
            </w:r>
          </w:p>
        </w:tc>
        <w:tc>
          <w:tcPr>
            <w:tcW w:w="388" w:type="pct"/>
            <w:noWrap/>
            <w:vAlign w:val="bottom"/>
          </w:tcPr>
          <w:p w14:paraId="61F860C8" w14:textId="0CEF82C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30,216 </w:t>
            </w:r>
          </w:p>
        </w:tc>
      </w:tr>
      <w:tr w:rsidR="001F7ECD" w:rsidRPr="001B701F" w14:paraId="69DED4A0" w14:textId="77777777" w:rsidTr="00454B04">
        <w:trPr>
          <w:trHeight w:val="300"/>
        </w:trPr>
        <w:tc>
          <w:tcPr>
            <w:tcW w:w="763" w:type="pct"/>
            <w:noWrap/>
            <w:hideMark/>
          </w:tcPr>
          <w:p w14:paraId="3A40CC8E" w14:textId="28F811F2"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85" w:type="pct"/>
            <w:noWrap/>
            <w:vAlign w:val="bottom"/>
          </w:tcPr>
          <w:p w14:paraId="4CD46811" w14:textId="2C7C766D"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8,558 </w:t>
            </w:r>
          </w:p>
        </w:tc>
        <w:tc>
          <w:tcPr>
            <w:tcW w:w="385" w:type="pct"/>
            <w:noWrap/>
            <w:vAlign w:val="bottom"/>
          </w:tcPr>
          <w:p w14:paraId="0BA92494" w14:textId="216EF70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11,333 </w:t>
            </w:r>
          </w:p>
        </w:tc>
        <w:tc>
          <w:tcPr>
            <w:tcW w:w="385" w:type="pct"/>
            <w:noWrap/>
            <w:vAlign w:val="bottom"/>
          </w:tcPr>
          <w:p w14:paraId="72ECF16B" w14:textId="1AEE86D4"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14,055 </w:t>
            </w:r>
          </w:p>
        </w:tc>
        <w:tc>
          <w:tcPr>
            <w:tcW w:w="385" w:type="pct"/>
            <w:noWrap/>
            <w:vAlign w:val="bottom"/>
          </w:tcPr>
          <w:p w14:paraId="06F683CB" w14:textId="4C1E8384"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16,682 </w:t>
            </w:r>
          </w:p>
        </w:tc>
        <w:tc>
          <w:tcPr>
            <w:tcW w:w="385" w:type="pct"/>
            <w:noWrap/>
            <w:vAlign w:val="bottom"/>
          </w:tcPr>
          <w:p w14:paraId="3A2AC835" w14:textId="53E868D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19,184 </w:t>
            </w:r>
          </w:p>
        </w:tc>
        <w:tc>
          <w:tcPr>
            <w:tcW w:w="385" w:type="pct"/>
            <w:noWrap/>
            <w:vAlign w:val="bottom"/>
          </w:tcPr>
          <w:p w14:paraId="164F5B58" w14:textId="176EF12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21,551 </w:t>
            </w:r>
          </w:p>
        </w:tc>
        <w:tc>
          <w:tcPr>
            <w:tcW w:w="385" w:type="pct"/>
            <w:noWrap/>
            <w:vAlign w:val="bottom"/>
          </w:tcPr>
          <w:p w14:paraId="7D6FFA62" w14:textId="50DC68F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23,774 </w:t>
            </w:r>
          </w:p>
        </w:tc>
        <w:tc>
          <w:tcPr>
            <w:tcW w:w="385" w:type="pct"/>
            <w:noWrap/>
            <w:vAlign w:val="bottom"/>
          </w:tcPr>
          <w:p w14:paraId="4BE58361" w14:textId="3B94289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25,860 </w:t>
            </w:r>
          </w:p>
        </w:tc>
        <w:tc>
          <w:tcPr>
            <w:tcW w:w="385" w:type="pct"/>
            <w:noWrap/>
            <w:vAlign w:val="bottom"/>
          </w:tcPr>
          <w:p w14:paraId="3EEDEACB" w14:textId="4029C87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27,802 </w:t>
            </w:r>
          </w:p>
        </w:tc>
        <w:tc>
          <w:tcPr>
            <w:tcW w:w="385" w:type="pct"/>
            <w:noWrap/>
            <w:vAlign w:val="bottom"/>
          </w:tcPr>
          <w:p w14:paraId="48553D52" w14:textId="12C8441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14,150 </w:t>
            </w:r>
          </w:p>
        </w:tc>
        <w:tc>
          <w:tcPr>
            <w:tcW w:w="388" w:type="pct"/>
            <w:noWrap/>
            <w:vAlign w:val="bottom"/>
          </w:tcPr>
          <w:p w14:paraId="091E48E3" w14:textId="400FDF2D"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182,949 </w:t>
            </w:r>
          </w:p>
        </w:tc>
      </w:tr>
      <w:tr w:rsidR="001F7ECD" w:rsidRPr="001B701F" w14:paraId="7977A6E6" w14:textId="77777777" w:rsidTr="00454B04">
        <w:trPr>
          <w:trHeight w:val="300"/>
        </w:trPr>
        <w:tc>
          <w:tcPr>
            <w:tcW w:w="763" w:type="pct"/>
            <w:noWrap/>
            <w:hideMark/>
          </w:tcPr>
          <w:p w14:paraId="248FE5C1" w14:textId="4179E420"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85" w:type="pct"/>
            <w:noWrap/>
            <w:vAlign w:val="bottom"/>
          </w:tcPr>
          <w:p w14:paraId="741B94B0" w14:textId="404B418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(186)</w:t>
            </w:r>
          </w:p>
        </w:tc>
        <w:tc>
          <w:tcPr>
            <w:tcW w:w="385" w:type="pct"/>
            <w:noWrap/>
            <w:vAlign w:val="bottom"/>
          </w:tcPr>
          <w:p w14:paraId="612410BB" w14:textId="11DADD7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(294)</w:t>
            </w:r>
          </w:p>
        </w:tc>
        <w:tc>
          <w:tcPr>
            <w:tcW w:w="385" w:type="pct"/>
            <w:noWrap/>
            <w:vAlign w:val="bottom"/>
          </w:tcPr>
          <w:p w14:paraId="3FA2CC3F" w14:textId="27C1547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(389)</w:t>
            </w:r>
          </w:p>
        </w:tc>
        <w:tc>
          <w:tcPr>
            <w:tcW w:w="385" w:type="pct"/>
            <w:noWrap/>
            <w:vAlign w:val="bottom"/>
          </w:tcPr>
          <w:p w14:paraId="63825F75" w14:textId="237C2E8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(473)</w:t>
            </w:r>
          </w:p>
        </w:tc>
        <w:tc>
          <w:tcPr>
            <w:tcW w:w="385" w:type="pct"/>
            <w:noWrap/>
            <w:vAlign w:val="bottom"/>
          </w:tcPr>
          <w:p w14:paraId="1B94EBCA" w14:textId="1431D7F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(549)</w:t>
            </w:r>
          </w:p>
        </w:tc>
        <w:tc>
          <w:tcPr>
            <w:tcW w:w="385" w:type="pct"/>
            <w:noWrap/>
            <w:vAlign w:val="bottom"/>
          </w:tcPr>
          <w:p w14:paraId="3B266785" w14:textId="746639A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(614)</w:t>
            </w:r>
          </w:p>
        </w:tc>
        <w:tc>
          <w:tcPr>
            <w:tcW w:w="385" w:type="pct"/>
            <w:noWrap/>
            <w:vAlign w:val="bottom"/>
          </w:tcPr>
          <w:p w14:paraId="4B5E2990" w14:textId="6821814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(670)</w:t>
            </w:r>
          </w:p>
        </w:tc>
        <w:tc>
          <w:tcPr>
            <w:tcW w:w="385" w:type="pct"/>
            <w:noWrap/>
            <w:vAlign w:val="bottom"/>
          </w:tcPr>
          <w:p w14:paraId="766D67C1" w14:textId="420835B6"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(717)</w:t>
            </w:r>
          </w:p>
        </w:tc>
        <w:tc>
          <w:tcPr>
            <w:tcW w:w="385" w:type="pct"/>
            <w:noWrap/>
            <w:vAlign w:val="bottom"/>
          </w:tcPr>
          <w:p w14:paraId="5E324D46" w14:textId="5DDDA09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(757)</w:t>
            </w:r>
          </w:p>
        </w:tc>
        <w:tc>
          <w:tcPr>
            <w:tcW w:w="385" w:type="pct"/>
            <w:noWrap/>
            <w:vAlign w:val="bottom"/>
          </w:tcPr>
          <w:p w14:paraId="4ACB6180" w14:textId="7DBC92D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(382)</w:t>
            </w:r>
          </w:p>
        </w:tc>
        <w:tc>
          <w:tcPr>
            <w:tcW w:w="388" w:type="pct"/>
            <w:noWrap/>
            <w:vAlign w:val="bottom"/>
          </w:tcPr>
          <w:p w14:paraId="77685AFE" w14:textId="3B764A4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(5,032)</w:t>
            </w:r>
          </w:p>
        </w:tc>
      </w:tr>
      <w:tr w:rsidR="001F7ECD" w:rsidRPr="001B701F" w14:paraId="26A4EE11" w14:textId="77777777" w:rsidTr="00454B04">
        <w:trPr>
          <w:trHeight w:val="300"/>
        </w:trPr>
        <w:tc>
          <w:tcPr>
            <w:tcW w:w="763" w:type="pct"/>
            <w:noWrap/>
            <w:hideMark/>
          </w:tcPr>
          <w:p w14:paraId="7E4AC3A8" w14:textId="120D7065"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85" w:type="pct"/>
            <w:noWrap/>
            <w:vAlign w:val="bottom"/>
          </w:tcPr>
          <w:p w14:paraId="78975733" w14:textId="2CB1998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8,626 </w:t>
            </w:r>
          </w:p>
        </w:tc>
        <w:tc>
          <w:tcPr>
            <w:tcW w:w="385" w:type="pct"/>
            <w:noWrap/>
            <w:vAlign w:val="bottom"/>
          </w:tcPr>
          <w:p w14:paraId="60F92C79" w14:textId="230E0F1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11,391 </w:t>
            </w:r>
          </w:p>
        </w:tc>
        <w:tc>
          <w:tcPr>
            <w:tcW w:w="385" w:type="pct"/>
            <w:noWrap/>
            <w:vAlign w:val="bottom"/>
          </w:tcPr>
          <w:p w14:paraId="522BFBFE" w14:textId="7636325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14,105 </w:t>
            </w:r>
          </w:p>
        </w:tc>
        <w:tc>
          <w:tcPr>
            <w:tcW w:w="385" w:type="pct"/>
            <w:noWrap/>
            <w:vAlign w:val="bottom"/>
          </w:tcPr>
          <w:p w14:paraId="7C6F1789" w14:textId="20948A6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16,725 </w:t>
            </w:r>
          </w:p>
        </w:tc>
        <w:tc>
          <w:tcPr>
            <w:tcW w:w="385" w:type="pct"/>
            <w:noWrap/>
            <w:vAlign w:val="bottom"/>
          </w:tcPr>
          <w:p w14:paraId="4CE6E1EC" w14:textId="70C901E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19,221 </w:t>
            </w:r>
          </w:p>
        </w:tc>
        <w:tc>
          <w:tcPr>
            <w:tcW w:w="385" w:type="pct"/>
            <w:noWrap/>
            <w:vAlign w:val="bottom"/>
          </w:tcPr>
          <w:p w14:paraId="5075FE04" w14:textId="3BB1D06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21,582 </w:t>
            </w:r>
          </w:p>
        </w:tc>
        <w:tc>
          <w:tcPr>
            <w:tcW w:w="385" w:type="pct"/>
            <w:noWrap/>
            <w:vAlign w:val="bottom"/>
          </w:tcPr>
          <w:p w14:paraId="599EACC7" w14:textId="2131029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23,800 </w:t>
            </w:r>
          </w:p>
        </w:tc>
        <w:tc>
          <w:tcPr>
            <w:tcW w:w="385" w:type="pct"/>
            <w:noWrap/>
            <w:vAlign w:val="bottom"/>
          </w:tcPr>
          <w:p w14:paraId="37573984" w14:textId="75AE52C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25,881 </w:t>
            </w:r>
          </w:p>
        </w:tc>
        <w:tc>
          <w:tcPr>
            <w:tcW w:w="385" w:type="pct"/>
            <w:noWrap/>
            <w:vAlign w:val="bottom"/>
          </w:tcPr>
          <w:p w14:paraId="28465406" w14:textId="7C67694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27,820 </w:t>
            </w:r>
          </w:p>
        </w:tc>
        <w:tc>
          <w:tcPr>
            <w:tcW w:w="385" w:type="pct"/>
            <w:noWrap/>
            <w:vAlign w:val="bottom"/>
          </w:tcPr>
          <w:p w14:paraId="2D122034" w14:textId="428BFEE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14,158 </w:t>
            </w:r>
          </w:p>
        </w:tc>
        <w:tc>
          <w:tcPr>
            <w:tcW w:w="388" w:type="pct"/>
            <w:noWrap/>
            <w:vAlign w:val="bottom"/>
          </w:tcPr>
          <w:p w14:paraId="2B6A434F" w14:textId="3C0592D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183,309 </w:t>
            </w:r>
          </w:p>
        </w:tc>
      </w:tr>
      <w:tr w:rsidR="001F7ECD" w:rsidRPr="001B701F" w14:paraId="2C970E75" w14:textId="77777777" w:rsidTr="00454B04">
        <w:trPr>
          <w:trHeight w:val="300"/>
        </w:trPr>
        <w:tc>
          <w:tcPr>
            <w:tcW w:w="763" w:type="pct"/>
            <w:noWrap/>
            <w:hideMark/>
          </w:tcPr>
          <w:p w14:paraId="204DB6C7" w14:textId="40A954D7"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85" w:type="pct"/>
            <w:noWrap/>
            <w:vAlign w:val="bottom"/>
          </w:tcPr>
          <w:p w14:paraId="52ADAC5B" w14:textId="47CC6B0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(119)</w:t>
            </w:r>
          </w:p>
        </w:tc>
        <w:tc>
          <w:tcPr>
            <w:tcW w:w="385" w:type="pct"/>
            <w:noWrap/>
            <w:vAlign w:val="bottom"/>
          </w:tcPr>
          <w:p w14:paraId="6BB9F2E7" w14:textId="202CA25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(235)</w:t>
            </w:r>
          </w:p>
        </w:tc>
        <w:tc>
          <w:tcPr>
            <w:tcW w:w="385" w:type="pct"/>
            <w:noWrap/>
            <w:vAlign w:val="bottom"/>
          </w:tcPr>
          <w:p w14:paraId="57A86B92" w14:textId="06D02F7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(339)</w:t>
            </w:r>
          </w:p>
        </w:tc>
        <w:tc>
          <w:tcPr>
            <w:tcW w:w="385" w:type="pct"/>
            <w:noWrap/>
            <w:vAlign w:val="bottom"/>
          </w:tcPr>
          <w:p w14:paraId="7333B05B" w14:textId="1111AE1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(430)</w:t>
            </w:r>
          </w:p>
        </w:tc>
        <w:tc>
          <w:tcPr>
            <w:tcW w:w="385" w:type="pct"/>
            <w:noWrap/>
            <w:vAlign w:val="bottom"/>
          </w:tcPr>
          <w:p w14:paraId="2101779D" w14:textId="27DDC1E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(512)</w:t>
            </w:r>
          </w:p>
        </w:tc>
        <w:tc>
          <w:tcPr>
            <w:tcW w:w="385" w:type="pct"/>
            <w:noWrap/>
            <w:vAlign w:val="bottom"/>
          </w:tcPr>
          <w:p w14:paraId="505692E2" w14:textId="3470C70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(584)</w:t>
            </w:r>
          </w:p>
        </w:tc>
        <w:tc>
          <w:tcPr>
            <w:tcW w:w="385" w:type="pct"/>
            <w:noWrap/>
            <w:vAlign w:val="bottom"/>
          </w:tcPr>
          <w:p w14:paraId="244DC191" w14:textId="122F312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(644)</w:t>
            </w:r>
          </w:p>
        </w:tc>
        <w:tc>
          <w:tcPr>
            <w:tcW w:w="385" w:type="pct"/>
            <w:noWrap/>
            <w:vAlign w:val="bottom"/>
          </w:tcPr>
          <w:p w14:paraId="5607ACDE" w14:textId="0FC76ED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(696)</w:t>
            </w:r>
          </w:p>
        </w:tc>
        <w:tc>
          <w:tcPr>
            <w:tcW w:w="385" w:type="pct"/>
            <w:noWrap/>
            <w:vAlign w:val="bottom"/>
          </w:tcPr>
          <w:p w14:paraId="7F7FAEA4" w14:textId="67AC044D"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(740)</w:t>
            </w:r>
          </w:p>
        </w:tc>
        <w:tc>
          <w:tcPr>
            <w:tcW w:w="385" w:type="pct"/>
            <w:noWrap/>
            <w:vAlign w:val="bottom"/>
          </w:tcPr>
          <w:p w14:paraId="605BBC4B" w14:textId="7718660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(374)</w:t>
            </w:r>
          </w:p>
        </w:tc>
        <w:tc>
          <w:tcPr>
            <w:tcW w:w="388" w:type="pct"/>
            <w:noWrap/>
            <w:vAlign w:val="bottom"/>
          </w:tcPr>
          <w:p w14:paraId="3A5366AF" w14:textId="48C6816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(4,673)</w:t>
            </w:r>
          </w:p>
        </w:tc>
      </w:tr>
      <w:tr w:rsidR="001F7ECD" w:rsidRPr="001B701F" w14:paraId="0263BF21" w14:textId="77777777" w:rsidTr="00454B04">
        <w:trPr>
          <w:trHeight w:val="300"/>
        </w:trPr>
        <w:tc>
          <w:tcPr>
            <w:tcW w:w="763" w:type="pct"/>
            <w:noWrap/>
          </w:tcPr>
          <w:p w14:paraId="153C4EB3" w14:textId="15B1C021" w:rsidR="001F7ECD" w:rsidRPr="001B701F" w:rsidRDefault="001F7ECD" w:rsidP="001F7ECD">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85" w:type="pct"/>
            <w:noWrap/>
            <w:vAlign w:val="bottom"/>
          </w:tcPr>
          <w:p w14:paraId="45A3E62B" w14:textId="025F7AA1"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8,744 </w:t>
            </w:r>
          </w:p>
        </w:tc>
        <w:tc>
          <w:tcPr>
            <w:tcW w:w="385" w:type="pct"/>
            <w:noWrap/>
            <w:vAlign w:val="bottom"/>
          </w:tcPr>
          <w:p w14:paraId="3BC1E1DA" w14:textId="23F03208"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11,626 </w:t>
            </w:r>
          </w:p>
        </w:tc>
        <w:tc>
          <w:tcPr>
            <w:tcW w:w="385" w:type="pct"/>
            <w:noWrap/>
            <w:vAlign w:val="bottom"/>
          </w:tcPr>
          <w:p w14:paraId="1802470F" w14:textId="50BC1195"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14,444 </w:t>
            </w:r>
          </w:p>
        </w:tc>
        <w:tc>
          <w:tcPr>
            <w:tcW w:w="385" w:type="pct"/>
            <w:noWrap/>
            <w:vAlign w:val="bottom"/>
          </w:tcPr>
          <w:p w14:paraId="2A6CBC47" w14:textId="59FB6635"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17,156 </w:t>
            </w:r>
          </w:p>
        </w:tc>
        <w:tc>
          <w:tcPr>
            <w:tcW w:w="385" w:type="pct"/>
            <w:noWrap/>
            <w:vAlign w:val="bottom"/>
          </w:tcPr>
          <w:p w14:paraId="287FC19E" w14:textId="1C8CDA5F"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19,733 </w:t>
            </w:r>
          </w:p>
        </w:tc>
        <w:tc>
          <w:tcPr>
            <w:tcW w:w="385" w:type="pct"/>
            <w:noWrap/>
            <w:vAlign w:val="bottom"/>
          </w:tcPr>
          <w:p w14:paraId="48338B5C" w14:textId="62A21D31"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22,166 </w:t>
            </w:r>
          </w:p>
        </w:tc>
        <w:tc>
          <w:tcPr>
            <w:tcW w:w="385" w:type="pct"/>
            <w:noWrap/>
            <w:vAlign w:val="bottom"/>
          </w:tcPr>
          <w:p w14:paraId="7C7634C4" w14:textId="0046C0DD"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24,444 </w:t>
            </w:r>
          </w:p>
        </w:tc>
        <w:tc>
          <w:tcPr>
            <w:tcW w:w="385" w:type="pct"/>
            <w:noWrap/>
            <w:vAlign w:val="bottom"/>
          </w:tcPr>
          <w:p w14:paraId="5DD33611" w14:textId="35618C84"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26,577 </w:t>
            </w:r>
          </w:p>
        </w:tc>
        <w:tc>
          <w:tcPr>
            <w:tcW w:w="385" w:type="pct"/>
            <w:noWrap/>
            <w:vAlign w:val="bottom"/>
          </w:tcPr>
          <w:p w14:paraId="0ACE158D" w14:textId="7A588090"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28,560 </w:t>
            </w:r>
          </w:p>
        </w:tc>
        <w:tc>
          <w:tcPr>
            <w:tcW w:w="385" w:type="pct"/>
            <w:noWrap/>
            <w:vAlign w:val="bottom"/>
          </w:tcPr>
          <w:p w14:paraId="1F1D80DD" w14:textId="30491005"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14,532 </w:t>
            </w:r>
          </w:p>
        </w:tc>
        <w:tc>
          <w:tcPr>
            <w:tcW w:w="388" w:type="pct"/>
            <w:noWrap/>
            <w:vAlign w:val="bottom"/>
          </w:tcPr>
          <w:p w14:paraId="49E5726E" w14:textId="7DF86575"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187,982 </w:t>
            </w:r>
          </w:p>
        </w:tc>
      </w:tr>
      <w:tr w:rsidR="001F7ECD" w:rsidRPr="001B701F" w14:paraId="66EFEE4D" w14:textId="77777777" w:rsidTr="00454B04">
        <w:trPr>
          <w:trHeight w:val="300"/>
        </w:trPr>
        <w:tc>
          <w:tcPr>
            <w:tcW w:w="763" w:type="pct"/>
            <w:noWrap/>
          </w:tcPr>
          <w:p w14:paraId="0E2DB6AD" w14:textId="1D95F7B6" w:rsidR="001F7ECD" w:rsidRPr="001B701F" w:rsidRDefault="001F7ECD" w:rsidP="001F7ECD">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85" w:type="pct"/>
            <w:noWrap/>
            <w:vAlign w:val="bottom"/>
          </w:tcPr>
          <w:p w14:paraId="0AC5C90B" w14:textId="3D592AF2"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60BE5554" w14:textId="20D1600E"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00DC6969" w14:textId="1B5EC045"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22C49838" w14:textId="1D02DFF9"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6B10633A" w14:textId="1257232F"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6EBB86F7" w14:textId="33ED7FBE"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2B35A0B3" w14:textId="394A624F"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4362CD51" w14:textId="75AA32B5"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406B718B" w14:textId="1D684AEF"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5" w:type="pct"/>
            <w:noWrap/>
            <w:vAlign w:val="bottom"/>
          </w:tcPr>
          <w:p w14:paraId="74EFC885" w14:textId="450F6BFF"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8" w:type="pct"/>
            <w:noWrap/>
            <w:vAlign w:val="bottom"/>
          </w:tcPr>
          <w:p w14:paraId="2DEC8D27" w14:textId="7BAEDFD0"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r>
    </w:tbl>
    <w:p w14:paraId="28FD827E" w14:textId="77777777" w:rsidR="00B64E86" w:rsidRDefault="00B64E86" w:rsidP="00B64E86">
      <w:pPr>
        <w:pStyle w:val="ListParagraph"/>
        <w:rPr>
          <w:rFonts w:ascii="Times New Roman" w:hAnsi="Times New Roman" w:cs="Times New Roman"/>
          <w:b/>
          <w:bCs/>
          <w:sz w:val="20"/>
          <w:szCs w:val="20"/>
        </w:rPr>
      </w:pPr>
    </w:p>
    <w:p w14:paraId="7DD8842F" w14:textId="41A3B73B" w:rsidR="00AF0C77" w:rsidRPr="00B64E86" w:rsidRDefault="0067251F" w:rsidP="00B64E86">
      <w:pPr>
        <w:pStyle w:val="ListParagraph"/>
        <w:numPr>
          <w:ilvl w:val="0"/>
          <w:numId w:val="8"/>
        </w:numPr>
        <w:rPr>
          <w:rFonts w:ascii="Times New Roman" w:hAnsi="Times New Roman" w:cs="Times New Roman"/>
          <w:b/>
          <w:bCs/>
          <w:sz w:val="20"/>
          <w:szCs w:val="20"/>
        </w:rPr>
      </w:pPr>
      <w:r w:rsidRPr="00B64E86">
        <w:rPr>
          <w:rFonts w:ascii="Times New Roman" w:hAnsi="Times New Roman" w:cs="Times New Roman"/>
          <w:b/>
          <w:bCs/>
          <w:sz w:val="20"/>
          <w:szCs w:val="20"/>
        </w:rPr>
        <w:t xml:space="preserve">Women </w:t>
      </w:r>
    </w:p>
    <w:tbl>
      <w:tblPr>
        <w:tblStyle w:val="TableGrid"/>
        <w:tblW w:w="5000" w:type="pct"/>
        <w:tblLook w:val="04A0" w:firstRow="1" w:lastRow="0" w:firstColumn="1" w:lastColumn="0" w:noHBand="0" w:noVBand="1"/>
      </w:tblPr>
      <w:tblGrid>
        <w:gridCol w:w="2012"/>
        <w:gridCol w:w="995"/>
        <w:gridCol w:w="995"/>
        <w:gridCol w:w="995"/>
        <w:gridCol w:w="995"/>
        <w:gridCol w:w="994"/>
        <w:gridCol w:w="994"/>
        <w:gridCol w:w="994"/>
        <w:gridCol w:w="994"/>
        <w:gridCol w:w="994"/>
        <w:gridCol w:w="994"/>
        <w:gridCol w:w="994"/>
      </w:tblGrid>
      <w:tr w:rsidR="00755AD6" w:rsidRPr="001B701F" w14:paraId="743B5A58" w14:textId="77777777" w:rsidTr="00454B04">
        <w:trPr>
          <w:trHeight w:val="300"/>
        </w:trPr>
        <w:tc>
          <w:tcPr>
            <w:tcW w:w="724" w:type="pct"/>
            <w:noWrap/>
            <w:vAlign w:val="bottom"/>
            <w:hideMark/>
          </w:tcPr>
          <w:p w14:paraId="7653F1B6" w14:textId="296413EA"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88" w:type="pct"/>
            <w:noWrap/>
            <w:hideMark/>
          </w:tcPr>
          <w:p w14:paraId="2275483A" w14:textId="665DF54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89" w:type="pct"/>
            <w:noWrap/>
            <w:hideMark/>
          </w:tcPr>
          <w:p w14:paraId="0860AEF1" w14:textId="2AF0327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89" w:type="pct"/>
            <w:noWrap/>
            <w:hideMark/>
          </w:tcPr>
          <w:p w14:paraId="00240D2D" w14:textId="710BCEB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89" w:type="pct"/>
            <w:noWrap/>
            <w:hideMark/>
          </w:tcPr>
          <w:p w14:paraId="021A1E9D" w14:textId="480D88B8"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89" w:type="pct"/>
            <w:noWrap/>
            <w:hideMark/>
          </w:tcPr>
          <w:p w14:paraId="3F152768" w14:textId="7E6DABB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89" w:type="pct"/>
            <w:noWrap/>
            <w:hideMark/>
          </w:tcPr>
          <w:p w14:paraId="299595BD" w14:textId="2A4C2E7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89" w:type="pct"/>
            <w:noWrap/>
            <w:hideMark/>
          </w:tcPr>
          <w:p w14:paraId="6A9E4CD3" w14:textId="65C2497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89" w:type="pct"/>
            <w:noWrap/>
            <w:hideMark/>
          </w:tcPr>
          <w:p w14:paraId="55F61A56" w14:textId="74B5DD0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89" w:type="pct"/>
            <w:noWrap/>
            <w:hideMark/>
          </w:tcPr>
          <w:p w14:paraId="5D5D2D5B" w14:textId="66FE1DB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89" w:type="pct"/>
            <w:noWrap/>
            <w:hideMark/>
          </w:tcPr>
          <w:p w14:paraId="5AA1ED46" w14:textId="6946818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89" w:type="pct"/>
            <w:noWrap/>
            <w:hideMark/>
          </w:tcPr>
          <w:p w14:paraId="111881E1" w14:textId="3ECF6E1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1F7ECD" w:rsidRPr="001B701F" w14:paraId="060BA377" w14:textId="77777777" w:rsidTr="00454B04">
        <w:trPr>
          <w:trHeight w:val="300"/>
        </w:trPr>
        <w:tc>
          <w:tcPr>
            <w:tcW w:w="724" w:type="pct"/>
            <w:noWrap/>
            <w:hideMark/>
          </w:tcPr>
          <w:p w14:paraId="2405D85C" w14:textId="1BCB306A"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88" w:type="pct"/>
            <w:noWrap/>
            <w:vAlign w:val="bottom"/>
          </w:tcPr>
          <w:p w14:paraId="23396DBF" w14:textId="19FB057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462 </w:t>
            </w:r>
          </w:p>
        </w:tc>
        <w:tc>
          <w:tcPr>
            <w:tcW w:w="389" w:type="pct"/>
            <w:noWrap/>
            <w:vAlign w:val="bottom"/>
          </w:tcPr>
          <w:p w14:paraId="6D33FBE5" w14:textId="76C3468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615 </w:t>
            </w:r>
          </w:p>
        </w:tc>
        <w:tc>
          <w:tcPr>
            <w:tcW w:w="389" w:type="pct"/>
            <w:noWrap/>
            <w:vAlign w:val="bottom"/>
          </w:tcPr>
          <w:p w14:paraId="7E537347" w14:textId="13F7286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769 </w:t>
            </w:r>
          </w:p>
        </w:tc>
        <w:tc>
          <w:tcPr>
            <w:tcW w:w="389" w:type="pct"/>
            <w:noWrap/>
            <w:vAlign w:val="bottom"/>
          </w:tcPr>
          <w:p w14:paraId="627A6AFE" w14:textId="7F3A733D"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922 </w:t>
            </w:r>
          </w:p>
        </w:tc>
        <w:tc>
          <w:tcPr>
            <w:tcW w:w="389" w:type="pct"/>
            <w:noWrap/>
            <w:vAlign w:val="bottom"/>
          </w:tcPr>
          <w:p w14:paraId="0D678A63" w14:textId="1617EBA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1,070 </w:t>
            </w:r>
          </w:p>
        </w:tc>
        <w:tc>
          <w:tcPr>
            <w:tcW w:w="389" w:type="pct"/>
            <w:noWrap/>
            <w:vAlign w:val="bottom"/>
          </w:tcPr>
          <w:p w14:paraId="5834B1F5" w14:textId="54A6FB6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1,216 </w:t>
            </w:r>
          </w:p>
        </w:tc>
        <w:tc>
          <w:tcPr>
            <w:tcW w:w="389" w:type="pct"/>
            <w:noWrap/>
            <w:vAlign w:val="bottom"/>
          </w:tcPr>
          <w:p w14:paraId="789BF478" w14:textId="5279C28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1,362 </w:t>
            </w:r>
          </w:p>
        </w:tc>
        <w:tc>
          <w:tcPr>
            <w:tcW w:w="389" w:type="pct"/>
            <w:noWrap/>
            <w:vAlign w:val="bottom"/>
          </w:tcPr>
          <w:p w14:paraId="11FE9216" w14:textId="57EC54B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1,503 </w:t>
            </w:r>
          </w:p>
        </w:tc>
        <w:tc>
          <w:tcPr>
            <w:tcW w:w="389" w:type="pct"/>
            <w:noWrap/>
            <w:vAlign w:val="bottom"/>
          </w:tcPr>
          <w:p w14:paraId="6E371E72" w14:textId="1A868FF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1,638 </w:t>
            </w:r>
          </w:p>
        </w:tc>
        <w:tc>
          <w:tcPr>
            <w:tcW w:w="389" w:type="pct"/>
            <w:noWrap/>
            <w:vAlign w:val="bottom"/>
          </w:tcPr>
          <w:p w14:paraId="5397EE0E" w14:textId="48095DD6"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838 </w:t>
            </w:r>
          </w:p>
        </w:tc>
        <w:tc>
          <w:tcPr>
            <w:tcW w:w="389" w:type="pct"/>
            <w:noWrap/>
            <w:vAlign w:val="bottom"/>
          </w:tcPr>
          <w:p w14:paraId="069465A2" w14:textId="027EBC9D"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10,394 </w:t>
            </w:r>
          </w:p>
        </w:tc>
      </w:tr>
      <w:tr w:rsidR="001F7ECD" w:rsidRPr="001B701F" w14:paraId="36047399" w14:textId="77777777" w:rsidTr="00454B04">
        <w:trPr>
          <w:trHeight w:val="300"/>
        </w:trPr>
        <w:tc>
          <w:tcPr>
            <w:tcW w:w="724" w:type="pct"/>
            <w:noWrap/>
            <w:hideMark/>
          </w:tcPr>
          <w:p w14:paraId="078AB4C5" w14:textId="59B96E8D"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88" w:type="pct"/>
            <w:noWrap/>
            <w:vAlign w:val="bottom"/>
          </w:tcPr>
          <w:p w14:paraId="5E304EF3" w14:textId="22611F3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1,989 </w:t>
            </w:r>
          </w:p>
        </w:tc>
        <w:tc>
          <w:tcPr>
            <w:tcW w:w="389" w:type="pct"/>
            <w:noWrap/>
            <w:vAlign w:val="bottom"/>
          </w:tcPr>
          <w:p w14:paraId="7E51A49A" w14:textId="48E4AFB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2,097 </w:t>
            </w:r>
          </w:p>
        </w:tc>
        <w:tc>
          <w:tcPr>
            <w:tcW w:w="389" w:type="pct"/>
            <w:noWrap/>
            <w:vAlign w:val="bottom"/>
          </w:tcPr>
          <w:p w14:paraId="1D24B078" w14:textId="7EF1240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2,208 </w:t>
            </w:r>
          </w:p>
        </w:tc>
        <w:tc>
          <w:tcPr>
            <w:tcW w:w="389" w:type="pct"/>
            <w:noWrap/>
            <w:vAlign w:val="bottom"/>
          </w:tcPr>
          <w:p w14:paraId="23929D46" w14:textId="1CD9AAB6"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2,318 </w:t>
            </w:r>
          </w:p>
        </w:tc>
        <w:tc>
          <w:tcPr>
            <w:tcW w:w="389" w:type="pct"/>
            <w:noWrap/>
            <w:vAlign w:val="bottom"/>
          </w:tcPr>
          <w:p w14:paraId="4AA84A50" w14:textId="178EA1D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2,424 </w:t>
            </w:r>
          </w:p>
        </w:tc>
        <w:tc>
          <w:tcPr>
            <w:tcW w:w="389" w:type="pct"/>
            <w:noWrap/>
            <w:vAlign w:val="bottom"/>
          </w:tcPr>
          <w:p w14:paraId="3537CEA2" w14:textId="6D585F1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2,530 </w:t>
            </w:r>
          </w:p>
        </w:tc>
        <w:tc>
          <w:tcPr>
            <w:tcW w:w="389" w:type="pct"/>
            <w:noWrap/>
            <w:vAlign w:val="bottom"/>
          </w:tcPr>
          <w:p w14:paraId="38FEE216" w14:textId="6221897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2,638 </w:t>
            </w:r>
          </w:p>
        </w:tc>
        <w:tc>
          <w:tcPr>
            <w:tcW w:w="389" w:type="pct"/>
            <w:noWrap/>
            <w:vAlign w:val="bottom"/>
          </w:tcPr>
          <w:p w14:paraId="2534398A" w14:textId="1901EBE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2,742 </w:t>
            </w:r>
          </w:p>
        </w:tc>
        <w:tc>
          <w:tcPr>
            <w:tcW w:w="389" w:type="pct"/>
            <w:noWrap/>
            <w:vAlign w:val="bottom"/>
          </w:tcPr>
          <w:p w14:paraId="5F902AEA" w14:textId="77EAB72D"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16,938 </w:t>
            </w:r>
          </w:p>
        </w:tc>
        <w:tc>
          <w:tcPr>
            <w:tcW w:w="389" w:type="pct"/>
            <w:noWrap/>
            <w:vAlign w:val="bottom"/>
          </w:tcPr>
          <w:p w14:paraId="38CB2D4C" w14:textId="58C4298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15,109 </w:t>
            </w:r>
          </w:p>
        </w:tc>
        <w:tc>
          <w:tcPr>
            <w:tcW w:w="389" w:type="pct"/>
            <w:noWrap/>
            <w:vAlign w:val="bottom"/>
          </w:tcPr>
          <w:p w14:paraId="659591BA" w14:textId="719841D0"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50,993 </w:t>
            </w:r>
          </w:p>
        </w:tc>
      </w:tr>
      <w:tr w:rsidR="001F7ECD" w:rsidRPr="001B701F" w14:paraId="7710ECD4" w14:textId="77777777" w:rsidTr="00454B04">
        <w:trPr>
          <w:trHeight w:val="300"/>
        </w:trPr>
        <w:tc>
          <w:tcPr>
            <w:tcW w:w="724" w:type="pct"/>
            <w:noWrap/>
            <w:hideMark/>
          </w:tcPr>
          <w:p w14:paraId="63D3850E" w14:textId="6E5C8EA0"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88" w:type="pct"/>
            <w:noWrap/>
            <w:vAlign w:val="bottom"/>
          </w:tcPr>
          <w:p w14:paraId="6D476756" w14:textId="1D4B798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1,527 </w:t>
            </w:r>
          </w:p>
        </w:tc>
        <w:tc>
          <w:tcPr>
            <w:tcW w:w="389" w:type="pct"/>
            <w:noWrap/>
            <w:vAlign w:val="bottom"/>
          </w:tcPr>
          <w:p w14:paraId="67543A5D" w14:textId="71659E1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1,482 </w:t>
            </w:r>
          </w:p>
        </w:tc>
        <w:tc>
          <w:tcPr>
            <w:tcW w:w="389" w:type="pct"/>
            <w:noWrap/>
            <w:vAlign w:val="bottom"/>
          </w:tcPr>
          <w:p w14:paraId="254FDFD2" w14:textId="4F93CD6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1,439 </w:t>
            </w:r>
          </w:p>
        </w:tc>
        <w:tc>
          <w:tcPr>
            <w:tcW w:w="389" w:type="pct"/>
            <w:noWrap/>
            <w:vAlign w:val="bottom"/>
          </w:tcPr>
          <w:p w14:paraId="044A538F" w14:textId="5195F63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1,396 </w:t>
            </w:r>
          </w:p>
        </w:tc>
        <w:tc>
          <w:tcPr>
            <w:tcW w:w="389" w:type="pct"/>
            <w:noWrap/>
            <w:vAlign w:val="bottom"/>
          </w:tcPr>
          <w:p w14:paraId="32744761" w14:textId="68BD445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1,354 </w:t>
            </w:r>
          </w:p>
        </w:tc>
        <w:tc>
          <w:tcPr>
            <w:tcW w:w="389" w:type="pct"/>
            <w:noWrap/>
            <w:vAlign w:val="bottom"/>
          </w:tcPr>
          <w:p w14:paraId="31E31115" w14:textId="0C73B2E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1,314 </w:t>
            </w:r>
          </w:p>
        </w:tc>
        <w:tc>
          <w:tcPr>
            <w:tcW w:w="389" w:type="pct"/>
            <w:noWrap/>
            <w:vAlign w:val="bottom"/>
          </w:tcPr>
          <w:p w14:paraId="6F1318FC" w14:textId="5FD23C9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1,276 </w:t>
            </w:r>
          </w:p>
        </w:tc>
        <w:tc>
          <w:tcPr>
            <w:tcW w:w="389" w:type="pct"/>
            <w:noWrap/>
            <w:vAlign w:val="bottom"/>
          </w:tcPr>
          <w:p w14:paraId="4AB26AE4" w14:textId="0A742D1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1,238 </w:t>
            </w:r>
          </w:p>
        </w:tc>
        <w:tc>
          <w:tcPr>
            <w:tcW w:w="389" w:type="pct"/>
            <w:noWrap/>
            <w:vAlign w:val="bottom"/>
          </w:tcPr>
          <w:p w14:paraId="39BB83AC" w14:textId="7C4A7F6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15,301 </w:t>
            </w:r>
          </w:p>
        </w:tc>
        <w:tc>
          <w:tcPr>
            <w:tcW w:w="389" w:type="pct"/>
            <w:noWrap/>
            <w:vAlign w:val="bottom"/>
          </w:tcPr>
          <w:p w14:paraId="69B724F7" w14:textId="19C59700"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14,271 </w:t>
            </w:r>
          </w:p>
        </w:tc>
        <w:tc>
          <w:tcPr>
            <w:tcW w:w="389" w:type="pct"/>
            <w:noWrap/>
            <w:vAlign w:val="bottom"/>
          </w:tcPr>
          <w:p w14:paraId="3211FC83" w14:textId="1A8D263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40,599 </w:t>
            </w:r>
          </w:p>
        </w:tc>
      </w:tr>
      <w:tr w:rsidR="001F7ECD" w:rsidRPr="001B701F" w14:paraId="4ACAFD90" w14:textId="77777777" w:rsidTr="00454B04">
        <w:trPr>
          <w:trHeight w:val="300"/>
        </w:trPr>
        <w:tc>
          <w:tcPr>
            <w:tcW w:w="724" w:type="pct"/>
            <w:noWrap/>
            <w:hideMark/>
          </w:tcPr>
          <w:p w14:paraId="45452B6D" w14:textId="61316354"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88" w:type="pct"/>
            <w:noWrap/>
            <w:vAlign w:val="bottom"/>
          </w:tcPr>
          <w:p w14:paraId="52803334" w14:textId="028C857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425 </w:t>
            </w:r>
          </w:p>
        </w:tc>
        <w:tc>
          <w:tcPr>
            <w:tcW w:w="389" w:type="pct"/>
            <w:noWrap/>
            <w:vAlign w:val="bottom"/>
          </w:tcPr>
          <w:p w14:paraId="1B393938" w14:textId="0DD9DEB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556 </w:t>
            </w:r>
          </w:p>
        </w:tc>
        <w:tc>
          <w:tcPr>
            <w:tcW w:w="389" w:type="pct"/>
            <w:noWrap/>
            <w:vAlign w:val="bottom"/>
          </w:tcPr>
          <w:p w14:paraId="7D54DF53" w14:textId="684329D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691 </w:t>
            </w:r>
          </w:p>
        </w:tc>
        <w:tc>
          <w:tcPr>
            <w:tcW w:w="389" w:type="pct"/>
            <w:noWrap/>
            <w:vAlign w:val="bottom"/>
          </w:tcPr>
          <w:p w14:paraId="3C086605" w14:textId="64DD41C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827 </w:t>
            </w:r>
          </w:p>
        </w:tc>
        <w:tc>
          <w:tcPr>
            <w:tcW w:w="389" w:type="pct"/>
            <w:noWrap/>
            <w:vAlign w:val="bottom"/>
          </w:tcPr>
          <w:p w14:paraId="293E92D4" w14:textId="71D3CEE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961 </w:t>
            </w:r>
          </w:p>
        </w:tc>
        <w:tc>
          <w:tcPr>
            <w:tcW w:w="389" w:type="pct"/>
            <w:noWrap/>
            <w:vAlign w:val="bottom"/>
          </w:tcPr>
          <w:p w14:paraId="60938DA7" w14:textId="5E763D1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1,094 </w:t>
            </w:r>
          </w:p>
        </w:tc>
        <w:tc>
          <w:tcPr>
            <w:tcW w:w="389" w:type="pct"/>
            <w:noWrap/>
            <w:vAlign w:val="bottom"/>
          </w:tcPr>
          <w:p w14:paraId="17AE3A2E" w14:textId="671256E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1,228 </w:t>
            </w:r>
          </w:p>
        </w:tc>
        <w:tc>
          <w:tcPr>
            <w:tcW w:w="389" w:type="pct"/>
            <w:noWrap/>
            <w:vAlign w:val="bottom"/>
          </w:tcPr>
          <w:p w14:paraId="11FAA984" w14:textId="449D5B1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1,360 </w:t>
            </w:r>
          </w:p>
        </w:tc>
        <w:tc>
          <w:tcPr>
            <w:tcW w:w="389" w:type="pct"/>
            <w:noWrap/>
            <w:vAlign w:val="bottom"/>
          </w:tcPr>
          <w:p w14:paraId="5845E646" w14:textId="67E1DDD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1,487 </w:t>
            </w:r>
          </w:p>
        </w:tc>
        <w:tc>
          <w:tcPr>
            <w:tcW w:w="389" w:type="pct"/>
            <w:noWrap/>
            <w:vAlign w:val="bottom"/>
          </w:tcPr>
          <w:p w14:paraId="0C9FE38C" w14:textId="6C31AAD7"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762 </w:t>
            </w:r>
          </w:p>
        </w:tc>
        <w:tc>
          <w:tcPr>
            <w:tcW w:w="389" w:type="pct"/>
            <w:noWrap/>
            <w:vAlign w:val="bottom"/>
          </w:tcPr>
          <w:p w14:paraId="6CE93CB6" w14:textId="2325C82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9,392 </w:t>
            </w:r>
          </w:p>
        </w:tc>
      </w:tr>
      <w:tr w:rsidR="001F7ECD" w:rsidRPr="001B701F" w14:paraId="13DC9E7D" w14:textId="77777777" w:rsidTr="00454B04">
        <w:trPr>
          <w:trHeight w:val="300"/>
        </w:trPr>
        <w:tc>
          <w:tcPr>
            <w:tcW w:w="724" w:type="pct"/>
            <w:noWrap/>
            <w:hideMark/>
          </w:tcPr>
          <w:p w14:paraId="686E696F" w14:textId="5F9EBFA8"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lastRenderedPageBreak/>
              <w:t>Difference (cohorts base-case and 2)</w:t>
            </w:r>
          </w:p>
        </w:tc>
        <w:tc>
          <w:tcPr>
            <w:tcW w:w="388" w:type="pct"/>
            <w:noWrap/>
            <w:vAlign w:val="bottom"/>
          </w:tcPr>
          <w:p w14:paraId="2F04B2D1" w14:textId="6FC90B8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w:t>
            </w:r>
          </w:p>
        </w:tc>
        <w:tc>
          <w:tcPr>
            <w:tcW w:w="389" w:type="pct"/>
            <w:noWrap/>
            <w:vAlign w:val="bottom"/>
          </w:tcPr>
          <w:p w14:paraId="624CD8E9" w14:textId="598AB75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(59)</w:t>
            </w:r>
          </w:p>
        </w:tc>
        <w:tc>
          <w:tcPr>
            <w:tcW w:w="389" w:type="pct"/>
            <w:noWrap/>
            <w:vAlign w:val="bottom"/>
          </w:tcPr>
          <w:p w14:paraId="392A4C72" w14:textId="3C5BF74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(78)</w:t>
            </w:r>
          </w:p>
        </w:tc>
        <w:tc>
          <w:tcPr>
            <w:tcW w:w="389" w:type="pct"/>
            <w:noWrap/>
            <w:vAlign w:val="bottom"/>
          </w:tcPr>
          <w:p w14:paraId="26C3772D" w14:textId="0D64CAE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(94)</w:t>
            </w:r>
          </w:p>
        </w:tc>
        <w:tc>
          <w:tcPr>
            <w:tcW w:w="389" w:type="pct"/>
            <w:noWrap/>
            <w:vAlign w:val="bottom"/>
          </w:tcPr>
          <w:p w14:paraId="33BFB0F2" w14:textId="52B4883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w:t>
            </w:r>
          </w:p>
        </w:tc>
        <w:tc>
          <w:tcPr>
            <w:tcW w:w="389" w:type="pct"/>
            <w:noWrap/>
            <w:vAlign w:val="bottom"/>
          </w:tcPr>
          <w:p w14:paraId="5BF40536" w14:textId="4DCC3534"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(122)</w:t>
            </w:r>
          </w:p>
        </w:tc>
        <w:tc>
          <w:tcPr>
            <w:tcW w:w="389" w:type="pct"/>
            <w:noWrap/>
            <w:vAlign w:val="bottom"/>
          </w:tcPr>
          <w:p w14:paraId="3B78C587" w14:textId="686DE676"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(133)</w:t>
            </w:r>
          </w:p>
        </w:tc>
        <w:tc>
          <w:tcPr>
            <w:tcW w:w="389" w:type="pct"/>
            <w:noWrap/>
            <w:vAlign w:val="bottom"/>
          </w:tcPr>
          <w:p w14:paraId="233EAEE0" w14:textId="3C2485C9"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(143)</w:t>
            </w:r>
          </w:p>
        </w:tc>
        <w:tc>
          <w:tcPr>
            <w:tcW w:w="389" w:type="pct"/>
            <w:noWrap/>
            <w:vAlign w:val="bottom"/>
          </w:tcPr>
          <w:p w14:paraId="36C79141" w14:textId="4101F66D"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(151)</w:t>
            </w:r>
          </w:p>
        </w:tc>
        <w:tc>
          <w:tcPr>
            <w:tcW w:w="389" w:type="pct"/>
            <w:noWrap/>
            <w:vAlign w:val="bottom"/>
          </w:tcPr>
          <w:p w14:paraId="211C4833" w14:textId="51470E7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(76)</w:t>
            </w:r>
          </w:p>
        </w:tc>
        <w:tc>
          <w:tcPr>
            <w:tcW w:w="389" w:type="pct"/>
            <w:noWrap/>
            <w:vAlign w:val="bottom"/>
          </w:tcPr>
          <w:p w14:paraId="550AA158" w14:textId="1E06667F"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(1,002)</w:t>
            </w:r>
          </w:p>
        </w:tc>
      </w:tr>
      <w:tr w:rsidR="001F7ECD" w:rsidRPr="001B701F" w14:paraId="498E722C" w14:textId="77777777" w:rsidTr="00454B04">
        <w:trPr>
          <w:trHeight w:val="300"/>
        </w:trPr>
        <w:tc>
          <w:tcPr>
            <w:tcW w:w="724" w:type="pct"/>
            <w:noWrap/>
            <w:hideMark/>
          </w:tcPr>
          <w:p w14:paraId="11B8DC02" w14:textId="66890AA9"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88" w:type="pct"/>
            <w:noWrap/>
            <w:vAlign w:val="bottom"/>
          </w:tcPr>
          <w:p w14:paraId="659D95B7" w14:textId="12961424"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462 </w:t>
            </w:r>
          </w:p>
        </w:tc>
        <w:tc>
          <w:tcPr>
            <w:tcW w:w="389" w:type="pct"/>
            <w:noWrap/>
            <w:vAlign w:val="bottom"/>
          </w:tcPr>
          <w:p w14:paraId="69857F4B" w14:textId="711802A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616 </w:t>
            </w:r>
          </w:p>
        </w:tc>
        <w:tc>
          <w:tcPr>
            <w:tcW w:w="389" w:type="pct"/>
            <w:noWrap/>
            <w:vAlign w:val="bottom"/>
          </w:tcPr>
          <w:p w14:paraId="41715D14" w14:textId="36493E8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771 </w:t>
            </w:r>
          </w:p>
        </w:tc>
        <w:tc>
          <w:tcPr>
            <w:tcW w:w="389" w:type="pct"/>
            <w:noWrap/>
            <w:vAlign w:val="bottom"/>
          </w:tcPr>
          <w:p w14:paraId="350C9345" w14:textId="30D4907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924 </w:t>
            </w:r>
          </w:p>
        </w:tc>
        <w:tc>
          <w:tcPr>
            <w:tcW w:w="389" w:type="pct"/>
            <w:noWrap/>
            <w:vAlign w:val="bottom"/>
          </w:tcPr>
          <w:p w14:paraId="3E7A9116" w14:textId="561CF0E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1,071 </w:t>
            </w:r>
          </w:p>
        </w:tc>
        <w:tc>
          <w:tcPr>
            <w:tcW w:w="389" w:type="pct"/>
            <w:noWrap/>
            <w:vAlign w:val="bottom"/>
          </w:tcPr>
          <w:p w14:paraId="7F1CDCB8" w14:textId="77ED8FA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1,218 </w:t>
            </w:r>
          </w:p>
        </w:tc>
        <w:tc>
          <w:tcPr>
            <w:tcW w:w="389" w:type="pct"/>
            <w:noWrap/>
            <w:vAlign w:val="bottom"/>
          </w:tcPr>
          <w:p w14:paraId="114C75FC" w14:textId="74B11E2A"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1,363 </w:t>
            </w:r>
          </w:p>
        </w:tc>
        <w:tc>
          <w:tcPr>
            <w:tcW w:w="389" w:type="pct"/>
            <w:noWrap/>
            <w:vAlign w:val="bottom"/>
          </w:tcPr>
          <w:p w14:paraId="3D56F0D4" w14:textId="114E5B11"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1,504 </w:t>
            </w:r>
          </w:p>
        </w:tc>
        <w:tc>
          <w:tcPr>
            <w:tcW w:w="389" w:type="pct"/>
            <w:noWrap/>
            <w:vAlign w:val="bottom"/>
          </w:tcPr>
          <w:p w14:paraId="4B61DC44" w14:textId="09B537B6"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1,639 </w:t>
            </w:r>
          </w:p>
        </w:tc>
        <w:tc>
          <w:tcPr>
            <w:tcW w:w="389" w:type="pct"/>
            <w:noWrap/>
            <w:vAlign w:val="bottom"/>
          </w:tcPr>
          <w:p w14:paraId="044C0216" w14:textId="5A99105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839 </w:t>
            </w:r>
          </w:p>
        </w:tc>
        <w:tc>
          <w:tcPr>
            <w:tcW w:w="389" w:type="pct"/>
            <w:noWrap/>
            <w:vAlign w:val="bottom"/>
          </w:tcPr>
          <w:p w14:paraId="72F8B040" w14:textId="6739263C"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10,406 </w:t>
            </w:r>
          </w:p>
        </w:tc>
      </w:tr>
      <w:tr w:rsidR="001F7ECD" w:rsidRPr="001B701F" w14:paraId="73324315" w14:textId="77777777" w:rsidTr="00454B04">
        <w:trPr>
          <w:trHeight w:val="300"/>
        </w:trPr>
        <w:tc>
          <w:tcPr>
            <w:tcW w:w="724" w:type="pct"/>
            <w:noWrap/>
            <w:hideMark/>
          </w:tcPr>
          <w:p w14:paraId="78BEE39D" w14:textId="4B99490C" w:rsidR="001F7ECD" w:rsidRPr="001B701F" w:rsidRDefault="001F7ECD" w:rsidP="001F7ECD">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88" w:type="pct"/>
            <w:noWrap/>
            <w:vAlign w:val="bottom"/>
          </w:tcPr>
          <w:p w14:paraId="7A01F151" w14:textId="4B1B5FA6"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
        </w:tc>
        <w:tc>
          <w:tcPr>
            <w:tcW w:w="389" w:type="pct"/>
            <w:noWrap/>
            <w:vAlign w:val="bottom"/>
          </w:tcPr>
          <w:p w14:paraId="3793B38D" w14:textId="1F8DAB6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 </w:t>
            </w:r>
          </w:p>
        </w:tc>
        <w:tc>
          <w:tcPr>
            <w:tcW w:w="389" w:type="pct"/>
            <w:noWrap/>
            <w:vAlign w:val="bottom"/>
          </w:tcPr>
          <w:p w14:paraId="385BFD44" w14:textId="2D315CE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 </w:t>
            </w:r>
          </w:p>
        </w:tc>
        <w:tc>
          <w:tcPr>
            <w:tcW w:w="389" w:type="pct"/>
            <w:noWrap/>
            <w:vAlign w:val="bottom"/>
          </w:tcPr>
          <w:p w14:paraId="3C0FF9C3" w14:textId="76EA554B"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 </w:t>
            </w:r>
          </w:p>
        </w:tc>
        <w:tc>
          <w:tcPr>
            <w:tcW w:w="389" w:type="pct"/>
            <w:noWrap/>
            <w:vAlign w:val="bottom"/>
          </w:tcPr>
          <w:p w14:paraId="4BED826F" w14:textId="563C2D9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 </w:t>
            </w:r>
          </w:p>
        </w:tc>
        <w:tc>
          <w:tcPr>
            <w:tcW w:w="389" w:type="pct"/>
            <w:noWrap/>
            <w:vAlign w:val="bottom"/>
          </w:tcPr>
          <w:p w14:paraId="71B1B8EF" w14:textId="5AF07F10"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 </w:t>
            </w:r>
          </w:p>
        </w:tc>
        <w:tc>
          <w:tcPr>
            <w:tcW w:w="389" w:type="pct"/>
            <w:noWrap/>
            <w:vAlign w:val="bottom"/>
          </w:tcPr>
          <w:p w14:paraId="4A109625" w14:textId="6B0A7688"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 </w:t>
            </w:r>
          </w:p>
        </w:tc>
        <w:tc>
          <w:tcPr>
            <w:tcW w:w="389" w:type="pct"/>
            <w:noWrap/>
            <w:vAlign w:val="bottom"/>
          </w:tcPr>
          <w:p w14:paraId="795CE3E0" w14:textId="3860FC75"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 </w:t>
            </w:r>
          </w:p>
        </w:tc>
        <w:tc>
          <w:tcPr>
            <w:tcW w:w="389" w:type="pct"/>
            <w:noWrap/>
            <w:vAlign w:val="bottom"/>
          </w:tcPr>
          <w:p w14:paraId="7B9F11CA" w14:textId="59491E7E"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 </w:t>
            </w:r>
          </w:p>
        </w:tc>
        <w:tc>
          <w:tcPr>
            <w:tcW w:w="389" w:type="pct"/>
            <w:noWrap/>
            <w:vAlign w:val="bottom"/>
          </w:tcPr>
          <w:p w14:paraId="207A77AF" w14:textId="26E9E872"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0 </w:t>
            </w:r>
          </w:p>
        </w:tc>
        <w:tc>
          <w:tcPr>
            <w:tcW w:w="389" w:type="pct"/>
            <w:noWrap/>
            <w:vAlign w:val="bottom"/>
          </w:tcPr>
          <w:p w14:paraId="154E2D73" w14:textId="38DEB2A3" w:rsidR="001F7ECD" w:rsidRPr="00B64E86" w:rsidRDefault="001F7ECD" w:rsidP="001F7ECD">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 </w:t>
            </w:r>
          </w:p>
        </w:tc>
      </w:tr>
      <w:tr w:rsidR="001F7ECD" w:rsidRPr="001B701F" w14:paraId="007FAF5F" w14:textId="77777777" w:rsidTr="00454B04">
        <w:trPr>
          <w:trHeight w:val="300"/>
        </w:trPr>
        <w:tc>
          <w:tcPr>
            <w:tcW w:w="724" w:type="pct"/>
            <w:noWrap/>
          </w:tcPr>
          <w:p w14:paraId="21A49CAD" w14:textId="64CD05B7" w:rsidR="001F7ECD" w:rsidRPr="001B701F" w:rsidRDefault="001F7ECD" w:rsidP="001F7ECD">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88" w:type="pct"/>
            <w:noWrap/>
            <w:vAlign w:val="bottom"/>
          </w:tcPr>
          <w:p w14:paraId="431B5D55" w14:textId="5277DE2C"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462 </w:t>
            </w:r>
          </w:p>
        </w:tc>
        <w:tc>
          <w:tcPr>
            <w:tcW w:w="389" w:type="pct"/>
            <w:noWrap/>
            <w:vAlign w:val="bottom"/>
          </w:tcPr>
          <w:p w14:paraId="0BD86079" w14:textId="5B931859"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615 </w:t>
            </w:r>
          </w:p>
        </w:tc>
        <w:tc>
          <w:tcPr>
            <w:tcW w:w="389" w:type="pct"/>
            <w:noWrap/>
            <w:vAlign w:val="bottom"/>
          </w:tcPr>
          <w:p w14:paraId="06F9A63A" w14:textId="3519EA6B"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769 </w:t>
            </w:r>
          </w:p>
        </w:tc>
        <w:tc>
          <w:tcPr>
            <w:tcW w:w="389" w:type="pct"/>
            <w:noWrap/>
            <w:vAlign w:val="bottom"/>
          </w:tcPr>
          <w:p w14:paraId="326AAF40" w14:textId="3E42EDC7"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922 </w:t>
            </w:r>
          </w:p>
        </w:tc>
        <w:tc>
          <w:tcPr>
            <w:tcW w:w="389" w:type="pct"/>
            <w:noWrap/>
            <w:vAlign w:val="bottom"/>
          </w:tcPr>
          <w:p w14:paraId="41D1FC39" w14:textId="28A8BC24"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1,070 </w:t>
            </w:r>
          </w:p>
        </w:tc>
        <w:tc>
          <w:tcPr>
            <w:tcW w:w="389" w:type="pct"/>
            <w:noWrap/>
            <w:vAlign w:val="bottom"/>
          </w:tcPr>
          <w:p w14:paraId="2FC5E59C" w14:textId="6C468A8A"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1,216 </w:t>
            </w:r>
          </w:p>
        </w:tc>
        <w:tc>
          <w:tcPr>
            <w:tcW w:w="389" w:type="pct"/>
            <w:noWrap/>
            <w:vAlign w:val="bottom"/>
          </w:tcPr>
          <w:p w14:paraId="56064F69" w14:textId="693DCBB0"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1,362 </w:t>
            </w:r>
          </w:p>
        </w:tc>
        <w:tc>
          <w:tcPr>
            <w:tcW w:w="389" w:type="pct"/>
            <w:noWrap/>
            <w:vAlign w:val="bottom"/>
          </w:tcPr>
          <w:p w14:paraId="4B2162C2" w14:textId="02BC0D03"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1,503 </w:t>
            </w:r>
          </w:p>
        </w:tc>
        <w:tc>
          <w:tcPr>
            <w:tcW w:w="389" w:type="pct"/>
            <w:noWrap/>
            <w:vAlign w:val="bottom"/>
          </w:tcPr>
          <w:p w14:paraId="5AD690BB" w14:textId="034BD90D"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1,638 </w:t>
            </w:r>
          </w:p>
        </w:tc>
        <w:tc>
          <w:tcPr>
            <w:tcW w:w="389" w:type="pct"/>
            <w:noWrap/>
            <w:vAlign w:val="bottom"/>
          </w:tcPr>
          <w:p w14:paraId="747B311E" w14:textId="0FD27A9B"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838 </w:t>
            </w:r>
          </w:p>
        </w:tc>
        <w:tc>
          <w:tcPr>
            <w:tcW w:w="389" w:type="pct"/>
            <w:noWrap/>
            <w:vAlign w:val="bottom"/>
          </w:tcPr>
          <w:p w14:paraId="35184E46" w14:textId="18B63D3C"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10,394 </w:t>
            </w:r>
          </w:p>
        </w:tc>
      </w:tr>
      <w:tr w:rsidR="001F7ECD" w:rsidRPr="001B701F" w14:paraId="2960DF58" w14:textId="77777777" w:rsidTr="00454B04">
        <w:trPr>
          <w:trHeight w:val="300"/>
        </w:trPr>
        <w:tc>
          <w:tcPr>
            <w:tcW w:w="724" w:type="pct"/>
            <w:noWrap/>
          </w:tcPr>
          <w:p w14:paraId="73E43F7B" w14:textId="0464F463" w:rsidR="001F7ECD" w:rsidRPr="001B701F" w:rsidRDefault="001F7ECD" w:rsidP="001F7ECD">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88" w:type="pct"/>
            <w:noWrap/>
            <w:vAlign w:val="bottom"/>
          </w:tcPr>
          <w:p w14:paraId="166456AF" w14:textId="2257EA1A"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225E3AF0" w14:textId="21BCBDC9"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1407C7FB" w14:textId="60C97D38"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098FA3E8" w14:textId="2CD5A5D6"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668FA5D7" w14:textId="1B47CA14"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2FDA098A" w14:textId="2C2011BF"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5AACC434" w14:textId="655593DE"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30EFED43" w14:textId="1F16906E"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7F6DEC2B" w14:textId="3FAF8B33"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370A1CBE" w14:textId="4C7C090E"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c>
          <w:tcPr>
            <w:tcW w:w="389" w:type="pct"/>
            <w:noWrap/>
            <w:vAlign w:val="bottom"/>
          </w:tcPr>
          <w:p w14:paraId="19FD66E3" w14:textId="4D743CA5" w:rsidR="001F7ECD" w:rsidRPr="00B64E86" w:rsidRDefault="001F7ECD" w:rsidP="001F7ECD">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w:t>
            </w:r>
          </w:p>
        </w:tc>
      </w:tr>
    </w:tbl>
    <w:p w14:paraId="0FEAFFB6"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45609F71"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26D17FFA" w14:textId="01EF010A"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del w:id="44" w:author="Dina H F Abushanab" w:date="2025-02-02T18:47:00Z">
        <w:r w:rsidRPr="001B701F" w:rsidDel="008323A7">
          <w:rPr>
            <w:rFonts w:ascii="Times New Roman" w:hAnsi="Times New Roman" w:cs="Times New Roman"/>
            <w:kern w:val="0"/>
            <w:sz w:val="18"/>
            <w:szCs w:val="18"/>
          </w:rPr>
          <w:delText>systolic blood pressure (SBP).</w:delText>
        </w:r>
      </w:del>
      <w:ins w:id="45" w:author="Dina H F Abushanab" w:date="2025-02-02T18:47:00Z">
        <w:r w:rsidR="008323A7">
          <w:rPr>
            <w:rFonts w:ascii="Times New Roman" w:hAnsi="Times New Roman" w:cs="Times New Roman"/>
            <w:kern w:val="0"/>
            <w:sz w:val="18"/>
            <w:szCs w:val="18"/>
          </w:rPr>
          <w:t>hypert</w:t>
        </w:r>
      </w:ins>
      <w:ins w:id="46" w:author="Dina H F Abushanab" w:date="2025-02-02T18:48:00Z">
        <w:r w:rsidR="008323A7">
          <w:rPr>
            <w:rFonts w:ascii="Times New Roman" w:hAnsi="Times New Roman" w:cs="Times New Roman"/>
            <w:kern w:val="0"/>
            <w:sz w:val="18"/>
            <w:szCs w:val="18"/>
          </w:rPr>
          <w:t xml:space="preserve">ension. </w:t>
        </w:r>
      </w:ins>
    </w:p>
    <w:p w14:paraId="4E277010"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1C85D60A" w14:textId="1411D1D2" w:rsidR="00B27061" w:rsidRPr="001B701F" w:rsidRDefault="00B27061" w:rsidP="00B2706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4 (scenario 4): the model assumed a 39 mg/dl reduction in </w:t>
      </w:r>
      <w:ins w:id="47" w:author="Dina H F Abushanab" w:date="2025-02-02T18:48:00Z">
        <w:r w:rsidR="008323A7" w:rsidRPr="00406258">
          <w:rPr>
            <w:rFonts w:ascii="Times New Roman" w:hAnsi="Times New Roman" w:cs="Times New Roman"/>
            <w:kern w:val="0"/>
            <w:sz w:val="18"/>
            <w:szCs w:val="18"/>
          </w:rPr>
          <w:t>hypercholesterolemia</w:t>
        </w:r>
      </w:ins>
      <w:del w:id="48" w:author="Dina H F Abushanab" w:date="2025-02-02T18:48:00Z">
        <w:r w:rsidRPr="001B701F" w:rsidDel="008323A7">
          <w:rPr>
            <w:rFonts w:ascii="Times New Roman" w:hAnsi="Times New Roman" w:cs="Times New Roman"/>
            <w:kern w:val="0"/>
            <w:sz w:val="18"/>
            <w:szCs w:val="18"/>
          </w:rPr>
          <w:delText>total cholesterol</w:delText>
        </w:r>
      </w:del>
      <w:r w:rsidRPr="001B701F">
        <w:rPr>
          <w:rFonts w:ascii="Times New Roman" w:hAnsi="Times New Roman" w:cs="Times New Roman"/>
          <w:kern w:val="0"/>
          <w:sz w:val="18"/>
          <w:szCs w:val="18"/>
        </w:rPr>
        <w:t>.</w:t>
      </w:r>
    </w:p>
    <w:p w14:paraId="3E1546D0" w14:textId="5414D09E" w:rsidR="00BD3FA1" w:rsidRPr="001B701F" w:rsidRDefault="0051305B" w:rsidP="00BD3FA1">
      <w:pPr>
        <w:autoSpaceDE w:val="0"/>
        <w:autoSpaceDN w:val="0"/>
        <w:adjustRightInd w:val="0"/>
        <w:spacing w:after="0" w:line="240" w:lineRule="auto"/>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BD3FA1" w:rsidRPr="001B701F">
        <w:rPr>
          <w:rFonts w:ascii="Times New Roman" w:hAnsi="Times New Roman" w:cs="Times New Roman"/>
          <w:kern w:val="0"/>
          <w:sz w:val="18"/>
          <w:szCs w:val="18"/>
        </w:rPr>
        <w:t xml:space="preserve">#Numbers between brackets represent negative findings. </w:t>
      </w:r>
    </w:p>
    <w:p w14:paraId="441B51E9" w14:textId="6A9CA654" w:rsidR="00AA5952" w:rsidRPr="001B701F" w:rsidRDefault="00AA5952">
      <w:pPr>
        <w:rPr>
          <w:rFonts w:ascii="Times New Roman" w:hAnsi="Times New Roman" w:cs="Times New Roman"/>
          <w:b/>
          <w:bCs/>
          <w:sz w:val="20"/>
          <w:szCs w:val="20"/>
        </w:rPr>
      </w:pPr>
    </w:p>
    <w:p w14:paraId="21012917" w14:textId="77777777" w:rsidR="0051305B" w:rsidRDefault="0051305B">
      <w:pPr>
        <w:rPr>
          <w:rFonts w:ascii="Times New Roman" w:hAnsi="Times New Roman" w:cs="Times New Roman"/>
          <w:b/>
          <w:bCs/>
          <w:sz w:val="20"/>
          <w:szCs w:val="20"/>
        </w:rPr>
      </w:pPr>
      <w:r>
        <w:rPr>
          <w:rFonts w:ascii="Times New Roman" w:hAnsi="Times New Roman" w:cs="Times New Roman"/>
          <w:b/>
          <w:bCs/>
          <w:sz w:val="20"/>
          <w:szCs w:val="20"/>
        </w:rPr>
        <w:br w:type="page"/>
      </w:r>
    </w:p>
    <w:p w14:paraId="4EB7D21E" w14:textId="77777777" w:rsidR="00B64E86" w:rsidRDefault="0050032E" w:rsidP="00FA731B">
      <w:pPr>
        <w:rPr>
          <w:rFonts w:ascii="Times New Roman" w:hAnsi="Times New Roman" w:cs="Times New Roman"/>
          <w:b/>
          <w:bCs/>
          <w:kern w:val="0"/>
          <w:sz w:val="20"/>
          <w:szCs w:val="20"/>
        </w:rPr>
      </w:pPr>
      <w:r w:rsidRPr="001B701F">
        <w:rPr>
          <w:rFonts w:ascii="Times New Roman" w:hAnsi="Times New Roman" w:cs="Times New Roman"/>
          <w:b/>
          <w:bCs/>
          <w:sz w:val="20"/>
          <w:szCs w:val="20"/>
        </w:rPr>
        <w:lastRenderedPageBreak/>
        <w:t>Supplementary Table 1</w:t>
      </w:r>
      <w:r w:rsidR="00D10376" w:rsidRPr="001B701F">
        <w:rPr>
          <w:rFonts w:ascii="Times New Roman" w:hAnsi="Times New Roman" w:cs="Times New Roman"/>
          <w:b/>
          <w:bCs/>
          <w:sz w:val="20"/>
          <w:szCs w:val="20"/>
        </w:rPr>
        <w:t>3</w:t>
      </w:r>
      <w:r w:rsidR="00AF0C77" w:rsidRPr="001B701F">
        <w:rPr>
          <w:rFonts w:ascii="Times New Roman" w:hAnsi="Times New Roman" w:cs="Times New Roman"/>
          <w:b/>
          <w:bCs/>
          <w:sz w:val="20"/>
          <w:szCs w:val="20"/>
        </w:rPr>
        <w:t xml:space="preserve">. </w:t>
      </w:r>
      <w:r w:rsidR="00FA731B" w:rsidRPr="001B701F">
        <w:rPr>
          <w:rFonts w:ascii="Times New Roman" w:hAnsi="Times New Roman" w:cs="Times New Roman"/>
          <w:b/>
          <w:bCs/>
          <w:kern w:val="0"/>
          <w:sz w:val="20"/>
          <w:szCs w:val="20"/>
        </w:rPr>
        <w:t>Impact on Cost of Productivity-Adjusted Life Years (PALYs) in a Qatari Working-Age Cohort with Type 2 Diabetes and Recurrent Cardiovascular Disease Events.</w:t>
      </w:r>
    </w:p>
    <w:p w14:paraId="3772DA1B" w14:textId="7215D129" w:rsidR="00AF0C77" w:rsidRPr="001B701F" w:rsidRDefault="00FA731B" w:rsidP="00FA731B">
      <w:pPr>
        <w:rPr>
          <w:rFonts w:ascii="Times New Roman" w:hAnsi="Times New Roman" w:cs="Times New Roman"/>
          <w:b/>
          <w:bCs/>
          <w:sz w:val="20"/>
          <w:szCs w:val="20"/>
        </w:rPr>
      </w:pPr>
      <w:r w:rsidRPr="001B701F">
        <w:rPr>
          <w:rFonts w:ascii="Times New Roman" w:hAnsi="Times New Roman" w:cs="Times New Roman"/>
          <w:b/>
          <w:bCs/>
          <w:kern w:val="0"/>
          <w:sz w:val="20"/>
          <w:szCs w:val="20"/>
        </w:rPr>
        <w:br/>
      </w:r>
      <w:r w:rsidR="00B64E86">
        <w:rPr>
          <w:rFonts w:ascii="Times New Roman" w:hAnsi="Times New Roman" w:cs="Times New Roman"/>
          <w:b/>
          <w:bCs/>
          <w:sz w:val="20"/>
          <w:szCs w:val="20"/>
        </w:rPr>
        <w:t xml:space="preserve">a. </w:t>
      </w:r>
      <w:r w:rsidR="0067251F" w:rsidRPr="001B701F">
        <w:rPr>
          <w:rFonts w:ascii="Times New Roman" w:hAnsi="Times New Roman" w:cs="Times New Roman"/>
          <w:b/>
          <w:bCs/>
          <w:sz w:val="20"/>
          <w:szCs w:val="20"/>
        </w:rPr>
        <w:t xml:space="preserve">Men </w:t>
      </w:r>
    </w:p>
    <w:tbl>
      <w:tblPr>
        <w:tblStyle w:val="TableGrid"/>
        <w:tblW w:w="5000" w:type="pct"/>
        <w:tblLook w:val="04A0" w:firstRow="1" w:lastRow="0" w:firstColumn="1" w:lastColumn="0" w:noHBand="0" w:noVBand="1"/>
      </w:tblPr>
      <w:tblGrid>
        <w:gridCol w:w="1420"/>
        <w:gridCol w:w="1051"/>
        <w:gridCol w:w="1051"/>
        <w:gridCol w:w="1052"/>
        <w:gridCol w:w="1052"/>
        <w:gridCol w:w="1052"/>
        <w:gridCol w:w="1052"/>
        <w:gridCol w:w="1052"/>
        <w:gridCol w:w="1052"/>
        <w:gridCol w:w="1052"/>
        <w:gridCol w:w="1052"/>
        <w:gridCol w:w="1012"/>
      </w:tblGrid>
      <w:tr w:rsidR="00BD3FA1" w:rsidRPr="001B701F" w14:paraId="64501527" w14:textId="77777777" w:rsidTr="00454B04">
        <w:trPr>
          <w:trHeight w:val="300"/>
        </w:trPr>
        <w:tc>
          <w:tcPr>
            <w:tcW w:w="528" w:type="pct"/>
            <w:noWrap/>
            <w:vAlign w:val="bottom"/>
            <w:hideMark/>
          </w:tcPr>
          <w:p w14:paraId="5C70736B" w14:textId="77777777" w:rsidR="00BD3FA1" w:rsidRPr="001B701F" w:rsidRDefault="00BD3FA1" w:rsidP="002C573E">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407" w:type="pct"/>
            <w:noWrap/>
            <w:hideMark/>
          </w:tcPr>
          <w:p w14:paraId="6108C74E"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408" w:type="pct"/>
            <w:noWrap/>
            <w:hideMark/>
          </w:tcPr>
          <w:p w14:paraId="28D2E9B5"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408" w:type="pct"/>
            <w:noWrap/>
            <w:hideMark/>
          </w:tcPr>
          <w:p w14:paraId="3E5C8D96"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408" w:type="pct"/>
            <w:noWrap/>
            <w:hideMark/>
          </w:tcPr>
          <w:p w14:paraId="7FB07C3E"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408" w:type="pct"/>
            <w:noWrap/>
            <w:hideMark/>
          </w:tcPr>
          <w:p w14:paraId="309B650A"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408" w:type="pct"/>
            <w:noWrap/>
            <w:hideMark/>
          </w:tcPr>
          <w:p w14:paraId="547FF6B1"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408" w:type="pct"/>
            <w:noWrap/>
            <w:hideMark/>
          </w:tcPr>
          <w:p w14:paraId="4C27B7C5"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408" w:type="pct"/>
            <w:noWrap/>
            <w:hideMark/>
          </w:tcPr>
          <w:p w14:paraId="2AC1E7BF"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408" w:type="pct"/>
            <w:noWrap/>
            <w:hideMark/>
          </w:tcPr>
          <w:p w14:paraId="6BE4426E"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408" w:type="pct"/>
            <w:noWrap/>
            <w:hideMark/>
          </w:tcPr>
          <w:p w14:paraId="2ED57112"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95" w:type="pct"/>
            <w:noWrap/>
            <w:hideMark/>
          </w:tcPr>
          <w:p w14:paraId="4D5F83CC" w14:textId="77777777" w:rsidR="00BD3FA1" w:rsidRPr="001B701F" w:rsidRDefault="00BD3FA1" w:rsidP="002C573E">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665A38" w:rsidRPr="001B701F" w14:paraId="2B80B6D6" w14:textId="77777777" w:rsidTr="00454B04">
        <w:trPr>
          <w:trHeight w:val="300"/>
        </w:trPr>
        <w:tc>
          <w:tcPr>
            <w:tcW w:w="528" w:type="pct"/>
            <w:noWrap/>
            <w:hideMark/>
          </w:tcPr>
          <w:p w14:paraId="6F487685" w14:textId="77777777"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407" w:type="pct"/>
            <w:noWrap/>
            <w:vAlign w:val="bottom"/>
          </w:tcPr>
          <w:p w14:paraId="49F7C819" w14:textId="587B06C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764,977,079 </w:t>
            </w:r>
          </w:p>
        </w:tc>
        <w:tc>
          <w:tcPr>
            <w:tcW w:w="408" w:type="pct"/>
            <w:noWrap/>
            <w:vAlign w:val="bottom"/>
          </w:tcPr>
          <w:p w14:paraId="41C4439E" w14:textId="3BDD1DD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1,059,806,347 </w:t>
            </w:r>
          </w:p>
        </w:tc>
        <w:tc>
          <w:tcPr>
            <w:tcW w:w="408" w:type="pct"/>
            <w:noWrap/>
            <w:vAlign w:val="bottom"/>
          </w:tcPr>
          <w:p w14:paraId="2162EAC1" w14:textId="1ACE00D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1,371,975,933 </w:t>
            </w:r>
          </w:p>
        </w:tc>
        <w:tc>
          <w:tcPr>
            <w:tcW w:w="408" w:type="pct"/>
            <w:noWrap/>
            <w:vAlign w:val="bottom"/>
          </w:tcPr>
          <w:p w14:paraId="6AD4A63B" w14:textId="22D8862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1,698,001,104 </w:t>
            </w:r>
          </w:p>
        </w:tc>
        <w:tc>
          <w:tcPr>
            <w:tcW w:w="408" w:type="pct"/>
            <w:noWrap/>
            <w:vAlign w:val="bottom"/>
          </w:tcPr>
          <w:p w14:paraId="7AFA2781" w14:textId="4F231F0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2,035,082,014 </w:t>
            </w:r>
          </w:p>
        </w:tc>
        <w:tc>
          <w:tcPr>
            <w:tcW w:w="408" w:type="pct"/>
            <w:noWrap/>
            <w:vAlign w:val="bottom"/>
          </w:tcPr>
          <w:p w14:paraId="69CA8CA7" w14:textId="5796671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2,382,009,373 </w:t>
            </w:r>
          </w:p>
        </w:tc>
        <w:tc>
          <w:tcPr>
            <w:tcW w:w="408" w:type="pct"/>
            <w:noWrap/>
            <w:vAlign w:val="bottom"/>
          </w:tcPr>
          <w:p w14:paraId="1A82C833" w14:textId="5E2DF7A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2,737,195,084 </w:t>
            </w:r>
          </w:p>
        </w:tc>
        <w:tc>
          <w:tcPr>
            <w:tcW w:w="408" w:type="pct"/>
            <w:noWrap/>
            <w:vAlign w:val="bottom"/>
          </w:tcPr>
          <w:p w14:paraId="264704BA" w14:textId="6AF7FF3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3,101,000,063 </w:t>
            </w:r>
          </w:p>
        </w:tc>
        <w:tc>
          <w:tcPr>
            <w:tcW w:w="408" w:type="pct"/>
            <w:noWrap/>
            <w:vAlign w:val="bottom"/>
          </w:tcPr>
          <w:p w14:paraId="0D8D0FE4" w14:textId="5728A09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3,472,327,046 </w:t>
            </w:r>
          </w:p>
        </w:tc>
        <w:tc>
          <w:tcPr>
            <w:tcW w:w="408" w:type="pct"/>
            <w:noWrap/>
            <w:vAlign w:val="bottom"/>
          </w:tcPr>
          <w:p w14:paraId="77A759C5" w14:textId="2783276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1,841,002,834 </w:t>
            </w:r>
          </w:p>
        </w:tc>
        <w:tc>
          <w:tcPr>
            <w:tcW w:w="395" w:type="pct"/>
            <w:noWrap/>
            <w:vAlign w:val="bottom"/>
          </w:tcPr>
          <w:p w14:paraId="6A2BC064" w14:textId="03F8B70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20,463,376,877 </w:t>
            </w:r>
          </w:p>
        </w:tc>
      </w:tr>
      <w:tr w:rsidR="00665A38" w:rsidRPr="001B701F" w14:paraId="1AE72358" w14:textId="77777777" w:rsidTr="00454B04">
        <w:trPr>
          <w:trHeight w:val="300"/>
        </w:trPr>
        <w:tc>
          <w:tcPr>
            <w:tcW w:w="528" w:type="pct"/>
            <w:noWrap/>
            <w:hideMark/>
          </w:tcPr>
          <w:p w14:paraId="03F308E9" w14:textId="77777777"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407" w:type="pct"/>
            <w:noWrap/>
            <w:vAlign w:val="bottom"/>
          </w:tcPr>
          <w:p w14:paraId="1DA98BF8" w14:textId="1A29338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1,083,137,505 </w:t>
            </w:r>
          </w:p>
        </w:tc>
        <w:tc>
          <w:tcPr>
            <w:tcW w:w="408" w:type="pct"/>
            <w:noWrap/>
            <w:vAlign w:val="bottom"/>
          </w:tcPr>
          <w:p w14:paraId="0C6B5ADA" w14:textId="747B205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1,380,809,272 </w:t>
            </w:r>
          </w:p>
        </w:tc>
        <w:tc>
          <w:tcPr>
            <w:tcW w:w="408" w:type="pct"/>
            <w:noWrap/>
            <w:vAlign w:val="bottom"/>
          </w:tcPr>
          <w:p w14:paraId="0D8901B0" w14:textId="7C4BB3D8"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1,695,811,099 </w:t>
            </w:r>
          </w:p>
        </w:tc>
        <w:tc>
          <w:tcPr>
            <w:tcW w:w="408" w:type="pct"/>
            <w:noWrap/>
            <w:vAlign w:val="bottom"/>
          </w:tcPr>
          <w:p w14:paraId="5C128205" w14:textId="3DBC2E3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2,024,672,157 </w:t>
            </w:r>
          </w:p>
        </w:tc>
        <w:tc>
          <w:tcPr>
            <w:tcW w:w="408" w:type="pct"/>
            <w:noWrap/>
            <w:vAlign w:val="bottom"/>
          </w:tcPr>
          <w:p w14:paraId="4D12E5CA" w14:textId="35FF3FE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2,364,589,667 </w:t>
            </w:r>
          </w:p>
        </w:tc>
        <w:tc>
          <w:tcPr>
            <w:tcW w:w="408" w:type="pct"/>
            <w:noWrap/>
            <w:vAlign w:val="bottom"/>
          </w:tcPr>
          <w:p w14:paraId="69064667" w14:textId="7C5D43D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2,714,368,679 </w:t>
            </w:r>
          </w:p>
        </w:tc>
        <w:tc>
          <w:tcPr>
            <w:tcW w:w="408" w:type="pct"/>
            <w:noWrap/>
            <w:vAlign w:val="bottom"/>
          </w:tcPr>
          <w:p w14:paraId="30C7DD52" w14:textId="1C1F23E7"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3,072,454,211 </w:t>
            </w:r>
          </w:p>
        </w:tc>
        <w:tc>
          <w:tcPr>
            <w:tcW w:w="408" w:type="pct"/>
            <w:noWrap/>
            <w:vAlign w:val="bottom"/>
          </w:tcPr>
          <w:p w14:paraId="7E826EF3" w14:textId="337B8FB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3,439,219,240 </w:t>
            </w:r>
          </w:p>
        </w:tc>
        <w:tc>
          <w:tcPr>
            <w:tcW w:w="408" w:type="pct"/>
            <w:noWrap/>
            <w:vAlign w:val="bottom"/>
          </w:tcPr>
          <w:p w14:paraId="6CE74A26" w14:textId="764B4365"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3,813,573,301 </w:t>
            </w:r>
          </w:p>
        </w:tc>
        <w:tc>
          <w:tcPr>
            <w:tcW w:w="408" w:type="pct"/>
            <w:noWrap/>
            <w:vAlign w:val="bottom"/>
          </w:tcPr>
          <w:p w14:paraId="001486F9" w14:textId="0F2D618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2,013,388,559 </w:t>
            </w:r>
          </w:p>
        </w:tc>
        <w:tc>
          <w:tcPr>
            <w:tcW w:w="395" w:type="pct"/>
            <w:noWrap/>
            <w:vAlign w:val="bottom"/>
          </w:tcPr>
          <w:p w14:paraId="2E8AB8FA" w14:textId="0D59BFF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23,602,023,690 </w:t>
            </w:r>
          </w:p>
        </w:tc>
      </w:tr>
      <w:tr w:rsidR="00665A38" w:rsidRPr="001B701F" w14:paraId="59D0B461" w14:textId="77777777" w:rsidTr="00454B04">
        <w:trPr>
          <w:trHeight w:val="300"/>
        </w:trPr>
        <w:tc>
          <w:tcPr>
            <w:tcW w:w="528" w:type="pct"/>
            <w:noWrap/>
            <w:hideMark/>
          </w:tcPr>
          <w:p w14:paraId="3043A3E3" w14:textId="77777777"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407" w:type="pct"/>
            <w:noWrap/>
            <w:vAlign w:val="bottom"/>
          </w:tcPr>
          <w:p w14:paraId="2DF308CB" w14:textId="18897A4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318,160,426 </w:t>
            </w:r>
          </w:p>
        </w:tc>
        <w:tc>
          <w:tcPr>
            <w:tcW w:w="408" w:type="pct"/>
            <w:noWrap/>
            <w:vAlign w:val="bottom"/>
          </w:tcPr>
          <w:p w14:paraId="5FA5189B" w14:textId="5AED9C09"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321,002,925 </w:t>
            </w:r>
          </w:p>
        </w:tc>
        <w:tc>
          <w:tcPr>
            <w:tcW w:w="408" w:type="pct"/>
            <w:noWrap/>
            <w:vAlign w:val="bottom"/>
          </w:tcPr>
          <w:p w14:paraId="5BADC960" w14:textId="40787BF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323,835,167 </w:t>
            </w:r>
          </w:p>
        </w:tc>
        <w:tc>
          <w:tcPr>
            <w:tcW w:w="408" w:type="pct"/>
            <w:noWrap/>
            <w:vAlign w:val="bottom"/>
          </w:tcPr>
          <w:p w14:paraId="35134443" w14:textId="5040C82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326,671,052 </w:t>
            </w:r>
          </w:p>
        </w:tc>
        <w:tc>
          <w:tcPr>
            <w:tcW w:w="408" w:type="pct"/>
            <w:noWrap/>
            <w:vAlign w:val="bottom"/>
          </w:tcPr>
          <w:p w14:paraId="3F2E96C1" w14:textId="6D94061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329,507,653 </w:t>
            </w:r>
          </w:p>
        </w:tc>
        <w:tc>
          <w:tcPr>
            <w:tcW w:w="408" w:type="pct"/>
            <w:noWrap/>
            <w:vAlign w:val="bottom"/>
          </w:tcPr>
          <w:p w14:paraId="795A50D6" w14:textId="0613DC5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332,359,305 </w:t>
            </w:r>
          </w:p>
        </w:tc>
        <w:tc>
          <w:tcPr>
            <w:tcW w:w="408" w:type="pct"/>
            <w:noWrap/>
            <w:vAlign w:val="bottom"/>
          </w:tcPr>
          <w:p w14:paraId="18DC2312" w14:textId="3E88672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335,259,127 </w:t>
            </w:r>
          </w:p>
        </w:tc>
        <w:tc>
          <w:tcPr>
            <w:tcW w:w="408" w:type="pct"/>
            <w:noWrap/>
            <w:vAlign w:val="bottom"/>
          </w:tcPr>
          <w:p w14:paraId="503A30CC" w14:textId="7B87EC6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338,219,177 </w:t>
            </w:r>
          </w:p>
        </w:tc>
        <w:tc>
          <w:tcPr>
            <w:tcW w:w="408" w:type="pct"/>
            <w:noWrap/>
            <w:vAlign w:val="bottom"/>
          </w:tcPr>
          <w:p w14:paraId="636ED1FB" w14:textId="27DBECA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341,246,255 </w:t>
            </w:r>
          </w:p>
        </w:tc>
        <w:tc>
          <w:tcPr>
            <w:tcW w:w="408" w:type="pct"/>
            <w:noWrap/>
            <w:vAlign w:val="bottom"/>
          </w:tcPr>
          <w:p w14:paraId="2D7A7C27" w14:textId="61817DD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172,385,725 </w:t>
            </w:r>
          </w:p>
        </w:tc>
        <w:tc>
          <w:tcPr>
            <w:tcW w:w="395" w:type="pct"/>
            <w:noWrap/>
            <w:vAlign w:val="bottom"/>
          </w:tcPr>
          <w:p w14:paraId="4EF9A235" w14:textId="11617D4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3,138,646,813 </w:t>
            </w:r>
          </w:p>
        </w:tc>
      </w:tr>
      <w:tr w:rsidR="00665A38" w:rsidRPr="001B701F" w14:paraId="53290511" w14:textId="77777777" w:rsidTr="00454B04">
        <w:trPr>
          <w:trHeight w:val="300"/>
        </w:trPr>
        <w:tc>
          <w:tcPr>
            <w:tcW w:w="528" w:type="pct"/>
            <w:noWrap/>
            <w:hideMark/>
          </w:tcPr>
          <w:p w14:paraId="36A4C102" w14:textId="77777777"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407" w:type="pct"/>
            <w:noWrap/>
            <w:vAlign w:val="bottom"/>
          </w:tcPr>
          <w:p w14:paraId="698D4669" w14:textId="31D5AE2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748,713,183 </w:t>
            </w:r>
          </w:p>
        </w:tc>
        <w:tc>
          <w:tcPr>
            <w:tcW w:w="408" w:type="pct"/>
            <w:noWrap/>
            <w:vAlign w:val="bottom"/>
          </w:tcPr>
          <w:p w14:paraId="6BD31E6E" w14:textId="122E08E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1,033,038,207 </w:t>
            </w:r>
          </w:p>
        </w:tc>
        <w:tc>
          <w:tcPr>
            <w:tcW w:w="408" w:type="pct"/>
            <w:noWrap/>
            <w:vAlign w:val="bottom"/>
          </w:tcPr>
          <w:p w14:paraId="1D435E92" w14:textId="12AD7E0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1,335,008,435 </w:t>
            </w:r>
          </w:p>
        </w:tc>
        <w:tc>
          <w:tcPr>
            <w:tcW w:w="408" w:type="pct"/>
            <w:noWrap/>
            <w:vAlign w:val="bottom"/>
          </w:tcPr>
          <w:p w14:paraId="3C8FBD36" w14:textId="546CE3B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1,651,136,526 </w:t>
            </w:r>
          </w:p>
        </w:tc>
        <w:tc>
          <w:tcPr>
            <w:tcW w:w="408" w:type="pct"/>
            <w:noWrap/>
            <w:vAlign w:val="bottom"/>
          </w:tcPr>
          <w:p w14:paraId="715AA6F7" w14:textId="2CF21E9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1,978,478,290 </w:t>
            </w:r>
          </w:p>
        </w:tc>
        <w:tc>
          <w:tcPr>
            <w:tcW w:w="408" w:type="pct"/>
            <w:noWrap/>
            <w:vAlign w:val="bottom"/>
          </w:tcPr>
          <w:p w14:paraId="3DC45694" w14:textId="0640DC1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2,315,973,882 </w:t>
            </w:r>
          </w:p>
        </w:tc>
        <w:tc>
          <w:tcPr>
            <w:tcW w:w="408" w:type="pct"/>
            <w:noWrap/>
            <w:vAlign w:val="bottom"/>
          </w:tcPr>
          <w:p w14:paraId="303A478E" w14:textId="622F588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2,662,179,276 </w:t>
            </w:r>
          </w:p>
        </w:tc>
        <w:tc>
          <w:tcPr>
            <w:tcW w:w="408" w:type="pct"/>
            <w:noWrap/>
            <w:vAlign w:val="bottom"/>
          </w:tcPr>
          <w:p w14:paraId="46D7D99E" w14:textId="791CB97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3,017,299,735 </w:t>
            </w:r>
          </w:p>
        </w:tc>
        <w:tc>
          <w:tcPr>
            <w:tcW w:w="408" w:type="pct"/>
            <w:noWrap/>
            <w:vAlign w:val="bottom"/>
          </w:tcPr>
          <w:p w14:paraId="61C463BB" w14:textId="389E4E6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3,380,237,717 </w:t>
            </w:r>
          </w:p>
        </w:tc>
        <w:tc>
          <w:tcPr>
            <w:tcW w:w="408" w:type="pct"/>
            <w:noWrap/>
            <w:vAlign w:val="bottom"/>
          </w:tcPr>
          <w:p w14:paraId="4632D4E6" w14:textId="5258EB6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1,792,607,466 </w:t>
            </w:r>
          </w:p>
        </w:tc>
        <w:tc>
          <w:tcPr>
            <w:tcW w:w="395" w:type="pct"/>
            <w:noWrap/>
            <w:vAlign w:val="bottom"/>
          </w:tcPr>
          <w:p w14:paraId="271E5ED6" w14:textId="5D5FB8D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19,914,672,716 </w:t>
            </w:r>
          </w:p>
        </w:tc>
      </w:tr>
      <w:tr w:rsidR="00665A38" w:rsidRPr="001B701F" w14:paraId="404C54B6" w14:textId="77777777" w:rsidTr="00454B04">
        <w:trPr>
          <w:trHeight w:val="300"/>
        </w:trPr>
        <w:tc>
          <w:tcPr>
            <w:tcW w:w="528" w:type="pct"/>
            <w:noWrap/>
            <w:hideMark/>
          </w:tcPr>
          <w:p w14:paraId="67B44865" w14:textId="77777777"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407" w:type="pct"/>
            <w:noWrap/>
            <w:vAlign w:val="bottom"/>
          </w:tcPr>
          <w:p w14:paraId="0A4A4820" w14:textId="1BD74B9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16,263,897)</w:t>
            </w:r>
          </w:p>
        </w:tc>
        <w:tc>
          <w:tcPr>
            <w:tcW w:w="408" w:type="pct"/>
            <w:noWrap/>
            <w:vAlign w:val="bottom"/>
          </w:tcPr>
          <w:p w14:paraId="5EBDA9A6" w14:textId="74778799"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26,768,140)</w:t>
            </w:r>
          </w:p>
        </w:tc>
        <w:tc>
          <w:tcPr>
            <w:tcW w:w="408" w:type="pct"/>
            <w:noWrap/>
            <w:vAlign w:val="bottom"/>
          </w:tcPr>
          <w:p w14:paraId="2D221DB9" w14:textId="336345F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36,967,498)</w:t>
            </w:r>
          </w:p>
        </w:tc>
        <w:tc>
          <w:tcPr>
            <w:tcW w:w="408" w:type="pct"/>
            <w:noWrap/>
            <w:vAlign w:val="bottom"/>
          </w:tcPr>
          <w:p w14:paraId="10DB0293" w14:textId="5BB175A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46,864,578)</w:t>
            </w:r>
          </w:p>
        </w:tc>
        <w:tc>
          <w:tcPr>
            <w:tcW w:w="408" w:type="pct"/>
            <w:noWrap/>
            <w:vAlign w:val="bottom"/>
          </w:tcPr>
          <w:p w14:paraId="3CFE7601" w14:textId="1399DAE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56,603,724)</w:t>
            </w:r>
          </w:p>
        </w:tc>
        <w:tc>
          <w:tcPr>
            <w:tcW w:w="408" w:type="pct"/>
            <w:noWrap/>
            <w:vAlign w:val="bottom"/>
          </w:tcPr>
          <w:p w14:paraId="0901CB79" w14:textId="03AB1DF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66,035,491)</w:t>
            </w:r>
          </w:p>
        </w:tc>
        <w:tc>
          <w:tcPr>
            <w:tcW w:w="408" w:type="pct"/>
            <w:noWrap/>
            <w:vAlign w:val="bottom"/>
          </w:tcPr>
          <w:p w14:paraId="24E7A2E5" w14:textId="14D481B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75,015,808)</w:t>
            </w:r>
          </w:p>
        </w:tc>
        <w:tc>
          <w:tcPr>
            <w:tcW w:w="408" w:type="pct"/>
            <w:noWrap/>
            <w:vAlign w:val="bottom"/>
          </w:tcPr>
          <w:p w14:paraId="6560FF09" w14:textId="06F48C7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83,700,328)</w:t>
            </w:r>
          </w:p>
        </w:tc>
        <w:tc>
          <w:tcPr>
            <w:tcW w:w="408" w:type="pct"/>
            <w:noWrap/>
            <w:vAlign w:val="bottom"/>
          </w:tcPr>
          <w:p w14:paraId="5524DFEC" w14:textId="5DD3B70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92,089,329)</w:t>
            </w:r>
          </w:p>
        </w:tc>
        <w:tc>
          <w:tcPr>
            <w:tcW w:w="408" w:type="pct"/>
            <w:noWrap/>
            <w:vAlign w:val="bottom"/>
          </w:tcPr>
          <w:p w14:paraId="02AF50E8" w14:textId="62E9201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48,395,368)</w:t>
            </w:r>
          </w:p>
        </w:tc>
        <w:tc>
          <w:tcPr>
            <w:tcW w:w="395" w:type="pct"/>
            <w:noWrap/>
            <w:vAlign w:val="bottom"/>
          </w:tcPr>
          <w:p w14:paraId="1ABF848A" w14:textId="1D1587B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548,704,161)</w:t>
            </w:r>
          </w:p>
        </w:tc>
      </w:tr>
      <w:tr w:rsidR="00665A38" w:rsidRPr="001B701F" w14:paraId="6CC3F915" w14:textId="77777777" w:rsidTr="00454B04">
        <w:trPr>
          <w:trHeight w:val="300"/>
        </w:trPr>
        <w:tc>
          <w:tcPr>
            <w:tcW w:w="528" w:type="pct"/>
            <w:noWrap/>
            <w:hideMark/>
          </w:tcPr>
          <w:p w14:paraId="4B5AABE6" w14:textId="77777777"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407" w:type="pct"/>
            <w:noWrap/>
            <w:vAlign w:val="bottom"/>
          </w:tcPr>
          <w:p w14:paraId="708171F7" w14:textId="137804B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754,585,881 </w:t>
            </w:r>
          </w:p>
        </w:tc>
        <w:tc>
          <w:tcPr>
            <w:tcW w:w="408" w:type="pct"/>
            <w:noWrap/>
            <w:vAlign w:val="bottom"/>
          </w:tcPr>
          <w:p w14:paraId="30FE01A6" w14:textId="4B324AD5"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1,038,343,231 </w:t>
            </w:r>
          </w:p>
        </w:tc>
        <w:tc>
          <w:tcPr>
            <w:tcW w:w="408" w:type="pct"/>
            <w:noWrap/>
            <w:vAlign w:val="bottom"/>
          </w:tcPr>
          <w:p w14:paraId="1B920CF5" w14:textId="03D9BCC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1,339,775,658 </w:t>
            </w:r>
          </w:p>
        </w:tc>
        <w:tc>
          <w:tcPr>
            <w:tcW w:w="408" w:type="pct"/>
            <w:noWrap/>
            <w:vAlign w:val="bottom"/>
          </w:tcPr>
          <w:p w14:paraId="4D07C9B3" w14:textId="0094F879"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1,655,400,742 </w:t>
            </w:r>
          </w:p>
        </w:tc>
        <w:tc>
          <w:tcPr>
            <w:tcW w:w="408" w:type="pct"/>
            <w:noWrap/>
            <w:vAlign w:val="bottom"/>
          </w:tcPr>
          <w:p w14:paraId="3ED1C8CB" w14:textId="009611A8"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1,982,261,653 </w:t>
            </w:r>
          </w:p>
        </w:tc>
        <w:tc>
          <w:tcPr>
            <w:tcW w:w="408" w:type="pct"/>
            <w:noWrap/>
            <w:vAlign w:val="bottom"/>
          </w:tcPr>
          <w:p w14:paraId="1110FBC0" w14:textId="0768FB8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2,319,295,035 </w:t>
            </w:r>
          </w:p>
        </w:tc>
        <w:tc>
          <w:tcPr>
            <w:tcW w:w="408" w:type="pct"/>
            <w:noWrap/>
            <w:vAlign w:val="bottom"/>
          </w:tcPr>
          <w:p w14:paraId="5396ACB8" w14:textId="1D635B8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2,665,074,794 </w:t>
            </w:r>
          </w:p>
        </w:tc>
        <w:tc>
          <w:tcPr>
            <w:tcW w:w="408" w:type="pct"/>
            <w:noWrap/>
            <w:vAlign w:val="bottom"/>
          </w:tcPr>
          <w:p w14:paraId="566D02FB" w14:textId="16557E1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3,019,812,136 </w:t>
            </w:r>
          </w:p>
        </w:tc>
        <w:tc>
          <w:tcPr>
            <w:tcW w:w="408" w:type="pct"/>
            <w:noWrap/>
            <w:vAlign w:val="bottom"/>
          </w:tcPr>
          <w:p w14:paraId="2F1845DB" w14:textId="599D66F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3,382,407,651 </w:t>
            </w:r>
          </w:p>
        </w:tc>
        <w:tc>
          <w:tcPr>
            <w:tcW w:w="408" w:type="pct"/>
            <w:noWrap/>
            <w:vAlign w:val="bottom"/>
          </w:tcPr>
          <w:p w14:paraId="513CA0E6" w14:textId="0013116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1,793,617,138 </w:t>
            </w:r>
          </w:p>
        </w:tc>
        <w:tc>
          <w:tcPr>
            <w:tcW w:w="395" w:type="pct"/>
            <w:noWrap/>
            <w:vAlign w:val="bottom"/>
          </w:tcPr>
          <w:p w14:paraId="1DF57631" w14:textId="1EF9FB0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19,950,573,919 </w:t>
            </w:r>
          </w:p>
        </w:tc>
      </w:tr>
      <w:tr w:rsidR="00665A38" w:rsidRPr="001B701F" w14:paraId="1B4FCBF5" w14:textId="77777777" w:rsidTr="00454B04">
        <w:trPr>
          <w:trHeight w:val="300"/>
        </w:trPr>
        <w:tc>
          <w:tcPr>
            <w:tcW w:w="528" w:type="pct"/>
            <w:noWrap/>
            <w:hideMark/>
          </w:tcPr>
          <w:p w14:paraId="35379F2E" w14:textId="77777777"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407" w:type="pct"/>
            <w:noWrap/>
            <w:vAlign w:val="bottom"/>
          </w:tcPr>
          <w:p w14:paraId="31E267A0" w14:textId="3271860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10,391,198)</w:t>
            </w:r>
          </w:p>
        </w:tc>
        <w:tc>
          <w:tcPr>
            <w:tcW w:w="408" w:type="pct"/>
            <w:noWrap/>
            <w:vAlign w:val="bottom"/>
          </w:tcPr>
          <w:p w14:paraId="55AE3CA4" w14:textId="02686B3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21,463,116)</w:t>
            </w:r>
          </w:p>
        </w:tc>
        <w:tc>
          <w:tcPr>
            <w:tcW w:w="408" w:type="pct"/>
            <w:noWrap/>
            <w:vAlign w:val="bottom"/>
          </w:tcPr>
          <w:p w14:paraId="18593F6A" w14:textId="4984101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32,200,275)</w:t>
            </w:r>
          </w:p>
        </w:tc>
        <w:tc>
          <w:tcPr>
            <w:tcW w:w="408" w:type="pct"/>
            <w:noWrap/>
            <w:vAlign w:val="bottom"/>
          </w:tcPr>
          <w:p w14:paraId="32E28533" w14:textId="2F650589"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42,600,362)</w:t>
            </w:r>
          </w:p>
        </w:tc>
        <w:tc>
          <w:tcPr>
            <w:tcW w:w="408" w:type="pct"/>
            <w:noWrap/>
            <w:vAlign w:val="bottom"/>
          </w:tcPr>
          <w:p w14:paraId="371CB824" w14:textId="6F4DAC1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52,820,361)</w:t>
            </w:r>
          </w:p>
        </w:tc>
        <w:tc>
          <w:tcPr>
            <w:tcW w:w="408" w:type="pct"/>
            <w:noWrap/>
            <w:vAlign w:val="bottom"/>
          </w:tcPr>
          <w:p w14:paraId="63D102E9" w14:textId="19C7DFF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62,714,338)</w:t>
            </w:r>
          </w:p>
        </w:tc>
        <w:tc>
          <w:tcPr>
            <w:tcW w:w="408" w:type="pct"/>
            <w:noWrap/>
            <w:vAlign w:val="bottom"/>
          </w:tcPr>
          <w:p w14:paraId="64698992" w14:textId="2E71E6B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72,120,289)</w:t>
            </w:r>
          </w:p>
        </w:tc>
        <w:tc>
          <w:tcPr>
            <w:tcW w:w="408" w:type="pct"/>
            <w:noWrap/>
            <w:vAlign w:val="bottom"/>
          </w:tcPr>
          <w:p w14:paraId="3FCF9994" w14:textId="33B4E6F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81,187,927)</w:t>
            </w:r>
          </w:p>
        </w:tc>
        <w:tc>
          <w:tcPr>
            <w:tcW w:w="408" w:type="pct"/>
            <w:noWrap/>
            <w:vAlign w:val="bottom"/>
          </w:tcPr>
          <w:p w14:paraId="1A43A00E" w14:textId="1296F90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89,919,395)</w:t>
            </w:r>
          </w:p>
        </w:tc>
        <w:tc>
          <w:tcPr>
            <w:tcW w:w="408" w:type="pct"/>
            <w:noWrap/>
            <w:vAlign w:val="bottom"/>
          </w:tcPr>
          <w:p w14:paraId="2F5FF208" w14:textId="2F719CF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47,385,696)</w:t>
            </w:r>
          </w:p>
        </w:tc>
        <w:tc>
          <w:tcPr>
            <w:tcW w:w="395" w:type="pct"/>
            <w:noWrap/>
            <w:vAlign w:val="bottom"/>
          </w:tcPr>
          <w:p w14:paraId="0ED4F88C" w14:textId="0A730459"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512,802,959)</w:t>
            </w:r>
          </w:p>
        </w:tc>
      </w:tr>
      <w:tr w:rsidR="00665A38" w:rsidRPr="001B701F" w14:paraId="33386968" w14:textId="77777777" w:rsidTr="00454B04">
        <w:trPr>
          <w:trHeight w:val="300"/>
        </w:trPr>
        <w:tc>
          <w:tcPr>
            <w:tcW w:w="528" w:type="pct"/>
            <w:noWrap/>
          </w:tcPr>
          <w:p w14:paraId="5325E8B3" w14:textId="5FE3D6B7" w:rsidR="00665A38" w:rsidRPr="001B701F" w:rsidRDefault="00665A38" w:rsidP="00665A38">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407" w:type="pct"/>
            <w:noWrap/>
            <w:vAlign w:val="bottom"/>
          </w:tcPr>
          <w:p w14:paraId="705D0DE4" w14:textId="797A7B7B"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764,977,079 </w:t>
            </w:r>
          </w:p>
        </w:tc>
        <w:tc>
          <w:tcPr>
            <w:tcW w:w="408" w:type="pct"/>
            <w:noWrap/>
            <w:vAlign w:val="bottom"/>
          </w:tcPr>
          <w:p w14:paraId="3CEACF20" w14:textId="6AE023E1"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1,059,806,347 </w:t>
            </w:r>
          </w:p>
        </w:tc>
        <w:tc>
          <w:tcPr>
            <w:tcW w:w="408" w:type="pct"/>
            <w:noWrap/>
            <w:vAlign w:val="bottom"/>
          </w:tcPr>
          <w:p w14:paraId="1718DCAA" w14:textId="33CD54DE"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1,371,975,933 </w:t>
            </w:r>
          </w:p>
        </w:tc>
        <w:tc>
          <w:tcPr>
            <w:tcW w:w="408" w:type="pct"/>
            <w:noWrap/>
            <w:vAlign w:val="bottom"/>
          </w:tcPr>
          <w:p w14:paraId="2FD617A9" w14:textId="673D924D"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1,698,001,104 </w:t>
            </w:r>
          </w:p>
        </w:tc>
        <w:tc>
          <w:tcPr>
            <w:tcW w:w="408" w:type="pct"/>
            <w:noWrap/>
            <w:vAlign w:val="bottom"/>
          </w:tcPr>
          <w:p w14:paraId="4356872F" w14:textId="40228304"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2,035,082,014 </w:t>
            </w:r>
          </w:p>
        </w:tc>
        <w:tc>
          <w:tcPr>
            <w:tcW w:w="408" w:type="pct"/>
            <w:noWrap/>
            <w:vAlign w:val="bottom"/>
          </w:tcPr>
          <w:p w14:paraId="698CF947" w14:textId="070911A4"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2,382,009,373 </w:t>
            </w:r>
          </w:p>
        </w:tc>
        <w:tc>
          <w:tcPr>
            <w:tcW w:w="408" w:type="pct"/>
            <w:noWrap/>
            <w:vAlign w:val="bottom"/>
          </w:tcPr>
          <w:p w14:paraId="60440583" w14:textId="01F66440"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2,737,195,084 </w:t>
            </w:r>
          </w:p>
        </w:tc>
        <w:tc>
          <w:tcPr>
            <w:tcW w:w="408" w:type="pct"/>
            <w:noWrap/>
            <w:vAlign w:val="bottom"/>
          </w:tcPr>
          <w:p w14:paraId="2C9461EF" w14:textId="64708A0B"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3,101,000,063 </w:t>
            </w:r>
          </w:p>
        </w:tc>
        <w:tc>
          <w:tcPr>
            <w:tcW w:w="408" w:type="pct"/>
            <w:noWrap/>
            <w:vAlign w:val="bottom"/>
          </w:tcPr>
          <w:p w14:paraId="537DE484" w14:textId="4C6CBAF0"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3,472,327,046 </w:t>
            </w:r>
          </w:p>
        </w:tc>
        <w:tc>
          <w:tcPr>
            <w:tcW w:w="408" w:type="pct"/>
            <w:noWrap/>
            <w:vAlign w:val="bottom"/>
          </w:tcPr>
          <w:p w14:paraId="1FB47BDD" w14:textId="024C6C19"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1,841,002,834 </w:t>
            </w:r>
          </w:p>
        </w:tc>
        <w:tc>
          <w:tcPr>
            <w:tcW w:w="395" w:type="pct"/>
            <w:noWrap/>
            <w:vAlign w:val="bottom"/>
          </w:tcPr>
          <w:p w14:paraId="6A0093F1" w14:textId="48DBA591"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20,463,376,877 </w:t>
            </w:r>
          </w:p>
        </w:tc>
      </w:tr>
      <w:tr w:rsidR="00665A38" w:rsidRPr="001B701F" w14:paraId="49DCA3D3" w14:textId="77777777" w:rsidTr="00454B04">
        <w:trPr>
          <w:trHeight w:val="300"/>
        </w:trPr>
        <w:tc>
          <w:tcPr>
            <w:tcW w:w="528" w:type="pct"/>
            <w:noWrap/>
          </w:tcPr>
          <w:p w14:paraId="689B3638" w14:textId="3085C4FF" w:rsidR="00665A38" w:rsidRPr="001B701F" w:rsidRDefault="00665A38" w:rsidP="00665A38">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407" w:type="pct"/>
            <w:noWrap/>
            <w:vAlign w:val="bottom"/>
          </w:tcPr>
          <w:p w14:paraId="257BF476" w14:textId="2D6B8525"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1F5E1ED9" w14:textId="10DFA247"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78D22559" w14:textId="6E613C5B"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30EFC237" w14:textId="2355629A"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78FA8D9F" w14:textId="1DB46505"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3F17FE34" w14:textId="2C9437B3"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167FEB08" w14:textId="4D29A16C"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44685917" w14:textId="51228C71"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722E9042" w14:textId="3572AD95"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7F612A0F" w14:textId="0B7A0180"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395" w:type="pct"/>
            <w:noWrap/>
            <w:vAlign w:val="bottom"/>
          </w:tcPr>
          <w:p w14:paraId="4D978BD7" w14:textId="62985334"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r>
    </w:tbl>
    <w:p w14:paraId="7C7FA90A" w14:textId="77777777" w:rsidR="00B64E86" w:rsidRDefault="00B64E86" w:rsidP="00B64E86">
      <w:pPr>
        <w:ind w:left="360"/>
        <w:rPr>
          <w:rFonts w:ascii="Times New Roman" w:hAnsi="Times New Roman" w:cs="Times New Roman"/>
          <w:b/>
          <w:bCs/>
          <w:sz w:val="20"/>
          <w:szCs w:val="20"/>
        </w:rPr>
      </w:pPr>
    </w:p>
    <w:p w14:paraId="2BF886C0" w14:textId="77777777" w:rsidR="00B64E86" w:rsidRDefault="00B64E86" w:rsidP="00B64E86">
      <w:pPr>
        <w:ind w:left="360"/>
        <w:rPr>
          <w:rFonts w:ascii="Times New Roman" w:hAnsi="Times New Roman" w:cs="Times New Roman"/>
          <w:b/>
          <w:bCs/>
          <w:sz w:val="20"/>
          <w:szCs w:val="20"/>
        </w:rPr>
      </w:pPr>
    </w:p>
    <w:p w14:paraId="565D2E4C" w14:textId="79F02ADA" w:rsidR="00AF0C77" w:rsidRPr="00B64E86" w:rsidRDefault="00B64E86" w:rsidP="00B64E86">
      <w:pPr>
        <w:rPr>
          <w:rFonts w:ascii="Times New Roman" w:hAnsi="Times New Roman" w:cs="Times New Roman"/>
          <w:b/>
          <w:bCs/>
          <w:sz w:val="20"/>
          <w:szCs w:val="20"/>
        </w:rPr>
      </w:pPr>
      <w:proofErr w:type="spellStart"/>
      <w:proofErr w:type="gramStart"/>
      <w:r>
        <w:rPr>
          <w:rFonts w:ascii="Times New Roman" w:hAnsi="Times New Roman" w:cs="Times New Roman"/>
          <w:b/>
          <w:bCs/>
          <w:sz w:val="20"/>
          <w:szCs w:val="20"/>
        </w:rPr>
        <w:lastRenderedPageBreak/>
        <w:t>b.</w:t>
      </w:r>
      <w:r w:rsidR="0067251F" w:rsidRPr="00B64E86">
        <w:rPr>
          <w:rFonts w:ascii="Times New Roman" w:hAnsi="Times New Roman" w:cs="Times New Roman"/>
          <w:b/>
          <w:bCs/>
          <w:sz w:val="20"/>
          <w:szCs w:val="20"/>
        </w:rPr>
        <w:t>Women</w:t>
      </w:r>
      <w:proofErr w:type="spellEnd"/>
      <w:proofErr w:type="gramEnd"/>
      <w:r w:rsidR="0067251F" w:rsidRPr="00B64E86">
        <w:rPr>
          <w:rFonts w:ascii="Times New Roman" w:hAnsi="Times New Roman" w:cs="Times New Roman"/>
          <w:b/>
          <w:bCs/>
          <w:sz w:val="20"/>
          <w:szCs w:val="20"/>
        </w:rPr>
        <w:t xml:space="preserve"> </w:t>
      </w:r>
    </w:p>
    <w:tbl>
      <w:tblPr>
        <w:tblStyle w:val="TableGrid"/>
        <w:tblW w:w="5000" w:type="pct"/>
        <w:tblLook w:val="04A0" w:firstRow="1" w:lastRow="0" w:firstColumn="1" w:lastColumn="0" w:noHBand="0" w:noVBand="1"/>
      </w:tblPr>
      <w:tblGrid>
        <w:gridCol w:w="1405"/>
        <w:gridCol w:w="1060"/>
        <w:gridCol w:w="1060"/>
        <w:gridCol w:w="1060"/>
        <w:gridCol w:w="1061"/>
        <w:gridCol w:w="1048"/>
        <w:gridCol w:w="1048"/>
        <w:gridCol w:w="1048"/>
        <w:gridCol w:w="1048"/>
        <w:gridCol w:w="1048"/>
        <w:gridCol w:w="1061"/>
        <w:gridCol w:w="1003"/>
      </w:tblGrid>
      <w:tr w:rsidR="00755AD6" w:rsidRPr="001B701F" w14:paraId="662E9BE5" w14:textId="77777777" w:rsidTr="00454B04">
        <w:trPr>
          <w:trHeight w:val="300"/>
        </w:trPr>
        <w:tc>
          <w:tcPr>
            <w:tcW w:w="505" w:type="pct"/>
            <w:noWrap/>
            <w:vAlign w:val="bottom"/>
            <w:hideMark/>
          </w:tcPr>
          <w:p w14:paraId="4FC5FE8A" w14:textId="5CECD017"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413" w:type="pct"/>
            <w:noWrap/>
            <w:hideMark/>
          </w:tcPr>
          <w:p w14:paraId="3F7ED0FC" w14:textId="53D1053A"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413" w:type="pct"/>
            <w:noWrap/>
            <w:hideMark/>
          </w:tcPr>
          <w:p w14:paraId="7F2432ED" w14:textId="00FED7C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413" w:type="pct"/>
            <w:noWrap/>
            <w:hideMark/>
          </w:tcPr>
          <w:p w14:paraId="2AC2B711" w14:textId="34D55DC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413" w:type="pct"/>
            <w:noWrap/>
            <w:hideMark/>
          </w:tcPr>
          <w:p w14:paraId="0AF5E284" w14:textId="28316AC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408" w:type="pct"/>
            <w:noWrap/>
            <w:hideMark/>
          </w:tcPr>
          <w:p w14:paraId="15FFA58B" w14:textId="0C9F4CA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408" w:type="pct"/>
            <w:noWrap/>
            <w:hideMark/>
          </w:tcPr>
          <w:p w14:paraId="0B7E72D5" w14:textId="6CB6C65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408" w:type="pct"/>
            <w:noWrap/>
            <w:hideMark/>
          </w:tcPr>
          <w:p w14:paraId="0D0804BD" w14:textId="38836D0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408" w:type="pct"/>
            <w:noWrap/>
            <w:hideMark/>
          </w:tcPr>
          <w:p w14:paraId="07AA7259" w14:textId="6405544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408" w:type="pct"/>
            <w:noWrap/>
            <w:hideMark/>
          </w:tcPr>
          <w:p w14:paraId="30F16FD6" w14:textId="4091C22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413" w:type="pct"/>
            <w:noWrap/>
            <w:hideMark/>
          </w:tcPr>
          <w:p w14:paraId="395C44BA" w14:textId="195824E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90" w:type="pct"/>
            <w:noWrap/>
            <w:hideMark/>
          </w:tcPr>
          <w:p w14:paraId="23C56133" w14:textId="069F568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665A38" w:rsidRPr="001B701F" w14:paraId="7560E0ED" w14:textId="77777777" w:rsidTr="00454B04">
        <w:trPr>
          <w:trHeight w:val="300"/>
        </w:trPr>
        <w:tc>
          <w:tcPr>
            <w:tcW w:w="505" w:type="pct"/>
            <w:noWrap/>
            <w:hideMark/>
          </w:tcPr>
          <w:p w14:paraId="251F8D24" w14:textId="2A871DC8"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413" w:type="pct"/>
            <w:noWrap/>
            <w:vAlign w:val="bottom"/>
          </w:tcPr>
          <w:p w14:paraId="44BEBF46" w14:textId="4C95844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40,410,899 </w:t>
            </w:r>
          </w:p>
        </w:tc>
        <w:tc>
          <w:tcPr>
            <w:tcW w:w="413" w:type="pct"/>
            <w:noWrap/>
            <w:vAlign w:val="bottom"/>
          </w:tcPr>
          <w:p w14:paraId="64BCC176" w14:textId="7E95D2E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56,030,942 </w:t>
            </w:r>
          </w:p>
        </w:tc>
        <w:tc>
          <w:tcPr>
            <w:tcW w:w="413" w:type="pct"/>
            <w:noWrap/>
            <w:vAlign w:val="bottom"/>
          </w:tcPr>
          <w:p w14:paraId="3856AE53" w14:textId="5528ABE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73,052,185 </w:t>
            </w:r>
          </w:p>
        </w:tc>
        <w:tc>
          <w:tcPr>
            <w:tcW w:w="413" w:type="pct"/>
            <w:noWrap/>
            <w:vAlign w:val="bottom"/>
          </w:tcPr>
          <w:p w14:paraId="706A738D" w14:textId="2E87E18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91,245,456 </w:t>
            </w:r>
          </w:p>
        </w:tc>
        <w:tc>
          <w:tcPr>
            <w:tcW w:w="408" w:type="pct"/>
            <w:noWrap/>
            <w:vAlign w:val="bottom"/>
          </w:tcPr>
          <w:p w14:paraId="3EDFDA6A" w14:textId="43DC033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110,316,402 </w:t>
            </w:r>
          </w:p>
        </w:tc>
        <w:tc>
          <w:tcPr>
            <w:tcW w:w="408" w:type="pct"/>
            <w:noWrap/>
            <w:vAlign w:val="bottom"/>
          </w:tcPr>
          <w:p w14:paraId="2CCAE774" w14:textId="29238DA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130,706,335 </w:t>
            </w:r>
          </w:p>
        </w:tc>
        <w:tc>
          <w:tcPr>
            <w:tcW w:w="408" w:type="pct"/>
            <w:noWrap/>
            <w:vAlign w:val="bottom"/>
          </w:tcPr>
          <w:p w14:paraId="7F1E29E6" w14:textId="327EDC8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152,484,662 </w:t>
            </w:r>
          </w:p>
        </w:tc>
        <w:tc>
          <w:tcPr>
            <w:tcW w:w="408" w:type="pct"/>
            <w:noWrap/>
            <w:vAlign w:val="bottom"/>
          </w:tcPr>
          <w:p w14:paraId="433A57D0" w14:textId="34C0975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175,390,425 </w:t>
            </w:r>
          </w:p>
        </w:tc>
        <w:tc>
          <w:tcPr>
            <w:tcW w:w="408" w:type="pct"/>
            <w:noWrap/>
            <w:vAlign w:val="bottom"/>
          </w:tcPr>
          <w:p w14:paraId="304798C3" w14:textId="26693E69"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199,097,135 </w:t>
            </w:r>
          </w:p>
        </w:tc>
        <w:tc>
          <w:tcPr>
            <w:tcW w:w="413" w:type="pct"/>
            <w:noWrap/>
            <w:vAlign w:val="bottom"/>
          </w:tcPr>
          <w:p w14:paraId="45BC2E48" w14:textId="4B3DBC37"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106,167,442 </w:t>
            </w:r>
          </w:p>
        </w:tc>
        <w:tc>
          <w:tcPr>
            <w:tcW w:w="390" w:type="pct"/>
            <w:noWrap/>
            <w:vAlign w:val="bottom"/>
          </w:tcPr>
          <w:p w14:paraId="5F4857E5" w14:textId="0166FFB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1,134,901,884 </w:t>
            </w:r>
          </w:p>
        </w:tc>
      </w:tr>
      <w:tr w:rsidR="00665A38" w:rsidRPr="001B701F" w14:paraId="421A15C1" w14:textId="77777777" w:rsidTr="00454B04">
        <w:trPr>
          <w:trHeight w:val="300"/>
        </w:trPr>
        <w:tc>
          <w:tcPr>
            <w:tcW w:w="505" w:type="pct"/>
            <w:noWrap/>
            <w:hideMark/>
          </w:tcPr>
          <w:p w14:paraId="20A1E427" w14:textId="1C41E9D8"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413" w:type="pct"/>
            <w:noWrap/>
            <w:vAlign w:val="bottom"/>
          </w:tcPr>
          <w:p w14:paraId="7466B26B" w14:textId="65EFC2D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174,037,429 </w:t>
            </w:r>
          </w:p>
        </w:tc>
        <w:tc>
          <w:tcPr>
            <w:tcW w:w="413" w:type="pct"/>
            <w:noWrap/>
            <w:vAlign w:val="bottom"/>
          </w:tcPr>
          <w:p w14:paraId="22D7A297" w14:textId="4E458D9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191,167,051 </w:t>
            </w:r>
          </w:p>
        </w:tc>
        <w:tc>
          <w:tcPr>
            <w:tcW w:w="413" w:type="pct"/>
            <w:noWrap/>
            <w:vAlign w:val="bottom"/>
          </w:tcPr>
          <w:p w14:paraId="45854E1A" w14:textId="37D0B3E5"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209,696,607 </w:t>
            </w:r>
          </w:p>
        </w:tc>
        <w:tc>
          <w:tcPr>
            <w:tcW w:w="413" w:type="pct"/>
            <w:noWrap/>
            <w:vAlign w:val="bottom"/>
          </w:tcPr>
          <w:p w14:paraId="26120DB8" w14:textId="6DA2051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229,397,539 </w:t>
            </w:r>
          </w:p>
        </w:tc>
        <w:tc>
          <w:tcPr>
            <w:tcW w:w="408" w:type="pct"/>
            <w:noWrap/>
            <w:vAlign w:val="bottom"/>
          </w:tcPr>
          <w:p w14:paraId="1DA51041" w14:textId="3AD7F28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249,976,839 </w:t>
            </w:r>
          </w:p>
        </w:tc>
        <w:tc>
          <w:tcPr>
            <w:tcW w:w="408" w:type="pct"/>
            <w:noWrap/>
            <w:vAlign w:val="bottom"/>
          </w:tcPr>
          <w:p w14:paraId="606D613B" w14:textId="2FA9F67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271,934,185 </w:t>
            </w:r>
          </w:p>
        </w:tc>
        <w:tc>
          <w:tcPr>
            <w:tcW w:w="408" w:type="pct"/>
            <w:noWrap/>
            <w:vAlign w:val="bottom"/>
          </w:tcPr>
          <w:p w14:paraId="5F38098C" w14:textId="60A45F0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295,342,527 </w:t>
            </w:r>
          </w:p>
        </w:tc>
        <w:tc>
          <w:tcPr>
            <w:tcW w:w="408" w:type="pct"/>
            <w:noWrap/>
            <w:vAlign w:val="bottom"/>
          </w:tcPr>
          <w:p w14:paraId="03D31608" w14:textId="07A38AE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319,882,976 </w:t>
            </w:r>
          </w:p>
        </w:tc>
        <w:tc>
          <w:tcPr>
            <w:tcW w:w="408" w:type="pct"/>
            <w:noWrap/>
            <w:vAlign w:val="bottom"/>
          </w:tcPr>
          <w:p w14:paraId="5400E009" w14:textId="5595F40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2,059,345,412 </w:t>
            </w:r>
          </w:p>
        </w:tc>
        <w:tc>
          <w:tcPr>
            <w:tcW w:w="413" w:type="pct"/>
            <w:noWrap/>
            <w:vAlign w:val="bottom"/>
          </w:tcPr>
          <w:p w14:paraId="409F9CC6" w14:textId="6D056A2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1,914,158,742 </w:t>
            </w:r>
          </w:p>
        </w:tc>
        <w:tc>
          <w:tcPr>
            <w:tcW w:w="390" w:type="pct"/>
            <w:noWrap/>
            <w:vAlign w:val="bottom"/>
          </w:tcPr>
          <w:p w14:paraId="464E3A29" w14:textId="59779037"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5,914,939,308 </w:t>
            </w:r>
          </w:p>
        </w:tc>
      </w:tr>
      <w:tr w:rsidR="00665A38" w:rsidRPr="001B701F" w14:paraId="287D7F7B" w14:textId="77777777" w:rsidTr="00454B04">
        <w:trPr>
          <w:trHeight w:val="300"/>
        </w:trPr>
        <w:tc>
          <w:tcPr>
            <w:tcW w:w="505" w:type="pct"/>
            <w:noWrap/>
            <w:hideMark/>
          </w:tcPr>
          <w:p w14:paraId="7DC1654D" w14:textId="5FBABB75"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413" w:type="pct"/>
            <w:noWrap/>
            <w:vAlign w:val="bottom"/>
          </w:tcPr>
          <w:p w14:paraId="75AF6CDB" w14:textId="06E2DB4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133,626,530 </w:t>
            </w:r>
          </w:p>
        </w:tc>
        <w:tc>
          <w:tcPr>
            <w:tcW w:w="413" w:type="pct"/>
            <w:noWrap/>
            <w:vAlign w:val="bottom"/>
          </w:tcPr>
          <w:p w14:paraId="65EFF9FA" w14:textId="5639F8C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135,136,110 </w:t>
            </w:r>
          </w:p>
        </w:tc>
        <w:tc>
          <w:tcPr>
            <w:tcW w:w="413" w:type="pct"/>
            <w:noWrap/>
            <w:vAlign w:val="bottom"/>
          </w:tcPr>
          <w:p w14:paraId="4255E5BB" w14:textId="46377C0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136,644,422 </w:t>
            </w:r>
          </w:p>
        </w:tc>
        <w:tc>
          <w:tcPr>
            <w:tcW w:w="413" w:type="pct"/>
            <w:noWrap/>
            <w:vAlign w:val="bottom"/>
          </w:tcPr>
          <w:p w14:paraId="745AFEB6" w14:textId="77B6666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138,152,083 </w:t>
            </w:r>
          </w:p>
        </w:tc>
        <w:tc>
          <w:tcPr>
            <w:tcW w:w="408" w:type="pct"/>
            <w:noWrap/>
            <w:vAlign w:val="bottom"/>
          </w:tcPr>
          <w:p w14:paraId="61EA8CC4" w14:textId="65BD931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139,660,437 </w:t>
            </w:r>
          </w:p>
        </w:tc>
        <w:tc>
          <w:tcPr>
            <w:tcW w:w="408" w:type="pct"/>
            <w:noWrap/>
            <w:vAlign w:val="bottom"/>
          </w:tcPr>
          <w:p w14:paraId="7E2736C2" w14:textId="41DD4DF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141,227,851 </w:t>
            </w:r>
          </w:p>
        </w:tc>
        <w:tc>
          <w:tcPr>
            <w:tcW w:w="408" w:type="pct"/>
            <w:noWrap/>
            <w:vAlign w:val="bottom"/>
          </w:tcPr>
          <w:p w14:paraId="416C9E79" w14:textId="464AA1A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142,857,865 </w:t>
            </w:r>
          </w:p>
        </w:tc>
        <w:tc>
          <w:tcPr>
            <w:tcW w:w="408" w:type="pct"/>
            <w:noWrap/>
            <w:vAlign w:val="bottom"/>
          </w:tcPr>
          <w:p w14:paraId="7F08544E" w14:textId="6993338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144,492,551 </w:t>
            </w:r>
          </w:p>
        </w:tc>
        <w:tc>
          <w:tcPr>
            <w:tcW w:w="408" w:type="pct"/>
            <w:noWrap/>
            <w:vAlign w:val="bottom"/>
          </w:tcPr>
          <w:p w14:paraId="7D97380E" w14:textId="5E98418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1,860,248,277 </w:t>
            </w:r>
          </w:p>
        </w:tc>
        <w:tc>
          <w:tcPr>
            <w:tcW w:w="413" w:type="pct"/>
            <w:noWrap/>
            <w:vAlign w:val="bottom"/>
          </w:tcPr>
          <w:p w14:paraId="2D4E7DE1" w14:textId="786B7AD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1,807,991,300 </w:t>
            </w:r>
          </w:p>
        </w:tc>
        <w:tc>
          <w:tcPr>
            <w:tcW w:w="390" w:type="pct"/>
            <w:noWrap/>
            <w:vAlign w:val="bottom"/>
          </w:tcPr>
          <w:p w14:paraId="373FDFE7" w14:textId="020758DE"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4,780,037,425 </w:t>
            </w:r>
          </w:p>
        </w:tc>
      </w:tr>
      <w:tr w:rsidR="00665A38" w:rsidRPr="001B701F" w14:paraId="07845668" w14:textId="77777777" w:rsidTr="00454B04">
        <w:trPr>
          <w:trHeight w:val="300"/>
        </w:trPr>
        <w:tc>
          <w:tcPr>
            <w:tcW w:w="505" w:type="pct"/>
            <w:noWrap/>
            <w:hideMark/>
          </w:tcPr>
          <w:p w14:paraId="5B4EBAFC" w14:textId="0477D655"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413" w:type="pct"/>
            <w:noWrap/>
            <w:vAlign w:val="bottom"/>
          </w:tcPr>
          <w:p w14:paraId="1789C825" w14:textId="7ABDDCD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37,160,136 </w:t>
            </w:r>
          </w:p>
        </w:tc>
        <w:tc>
          <w:tcPr>
            <w:tcW w:w="413" w:type="pct"/>
            <w:noWrap/>
            <w:vAlign w:val="bottom"/>
          </w:tcPr>
          <w:p w14:paraId="1BCFFF0C" w14:textId="0D012E5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50,684,853 </w:t>
            </w:r>
          </w:p>
        </w:tc>
        <w:tc>
          <w:tcPr>
            <w:tcW w:w="413" w:type="pct"/>
            <w:noWrap/>
            <w:vAlign w:val="bottom"/>
          </w:tcPr>
          <w:p w14:paraId="15782D67" w14:textId="3E9F8BE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65,674,242 </w:t>
            </w:r>
          </w:p>
        </w:tc>
        <w:tc>
          <w:tcPr>
            <w:tcW w:w="413" w:type="pct"/>
            <w:noWrap/>
            <w:vAlign w:val="bottom"/>
          </w:tcPr>
          <w:p w14:paraId="3E728B2E" w14:textId="1B2FA86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81,897,769 </w:t>
            </w:r>
          </w:p>
        </w:tc>
        <w:tc>
          <w:tcPr>
            <w:tcW w:w="408" w:type="pct"/>
            <w:noWrap/>
            <w:vAlign w:val="bottom"/>
          </w:tcPr>
          <w:p w14:paraId="4B52377B" w14:textId="5ECF6D7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99,059,978 </w:t>
            </w:r>
          </w:p>
        </w:tc>
        <w:tc>
          <w:tcPr>
            <w:tcW w:w="408" w:type="pct"/>
            <w:noWrap/>
            <w:vAlign w:val="bottom"/>
          </w:tcPr>
          <w:p w14:paraId="2C27465F" w14:textId="1934D27A"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117,584,919 </w:t>
            </w:r>
          </w:p>
        </w:tc>
        <w:tc>
          <w:tcPr>
            <w:tcW w:w="408" w:type="pct"/>
            <w:noWrap/>
            <w:vAlign w:val="bottom"/>
          </w:tcPr>
          <w:p w14:paraId="79C3786F" w14:textId="08145F0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137,558,973 </w:t>
            </w:r>
          </w:p>
        </w:tc>
        <w:tc>
          <w:tcPr>
            <w:tcW w:w="408" w:type="pct"/>
            <w:noWrap/>
            <w:vAlign w:val="bottom"/>
          </w:tcPr>
          <w:p w14:paraId="5AF036EE" w14:textId="6A559AA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158,737,277 </w:t>
            </w:r>
          </w:p>
        </w:tc>
        <w:tc>
          <w:tcPr>
            <w:tcW w:w="408" w:type="pct"/>
            <w:noWrap/>
            <w:vAlign w:val="bottom"/>
          </w:tcPr>
          <w:p w14:paraId="4C7824FF" w14:textId="28814B2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180,774,744 </w:t>
            </w:r>
          </w:p>
        </w:tc>
        <w:tc>
          <w:tcPr>
            <w:tcW w:w="413" w:type="pct"/>
            <w:noWrap/>
            <w:vAlign w:val="bottom"/>
          </w:tcPr>
          <w:p w14:paraId="383030FD" w14:textId="64E615F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96,538,415 </w:t>
            </w:r>
          </w:p>
        </w:tc>
        <w:tc>
          <w:tcPr>
            <w:tcW w:w="390" w:type="pct"/>
            <w:noWrap/>
            <w:vAlign w:val="bottom"/>
          </w:tcPr>
          <w:p w14:paraId="2BD43865" w14:textId="215B709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1,025,671,305 </w:t>
            </w:r>
          </w:p>
        </w:tc>
      </w:tr>
      <w:tr w:rsidR="00665A38" w:rsidRPr="001B701F" w14:paraId="2780BFA5" w14:textId="77777777" w:rsidTr="00454B04">
        <w:trPr>
          <w:trHeight w:val="300"/>
        </w:trPr>
        <w:tc>
          <w:tcPr>
            <w:tcW w:w="505" w:type="pct"/>
            <w:noWrap/>
            <w:hideMark/>
          </w:tcPr>
          <w:p w14:paraId="7AF393D7" w14:textId="5DDC7870"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413" w:type="pct"/>
            <w:noWrap/>
            <w:vAlign w:val="bottom"/>
          </w:tcPr>
          <w:p w14:paraId="3C58F77A" w14:textId="559A2D6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3,250,763)</w:t>
            </w:r>
          </w:p>
        </w:tc>
        <w:tc>
          <w:tcPr>
            <w:tcW w:w="413" w:type="pct"/>
            <w:noWrap/>
            <w:vAlign w:val="bottom"/>
          </w:tcPr>
          <w:p w14:paraId="3C1AD1C5" w14:textId="266D3E37"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5,346,089)</w:t>
            </w:r>
          </w:p>
        </w:tc>
        <w:tc>
          <w:tcPr>
            <w:tcW w:w="413" w:type="pct"/>
            <w:noWrap/>
            <w:vAlign w:val="bottom"/>
          </w:tcPr>
          <w:p w14:paraId="6BEE5339" w14:textId="27277A5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7,377,943)</w:t>
            </w:r>
          </w:p>
        </w:tc>
        <w:tc>
          <w:tcPr>
            <w:tcW w:w="413" w:type="pct"/>
            <w:noWrap/>
            <w:vAlign w:val="bottom"/>
          </w:tcPr>
          <w:p w14:paraId="30FB97B0" w14:textId="296C8525"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9,347,687)</w:t>
            </w:r>
          </w:p>
        </w:tc>
        <w:tc>
          <w:tcPr>
            <w:tcW w:w="408" w:type="pct"/>
            <w:noWrap/>
            <w:vAlign w:val="bottom"/>
          </w:tcPr>
          <w:p w14:paraId="3EF6F6A8" w14:textId="0A6362C1"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11,256,425)</w:t>
            </w:r>
          </w:p>
        </w:tc>
        <w:tc>
          <w:tcPr>
            <w:tcW w:w="408" w:type="pct"/>
            <w:noWrap/>
            <w:vAlign w:val="bottom"/>
          </w:tcPr>
          <w:p w14:paraId="23615BF5" w14:textId="4E8B6D0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13,121,416)</w:t>
            </w:r>
          </w:p>
        </w:tc>
        <w:tc>
          <w:tcPr>
            <w:tcW w:w="408" w:type="pct"/>
            <w:noWrap/>
            <w:vAlign w:val="bottom"/>
          </w:tcPr>
          <w:p w14:paraId="69118012" w14:textId="5BCD8D1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14,925,689)</w:t>
            </w:r>
          </w:p>
        </w:tc>
        <w:tc>
          <w:tcPr>
            <w:tcW w:w="408" w:type="pct"/>
            <w:noWrap/>
            <w:vAlign w:val="bottom"/>
          </w:tcPr>
          <w:p w14:paraId="5F6B29F9" w14:textId="0AF1BD9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16,653,148)</w:t>
            </w:r>
          </w:p>
        </w:tc>
        <w:tc>
          <w:tcPr>
            <w:tcW w:w="408" w:type="pct"/>
            <w:noWrap/>
            <w:vAlign w:val="bottom"/>
          </w:tcPr>
          <w:p w14:paraId="2D3623D4" w14:textId="77DAD8E5"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18,322,392)</w:t>
            </w:r>
          </w:p>
        </w:tc>
        <w:tc>
          <w:tcPr>
            <w:tcW w:w="413" w:type="pct"/>
            <w:noWrap/>
            <w:vAlign w:val="bottom"/>
          </w:tcPr>
          <w:p w14:paraId="110944D9" w14:textId="570DE8E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9,629,027)</w:t>
            </w:r>
          </w:p>
        </w:tc>
        <w:tc>
          <w:tcPr>
            <w:tcW w:w="390" w:type="pct"/>
            <w:noWrap/>
            <w:vAlign w:val="bottom"/>
          </w:tcPr>
          <w:p w14:paraId="2BA30197" w14:textId="22F0966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w:t>
            </w:r>
            <w:proofErr w:type="gramStart"/>
            <w:r w:rsidRPr="00B64E86">
              <w:rPr>
                <w:rFonts w:asciiTheme="majorBidi" w:hAnsiTheme="majorBidi" w:cstheme="majorBidi"/>
                <w:color w:val="000000"/>
                <w:sz w:val="20"/>
                <w:szCs w:val="20"/>
              </w:rPr>
              <w:t xml:space="preserve">   (</w:t>
            </w:r>
            <w:proofErr w:type="gramEnd"/>
            <w:r w:rsidRPr="00B64E86">
              <w:rPr>
                <w:rFonts w:asciiTheme="majorBidi" w:hAnsiTheme="majorBidi" w:cstheme="majorBidi"/>
                <w:color w:val="000000"/>
                <w:sz w:val="20"/>
                <w:szCs w:val="20"/>
              </w:rPr>
              <w:t>109,230,579)</w:t>
            </w:r>
          </w:p>
        </w:tc>
      </w:tr>
      <w:tr w:rsidR="00665A38" w:rsidRPr="001B701F" w14:paraId="7F501744" w14:textId="77777777" w:rsidTr="00454B04">
        <w:trPr>
          <w:trHeight w:val="300"/>
        </w:trPr>
        <w:tc>
          <w:tcPr>
            <w:tcW w:w="505" w:type="pct"/>
            <w:noWrap/>
            <w:hideMark/>
          </w:tcPr>
          <w:p w14:paraId="1144E2DA" w14:textId="5BCB05E2"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413" w:type="pct"/>
            <w:noWrap/>
            <w:vAlign w:val="bottom"/>
          </w:tcPr>
          <w:p w14:paraId="4139F0FD" w14:textId="3537DEE7"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40,410,899 </w:t>
            </w:r>
          </w:p>
        </w:tc>
        <w:tc>
          <w:tcPr>
            <w:tcW w:w="413" w:type="pct"/>
            <w:noWrap/>
            <w:vAlign w:val="bottom"/>
          </w:tcPr>
          <w:p w14:paraId="66DEF792" w14:textId="303D2B0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56,124,270 </w:t>
            </w:r>
          </w:p>
        </w:tc>
        <w:tc>
          <w:tcPr>
            <w:tcW w:w="413" w:type="pct"/>
            <w:noWrap/>
            <w:vAlign w:val="bottom"/>
          </w:tcPr>
          <w:p w14:paraId="12CC77D4" w14:textId="7D22C21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73,239,776 </w:t>
            </w:r>
          </w:p>
        </w:tc>
        <w:tc>
          <w:tcPr>
            <w:tcW w:w="413" w:type="pct"/>
            <w:noWrap/>
            <w:vAlign w:val="bottom"/>
          </w:tcPr>
          <w:p w14:paraId="491DC70C" w14:textId="6EA765E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91,428,732 </w:t>
            </w:r>
          </w:p>
        </w:tc>
        <w:tc>
          <w:tcPr>
            <w:tcW w:w="408" w:type="pct"/>
            <w:noWrap/>
            <w:vAlign w:val="bottom"/>
          </w:tcPr>
          <w:p w14:paraId="1669F8B2" w14:textId="752688B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110,488,075 </w:t>
            </w:r>
          </w:p>
        </w:tc>
        <w:tc>
          <w:tcPr>
            <w:tcW w:w="408" w:type="pct"/>
            <w:noWrap/>
            <w:vAlign w:val="bottom"/>
          </w:tcPr>
          <w:p w14:paraId="7A767643" w14:textId="496822A8"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130,864,652 </w:t>
            </w:r>
          </w:p>
        </w:tc>
        <w:tc>
          <w:tcPr>
            <w:tcW w:w="408" w:type="pct"/>
            <w:noWrap/>
            <w:vAlign w:val="bottom"/>
          </w:tcPr>
          <w:p w14:paraId="2DA3F1FC" w14:textId="011DA16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152,632,183 </w:t>
            </w:r>
          </w:p>
        </w:tc>
        <w:tc>
          <w:tcPr>
            <w:tcW w:w="408" w:type="pct"/>
            <w:noWrap/>
            <w:vAlign w:val="bottom"/>
          </w:tcPr>
          <w:p w14:paraId="05871DF4" w14:textId="7CAE72BD"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175,528,838 </w:t>
            </w:r>
          </w:p>
        </w:tc>
        <w:tc>
          <w:tcPr>
            <w:tcW w:w="408" w:type="pct"/>
            <w:noWrap/>
            <w:vAlign w:val="bottom"/>
          </w:tcPr>
          <w:p w14:paraId="2B94BF1B" w14:textId="55FA5900"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199,226,678 </w:t>
            </w:r>
          </w:p>
        </w:tc>
        <w:tc>
          <w:tcPr>
            <w:tcW w:w="413" w:type="pct"/>
            <w:noWrap/>
            <w:vAlign w:val="bottom"/>
          </w:tcPr>
          <w:p w14:paraId="047441C2" w14:textId="14A8D06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106,230,236 </w:t>
            </w:r>
          </w:p>
        </w:tc>
        <w:tc>
          <w:tcPr>
            <w:tcW w:w="390" w:type="pct"/>
            <w:noWrap/>
            <w:vAlign w:val="bottom"/>
          </w:tcPr>
          <w:p w14:paraId="7B0B65DF" w14:textId="1B7D744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1,136,174,338 </w:t>
            </w:r>
          </w:p>
        </w:tc>
      </w:tr>
      <w:tr w:rsidR="00665A38" w:rsidRPr="001B701F" w14:paraId="426204C4" w14:textId="77777777" w:rsidTr="00454B04">
        <w:trPr>
          <w:trHeight w:val="300"/>
        </w:trPr>
        <w:tc>
          <w:tcPr>
            <w:tcW w:w="505" w:type="pct"/>
            <w:noWrap/>
            <w:hideMark/>
          </w:tcPr>
          <w:p w14:paraId="3E998443" w14:textId="1C87BEE9" w:rsidR="00665A38" w:rsidRPr="001B701F" w:rsidRDefault="00665A38" w:rsidP="00665A38">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413" w:type="pct"/>
            <w:noWrap/>
            <w:vAlign w:val="bottom"/>
          </w:tcPr>
          <w:p w14:paraId="52BA5D0D" w14:textId="4AE7D86B"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   </w:t>
            </w:r>
          </w:p>
        </w:tc>
        <w:tc>
          <w:tcPr>
            <w:tcW w:w="413" w:type="pct"/>
            <w:noWrap/>
            <w:vAlign w:val="bottom"/>
          </w:tcPr>
          <w:p w14:paraId="5290AC57" w14:textId="5E5724F2"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93,328 </w:t>
            </w:r>
          </w:p>
        </w:tc>
        <w:tc>
          <w:tcPr>
            <w:tcW w:w="413" w:type="pct"/>
            <w:noWrap/>
            <w:vAlign w:val="bottom"/>
          </w:tcPr>
          <w:p w14:paraId="13305FAC" w14:textId="0D73669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187,590 </w:t>
            </w:r>
          </w:p>
        </w:tc>
        <w:tc>
          <w:tcPr>
            <w:tcW w:w="413" w:type="pct"/>
            <w:noWrap/>
            <w:vAlign w:val="bottom"/>
          </w:tcPr>
          <w:p w14:paraId="41D309B3" w14:textId="7F8CB524"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183,275 </w:t>
            </w:r>
          </w:p>
        </w:tc>
        <w:tc>
          <w:tcPr>
            <w:tcW w:w="408" w:type="pct"/>
            <w:noWrap/>
            <w:vAlign w:val="bottom"/>
          </w:tcPr>
          <w:p w14:paraId="5827E50D" w14:textId="3D77EE8F"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171,673 </w:t>
            </w:r>
          </w:p>
        </w:tc>
        <w:tc>
          <w:tcPr>
            <w:tcW w:w="408" w:type="pct"/>
            <w:noWrap/>
            <w:vAlign w:val="bottom"/>
          </w:tcPr>
          <w:p w14:paraId="0D8B1970" w14:textId="6D3F5D98"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158,318 </w:t>
            </w:r>
          </w:p>
        </w:tc>
        <w:tc>
          <w:tcPr>
            <w:tcW w:w="408" w:type="pct"/>
            <w:noWrap/>
            <w:vAlign w:val="bottom"/>
          </w:tcPr>
          <w:p w14:paraId="2C5B9EE0" w14:textId="37C1B466"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147,521 </w:t>
            </w:r>
          </w:p>
        </w:tc>
        <w:tc>
          <w:tcPr>
            <w:tcW w:w="408" w:type="pct"/>
            <w:noWrap/>
            <w:vAlign w:val="bottom"/>
          </w:tcPr>
          <w:p w14:paraId="51EAD243" w14:textId="35C9F83C"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138,413 </w:t>
            </w:r>
          </w:p>
        </w:tc>
        <w:tc>
          <w:tcPr>
            <w:tcW w:w="408" w:type="pct"/>
            <w:noWrap/>
            <w:vAlign w:val="bottom"/>
          </w:tcPr>
          <w:p w14:paraId="38913AD8" w14:textId="104DEA85"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129,542 </w:t>
            </w:r>
          </w:p>
        </w:tc>
        <w:tc>
          <w:tcPr>
            <w:tcW w:w="413" w:type="pct"/>
            <w:noWrap/>
            <w:vAlign w:val="bottom"/>
          </w:tcPr>
          <w:p w14:paraId="368B3687" w14:textId="36141D58"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62,794 </w:t>
            </w:r>
          </w:p>
        </w:tc>
        <w:tc>
          <w:tcPr>
            <w:tcW w:w="390" w:type="pct"/>
            <w:noWrap/>
            <w:vAlign w:val="bottom"/>
          </w:tcPr>
          <w:p w14:paraId="15B7AC84" w14:textId="3FB86893" w:rsidR="00665A38" w:rsidRPr="00B64E86" w:rsidRDefault="00665A38" w:rsidP="00665A38">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1,272,454 </w:t>
            </w:r>
          </w:p>
        </w:tc>
      </w:tr>
      <w:tr w:rsidR="00665A38" w:rsidRPr="001B701F" w14:paraId="0E1192E7" w14:textId="77777777" w:rsidTr="00454B04">
        <w:trPr>
          <w:trHeight w:val="300"/>
        </w:trPr>
        <w:tc>
          <w:tcPr>
            <w:tcW w:w="505" w:type="pct"/>
            <w:noWrap/>
          </w:tcPr>
          <w:p w14:paraId="226C775C" w14:textId="6112A8DF" w:rsidR="00665A38" w:rsidRPr="001B701F" w:rsidRDefault="00665A38" w:rsidP="00665A38">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413" w:type="pct"/>
            <w:noWrap/>
            <w:vAlign w:val="bottom"/>
          </w:tcPr>
          <w:p w14:paraId="362BC529" w14:textId="2090A7F8"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40,410,899 </w:t>
            </w:r>
          </w:p>
        </w:tc>
        <w:tc>
          <w:tcPr>
            <w:tcW w:w="413" w:type="pct"/>
            <w:noWrap/>
            <w:vAlign w:val="bottom"/>
          </w:tcPr>
          <w:p w14:paraId="48378D56" w14:textId="6888A364"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56,030,942 </w:t>
            </w:r>
          </w:p>
        </w:tc>
        <w:tc>
          <w:tcPr>
            <w:tcW w:w="413" w:type="pct"/>
            <w:noWrap/>
            <w:vAlign w:val="bottom"/>
          </w:tcPr>
          <w:p w14:paraId="1635F51C" w14:textId="5CF12C69"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73,052,185 </w:t>
            </w:r>
          </w:p>
        </w:tc>
        <w:tc>
          <w:tcPr>
            <w:tcW w:w="413" w:type="pct"/>
            <w:noWrap/>
            <w:vAlign w:val="bottom"/>
          </w:tcPr>
          <w:p w14:paraId="2F08F6FC" w14:textId="2B41A65E"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91,245,456 </w:t>
            </w:r>
          </w:p>
        </w:tc>
        <w:tc>
          <w:tcPr>
            <w:tcW w:w="408" w:type="pct"/>
            <w:noWrap/>
            <w:vAlign w:val="bottom"/>
          </w:tcPr>
          <w:p w14:paraId="05F7E3CA" w14:textId="10981F0C"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110,316,402 </w:t>
            </w:r>
          </w:p>
        </w:tc>
        <w:tc>
          <w:tcPr>
            <w:tcW w:w="408" w:type="pct"/>
            <w:noWrap/>
            <w:vAlign w:val="bottom"/>
          </w:tcPr>
          <w:p w14:paraId="11EA5F61" w14:textId="36EBB9FF"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130,706,335 </w:t>
            </w:r>
          </w:p>
        </w:tc>
        <w:tc>
          <w:tcPr>
            <w:tcW w:w="408" w:type="pct"/>
            <w:noWrap/>
            <w:vAlign w:val="bottom"/>
          </w:tcPr>
          <w:p w14:paraId="6759B90B" w14:textId="0C4B2CAE"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152,484,662 </w:t>
            </w:r>
          </w:p>
        </w:tc>
        <w:tc>
          <w:tcPr>
            <w:tcW w:w="408" w:type="pct"/>
            <w:noWrap/>
            <w:vAlign w:val="bottom"/>
          </w:tcPr>
          <w:p w14:paraId="781CCCA9" w14:textId="3AFDB5CD"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175,390,425 </w:t>
            </w:r>
          </w:p>
        </w:tc>
        <w:tc>
          <w:tcPr>
            <w:tcW w:w="408" w:type="pct"/>
            <w:noWrap/>
            <w:vAlign w:val="bottom"/>
          </w:tcPr>
          <w:p w14:paraId="03E45E4B" w14:textId="323441DB"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199,097,135 </w:t>
            </w:r>
          </w:p>
        </w:tc>
        <w:tc>
          <w:tcPr>
            <w:tcW w:w="413" w:type="pct"/>
            <w:noWrap/>
            <w:vAlign w:val="bottom"/>
          </w:tcPr>
          <w:p w14:paraId="6B021020" w14:textId="19CF33DF"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106,167,442 </w:t>
            </w:r>
          </w:p>
        </w:tc>
        <w:tc>
          <w:tcPr>
            <w:tcW w:w="390" w:type="pct"/>
            <w:noWrap/>
            <w:vAlign w:val="bottom"/>
          </w:tcPr>
          <w:p w14:paraId="49319442" w14:textId="3D05A62A"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1,134,901,884 </w:t>
            </w:r>
          </w:p>
        </w:tc>
      </w:tr>
      <w:tr w:rsidR="00665A38" w:rsidRPr="001B701F" w14:paraId="789E64D5" w14:textId="77777777" w:rsidTr="00454B04">
        <w:trPr>
          <w:trHeight w:val="300"/>
        </w:trPr>
        <w:tc>
          <w:tcPr>
            <w:tcW w:w="505" w:type="pct"/>
            <w:noWrap/>
          </w:tcPr>
          <w:p w14:paraId="2DABEEAD" w14:textId="6F8F2CD9" w:rsidR="00665A38" w:rsidRPr="001B701F" w:rsidRDefault="00665A38" w:rsidP="00665A38">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413" w:type="pct"/>
            <w:noWrap/>
            <w:vAlign w:val="bottom"/>
          </w:tcPr>
          <w:p w14:paraId="37F0387E" w14:textId="1CC45CEC"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13" w:type="pct"/>
            <w:noWrap/>
            <w:vAlign w:val="bottom"/>
          </w:tcPr>
          <w:p w14:paraId="15B404DB" w14:textId="342D7E09"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13" w:type="pct"/>
            <w:noWrap/>
            <w:vAlign w:val="bottom"/>
          </w:tcPr>
          <w:p w14:paraId="362AF92F" w14:textId="5048F0DE"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13" w:type="pct"/>
            <w:noWrap/>
            <w:vAlign w:val="bottom"/>
          </w:tcPr>
          <w:p w14:paraId="29A65FAF" w14:textId="194D4712"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6EB18DB8" w14:textId="44AC4FE3"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2C96C12F" w14:textId="218182D8"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2E7DECEF" w14:textId="008567F9"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2FF763E4" w14:textId="18F26439"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08" w:type="pct"/>
            <w:noWrap/>
            <w:vAlign w:val="bottom"/>
          </w:tcPr>
          <w:p w14:paraId="40BFFE37" w14:textId="25FB8AFE"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413" w:type="pct"/>
            <w:noWrap/>
            <w:vAlign w:val="bottom"/>
          </w:tcPr>
          <w:p w14:paraId="20885C66" w14:textId="3E0FFEAA"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c>
          <w:tcPr>
            <w:tcW w:w="390" w:type="pct"/>
            <w:noWrap/>
            <w:vAlign w:val="bottom"/>
          </w:tcPr>
          <w:p w14:paraId="2A4D756B" w14:textId="06A98D6D" w:rsidR="00665A38" w:rsidRPr="00B64E86" w:rsidRDefault="00665A38" w:rsidP="00665A38">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   </w:t>
            </w:r>
          </w:p>
        </w:tc>
      </w:tr>
    </w:tbl>
    <w:p w14:paraId="06E47DAA"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06B5A60C"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01AFD22F" w14:textId="2F5657A5"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del w:id="49" w:author="Dina H F Abushanab" w:date="2025-02-02T18:48:00Z">
        <w:r w:rsidRPr="001B701F" w:rsidDel="008323A7">
          <w:rPr>
            <w:rFonts w:ascii="Times New Roman" w:hAnsi="Times New Roman" w:cs="Times New Roman"/>
            <w:kern w:val="0"/>
            <w:sz w:val="18"/>
            <w:szCs w:val="18"/>
          </w:rPr>
          <w:delText>systolic blood pressure (SBP)</w:delText>
        </w:r>
      </w:del>
      <w:ins w:id="50" w:author="Dina H F Abushanab" w:date="2025-02-02T18:48:00Z">
        <w:r w:rsidR="008323A7">
          <w:rPr>
            <w:rFonts w:ascii="Times New Roman" w:hAnsi="Times New Roman" w:cs="Times New Roman"/>
            <w:kern w:val="0"/>
            <w:sz w:val="18"/>
            <w:szCs w:val="18"/>
          </w:rPr>
          <w:t>hypertension</w:t>
        </w:r>
      </w:ins>
      <w:r w:rsidRPr="001B701F">
        <w:rPr>
          <w:rFonts w:ascii="Times New Roman" w:hAnsi="Times New Roman" w:cs="Times New Roman"/>
          <w:kern w:val="0"/>
          <w:sz w:val="18"/>
          <w:szCs w:val="18"/>
        </w:rPr>
        <w:t>.</w:t>
      </w:r>
    </w:p>
    <w:p w14:paraId="511F14EA"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6F112253" w14:textId="5ED71915" w:rsidR="00B27061" w:rsidRPr="001B701F" w:rsidRDefault="00B27061" w:rsidP="00B2706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lastRenderedPageBreak/>
        <w:t xml:space="preserve"> Cohort 4 (scenario 4): the model assumed a 39 mg/dl reduction in </w:t>
      </w:r>
      <w:ins w:id="51" w:author="Dina H F Abushanab" w:date="2025-02-02T18:48:00Z">
        <w:r w:rsidR="008323A7" w:rsidRPr="00406258">
          <w:rPr>
            <w:rFonts w:ascii="Times New Roman" w:hAnsi="Times New Roman" w:cs="Times New Roman"/>
            <w:kern w:val="0"/>
            <w:sz w:val="18"/>
            <w:szCs w:val="18"/>
          </w:rPr>
          <w:t>hypercholesterolemia</w:t>
        </w:r>
      </w:ins>
      <w:del w:id="52" w:author="Dina H F Abushanab" w:date="2025-02-02T18:48:00Z">
        <w:r w:rsidRPr="001B701F" w:rsidDel="008323A7">
          <w:rPr>
            <w:rFonts w:ascii="Times New Roman" w:hAnsi="Times New Roman" w:cs="Times New Roman"/>
            <w:kern w:val="0"/>
            <w:sz w:val="18"/>
            <w:szCs w:val="18"/>
          </w:rPr>
          <w:delText>total cholesterol</w:delText>
        </w:r>
      </w:del>
      <w:r w:rsidRPr="001B701F">
        <w:rPr>
          <w:rFonts w:ascii="Times New Roman" w:hAnsi="Times New Roman" w:cs="Times New Roman"/>
          <w:kern w:val="0"/>
          <w:sz w:val="18"/>
          <w:szCs w:val="18"/>
        </w:rPr>
        <w:t>.</w:t>
      </w:r>
    </w:p>
    <w:p w14:paraId="2617B38C" w14:textId="2753C762" w:rsidR="00BD3FA1" w:rsidRDefault="0051305B" w:rsidP="00BD3FA1">
      <w:pPr>
        <w:autoSpaceDE w:val="0"/>
        <w:autoSpaceDN w:val="0"/>
        <w:adjustRightInd w:val="0"/>
        <w:spacing w:after="0" w:line="240" w:lineRule="auto"/>
        <w:rPr>
          <w:ins w:id="53" w:author="Dina H F Abushanab" w:date="2025-02-02T18:48:00Z"/>
          <w:rFonts w:ascii="Times New Roman" w:hAnsi="Times New Roman" w:cs="Times New Roman"/>
          <w:kern w:val="0"/>
          <w:sz w:val="18"/>
          <w:szCs w:val="18"/>
        </w:rPr>
      </w:pPr>
      <w:r>
        <w:rPr>
          <w:rFonts w:ascii="Times New Roman" w:hAnsi="Times New Roman" w:cs="Times New Roman"/>
          <w:kern w:val="0"/>
          <w:sz w:val="18"/>
          <w:szCs w:val="18"/>
        </w:rPr>
        <w:t xml:space="preserve"> </w:t>
      </w:r>
      <w:r w:rsidR="00BD3FA1" w:rsidRPr="001B701F">
        <w:rPr>
          <w:rFonts w:ascii="Times New Roman" w:hAnsi="Times New Roman" w:cs="Times New Roman"/>
          <w:kern w:val="0"/>
          <w:sz w:val="18"/>
          <w:szCs w:val="18"/>
        </w:rPr>
        <w:t xml:space="preserve">#Numbers between brackets represent negative findings. </w:t>
      </w:r>
    </w:p>
    <w:p w14:paraId="27D7831B" w14:textId="77777777" w:rsidR="008323A7" w:rsidRDefault="008323A7" w:rsidP="00BD3FA1">
      <w:pPr>
        <w:autoSpaceDE w:val="0"/>
        <w:autoSpaceDN w:val="0"/>
        <w:adjustRightInd w:val="0"/>
        <w:spacing w:after="0" w:line="240" w:lineRule="auto"/>
        <w:rPr>
          <w:ins w:id="54" w:author="Dina H F Abushanab" w:date="2025-02-02T18:48:00Z"/>
          <w:rFonts w:ascii="Times New Roman" w:hAnsi="Times New Roman" w:cs="Times New Roman"/>
          <w:kern w:val="0"/>
          <w:sz w:val="18"/>
          <w:szCs w:val="18"/>
        </w:rPr>
      </w:pPr>
    </w:p>
    <w:p w14:paraId="7E6DC533" w14:textId="77777777" w:rsidR="009C3CCD" w:rsidRPr="001B701F" w:rsidRDefault="009C3CCD" w:rsidP="00BD3FA1">
      <w:pPr>
        <w:autoSpaceDE w:val="0"/>
        <w:autoSpaceDN w:val="0"/>
        <w:adjustRightInd w:val="0"/>
        <w:spacing w:after="0" w:line="240" w:lineRule="auto"/>
        <w:rPr>
          <w:rFonts w:ascii="Times New Roman" w:hAnsi="Times New Roman" w:cs="Times New Roman"/>
          <w:kern w:val="0"/>
          <w:sz w:val="18"/>
          <w:szCs w:val="18"/>
        </w:rPr>
      </w:pPr>
    </w:p>
    <w:p w14:paraId="6F45A63C" w14:textId="77777777" w:rsidR="005228AB" w:rsidRDefault="0050032E" w:rsidP="002F33CF">
      <w:pPr>
        <w:rPr>
          <w:ins w:id="55" w:author="Dina H F Abushanab [2]" w:date="2025-02-27T20:22:00Z"/>
          <w:rFonts w:ascii="Times New Roman" w:hAnsi="Times New Roman" w:cs="Times New Roman"/>
          <w:b/>
          <w:bCs/>
          <w:kern w:val="0"/>
          <w:sz w:val="20"/>
          <w:szCs w:val="20"/>
        </w:rPr>
      </w:pPr>
      <w:r w:rsidRPr="001B701F">
        <w:rPr>
          <w:rFonts w:ascii="Times New Roman" w:hAnsi="Times New Roman" w:cs="Times New Roman"/>
          <w:b/>
          <w:bCs/>
          <w:sz w:val="20"/>
          <w:szCs w:val="20"/>
        </w:rPr>
        <w:t>Supplementary Table 1</w:t>
      </w:r>
      <w:r w:rsidR="004F48CB" w:rsidRPr="001B701F">
        <w:rPr>
          <w:rFonts w:ascii="Times New Roman" w:hAnsi="Times New Roman" w:cs="Times New Roman"/>
          <w:b/>
          <w:bCs/>
          <w:sz w:val="20"/>
          <w:szCs w:val="20"/>
        </w:rPr>
        <w:t>4</w:t>
      </w:r>
      <w:r w:rsidRPr="001B701F">
        <w:rPr>
          <w:rFonts w:ascii="Times New Roman" w:hAnsi="Times New Roman" w:cs="Times New Roman"/>
          <w:b/>
          <w:bCs/>
          <w:sz w:val="20"/>
          <w:szCs w:val="20"/>
        </w:rPr>
        <w:t xml:space="preserve">. </w:t>
      </w:r>
      <w:r w:rsidR="002F33CF" w:rsidRPr="001B701F">
        <w:rPr>
          <w:rFonts w:ascii="Times New Roman" w:hAnsi="Times New Roman" w:cs="Times New Roman"/>
          <w:b/>
          <w:bCs/>
          <w:kern w:val="0"/>
          <w:sz w:val="20"/>
          <w:szCs w:val="20"/>
        </w:rPr>
        <w:t>Impact on Years of Life Lived in a Qatari Working-Age Cohort with Type 2 Diabetes and First and Recurrent Cardiovascular Disease Events.</w:t>
      </w:r>
    </w:p>
    <w:p w14:paraId="548EE0B3" w14:textId="77777777" w:rsidR="005228AB" w:rsidRDefault="005228AB" w:rsidP="002F33CF">
      <w:pPr>
        <w:rPr>
          <w:ins w:id="56" w:author="Dina H F Abushanab [2]" w:date="2025-02-27T20:22:00Z"/>
          <w:rFonts w:ascii="Times New Roman" w:hAnsi="Times New Roman" w:cs="Times New Roman"/>
          <w:b/>
          <w:bCs/>
          <w:kern w:val="0"/>
          <w:sz w:val="20"/>
          <w:szCs w:val="20"/>
        </w:rPr>
      </w:pPr>
    </w:p>
    <w:p w14:paraId="084F1FD4" w14:textId="77777777" w:rsidR="005228AB" w:rsidRPr="005228AB" w:rsidRDefault="005228AB" w:rsidP="005228AB">
      <w:pPr>
        <w:jc w:val="both"/>
        <w:rPr>
          <w:ins w:id="57" w:author="Dina H F Abushanab [2]" w:date="2025-02-27T20:22:00Z"/>
          <w:rStyle w:val="None"/>
          <w:rFonts w:asciiTheme="majorBidi" w:hAnsiTheme="majorBidi" w:cstheme="majorBidi"/>
          <w:color w:val="FF0000"/>
        </w:rPr>
      </w:pPr>
      <w:ins w:id="58" w:author="Dina H F Abushanab [2]" w:date="2025-02-27T20:22:00Z">
        <w:r w:rsidRPr="005228AB">
          <w:rPr>
            <w:rStyle w:val="None"/>
            <w:rFonts w:asciiTheme="majorBidi" w:hAnsiTheme="majorBidi" w:cstheme="majorBidi"/>
            <w:color w:val="FF0000"/>
          </w:rPr>
          <w:t xml:space="preserve">In the total population with T2D and both first and recurrent CVD, </w:t>
        </w:r>
        <w:r w:rsidRPr="005228AB">
          <w:rPr>
            <w:rStyle w:val="None"/>
            <w:rFonts w:asciiTheme="majorBidi" w:hAnsiTheme="majorBidi" w:cstheme="majorBidi"/>
            <w:color w:val="FF0000"/>
          </w:rPr>
          <w:t xml:space="preserve">the base-case cohort is projected to accrue 234,040 years of life lived </w:t>
        </w:r>
        <w:r w:rsidRPr="005228AB">
          <w:rPr>
            <w:rStyle w:val="None"/>
            <w:rFonts w:asciiTheme="majorBidi" w:hAnsiTheme="majorBidi" w:cstheme="majorBidi"/>
            <w:color w:val="FF0000"/>
          </w:rPr>
          <w:t xml:space="preserve">in 2024 </w:t>
        </w:r>
        <w:r w:rsidRPr="005228AB">
          <w:rPr>
            <w:rStyle w:val="None"/>
            <w:rFonts w:asciiTheme="majorBidi" w:hAnsiTheme="majorBidi" w:cstheme="majorBidi"/>
            <w:color w:val="FF0000"/>
          </w:rPr>
          <w:t xml:space="preserve">(166,978 for men and 45,887 for women). </w:t>
        </w:r>
        <w:r w:rsidRPr="005228AB">
          <w:rPr>
            <w:rStyle w:val="None"/>
            <w:rFonts w:asciiTheme="majorBidi" w:hAnsiTheme="majorBidi" w:cstheme="majorBidi"/>
            <w:color w:val="FF0000"/>
          </w:rPr>
          <w:t>In</w:t>
        </w:r>
        <w:r w:rsidRPr="005228AB">
          <w:rPr>
            <w:rStyle w:val="None"/>
            <w:rFonts w:asciiTheme="majorBidi" w:hAnsiTheme="majorBidi" w:cstheme="majorBidi"/>
            <w:color w:val="FF0000"/>
          </w:rPr>
          <w:t xml:space="preserve"> 2033, </w:t>
        </w:r>
        <w:r w:rsidRPr="005228AB">
          <w:rPr>
            <w:rStyle w:val="None"/>
            <w:rFonts w:asciiTheme="majorBidi" w:hAnsiTheme="majorBidi" w:cstheme="majorBidi"/>
            <w:color w:val="FF0000"/>
          </w:rPr>
          <w:t>these estimates are projected to rise</w:t>
        </w:r>
        <w:r w:rsidRPr="005228AB">
          <w:rPr>
            <w:rStyle w:val="None"/>
            <w:rFonts w:asciiTheme="majorBidi" w:hAnsiTheme="majorBidi" w:cstheme="majorBidi"/>
            <w:color w:val="FF0000"/>
          </w:rPr>
          <w:t xml:space="preserve"> significantly to 507,619 years of life lived (362,197 for men and 110,070 for women). </w:t>
        </w:r>
        <w:r w:rsidRPr="005228AB">
          <w:rPr>
            <w:rStyle w:val="None"/>
            <w:rFonts w:asciiTheme="majorBidi" w:hAnsiTheme="majorBidi" w:cstheme="majorBidi"/>
            <w:color w:val="FF0000"/>
          </w:rPr>
          <w:t xml:space="preserve">Over the next </w:t>
        </w:r>
        <w:r w:rsidRPr="005228AB">
          <w:rPr>
            <w:rStyle w:val="None"/>
            <w:rFonts w:asciiTheme="majorBidi" w:hAnsiTheme="majorBidi" w:cstheme="majorBidi"/>
            <w:color w:val="FF0000"/>
          </w:rPr>
          <w:t>decade</w:t>
        </w:r>
        <w:r w:rsidRPr="005228AB">
          <w:rPr>
            <w:rStyle w:val="None"/>
            <w:rFonts w:asciiTheme="majorBidi" w:hAnsiTheme="majorBidi" w:cstheme="majorBidi"/>
            <w:color w:val="FF0000"/>
          </w:rPr>
          <w:t>, the base-case model projects 4,822,224 years of life lived (95% CI, 4,773,109–5,010,628)</w:t>
        </w:r>
        <w:r w:rsidRPr="005228AB">
          <w:rPr>
            <w:rStyle w:val="None"/>
            <w:rFonts w:asciiTheme="majorBidi" w:hAnsiTheme="majorBidi" w:cstheme="majorBidi"/>
            <w:color w:val="FF0000"/>
          </w:rPr>
          <w:t xml:space="preserve">, with </w:t>
        </w:r>
        <w:r w:rsidRPr="005228AB">
          <w:rPr>
            <w:rStyle w:val="None"/>
            <w:rFonts w:asciiTheme="majorBidi" w:hAnsiTheme="majorBidi" w:cstheme="majorBidi"/>
            <w:color w:val="FF0000"/>
          </w:rPr>
          <w:t xml:space="preserve">3,818,836 </w:t>
        </w:r>
        <w:r w:rsidRPr="005228AB">
          <w:rPr>
            <w:rStyle w:val="None"/>
            <w:rFonts w:asciiTheme="majorBidi" w:hAnsiTheme="majorBidi" w:cstheme="majorBidi"/>
            <w:color w:val="FF0000"/>
          </w:rPr>
          <w:t xml:space="preserve">for men </w:t>
        </w:r>
        <w:r w:rsidRPr="005228AB">
          <w:rPr>
            <w:rStyle w:val="None"/>
            <w:rFonts w:asciiTheme="majorBidi" w:hAnsiTheme="majorBidi" w:cstheme="majorBidi"/>
            <w:color w:val="FF0000"/>
          </w:rPr>
          <w:t xml:space="preserve">and 1,003,387 </w:t>
        </w:r>
        <w:r w:rsidRPr="005228AB">
          <w:rPr>
            <w:rStyle w:val="None"/>
            <w:rFonts w:asciiTheme="majorBidi" w:hAnsiTheme="majorBidi" w:cstheme="majorBidi"/>
            <w:color w:val="FF0000"/>
          </w:rPr>
          <w:t>for women</w:t>
        </w:r>
        <w:r w:rsidRPr="005228AB">
          <w:rPr>
            <w:rStyle w:val="None"/>
            <w:rFonts w:asciiTheme="majorBidi" w:hAnsiTheme="majorBidi" w:cstheme="majorBidi"/>
            <w:color w:val="FF0000"/>
          </w:rPr>
          <w:t xml:space="preserve">. </w:t>
        </w:r>
      </w:ins>
    </w:p>
    <w:p w14:paraId="5E84B199" w14:textId="77777777" w:rsidR="005228AB" w:rsidRPr="005228AB" w:rsidRDefault="005228AB" w:rsidP="005228AB">
      <w:pPr>
        <w:jc w:val="both"/>
        <w:rPr>
          <w:ins w:id="59" w:author="Dina H F Abushanab [2]" w:date="2025-02-27T20:22:00Z"/>
          <w:rStyle w:val="None"/>
          <w:rFonts w:asciiTheme="majorBidi" w:hAnsiTheme="majorBidi" w:cstheme="majorBidi"/>
          <w:color w:val="FF0000"/>
        </w:rPr>
      </w:pPr>
      <w:ins w:id="60" w:author="Dina H F Abushanab [2]" w:date="2025-02-27T20:22:00Z">
        <w:r w:rsidRPr="005228AB">
          <w:rPr>
            <w:rStyle w:val="None"/>
            <w:rFonts w:asciiTheme="majorBidi" w:hAnsiTheme="majorBidi" w:cstheme="majorBidi"/>
            <w:color w:val="FF0000"/>
          </w:rPr>
          <w:t xml:space="preserve">In terms of interventions, </w:t>
        </w:r>
        <w:r w:rsidRPr="005228AB">
          <w:rPr>
            <w:rStyle w:val="None"/>
            <w:rFonts w:asciiTheme="majorBidi" w:hAnsiTheme="majorBidi" w:cstheme="majorBidi"/>
            <w:color w:val="FF0000"/>
          </w:rPr>
          <w:t>intervention</w:t>
        </w:r>
        <w:r w:rsidRPr="005228AB">
          <w:rPr>
            <w:rStyle w:val="None"/>
            <w:rFonts w:asciiTheme="majorBidi" w:hAnsiTheme="majorBidi" w:cstheme="majorBidi"/>
            <w:color w:val="FF0000"/>
          </w:rPr>
          <w:t xml:space="preserve"> </w:t>
        </w:r>
        <w:r w:rsidRPr="005228AB">
          <w:rPr>
            <w:rStyle w:val="None"/>
            <w:rFonts w:asciiTheme="majorBidi" w:hAnsiTheme="majorBidi" w:cstheme="majorBidi"/>
            <w:color w:val="FF0000"/>
          </w:rPr>
          <w:t xml:space="preserve">1 expects the cohort to </w:t>
        </w:r>
        <w:r w:rsidRPr="005228AB">
          <w:rPr>
            <w:rStyle w:val="None"/>
            <w:rFonts w:asciiTheme="majorBidi" w:hAnsiTheme="majorBidi" w:cstheme="majorBidi"/>
            <w:color w:val="FF0000"/>
          </w:rPr>
          <w:t xml:space="preserve">accrue 875,397 years of life in 2024, </w:t>
        </w:r>
        <w:r w:rsidRPr="005228AB">
          <w:rPr>
            <w:rStyle w:val="None"/>
            <w:rFonts w:asciiTheme="majorBidi" w:hAnsiTheme="majorBidi" w:cstheme="majorBidi"/>
            <w:color w:val="FF0000"/>
          </w:rPr>
          <w:t>which is project</w:t>
        </w:r>
        <w:r w:rsidRPr="005228AB">
          <w:rPr>
            <w:rStyle w:val="None"/>
            <w:rFonts w:asciiTheme="majorBidi" w:hAnsiTheme="majorBidi" w:cstheme="majorBidi"/>
            <w:color w:val="FF0000"/>
          </w:rPr>
          <w:t>ed to decrease</w:t>
        </w:r>
        <w:r w:rsidRPr="005228AB">
          <w:rPr>
            <w:rStyle w:val="None"/>
            <w:rFonts w:asciiTheme="majorBidi" w:hAnsiTheme="majorBidi" w:cstheme="majorBidi"/>
            <w:color w:val="FF0000"/>
          </w:rPr>
          <w:t xml:space="preserve"> to 542,556 years by 2033, resulting in a total of 9,380,856 years over the ten-year period. This scenario projects a gain of 4,558,633 years of life lived (95%) for the total cohort. </w:t>
        </w:r>
        <w:r w:rsidRPr="005228AB">
          <w:rPr>
            <w:rStyle w:val="None"/>
            <w:rFonts w:asciiTheme="majorBidi" w:hAnsiTheme="majorBidi" w:cstheme="majorBidi"/>
            <w:color w:val="FF0000"/>
          </w:rPr>
          <w:t xml:space="preserve">In contrast, intervention 2 </w:t>
        </w:r>
        <w:r w:rsidRPr="005228AB">
          <w:rPr>
            <w:rStyle w:val="None"/>
            <w:rFonts w:asciiTheme="majorBidi" w:hAnsiTheme="majorBidi" w:cstheme="majorBidi"/>
            <w:color w:val="FF0000"/>
          </w:rPr>
          <w:t>forecasts an increase in</w:t>
        </w:r>
        <w:r w:rsidRPr="005228AB">
          <w:rPr>
            <w:rStyle w:val="None"/>
            <w:rFonts w:asciiTheme="majorBidi" w:hAnsiTheme="majorBidi" w:cstheme="majorBidi"/>
            <w:color w:val="FF0000"/>
          </w:rPr>
          <w:t xml:space="preserve"> years of life lived </w:t>
        </w:r>
        <w:r w:rsidRPr="005228AB">
          <w:rPr>
            <w:rStyle w:val="None"/>
            <w:rFonts w:asciiTheme="majorBidi" w:hAnsiTheme="majorBidi" w:cstheme="majorBidi"/>
            <w:color w:val="FF0000"/>
          </w:rPr>
          <w:t>from</w:t>
        </w:r>
        <w:r w:rsidRPr="005228AB">
          <w:rPr>
            <w:rStyle w:val="None"/>
            <w:rFonts w:asciiTheme="majorBidi" w:hAnsiTheme="majorBidi" w:cstheme="majorBidi"/>
            <w:color w:val="FF0000"/>
          </w:rPr>
          <w:t xml:space="preserve"> 435,493 in 2024</w:t>
        </w:r>
        <w:r w:rsidRPr="005228AB">
          <w:rPr>
            <w:rStyle w:val="None"/>
            <w:rFonts w:asciiTheme="majorBidi" w:hAnsiTheme="majorBidi" w:cstheme="majorBidi"/>
            <w:color w:val="FF0000"/>
          </w:rPr>
          <w:t xml:space="preserve"> </w:t>
        </w:r>
        <w:r w:rsidRPr="005228AB">
          <w:rPr>
            <w:rStyle w:val="None"/>
            <w:rFonts w:asciiTheme="majorBidi" w:hAnsiTheme="majorBidi" w:cstheme="majorBidi"/>
            <w:color w:val="FF0000"/>
          </w:rPr>
          <w:t xml:space="preserve">to 554,887 </w:t>
        </w:r>
        <w:r w:rsidRPr="005228AB">
          <w:rPr>
            <w:rStyle w:val="None"/>
            <w:rFonts w:asciiTheme="majorBidi" w:hAnsiTheme="majorBidi" w:cstheme="majorBidi"/>
            <w:color w:val="FF0000"/>
          </w:rPr>
          <w:t>in</w:t>
        </w:r>
        <w:r w:rsidRPr="005228AB">
          <w:rPr>
            <w:rStyle w:val="None"/>
            <w:rFonts w:asciiTheme="majorBidi" w:hAnsiTheme="majorBidi" w:cstheme="majorBidi"/>
            <w:color w:val="FF0000"/>
          </w:rPr>
          <w:t xml:space="preserve"> 2033, leading to a </w:t>
        </w:r>
        <w:r w:rsidRPr="005228AB">
          <w:rPr>
            <w:rStyle w:val="None"/>
            <w:rFonts w:asciiTheme="majorBidi" w:hAnsiTheme="majorBidi" w:cstheme="majorBidi"/>
            <w:color w:val="FF0000"/>
          </w:rPr>
          <w:t xml:space="preserve">decade </w:t>
        </w:r>
        <w:r w:rsidRPr="005228AB">
          <w:rPr>
            <w:rStyle w:val="None"/>
            <w:rFonts w:asciiTheme="majorBidi" w:hAnsiTheme="majorBidi" w:cstheme="majorBidi"/>
            <w:color w:val="FF0000"/>
          </w:rPr>
          <w:t>total of 5,278,040 years</w:t>
        </w:r>
        <w:r w:rsidRPr="005228AB">
          <w:rPr>
            <w:rStyle w:val="None"/>
            <w:rFonts w:asciiTheme="majorBidi" w:hAnsiTheme="majorBidi" w:cstheme="majorBidi"/>
            <w:color w:val="FF0000"/>
          </w:rPr>
          <w:t>,</w:t>
        </w:r>
        <w:r w:rsidRPr="005228AB">
          <w:rPr>
            <w:rStyle w:val="None"/>
            <w:rFonts w:asciiTheme="majorBidi" w:hAnsiTheme="majorBidi" w:cstheme="majorBidi"/>
            <w:color w:val="FF0000"/>
          </w:rPr>
          <w:t xml:space="preserve"> with an</w:t>
        </w:r>
        <w:r w:rsidRPr="005228AB">
          <w:rPr>
            <w:rStyle w:val="None"/>
            <w:rFonts w:asciiTheme="majorBidi" w:hAnsiTheme="majorBidi" w:cstheme="majorBidi"/>
            <w:color w:val="FF0000"/>
          </w:rPr>
          <w:t xml:space="preserve"> additional gain </w:t>
        </w:r>
        <w:r w:rsidRPr="005228AB">
          <w:rPr>
            <w:rStyle w:val="None"/>
            <w:rFonts w:asciiTheme="majorBidi" w:hAnsiTheme="majorBidi" w:cstheme="majorBidi"/>
            <w:color w:val="FF0000"/>
          </w:rPr>
          <w:t>of</w:t>
        </w:r>
        <w:r w:rsidRPr="005228AB">
          <w:rPr>
            <w:rStyle w:val="None"/>
            <w:rFonts w:asciiTheme="majorBidi" w:hAnsiTheme="majorBidi" w:cstheme="majorBidi"/>
            <w:color w:val="FF0000"/>
          </w:rPr>
          <w:t xml:space="preserve"> 455,817 years (9%).</w:t>
        </w:r>
        <w:r w:rsidRPr="005228AB">
          <w:rPr>
            <w:rStyle w:val="None"/>
            <w:rFonts w:asciiTheme="majorBidi" w:hAnsiTheme="majorBidi" w:cstheme="majorBidi"/>
            <w:color w:val="FF0000"/>
          </w:rPr>
          <w:t xml:space="preserve"> </w:t>
        </w:r>
        <w:r w:rsidRPr="005228AB">
          <w:rPr>
            <w:rStyle w:val="None"/>
            <w:rFonts w:asciiTheme="majorBidi" w:hAnsiTheme="majorBidi" w:cstheme="majorBidi"/>
            <w:color w:val="FF0000"/>
          </w:rPr>
          <w:t>Similarly, i</w:t>
        </w:r>
        <w:r w:rsidRPr="005228AB">
          <w:rPr>
            <w:rStyle w:val="None"/>
            <w:rFonts w:asciiTheme="majorBidi" w:hAnsiTheme="majorBidi" w:cstheme="majorBidi"/>
            <w:color w:val="FF0000"/>
          </w:rPr>
          <w:t xml:space="preserve">ntervention 3 </w:t>
        </w:r>
        <w:r w:rsidRPr="005228AB">
          <w:rPr>
            <w:rStyle w:val="None"/>
            <w:rFonts w:asciiTheme="majorBidi" w:hAnsiTheme="majorBidi" w:cstheme="majorBidi"/>
            <w:color w:val="FF0000"/>
          </w:rPr>
          <w:t>projects 435,618 years of life lived in 2024</w:t>
        </w:r>
        <w:r w:rsidRPr="005228AB">
          <w:rPr>
            <w:rStyle w:val="None"/>
            <w:rFonts w:asciiTheme="majorBidi" w:hAnsiTheme="majorBidi" w:cstheme="majorBidi"/>
            <w:color w:val="FF0000"/>
          </w:rPr>
          <w:t xml:space="preserve">, rising to </w:t>
        </w:r>
        <w:r w:rsidRPr="005228AB">
          <w:rPr>
            <w:rStyle w:val="None"/>
            <w:rFonts w:asciiTheme="majorBidi" w:hAnsiTheme="majorBidi" w:cstheme="majorBidi"/>
            <w:color w:val="FF0000"/>
          </w:rPr>
          <w:t xml:space="preserve">553,043 years in 2033, </w:t>
        </w:r>
        <w:r w:rsidRPr="005228AB">
          <w:rPr>
            <w:rStyle w:val="None"/>
            <w:rFonts w:asciiTheme="majorBidi" w:hAnsiTheme="majorBidi" w:cstheme="majorBidi"/>
            <w:color w:val="FF0000"/>
          </w:rPr>
          <w:t>accumulating</w:t>
        </w:r>
        <w:r w:rsidRPr="005228AB">
          <w:rPr>
            <w:rStyle w:val="None"/>
            <w:rFonts w:asciiTheme="majorBidi" w:hAnsiTheme="majorBidi" w:cstheme="majorBidi"/>
            <w:color w:val="FF0000"/>
          </w:rPr>
          <w:t xml:space="preserve"> </w:t>
        </w:r>
        <w:r w:rsidRPr="005228AB">
          <w:rPr>
            <w:rStyle w:val="None"/>
            <w:rFonts w:asciiTheme="majorBidi" w:hAnsiTheme="majorBidi" w:cstheme="majorBidi"/>
            <w:color w:val="FF0000"/>
          </w:rPr>
          <w:t>5,270,109 years over the decade</w:t>
        </w:r>
        <w:r w:rsidRPr="005228AB">
          <w:rPr>
            <w:rStyle w:val="None"/>
            <w:rFonts w:asciiTheme="majorBidi" w:hAnsiTheme="majorBidi" w:cstheme="majorBidi"/>
            <w:color w:val="FF0000"/>
          </w:rPr>
          <w:t xml:space="preserve"> and </w:t>
        </w:r>
        <w:r w:rsidRPr="005228AB">
          <w:rPr>
            <w:rStyle w:val="None"/>
            <w:rFonts w:asciiTheme="majorBidi" w:hAnsiTheme="majorBidi" w:cstheme="majorBidi"/>
            <w:color w:val="FF0000"/>
          </w:rPr>
          <w:t xml:space="preserve">a </w:t>
        </w:r>
        <w:r w:rsidRPr="005228AB">
          <w:rPr>
            <w:rStyle w:val="None"/>
            <w:rFonts w:asciiTheme="majorBidi" w:hAnsiTheme="majorBidi" w:cstheme="majorBidi"/>
            <w:color w:val="FF0000"/>
          </w:rPr>
          <w:t xml:space="preserve">projected gain </w:t>
        </w:r>
        <w:r w:rsidRPr="005228AB">
          <w:rPr>
            <w:rStyle w:val="None"/>
            <w:rFonts w:asciiTheme="majorBidi" w:hAnsiTheme="majorBidi" w:cstheme="majorBidi"/>
            <w:color w:val="FF0000"/>
          </w:rPr>
          <w:t>of</w:t>
        </w:r>
        <w:r w:rsidRPr="005228AB">
          <w:rPr>
            <w:rStyle w:val="None"/>
            <w:rFonts w:asciiTheme="majorBidi" w:hAnsiTheme="majorBidi" w:cstheme="majorBidi"/>
            <w:color w:val="FF0000"/>
          </w:rPr>
          <w:t xml:space="preserve"> 447,885 years (9%). </w:t>
        </w:r>
        <w:r w:rsidRPr="005228AB">
          <w:rPr>
            <w:rStyle w:val="None"/>
            <w:rFonts w:asciiTheme="majorBidi" w:hAnsiTheme="majorBidi" w:cstheme="majorBidi"/>
            <w:color w:val="FF0000"/>
          </w:rPr>
          <w:t>In intervention 4</w:t>
        </w:r>
        <w:r w:rsidRPr="005228AB">
          <w:rPr>
            <w:rStyle w:val="None"/>
            <w:rFonts w:asciiTheme="majorBidi" w:hAnsiTheme="majorBidi" w:cstheme="majorBidi"/>
            <w:color w:val="FF0000"/>
          </w:rPr>
          <w:t xml:space="preserve">, the cohort is expected to accrue 229,503 years of life lived in 2024, </w:t>
        </w:r>
        <w:r w:rsidRPr="005228AB">
          <w:rPr>
            <w:rStyle w:val="None"/>
            <w:rFonts w:asciiTheme="majorBidi" w:hAnsiTheme="majorBidi" w:cstheme="majorBidi"/>
            <w:color w:val="FF0000"/>
          </w:rPr>
          <w:t>increasing</w:t>
        </w:r>
        <w:r w:rsidRPr="005228AB">
          <w:rPr>
            <w:rStyle w:val="None"/>
            <w:rFonts w:asciiTheme="majorBidi" w:hAnsiTheme="majorBidi" w:cstheme="majorBidi"/>
            <w:color w:val="FF0000"/>
          </w:rPr>
          <w:t xml:space="preserve"> to 586,319 years </w:t>
        </w:r>
        <w:r w:rsidRPr="005228AB">
          <w:rPr>
            <w:rStyle w:val="None"/>
            <w:rFonts w:asciiTheme="majorBidi" w:hAnsiTheme="majorBidi" w:cstheme="majorBidi"/>
            <w:color w:val="FF0000"/>
          </w:rPr>
          <w:t>in</w:t>
        </w:r>
        <w:r w:rsidRPr="005228AB">
          <w:rPr>
            <w:rStyle w:val="None"/>
            <w:rFonts w:asciiTheme="majorBidi" w:hAnsiTheme="majorBidi" w:cstheme="majorBidi"/>
            <w:color w:val="FF0000"/>
          </w:rPr>
          <w:t xml:space="preserve"> 2033, resulting in a total of 5,049,321 years over the ten</w:t>
        </w:r>
        <w:r w:rsidRPr="005228AB">
          <w:rPr>
            <w:rStyle w:val="None"/>
            <w:rFonts w:asciiTheme="majorBidi" w:hAnsiTheme="majorBidi" w:cstheme="majorBidi"/>
            <w:color w:val="FF0000"/>
          </w:rPr>
          <w:t xml:space="preserve"> </w:t>
        </w:r>
        <w:r w:rsidRPr="005228AB">
          <w:rPr>
            <w:rStyle w:val="None"/>
            <w:rFonts w:asciiTheme="majorBidi" w:hAnsiTheme="majorBidi" w:cstheme="majorBidi"/>
            <w:color w:val="FF0000"/>
          </w:rPr>
          <w:t>year</w:t>
        </w:r>
        <w:r w:rsidRPr="005228AB">
          <w:rPr>
            <w:rStyle w:val="None"/>
            <w:rFonts w:asciiTheme="majorBidi" w:hAnsiTheme="majorBidi" w:cstheme="majorBidi"/>
            <w:color w:val="FF0000"/>
          </w:rPr>
          <w:t>s</w:t>
        </w:r>
        <w:r w:rsidRPr="005228AB">
          <w:rPr>
            <w:rStyle w:val="None"/>
            <w:rFonts w:asciiTheme="majorBidi" w:hAnsiTheme="majorBidi" w:cstheme="majorBidi"/>
            <w:color w:val="FF0000"/>
          </w:rPr>
          <w:t xml:space="preserve">, with a </w:t>
        </w:r>
        <w:r w:rsidRPr="005228AB">
          <w:rPr>
            <w:rStyle w:val="None"/>
            <w:rFonts w:asciiTheme="majorBidi" w:hAnsiTheme="majorBidi" w:cstheme="majorBidi"/>
            <w:color w:val="FF0000"/>
          </w:rPr>
          <w:t xml:space="preserve">projected gain </w:t>
        </w:r>
        <w:r w:rsidRPr="005228AB">
          <w:rPr>
            <w:rStyle w:val="None"/>
            <w:rFonts w:asciiTheme="majorBidi" w:hAnsiTheme="majorBidi" w:cstheme="majorBidi"/>
            <w:color w:val="FF0000"/>
          </w:rPr>
          <w:t>of</w:t>
        </w:r>
        <w:r w:rsidRPr="005228AB">
          <w:rPr>
            <w:rStyle w:val="None"/>
            <w:rFonts w:asciiTheme="majorBidi" w:hAnsiTheme="majorBidi" w:cstheme="majorBidi"/>
            <w:color w:val="FF0000"/>
          </w:rPr>
          <w:t xml:space="preserve"> 227,097 years (5%).</w:t>
        </w:r>
      </w:ins>
    </w:p>
    <w:p w14:paraId="085F079B" w14:textId="5E072E7A" w:rsidR="00B64E86" w:rsidRDefault="002F33CF" w:rsidP="002F33CF">
      <w:pPr>
        <w:rPr>
          <w:rFonts w:ascii="Times New Roman" w:hAnsi="Times New Roman" w:cs="Times New Roman"/>
          <w:b/>
          <w:bCs/>
          <w:sz w:val="20"/>
          <w:szCs w:val="20"/>
        </w:rPr>
      </w:pPr>
      <w:r w:rsidRPr="001B701F">
        <w:rPr>
          <w:rFonts w:ascii="Times New Roman" w:hAnsi="Times New Roman" w:cs="Times New Roman"/>
          <w:b/>
          <w:bCs/>
          <w:kern w:val="0"/>
          <w:sz w:val="20"/>
          <w:szCs w:val="20"/>
        </w:rPr>
        <w:br/>
      </w:r>
    </w:p>
    <w:p w14:paraId="24679203" w14:textId="4392FE5D" w:rsidR="00AC2A1D" w:rsidRPr="00B64E86" w:rsidRDefault="0067251F" w:rsidP="00B64E86">
      <w:pPr>
        <w:pStyle w:val="ListParagraph"/>
        <w:numPr>
          <w:ilvl w:val="0"/>
          <w:numId w:val="16"/>
        </w:numPr>
        <w:rPr>
          <w:rFonts w:ascii="Times New Roman" w:hAnsi="Times New Roman" w:cs="Times New Roman"/>
          <w:b/>
          <w:bCs/>
          <w:sz w:val="20"/>
          <w:szCs w:val="20"/>
        </w:rPr>
      </w:pPr>
      <w:r w:rsidRPr="00B64E86">
        <w:rPr>
          <w:rFonts w:ascii="Times New Roman" w:hAnsi="Times New Roman" w:cs="Times New Roman"/>
          <w:b/>
          <w:bCs/>
          <w:sz w:val="20"/>
          <w:szCs w:val="20"/>
        </w:rPr>
        <w:t xml:space="preserve">Men </w:t>
      </w:r>
    </w:p>
    <w:tbl>
      <w:tblPr>
        <w:tblStyle w:val="TableGrid"/>
        <w:tblW w:w="5000" w:type="pct"/>
        <w:tblLook w:val="04A0" w:firstRow="1" w:lastRow="0" w:firstColumn="1" w:lastColumn="0" w:noHBand="0" w:noVBand="1"/>
      </w:tblPr>
      <w:tblGrid>
        <w:gridCol w:w="2222"/>
        <w:gridCol w:w="1020"/>
        <w:gridCol w:w="965"/>
        <w:gridCol w:w="965"/>
        <w:gridCol w:w="965"/>
        <w:gridCol w:w="965"/>
        <w:gridCol w:w="965"/>
        <w:gridCol w:w="965"/>
        <w:gridCol w:w="965"/>
        <w:gridCol w:w="965"/>
        <w:gridCol w:w="965"/>
        <w:gridCol w:w="1023"/>
      </w:tblGrid>
      <w:tr w:rsidR="00755AD6" w:rsidRPr="001B701F" w14:paraId="519ADADC" w14:textId="77777777" w:rsidTr="00454B04">
        <w:trPr>
          <w:trHeight w:val="300"/>
        </w:trPr>
        <w:tc>
          <w:tcPr>
            <w:tcW w:w="828" w:type="pct"/>
            <w:noWrap/>
            <w:vAlign w:val="bottom"/>
            <w:hideMark/>
          </w:tcPr>
          <w:p w14:paraId="3459477F" w14:textId="2FC38704"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79" w:type="pct"/>
            <w:noWrap/>
            <w:hideMark/>
          </w:tcPr>
          <w:p w14:paraId="2A104E44" w14:textId="79A63E9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79" w:type="pct"/>
            <w:noWrap/>
            <w:hideMark/>
          </w:tcPr>
          <w:p w14:paraId="4E97547A" w14:textId="2879C46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79" w:type="pct"/>
            <w:noWrap/>
            <w:hideMark/>
          </w:tcPr>
          <w:p w14:paraId="1E90BAFE" w14:textId="16CBD63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79" w:type="pct"/>
            <w:noWrap/>
            <w:hideMark/>
          </w:tcPr>
          <w:p w14:paraId="3162609D" w14:textId="3090AF71"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79" w:type="pct"/>
            <w:noWrap/>
            <w:hideMark/>
          </w:tcPr>
          <w:p w14:paraId="262145AC" w14:textId="600ABEB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79" w:type="pct"/>
            <w:noWrap/>
            <w:hideMark/>
          </w:tcPr>
          <w:p w14:paraId="657A9AC5" w14:textId="091C16C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79" w:type="pct"/>
            <w:noWrap/>
            <w:hideMark/>
          </w:tcPr>
          <w:p w14:paraId="2B9055C1" w14:textId="7F8FF821"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79" w:type="pct"/>
            <w:noWrap/>
            <w:hideMark/>
          </w:tcPr>
          <w:p w14:paraId="5B368CF3" w14:textId="13C695A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79" w:type="pct"/>
            <w:noWrap/>
            <w:hideMark/>
          </w:tcPr>
          <w:p w14:paraId="56CA3D30" w14:textId="4B77B0A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79" w:type="pct"/>
            <w:noWrap/>
            <w:hideMark/>
          </w:tcPr>
          <w:p w14:paraId="279A3E65" w14:textId="672AD508"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83" w:type="pct"/>
            <w:noWrap/>
            <w:hideMark/>
          </w:tcPr>
          <w:p w14:paraId="63586801" w14:textId="14BF329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0B10A2" w:rsidRPr="001B701F" w14:paraId="777B694C" w14:textId="77777777" w:rsidTr="00454B04">
        <w:trPr>
          <w:trHeight w:val="300"/>
        </w:trPr>
        <w:tc>
          <w:tcPr>
            <w:tcW w:w="828" w:type="pct"/>
            <w:noWrap/>
            <w:hideMark/>
          </w:tcPr>
          <w:p w14:paraId="3CCB045C" w14:textId="52005AA1"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79" w:type="pct"/>
            <w:noWrap/>
            <w:vAlign w:val="bottom"/>
          </w:tcPr>
          <w:p w14:paraId="02B1C71C" w14:textId="12CF135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187,091 </w:t>
            </w:r>
          </w:p>
        </w:tc>
        <w:tc>
          <w:tcPr>
            <w:tcW w:w="379" w:type="pct"/>
            <w:noWrap/>
            <w:vAlign w:val="bottom"/>
          </w:tcPr>
          <w:p w14:paraId="79302807" w14:textId="3B7BD38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361,072 </w:t>
            </w:r>
          </w:p>
        </w:tc>
        <w:tc>
          <w:tcPr>
            <w:tcW w:w="379" w:type="pct"/>
            <w:noWrap/>
            <w:vAlign w:val="bottom"/>
          </w:tcPr>
          <w:p w14:paraId="477C90DA" w14:textId="7850A75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377,512 </w:t>
            </w:r>
          </w:p>
        </w:tc>
        <w:tc>
          <w:tcPr>
            <w:tcW w:w="379" w:type="pct"/>
            <w:noWrap/>
            <w:vAlign w:val="bottom"/>
          </w:tcPr>
          <w:p w14:paraId="10CDD2CA" w14:textId="5C78547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392,747 </w:t>
            </w:r>
          </w:p>
        </w:tc>
        <w:tc>
          <w:tcPr>
            <w:tcW w:w="379" w:type="pct"/>
            <w:noWrap/>
            <w:vAlign w:val="bottom"/>
          </w:tcPr>
          <w:p w14:paraId="431C4FD2" w14:textId="0F39E8A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406,316 </w:t>
            </w:r>
          </w:p>
        </w:tc>
        <w:tc>
          <w:tcPr>
            <w:tcW w:w="379" w:type="pct"/>
            <w:noWrap/>
            <w:vAlign w:val="bottom"/>
          </w:tcPr>
          <w:p w14:paraId="302F0D39" w14:textId="02B451E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416,370 </w:t>
            </w:r>
          </w:p>
        </w:tc>
        <w:tc>
          <w:tcPr>
            <w:tcW w:w="379" w:type="pct"/>
            <w:noWrap/>
            <w:vAlign w:val="bottom"/>
          </w:tcPr>
          <w:p w14:paraId="181B06B2" w14:textId="305C92B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423,056 </w:t>
            </w:r>
          </w:p>
        </w:tc>
        <w:tc>
          <w:tcPr>
            <w:tcW w:w="379" w:type="pct"/>
            <w:noWrap/>
            <w:vAlign w:val="bottom"/>
          </w:tcPr>
          <w:p w14:paraId="5FDC9CF9" w14:textId="4FC5CFD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428,017 </w:t>
            </w:r>
          </w:p>
        </w:tc>
        <w:tc>
          <w:tcPr>
            <w:tcW w:w="379" w:type="pct"/>
            <w:noWrap/>
            <w:vAlign w:val="bottom"/>
          </w:tcPr>
          <w:p w14:paraId="2D7EF325" w14:textId="3E17FE3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431,034 </w:t>
            </w:r>
          </w:p>
        </w:tc>
        <w:tc>
          <w:tcPr>
            <w:tcW w:w="379" w:type="pct"/>
            <w:noWrap/>
            <w:vAlign w:val="bottom"/>
          </w:tcPr>
          <w:p w14:paraId="7A42A17D" w14:textId="2E6E0D6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395,621 </w:t>
            </w:r>
          </w:p>
        </w:tc>
        <w:tc>
          <w:tcPr>
            <w:tcW w:w="383" w:type="pct"/>
            <w:noWrap/>
            <w:vAlign w:val="bottom"/>
          </w:tcPr>
          <w:p w14:paraId="693A2A73" w14:textId="38F0C36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3,818,836 </w:t>
            </w:r>
          </w:p>
        </w:tc>
      </w:tr>
      <w:tr w:rsidR="000B10A2" w:rsidRPr="001B701F" w14:paraId="7857FEEE" w14:textId="77777777" w:rsidTr="00454B04">
        <w:trPr>
          <w:trHeight w:val="300"/>
        </w:trPr>
        <w:tc>
          <w:tcPr>
            <w:tcW w:w="828" w:type="pct"/>
            <w:noWrap/>
            <w:hideMark/>
          </w:tcPr>
          <w:p w14:paraId="54837B8C" w14:textId="3ED00A86"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79" w:type="pct"/>
            <w:noWrap/>
            <w:vAlign w:val="bottom"/>
          </w:tcPr>
          <w:p w14:paraId="31A31148" w14:textId="48003A9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690,157 </w:t>
            </w:r>
          </w:p>
        </w:tc>
        <w:tc>
          <w:tcPr>
            <w:tcW w:w="379" w:type="pct"/>
            <w:noWrap/>
            <w:vAlign w:val="bottom"/>
          </w:tcPr>
          <w:p w14:paraId="57DAC78E" w14:textId="5DDA3A0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717,470 </w:t>
            </w:r>
          </w:p>
        </w:tc>
        <w:tc>
          <w:tcPr>
            <w:tcW w:w="379" w:type="pct"/>
            <w:noWrap/>
            <w:vAlign w:val="bottom"/>
          </w:tcPr>
          <w:p w14:paraId="7F26689A" w14:textId="07189C2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742,972 </w:t>
            </w:r>
          </w:p>
        </w:tc>
        <w:tc>
          <w:tcPr>
            <w:tcW w:w="379" w:type="pct"/>
            <w:noWrap/>
            <w:vAlign w:val="bottom"/>
          </w:tcPr>
          <w:p w14:paraId="7F87C9DD" w14:textId="5707985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765,890 </w:t>
            </w:r>
          </w:p>
        </w:tc>
        <w:tc>
          <w:tcPr>
            <w:tcW w:w="379" w:type="pct"/>
            <w:noWrap/>
            <w:vAlign w:val="bottom"/>
          </w:tcPr>
          <w:p w14:paraId="17580F1C" w14:textId="7E35626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783,881 </w:t>
            </w:r>
          </w:p>
        </w:tc>
        <w:tc>
          <w:tcPr>
            <w:tcW w:w="379" w:type="pct"/>
            <w:noWrap/>
            <w:vAlign w:val="bottom"/>
          </w:tcPr>
          <w:p w14:paraId="28486756" w14:textId="5663355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795,270 </w:t>
            </w:r>
          </w:p>
        </w:tc>
        <w:tc>
          <w:tcPr>
            <w:tcW w:w="379" w:type="pct"/>
            <w:noWrap/>
            <w:vAlign w:val="bottom"/>
          </w:tcPr>
          <w:p w14:paraId="7CB110A0" w14:textId="6759E54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801,877 </w:t>
            </w:r>
          </w:p>
        </w:tc>
        <w:tc>
          <w:tcPr>
            <w:tcW w:w="379" w:type="pct"/>
            <w:noWrap/>
            <w:vAlign w:val="bottom"/>
          </w:tcPr>
          <w:p w14:paraId="2FD7C7C8" w14:textId="731A41C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805,127 </w:t>
            </w:r>
          </w:p>
        </w:tc>
        <w:tc>
          <w:tcPr>
            <w:tcW w:w="379" w:type="pct"/>
            <w:noWrap/>
            <w:vAlign w:val="bottom"/>
          </w:tcPr>
          <w:p w14:paraId="04180EAA" w14:textId="3D0BA4E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804,795 </w:t>
            </w:r>
          </w:p>
        </w:tc>
        <w:tc>
          <w:tcPr>
            <w:tcW w:w="379" w:type="pct"/>
            <w:noWrap/>
            <w:vAlign w:val="bottom"/>
          </w:tcPr>
          <w:p w14:paraId="29F73C6B" w14:textId="4918B5E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396,713 </w:t>
            </w:r>
          </w:p>
        </w:tc>
        <w:tc>
          <w:tcPr>
            <w:tcW w:w="383" w:type="pct"/>
            <w:noWrap/>
            <w:vAlign w:val="bottom"/>
          </w:tcPr>
          <w:p w14:paraId="0CD5923E" w14:textId="5666E80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7,304,154 </w:t>
            </w:r>
          </w:p>
        </w:tc>
      </w:tr>
      <w:tr w:rsidR="000B10A2" w:rsidRPr="001B701F" w14:paraId="050B2D64" w14:textId="77777777" w:rsidTr="00454B04">
        <w:trPr>
          <w:trHeight w:val="300"/>
        </w:trPr>
        <w:tc>
          <w:tcPr>
            <w:tcW w:w="828" w:type="pct"/>
            <w:noWrap/>
            <w:hideMark/>
          </w:tcPr>
          <w:p w14:paraId="62DBE952" w14:textId="399ABF2D"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79" w:type="pct"/>
            <w:noWrap/>
            <w:vAlign w:val="bottom"/>
          </w:tcPr>
          <w:p w14:paraId="7F165AEF" w14:textId="18B0FF4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503,066 </w:t>
            </w:r>
          </w:p>
        </w:tc>
        <w:tc>
          <w:tcPr>
            <w:tcW w:w="379" w:type="pct"/>
            <w:noWrap/>
            <w:vAlign w:val="bottom"/>
          </w:tcPr>
          <w:p w14:paraId="17AB74F1" w14:textId="3AD0AE1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356,398 </w:t>
            </w:r>
          </w:p>
        </w:tc>
        <w:tc>
          <w:tcPr>
            <w:tcW w:w="379" w:type="pct"/>
            <w:noWrap/>
            <w:vAlign w:val="bottom"/>
          </w:tcPr>
          <w:p w14:paraId="27B20D9B" w14:textId="45FEBAD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365,459 </w:t>
            </w:r>
          </w:p>
        </w:tc>
        <w:tc>
          <w:tcPr>
            <w:tcW w:w="379" w:type="pct"/>
            <w:noWrap/>
            <w:vAlign w:val="bottom"/>
          </w:tcPr>
          <w:p w14:paraId="74C0B4CB" w14:textId="5698AF7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373,143 </w:t>
            </w:r>
          </w:p>
        </w:tc>
        <w:tc>
          <w:tcPr>
            <w:tcW w:w="379" w:type="pct"/>
            <w:noWrap/>
            <w:vAlign w:val="bottom"/>
          </w:tcPr>
          <w:p w14:paraId="1FE4C682" w14:textId="3E59D2F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377,566 </w:t>
            </w:r>
          </w:p>
        </w:tc>
        <w:tc>
          <w:tcPr>
            <w:tcW w:w="379" w:type="pct"/>
            <w:noWrap/>
            <w:vAlign w:val="bottom"/>
          </w:tcPr>
          <w:p w14:paraId="26A03F52" w14:textId="2AA24CC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378,900 </w:t>
            </w:r>
          </w:p>
        </w:tc>
        <w:tc>
          <w:tcPr>
            <w:tcW w:w="379" w:type="pct"/>
            <w:noWrap/>
            <w:vAlign w:val="bottom"/>
          </w:tcPr>
          <w:p w14:paraId="6CA9FB50" w14:textId="4449C94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378,822 </w:t>
            </w:r>
          </w:p>
        </w:tc>
        <w:tc>
          <w:tcPr>
            <w:tcW w:w="379" w:type="pct"/>
            <w:noWrap/>
            <w:vAlign w:val="bottom"/>
          </w:tcPr>
          <w:p w14:paraId="501B13B0" w14:textId="66BE595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377,110 </w:t>
            </w:r>
          </w:p>
        </w:tc>
        <w:tc>
          <w:tcPr>
            <w:tcW w:w="379" w:type="pct"/>
            <w:noWrap/>
            <w:vAlign w:val="bottom"/>
          </w:tcPr>
          <w:p w14:paraId="39CF28DF" w14:textId="3EAEBCB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373,762 </w:t>
            </w:r>
          </w:p>
        </w:tc>
        <w:tc>
          <w:tcPr>
            <w:tcW w:w="379" w:type="pct"/>
            <w:noWrap/>
            <w:vAlign w:val="bottom"/>
          </w:tcPr>
          <w:p w14:paraId="5B5FB5FF" w14:textId="184BCB1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1,092 </w:t>
            </w:r>
          </w:p>
        </w:tc>
        <w:tc>
          <w:tcPr>
            <w:tcW w:w="383" w:type="pct"/>
            <w:noWrap/>
            <w:vAlign w:val="bottom"/>
          </w:tcPr>
          <w:p w14:paraId="01D5E051" w14:textId="5E354EF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3,485,318 </w:t>
            </w:r>
          </w:p>
        </w:tc>
      </w:tr>
      <w:tr w:rsidR="000B10A2" w:rsidRPr="001B701F" w14:paraId="25F8C6A5" w14:textId="77777777" w:rsidTr="00454B04">
        <w:trPr>
          <w:trHeight w:val="300"/>
        </w:trPr>
        <w:tc>
          <w:tcPr>
            <w:tcW w:w="828" w:type="pct"/>
            <w:noWrap/>
            <w:hideMark/>
          </w:tcPr>
          <w:p w14:paraId="4FE1DAF0" w14:textId="5467B08E"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79" w:type="pct"/>
            <w:noWrap/>
            <w:vAlign w:val="bottom"/>
          </w:tcPr>
          <w:p w14:paraId="58D0A14C" w14:textId="500C47B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346,324 </w:t>
            </w:r>
          </w:p>
        </w:tc>
        <w:tc>
          <w:tcPr>
            <w:tcW w:w="379" w:type="pct"/>
            <w:noWrap/>
            <w:vAlign w:val="bottom"/>
          </w:tcPr>
          <w:p w14:paraId="56C8CB88" w14:textId="000F261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369,112 </w:t>
            </w:r>
          </w:p>
        </w:tc>
        <w:tc>
          <w:tcPr>
            <w:tcW w:w="379" w:type="pct"/>
            <w:noWrap/>
            <w:vAlign w:val="bottom"/>
          </w:tcPr>
          <w:p w14:paraId="703501F6" w14:textId="5AFC4D8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390,930 </w:t>
            </w:r>
          </w:p>
        </w:tc>
        <w:tc>
          <w:tcPr>
            <w:tcW w:w="379" w:type="pct"/>
            <w:noWrap/>
            <w:vAlign w:val="bottom"/>
          </w:tcPr>
          <w:p w14:paraId="3C99273D" w14:textId="790AAAD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411,417 </w:t>
            </w:r>
          </w:p>
        </w:tc>
        <w:tc>
          <w:tcPr>
            <w:tcW w:w="379" w:type="pct"/>
            <w:noWrap/>
            <w:vAlign w:val="bottom"/>
          </w:tcPr>
          <w:p w14:paraId="5A832627" w14:textId="4ADA82F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430,058 </w:t>
            </w:r>
          </w:p>
        </w:tc>
        <w:tc>
          <w:tcPr>
            <w:tcW w:w="379" w:type="pct"/>
            <w:noWrap/>
            <w:vAlign w:val="bottom"/>
          </w:tcPr>
          <w:p w14:paraId="745B7B95" w14:textId="5F9C4D7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444,943 </w:t>
            </w:r>
          </w:p>
        </w:tc>
        <w:tc>
          <w:tcPr>
            <w:tcW w:w="379" w:type="pct"/>
            <w:noWrap/>
            <w:vAlign w:val="bottom"/>
          </w:tcPr>
          <w:p w14:paraId="74A10607" w14:textId="6703AE4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456,217 </w:t>
            </w:r>
          </w:p>
        </w:tc>
        <w:tc>
          <w:tcPr>
            <w:tcW w:w="379" w:type="pct"/>
            <w:noWrap/>
            <w:vAlign w:val="bottom"/>
          </w:tcPr>
          <w:p w14:paraId="607120F8" w14:textId="76A47C5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465,524 </w:t>
            </w:r>
          </w:p>
        </w:tc>
        <w:tc>
          <w:tcPr>
            <w:tcW w:w="379" w:type="pct"/>
            <w:noWrap/>
            <w:vAlign w:val="bottom"/>
          </w:tcPr>
          <w:p w14:paraId="6F0AAF9E" w14:textId="6345387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472,637 </w:t>
            </w:r>
          </w:p>
        </w:tc>
        <w:tc>
          <w:tcPr>
            <w:tcW w:w="379" w:type="pct"/>
            <w:noWrap/>
            <w:vAlign w:val="bottom"/>
          </w:tcPr>
          <w:p w14:paraId="08004553" w14:textId="6975592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442,029 </w:t>
            </w:r>
          </w:p>
        </w:tc>
        <w:tc>
          <w:tcPr>
            <w:tcW w:w="383" w:type="pct"/>
            <w:noWrap/>
            <w:vAlign w:val="bottom"/>
          </w:tcPr>
          <w:p w14:paraId="0D703D9F" w14:textId="31CACE6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4,229,191 </w:t>
            </w:r>
          </w:p>
        </w:tc>
      </w:tr>
      <w:tr w:rsidR="000B10A2" w:rsidRPr="001B701F" w14:paraId="30953612" w14:textId="77777777" w:rsidTr="00454B04">
        <w:trPr>
          <w:trHeight w:val="300"/>
        </w:trPr>
        <w:tc>
          <w:tcPr>
            <w:tcW w:w="828" w:type="pct"/>
            <w:noWrap/>
            <w:hideMark/>
          </w:tcPr>
          <w:p w14:paraId="53E95F2A" w14:textId="2DC77170"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79" w:type="pct"/>
            <w:noWrap/>
            <w:vAlign w:val="bottom"/>
          </w:tcPr>
          <w:p w14:paraId="5621016B" w14:textId="293A930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159,233 </w:t>
            </w:r>
          </w:p>
        </w:tc>
        <w:tc>
          <w:tcPr>
            <w:tcW w:w="379" w:type="pct"/>
            <w:noWrap/>
            <w:vAlign w:val="bottom"/>
          </w:tcPr>
          <w:p w14:paraId="4B4046D4" w14:textId="4F007E8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8,040 </w:t>
            </w:r>
          </w:p>
        </w:tc>
        <w:tc>
          <w:tcPr>
            <w:tcW w:w="379" w:type="pct"/>
            <w:noWrap/>
            <w:vAlign w:val="bottom"/>
          </w:tcPr>
          <w:p w14:paraId="7BEA0E80" w14:textId="41E50C3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13,417 </w:t>
            </w:r>
          </w:p>
        </w:tc>
        <w:tc>
          <w:tcPr>
            <w:tcW w:w="379" w:type="pct"/>
            <w:noWrap/>
            <w:vAlign w:val="bottom"/>
          </w:tcPr>
          <w:p w14:paraId="5D3B3C62" w14:textId="3CBB4F8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18,669 </w:t>
            </w:r>
          </w:p>
        </w:tc>
        <w:tc>
          <w:tcPr>
            <w:tcW w:w="379" w:type="pct"/>
            <w:noWrap/>
            <w:vAlign w:val="bottom"/>
          </w:tcPr>
          <w:p w14:paraId="44886D6B" w14:textId="2A54D6E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23,743 </w:t>
            </w:r>
          </w:p>
        </w:tc>
        <w:tc>
          <w:tcPr>
            <w:tcW w:w="379" w:type="pct"/>
            <w:noWrap/>
            <w:vAlign w:val="bottom"/>
          </w:tcPr>
          <w:p w14:paraId="40DA7857" w14:textId="27A810E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28,573 </w:t>
            </w:r>
          </w:p>
        </w:tc>
        <w:tc>
          <w:tcPr>
            <w:tcW w:w="379" w:type="pct"/>
            <w:noWrap/>
            <w:vAlign w:val="bottom"/>
          </w:tcPr>
          <w:p w14:paraId="18476C9D" w14:textId="36AA098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33,161 </w:t>
            </w:r>
          </w:p>
        </w:tc>
        <w:tc>
          <w:tcPr>
            <w:tcW w:w="379" w:type="pct"/>
            <w:noWrap/>
            <w:vAlign w:val="bottom"/>
          </w:tcPr>
          <w:p w14:paraId="071E6FB2" w14:textId="5F8371C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37,507 </w:t>
            </w:r>
          </w:p>
        </w:tc>
        <w:tc>
          <w:tcPr>
            <w:tcW w:w="379" w:type="pct"/>
            <w:noWrap/>
            <w:vAlign w:val="bottom"/>
          </w:tcPr>
          <w:p w14:paraId="35AFBD08" w14:textId="127F481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41,603 </w:t>
            </w:r>
          </w:p>
        </w:tc>
        <w:tc>
          <w:tcPr>
            <w:tcW w:w="379" w:type="pct"/>
            <w:noWrap/>
            <w:vAlign w:val="bottom"/>
          </w:tcPr>
          <w:p w14:paraId="31F3ACAE" w14:textId="721CDBE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46,408 </w:t>
            </w:r>
          </w:p>
        </w:tc>
        <w:tc>
          <w:tcPr>
            <w:tcW w:w="383" w:type="pct"/>
            <w:noWrap/>
            <w:vAlign w:val="bottom"/>
          </w:tcPr>
          <w:p w14:paraId="6C3461B4" w14:textId="30355C2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410,355 </w:t>
            </w:r>
          </w:p>
        </w:tc>
      </w:tr>
      <w:tr w:rsidR="000B10A2" w:rsidRPr="001B701F" w14:paraId="7B8E4744" w14:textId="77777777" w:rsidTr="00454B04">
        <w:trPr>
          <w:trHeight w:val="300"/>
        </w:trPr>
        <w:tc>
          <w:tcPr>
            <w:tcW w:w="828" w:type="pct"/>
            <w:noWrap/>
            <w:hideMark/>
          </w:tcPr>
          <w:p w14:paraId="674817CB" w14:textId="56102C97"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lastRenderedPageBreak/>
              <w:t>Cohort 3 (scenario 3)</w:t>
            </w:r>
          </w:p>
        </w:tc>
        <w:tc>
          <w:tcPr>
            <w:tcW w:w="379" w:type="pct"/>
            <w:noWrap/>
            <w:vAlign w:val="bottom"/>
          </w:tcPr>
          <w:p w14:paraId="63EFDB26" w14:textId="16800DA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346,402 </w:t>
            </w:r>
          </w:p>
        </w:tc>
        <w:tc>
          <w:tcPr>
            <w:tcW w:w="379" w:type="pct"/>
            <w:noWrap/>
            <w:vAlign w:val="bottom"/>
          </w:tcPr>
          <w:p w14:paraId="03B72536" w14:textId="7FBE70F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369,020 </w:t>
            </w:r>
          </w:p>
        </w:tc>
        <w:tc>
          <w:tcPr>
            <w:tcW w:w="379" w:type="pct"/>
            <w:noWrap/>
            <w:vAlign w:val="bottom"/>
          </w:tcPr>
          <w:p w14:paraId="241B4B61" w14:textId="4C48D5B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390,669 </w:t>
            </w:r>
          </w:p>
        </w:tc>
        <w:tc>
          <w:tcPr>
            <w:tcW w:w="379" w:type="pct"/>
            <w:noWrap/>
            <w:vAlign w:val="bottom"/>
          </w:tcPr>
          <w:p w14:paraId="46279C02" w14:textId="750DC71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410,990 </w:t>
            </w:r>
          </w:p>
        </w:tc>
        <w:tc>
          <w:tcPr>
            <w:tcW w:w="379" w:type="pct"/>
            <w:noWrap/>
            <w:vAlign w:val="bottom"/>
          </w:tcPr>
          <w:p w14:paraId="7898D569" w14:textId="76D95FF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429,470 </w:t>
            </w:r>
          </w:p>
        </w:tc>
        <w:tc>
          <w:tcPr>
            <w:tcW w:w="379" w:type="pct"/>
            <w:noWrap/>
            <w:vAlign w:val="bottom"/>
          </w:tcPr>
          <w:p w14:paraId="1A401170" w14:textId="3E561B9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444,201 </w:t>
            </w:r>
          </w:p>
        </w:tc>
        <w:tc>
          <w:tcPr>
            <w:tcW w:w="379" w:type="pct"/>
            <w:noWrap/>
            <w:vAlign w:val="bottom"/>
          </w:tcPr>
          <w:p w14:paraId="26E9A592" w14:textId="56A7B97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455,328 </w:t>
            </w:r>
          </w:p>
        </w:tc>
        <w:tc>
          <w:tcPr>
            <w:tcW w:w="379" w:type="pct"/>
            <w:noWrap/>
            <w:vAlign w:val="bottom"/>
          </w:tcPr>
          <w:p w14:paraId="6C818823" w14:textId="028100A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464,498 </w:t>
            </w:r>
          </w:p>
        </w:tc>
        <w:tc>
          <w:tcPr>
            <w:tcW w:w="379" w:type="pct"/>
            <w:noWrap/>
            <w:vAlign w:val="bottom"/>
          </w:tcPr>
          <w:p w14:paraId="40508619" w14:textId="5DE1584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471,481 </w:t>
            </w:r>
          </w:p>
        </w:tc>
        <w:tc>
          <w:tcPr>
            <w:tcW w:w="379" w:type="pct"/>
            <w:noWrap/>
            <w:vAlign w:val="bottom"/>
          </w:tcPr>
          <w:p w14:paraId="6C354FC3" w14:textId="3C4CB3C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440,735 </w:t>
            </w:r>
          </w:p>
        </w:tc>
        <w:tc>
          <w:tcPr>
            <w:tcW w:w="383" w:type="pct"/>
            <w:noWrap/>
            <w:vAlign w:val="bottom"/>
          </w:tcPr>
          <w:p w14:paraId="5441CE25" w14:textId="5E7B1DC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4,222,795 </w:t>
            </w:r>
          </w:p>
        </w:tc>
      </w:tr>
      <w:tr w:rsidR="000B10A2" w:rsidRPr="001B701F" w14:paraId="13F53CC5" w14:textId="77777777" w:rsidTr="00454B04">
        <w:trPr>
          <w:trHeight w:val="300"/>
        </w:trPr>
        <w:tc>
          <w:tcPr>
            <w:tcW w:w="828" w:type="pct"/>
            <w:noWrap/>
            <w:hideMark/>
          </w:tcPr>
          <w:p w14:paraId="1C50F623" w14:textId="13D96AE1"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79" w:type="pct"/>
            <w:noWrap/>
            <w:vAlign w:val="bottom"/>
          </w:tcPr>
          <w:p w14:paraId="2A548431" w14:textId="1DC16FE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159,312 </w:t>
            </w:r>
          </w:p>
        </w:tc>
        <w:tc>
          <w:tcPr>
            <w:tcW w:w="379" w:type="pct"/>
            <w:noWrap/>
            <w:vAlign w:val="bottom"/>
          </w:tcPr>
          <w:p w14:paraId="07601B4E" w14:textId="2B3AA11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7,948 </w:t>
            </w:r>
          </w:p>
        </w:tc>
        <w:tc>
          <w:tcPr>
            <w:tcW w:w="379" w:type="pct"/>
            <w:noWrap/>
            <w:vAlign w:val="bottom"/>
          </w:tcPr>
          <w:p w14:paraId="0D04281A" w14:textId="606237A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13,156 </w:t>
            </w:r>
          </w:p>
        </w:tc>
        <w:tc>
          <w:tcPr>
            <w:tcW w:w="379" w:type="pct"/>
            <w:noWrap/>
            <w:vAlign w:val="bottom"/>
          </w:tcPr>
          <w:p w14:paraId="738319BA" w14:textId="787DBED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18,243 </w:t>
            </w:r>
          </w:p>
        </w:tc>
        <w:tc>
          <w:tcPr>
            <w:tcW w:w="379" w:type="pct"/>
            <w:noWrap/>
            <w:vAlign w:val="bottom"/>
          </w:tcPr>
          <w:p w14:paraId="077EDBD3" w14:textId="0B08DF7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23,155 </w:t>
            </w:r>
          </w:p>
        </w:tc>
        <w:tc>
          <w:tcPr>
            <w:tcW w:w="379" w:type="pct"/>
            <w:noWrap/>
            <w:vAlign w:val="bottom"/>
          </w:tcPr>
          <w:p w14:paraId="28C3ECD2" w14:textId="12BC2AF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27,831 </w:t>
            </w:r>
          </w:p>
        </w:tc>
        <w:tc>
          <w:tcPr>
            <w:tcW w:w="379" w:type="pct"/>
            <w:noWrap/>
            <w:vAlign w:val="bottom"/>
          </w:tcPr>
          <w:p w14:paraId="7F60EC7B" w14:textId="31A0047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32,273 </w:t>
            </w:r>
          </w:p>
        </w:tc>
        <w:tc>
          <w:tcPr>
            <w:tcW w:w="379" w:type="pct"/>
            <w:noWrap/>
            <w:vAlign w:val="bottom"/>
          </w:tcPr>
          <w:p w14:paraId="445D33BA" w14:textId="7281F3F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36,481 </w:t>
            </w:r>
          </w:p>
        </w:tc>
        <w:tc>
          <w:tcPr>
            <w:tcW w:w="379" w:type="pct"/>
            <w:noWrap/>
            <w:vAlign w:val="bottom"/>
          </w:tcPr>
          <w:p w14:paraId="469648F3" w14:textId="77B647F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40,447 </w:t>
            </w:r>
          </w:p>
        </w:tc>
        <w:tc>
          <w:tcPr>
            <w:tcW w:w="379" w:type="pct"/>
            <w:noWrap/>
            <w:vAlign w:val="bottom"/>
          </w:tcPr>
          <w:p w14:paraId="0E797F14" w14:textId="1E603D5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45,114 </w:t>
            </w:r>
          </w:p>
        </w:tc>
        <w:tc>
          <w:tcPr>
            <w:tcW w:w="383" w:type="pct"/>
            <w:noWrap/>
            <w:vAlign w:val="bottom"/>
          </w:tcPr>
          <w:p w14:paraId="660CCBD9" w14:textId="4B03236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403,959 </w:t>
            </w:r>
          </w:p>
        </w:tc>
      </w:tr>
      <w:tr w:rsidR="000B10A2" w:rsidRPr="001B701F" w14:paraId="44FD0F6F" w14:textId="77777777" w:rsidTr="00454B04">
        <w:trPr>
          <w:trHeight w:val="300"/>
        </w:trPr>
        <w:tc>
          <w:tcPr>
            <w:tcW w:w="828" w:type="pct"/>
            <w:noWrap/>
          </w:tcPr>
          <w:p w14:paraId="4F4D867F" w14:textId="1A239A22" w:rsidR="000B10A2" w:rsidRPr="001B701F" w:rsidRDefault="000B10A2" w:rsidP="000B10A2">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79" w:type="pct"/>
            <w:noWrap/>
            <w:vAlign w:val="bottom"/>
          </w:tcPr>
          <w:p w14:paraId="6C2D8AA7" w14:textId="52723E4C"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182,920 </w:t>
            </w:r>
          </w:p>
        </w:tc>
        <w:tc>
          <w:tcPr>
            <w:tcW w:w="379" w:type="pct"/>
            <w:noWrap/>
            <w:vAlign w:val="bottom"/>
          </w:tcPr>
          <w:p w14:paraId="2A2D24AD" w14:textId="03CCCA9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362,386 </w:t>
            </w:r>
          </w:p>
        </w:tc>
        <w:tc>
          <w:tcPr>
            <w:tcW w:w="379" w:type="pct"/>
            <w:noWrap/>
            <w:vAlign w:val="bottom"/>
          </w:tcPr>
          <w:p w14:paraId="20E4CC01" w14:textId="6283F829"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384,253 </w:t>
            </w:r>
          </w:p>
        </w:tc>
        <w:tc>
          <w:tcPr>
            <w:tcW w:w="379" w:type="pct"/>
            <w:noWrap/>
            <w:vAlign w:val="bottom"/>
          </w:tcPr>
          <w:p w14:paraId="0472FCF6" w14:textId="7BD434C7"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404,866 </w:t>
            </w:r>
          </w:p>
        </w:tc>
        <w:tc>
          <w:tcPr>
            <w:tcW w:w="379" w:type="pct"/>
            <w:noWrap/>
            <w:vAlign w:val="bottom"/>
          </w:tcPr>
          <w:p w14:paraId="4A5F1E7E" w14:textId="16F9A81D"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423,688 </w:t>
            </w:r>
          </w:p>
        </w:tc>
        <w:tc>
          <w:tcPr>
            <w:tcW w:w="379" w:type="pct"/>
            <w:noWrap/>
            <w:vAlign w:val="bottom"/>
          </w:tcPr>
          <w:p w14:paraId="3E21994C" w14:textId="02B310B8"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438,768 </w:t>
            </w:r>
          </w:p>
        </w:tc>
        <w:tc>
          <w:tcPr>
            <w:tcW w:w="379" w:type="pct"/>
            <w:noWrap/>
            <w:vAlign w:val="bottom"/>
          </w:tcPr>
          <w:p w14:paraId="2A02C410" w14:textId="2A950E74"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450,252 </w:t>
            </w:r>
          </w:p>
        </w:tc>
        <w:tc>
          <w:tcPr>
            <w:tcW w:w="379" w:type="pct"/>
            <w:noWrap/>
            <w:vAlign w:val="bottom"/>
          </w:tcPr>
          <w:p w14:paraId="47287048" w14:textId="3358470B"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459,747 </w:t>
            </w:r>
          </w:p>
        </w:tc>
        <w:tc>
          <w:tcPr>
            <w:tcW w:w="379" w:type="pct"/>
            <w:noWrap/>
            <w:vAlign w:val="bottom"/>
          </w:tcPr>
          <w:p w14:paraId="75684528" w14:textId="5CAA45BD"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467,056 </w:t>
            </w:r>
          </w:p>
        </w:tc>
        <w:tc>
          <w:tcPr>
            <w:tcW w:w="379" w:type="pct"/>
            <w:noWrap/>
            <w:vAlign w:val="bottom"/>
          </w:tcPr>
          <w:p w14:paraId="3C3208EA" w14:textId="0B424E36"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472,186 </w:t>
            </w:r>
          </w:p>
        </w:tc>
        <w:tc>
          <w:tcPr>
            <w:tcW w:w="383" w:type="pct"/>
            <w:noWrap/>
            <w:vAlign w:val="bottom"/>
          </w:tcPr>
          <w:p w14:paraId="668CDCBC" w14:textId="09BF2C56"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4,046,122 </w:t>
            </w:r>
          </w:p>
        </w:tc>
      </w:tr>
      <w:tr w:rsidR="000B10A2" w:rsidRPr="001B701F" w14:paraId="32054EF4" w14:textId="77777777" w:rsidTr="00454B04">
        <w:trPr>
          <w:trHeight w:val="300"/>
        </w:trPr>
        <w:tc>
          <w:tcPr>
            <w:tcW w:w="828" w:type="pct"/>
            <w:noWrap/>
          </w:tcPr>
          <w:p w14:paraId="3E25888C" w14:textId="10B2C6B4" w:rsidR="000B10A2" w:rsidRPr="001B701F" w:rsidRDefault="000B10A2" w:rsidP="000B10A2">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79" w:type="pct"/>
            <w:noWrap/>
            <w:vAlign w:val="bottom"/>
          </w:tcPr>
          <w:p w14:paraId="40F43368" w14:textId="061493FF"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(4,171)</w:t>
            </w:r>
          </w:p>
        </w:tc>
        <w:tc>
          <w:tcPr>
            <w:tcW w:w="379" w:type="pct"/>
            <w:noWrap/>
            <w:vAlign w:val="bottom"/>
          </w:tcPr>
          <w:p w14:paraId="736500BC" w14:textId="5E7E4C51"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1,314 </w:t>
            </w:r>
          </w:p>
        </w:tc>
        <w:tc>
          <w:tcPr>
            <w:tcW w:w="379" w:type="pct"/>
            <w:noWrap/>
            <w:vAlign w:val="bottom"/>
          </w:tcPr>
          <w:p w14:paraId="04DA11FA" w14:textId="2E429F7C"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6,741 </w:t>
            </w:r>
          </w:p>
        </w:tc>
        <w:tc>
          <w:tcPr>
            <w:tcW w:w="379" w:type="pct"/>
            <w:noWrap/>
            <w:vAlign w:val="bottom"/>
          </w:tcPr>
          <w:p w14:paraId="3CF06A07" w14:textId="4CED2CA4"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12,119 </w:t>
            </w:r>
          </w:p>
        </w:tc>
        <w:tc>
          <w:tcPr>
            <w:tcW w:w="379" w:type="pct"/>
            <w:noWrap/>
            <w:vAlign w:val="bottom"/>
          </w:tcPr>
          <w:p w14:paraId="6E206FF2" w14:textId="41D66C31"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17,373 </w:t>
            </w:r>
          </w:p>
        </w:tc>
        <w:tc>
          <w:tcPr>
            <w:tcW w:w="379" w:type="pct"/>
            <w:noWrap/>
            <w:vAlign w:val="bottom"/>
          </w:tcPr>
          <w:p w14:paraId="6D739C36" w14:textId="5A015AC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22,397 </w:t>
            </w:r>
          </w:p>
        </w:tc>
        <w:tc>
          <w:tcPr>
            <w:tcW w:w="379" w:type="pct"/>
            <w:noWrap/>
            <w:vAlign w:val="bottom"/>
          </w:tcPr>
          <w:p w14:paraId="073CA2DB" w14:textId="01039ED8"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27,196 </w:t>
            </w:r>
          </w:p>
        </w:tc>
        <w:tc>
          <w:tcPr>
            <w:tcW w:w="379" w:type="pct"/>
            <w:noWrap/>
            <w:vAlign w:val="bottom"/>
          </w:tcPr>
          <w:p w14:paraId="3C4059F1" w14:textId="02F17A3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31,730 </w:t>
            </w:r>
          </w:p>
        </w:tc>
        <w:tc>
          <w:tcPr>
            <w:tcW w:w="379" w:type="pct"/>
            <w:noWrap/>
            <w:vAlign w:val="bottom"/>
          </w:tcPr>
          <w:p w14:paraId="0BC736BD" w14:textId="04E98CB6"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36,022 </w:t>
            </w:r>
          </w:p>
        </w:tc>
        <w:tc>
          <w:tcPr>
            <w:tcW w:w="379" w:type="pct"/>
            <w:noWrap/>
            <w:vAlign w:val="bottom"/>
          </w:tcPr>
          <w:p w14:paraId="748BAF5F" w14:textId="0EC7D81B"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76,565 </w:t>
            </w:r>
          </w:p>
        </w:tc>
        <w:tc>
          <w:tcPr>
            <w:tcW w:w="383" w:type="pct"/>
            <w:noWrap/>
            <w:vAlign w:val="bottom"/>
          </w:tcPr>
          <w:p w14:paraId="2DD3D0FD" w14:textId="23BA2E91"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227,286 </w:t>
            </w:r>
          </w:p>
        </w:tc>
      </w:tr>
    </w:tbl>
    <w:p w14:paraId="376ED4B0" w14:textId="77777777" w:rsidR="00B64E86" w:rsidRDefault="00B64E86" w:rsidP="00B64E86">
      <w:pPr>
        <w:rPr>
          <w:rFonts w:ascii="Times New Roman" w:hAnsi="Times New Roman" w:cs="Times New Roman"/>
          <w:b/>
          <w:bCs/>
          <w:sz w:val="20"/>
          <w:szCs w:val="20"/>
        </w:rPr>
      </w:pPr>
    </w:p>
    <w:p w14:paraId="11CB9EDB" w14:textId="7172EBA7" w:rsidR="00AC2A1D" w:rsidRPr="00B64E86" w:rsidRDefault="0067251F" w:rsidP="00B64E86">
      <w:pPr>
        <w:pStyle w:val="ListParagraph"/>
        <w:numPr>
          <w:ilvl w:val="0"/>
          <w:numId w:val="16"/>
        </w:numPr>
        <w:rPr>
          <w:rFonts w:ascii="Times New Roman" w:hAnsi="Times New Roman" w:cs="Times New Roman"/>
          <w:b/>
          <w:bCs/>
          <w:sz w:val="20"/>
          <w:szCs w:val="20"/>
        </w:rPr>
      </w:pPr>
      <w:r w:rsidRPr="00B64E86">
        <w:rPr>
          <w:rFonts w:ascii="Times New Roman" w:hAnsi="Times New Roman" w:cs="Times New Roman"/>
          <w:b/>
          <w:bCs/>
          <w:sz w:val="20"/>
          <w:szCs w:val="20"/>
        </w:rPr>
        <w:t xml:space="preserve">Women </w:t>
      </w:r>
    </w:p>
    <w:tbl>
      <w:tblPr>
        <w:tblStyle w:val="TableGrid"/>
        <w:tblW w:w="5000" w:type="pct"/>
        <w:tblLook w:val="04A0" w:firstRow="1" w:lastRow="0" w:firstColumn="1" w:lastColumn="0" w:noHBand="0" w:noVBand="1"/>
      </w:tblPr>
      <w:tblGrid>
        <w:gridCol w:w="2133"/>
        <w:gridCol w:w="985"/>
        <w:gridCol w:w="985"/>
        <w:gridCol w:w="985"/>
        <w:gridCol w:w="985"/>
        <w:gridCol w:w="985"/>
        <w:gridCol w:w="985"/>
        <w:gridCol w:w="985"/>
        <w:gridCol w:w="985"/>
        <w:gridCol w:w="985"/>
        <w:gridCol w:w="964"/>
        <w:gridCol w:w="988"/>
      </w:tblGrid>
      <w:tr w:rsidR="00755AD6" w:rsidRPr="001B701F" w14:paraId="37BA7A03" w14:textId="77777777" w:rsidTr="00454B04">
        <w:trPr>
          <w:trHeight w:val="300"/>
        </w:trPr>
        <w:tc>
          <w:tcPr>
            <w:tcW w:w="783" w:type="pct"/>
            <w:noWrap/>
            <w:vAlign w:val="bottom"/>
            <w:hideMark/>
          </w:tcPr>
          <w:p w14:paraId="4B9A04CF" w14:textId="4A53FA20"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92" w:type="pct"/>
            <w:noWrap/>
            <w:hideMark/>
          </w:tcPr>
          <w:p w14:paraId="0B890655" w14:textId="0CC26D5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84" w:type="pct"/>
            <w:noWrap/>
            <w:hideMark/>
          </w:tcPr>
          <w:p w14:paraId="22C4A09B" w14:textId="4B80D7B7"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84" w:type="pct"/>
            <w:noWrap/>
            <w:hideMark/>
          </w:tcPr>
          <w:p w14:paraId="6C5216D9" w14:textId="459D3A7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84" w:type="pct"/>
            <w:noWrap/>
            <w:hideMark/>
          </w:tcPr>
          <w:p w14:paraId="24437A0C" w14:textId="7A55E13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84" w:type="pct"/>
            <w:noWrap/>
            <w:hideMark/>
          </w:tcPr>
          <w:p w14:paraId="4BADD189" w14:textId="10F6E84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84" w:type="pct"/>
            <w:noWrap/>
            <w:hideMark/>
          </w:tcPr>
          <w:p w14:paraId="664C50EE" w14:textId="31DB972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84" w:type="pct"/>
            <w:noWrap/>
            <w:hideMark/>
          </w:tcPr>
          <w:p w14:paraId="18C9A456" w14:textId="51518F4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84" w:type="pct"/>
            <w:noWrap/>
            <w:hideMark/>
          </w:tcPr>
          <w:p w14:paraId="0AB243F9" w14:textId="073D9C2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84" w:type="pct"/>
            <w:noWrap/>
            <w:hideMark/>
          </w:tcPr>
          <w:p w14:paraId="73E65AEE" w14:textId="5A81218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84" w:type="pct"/>
            <w:noWrap/>
            <w:hideMark/>
          </w:tcPr>
          <w:p w14:paraId="673B547E" w14:textId="1430254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71" w:type="pct"/>
            <w:noWrap/>
            <w:hideMark/>
          </w:tcPr>
          <w:p w14:paraId="6A2565AC" w14:textId="042ADEC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0B10A2" w:rsidRPr="001B701F" w14:paraId="0DDB8081" w14:textId="77777777" w:rsidTr="00454B04">
        <w:trPr>
          <w:trHeight w:val="300"/>
        </w:trPr>
        <w:tc>
          <w:tcPr>
            <w:tcW w:w="783" w:type="pct"/>
            <w:noWrap/>
            <w:hideMark/>
          </w:tcPr>
          <w:p w14:paraId="07E7889B" w14:textId="17C03797"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92" w:type="pct"/>
            <w:noWrap/>
            <w:vAlign w:val="bottom"/>
          </w:tcPr>
          <w:p w14:paraId="66A0C852" w14:textId="610D8B5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46,949 </w:t>
            </w:r>
          </w:p>
        </w:tc>
        <w:tc>
          <w:tcPr>
            <w:tcW w:w="384" w:type="pct"/>
            <w:noWrap/>
            <w:vAlign w:val="bottom"/>
          </w:tcPr>
          <w:p w14:paraId="4131E9D3" w14:textId="23FF734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94,010 </w:t>
            </w:r>
          </w:p>
        </w:tc>
        <w:tc>
          <w:tcPr>
            <w:tcW w:w="384" w:type="pct"/>
            <w:noWrap/>
            <w:vAlign w:val="bottom"/>
          </w:tcPr>
          <w:p w14:paraId="32E41D0B" w14:textId="3489806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98,396 </w:t>
            </w:r>
          </w:p>
        </w:tc>
        <w:tc>
          <w:tcPr>
            <w:tcW w:w="384" w:type="pct"/>
            <w:noWrap/>
            <w:vAlign w:val="bottom"/>
          </w:tcPr>
          <w:p w14:paraId="743AFD38" w14:textId="7CA5AB7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102,319 </w:t>
            </w:r>
          </w:p>
        </w:tc>
        <w:tc>
          <w:tcPr>
            <w:tcW w:w="384" w:type="pct"/>
            <w:noWrap/>
            <w:vAlign w:val="bottom"/>
          </w:tcPr>
          <w:p w14:paraId="16113F76" w14:textId="4AAB9EC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105,746 </w:t>
            </w:r>
          </w:p>
        </w:tc>
        <w:tc>
          <w:tcPr>
            <w:tcW w:w="384" w:type="pct"/>
            <w:noWrap/>
            <w:vAlign w:val="bottom"/>
          </w:tcPr>
          <w:p w14:paraId="2EBC5DEC" w14:textId="20D9B8F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108,372 </w:t>
            </w:r>
          </w:p>
        </w:tc>
        <w:tc>
          <w:tcPr>
            <w:tcW w:w="384" w:type="pct"/>
            <w:noWrap/>
            <w:vAlign w:val="bottom"/>
          </w:tcPr>
          <w:p w14:paraId="0B6BE83A" w14:textId="515C543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110,330 </w:t>
            </w:r>
          </w:p>
        </w:tc>
        <w:tc>
          <w:tcPr>
            <w:tcW w:w="384" w:type="pct"/>
            <w:noWrap/>
            <w:vAlign w:val="bottom"/>
          </w:tcPr>
          <w:p w14:paraId="45B8A31B" w14:textId="39995E9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111,991 </w:t>
            </w:r>
          </w:p>
        </w:tc>
        <w:tc>
          <w:tcPr>
            <w:tcW w:w="384" w:type="pct"/>
            <w:noWrap/>
            <w:vAlign w:val="bottom"/>
          </w:tcPr>
          <w:p w14:paraId="575618D3" w14:textId="34F6A0E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113,276 </w:t>
            </w:r>
          </w:p>
        </w:tc>
        <w:tc>
          <w:tcPr>
            <w:tcW w:w="384" w:type="pct"/>
            <w:noWrap/>
            <w:vAlign w:val="bottom"/>
          </w:tcPr>
          <w:p w14:paraId="1D034493" w14:textId="6802156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111,998 </w:t>
            </w:r>
          </w:p>
        </w:tc>
        <w:tc>
          <w:tcPr>
            <w:tcW w:w="371" w:type="pct"/>
            <w:noWrap/>
            <w:vAlign w:val="bottom"/>
          </w:tcPr>
          <w:p w14:paraId="216A80CA" w14:textId="606B60D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1,003,387 </w:t>
            </w:r>
          </w:p>
        </w:tc>
      </w:tr>
      <w:tr w:rsidR="000B10A2" w:rsidRPr="001B701F" w14:paraId="1C42A192" w14:textId="77777777" w:rsidTr="00454B04">
        <w:trPr>
          <w:trHeight w:val="300"/>
        </w:trPr>
        <w:tc>
          <w:tcPr>
            <w:tcW w:w="783" w:type="pct"/>
            <w:noWrap/>
            <w:hideMark/>
          </w:tcPr>
          <w:p w14:paraId="38DD9467" w14:textId="4D6BBBDC"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92" w:type="pct"/>
            <w:noWrap/>
            <w:vAlign w:val="bottom"/>
          </w:tcPr>
          <w:p w14:paraId="4F9E6C94" w14:textId="745C443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185,240 </w:t>
            </w:r>
          </w:p>
        </w:tc>
        <w:tc>
          <w:tcPr>
            <w:tcW w:w="384" w:type="pct"/>
            <w:noWrap/>
            <w:vAlign w:val="bottom"/>
          </w:tcPr>
          <w:p w14:paraId="0BB84DF3" w14:textId="2A0CF7C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193,994 </w:t>
            </w:r>
          </w:p>
        </w:tc>
        <w:tc>
          <w:tcPr>
            <w:tcW w:w="384" w:type="pct"/>
            <w:noWrap/>
            <w:vAlign w:val="bottom"/>
          </w:tcPr>
          <w:p w14:paraId="38931122" w14:textId="55D6318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201,862 </w:t>
            </w:r>
          </w:p>
        </w:tc>
        <w:tc>
          <w:tcPr>
            <w:tcW w:w="384" w:type="pct"/>
            <w:noWrap/>
            <w:vAlign w:val="bottom"/>
          </w:tcPr>
          <w:p w14:paraId="7D05257B" w14:textId="1223832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208,779 </w:t>
            </w:r>
          </w:p>
        </w:tc>
        <w:tc>
          <w:tcPr>
            <w:tcW w:w="384" w:type="pct"/>
            <w:noWrap/>
            <w:vAlign w:val="bottom"/>
          </w:tcPr>
          <w:p w14:paraId="497BE19C" w14:textId="3CD8C9D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214,389 </w:t>
            </w:r>
          </w:p>
        </w:tc>
        <w:tc>
          <w:tcPr>
            <w:tcW w:w="384" w:type="pct"/>
            <w:noWrap/>
            <w:vAlign w:val="bottom"/>
          </w:tcPr>
          <w:p w14:paraId="308AF650" w14:textId="1AE41B9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218,693 </w:t>
            </w:r>
          </w:p>
        </w:tc>
        <w:tc>
          <w:tcPr>
            <w:tcW w:w="384" w:type="pct"/>
            <w:noWrap/>
            <w:vAlign w:val="bottom"/>
          </w:tcPr>
          <w:p w14:paraId="5E183054" w14:textId="1086902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222,199 </w:t>
            </w:r>
          </w:p>
        </w:tc>
        <w:tc>
          <w:tcPr>
            <w:tcW w:w="384" w:type="pct"/>
            <w:noWrap/>
            <w:vAlign w:val="bottom"/>
          </w:tcPr>
          <w:p w14:paraId="6102FB7A" w14:textId="64300AC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224,870 </w:t>
            </w:r>
          </w:p>
        </w:tc>
        <w:tc>
          <w:tcPr>
            <w:tcW w:w="384" w:type="pct"/>
            <w:noWrap/>
            <w:vAlign w:val="bottom"/>
          </w:tcPr>
          <w:p w14:paraId="4A7665EA" w14:textId="456AB9A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260,833 </w:t>
            </w:r>
          </w:p>
        </w:tc>
        <w:tc>
          <w:tcPr>
            <w:tcW w:w="384" w:type="pct"/>
            <w:noWrap/>
            <w:vAlign w:val="bottom"/>
          </w:tcPr>
          <w:p w14:paraId="3B309FBE" w14:textId="6D4E822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145,843 </w:t>
            </w:r>
          </w:p>
        </w:tc>
        <w:tc>
          <w:tcPr>
            <w:tcW w:w="371" w:type="pct"/>
            <w:noWrap/>
            <w:vAlign w:val="bottom"/>
          </w:tcPr>
          <w:p w14:paraId="536D1EC7" w14:textId="2FC81BC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2,076,702 </w:t>
            </w:r>
          </w:p>
        </w:tc>
      </w:tr>
      <w:tr w:rsidR="000B10A2" w:rsidRPr="001B701F" w14:paraId="7D746672" w14:textId="77777777" w:rsidTr="00454B04">
        <w:trPr>
          <w:trHeight w:val="300"/>
        </w:trPr>
        <w:tc>
          <w:tcPr>
            <w:tcW w:w="783" w:type="pct"/>
            <w:noWrap/>
            <w:hideMark/>
          </w:tcPr>
          <w:p w14:paraId="433D1962" w14:textId="20FAF92F"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92" w:type="pct"/>
            <w:noWrap/>
            <w:vAlign w:val="bottom"/>
          </w:tcPr>
          <w:p w14:paraId="17133009" w14:textId="0AB1F68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138,290 </w:t>
            </w:r>
          </w:p>
        </w:tc>
        <w:tc>
          <w:tcPr>
            <w:tcW w:w="384" w:type="pct"/>
            <w:noWrap/>
            <w:vAlign w:val="bottom"/>
          </w:tcPr>
          <w:p w14:paraId="56269878" w14:textId="012986A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99,984 </w:t>
            </w:r>
          </w:p>
        </w:tc>
        <w:tc>
          <w:tcPr>
            <w:tcW w:w="384" w:type="pct"/>
            <w:noWrap/>
            <w:vAlign w:val="bottom"/>
          </w:tcPr>
          <w:p w14:paraId="21B40D36" w14:textId="201000E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103,466 </w:t>
            </w:r>
          </w:p>
        </w:tc>
        <w:tc>
          <w:tcPr>
            <w:tcW w:w="384" w:type="pct"/>
            <w:noWrap/>
            <w:vAlign w:val="bottom"/>
          </w:tcPr>
          <w:p w14:paraId="136B8D63" w14:textId="04D7214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106,460 </w:t>
            </w:r>
          </w:p>
        </w:tc>
        <w:tc>
          <w:tcPr>
            <w:tcW w:w="384" w:type="pct"/>
            <w:noWrap/>
            <w:vAlign w:val="bottom"/>
          </w:tcPr>
          <w:p w14:paraId="201BCE5B" w14:textId="002BD03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108,643 </w:t>
            </w:r>
          </w:p>
        </w:tc>
        <w:tc>
          <w:tcPr>
            <w:tcW w:w="384" w:type="pct"/>
            <w:noWrap/>
            <w:vAlign w:val="bottom"/>
          </w:tcPr>
          <w:p w14:paraId="65C84628" w14:textId="149BF41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110,321 </w:t>
            </w:r>
          </w:p>
        </w:tc>
        <w:tc>
          <w:tcPr>
            <w:tcW w:w="384" w:type="pct"/>
            <w:noWrap/>
            <w:vAlign w:val="bottom"/>
          </w:tcPr>
          <w:p w14:paraId="4F386936" w14:textId="5D70BA9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111,869 </w:t>
            </w:r>
          </w:p>
        </w:tc>
        <w:tc>
          <w:tcPr>
            <w:tcW w:w="384" w:type="pct"/>
            <w:noWrap/>
            <w:vAlign w:val="bottom"/>
          </w:tcPr>
          <w:p w14:paraId="4229200C" w14:textId="46A260F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112,879 </w:t>
            </w:r>
          </w:p>
        </w:tc>
        <w:tc>
          <w:tcPr>
            <w:tcW w:w="384" w:type="pct"/>
            <w:noWrap/>
            <w:vAlign w:val="bottom"/>
          </w:tcPr>
          <w:p w14:paraId="3EBF479F" w14:textId="79E7459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147,557 </w:t>
            </w:r>
          </w:p>
        </w:tc>
        <w:tc>
          <w:tcPr>
            <w:tcW w:w="384" w:type="pct"/>
            <w:noWrap/>
            <w:vAlign w:val="bottom"/>
          </w:tcPr>
          <w:p w14:paraId="4B2B81BE" w14:textId="0F2D5A3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33,845 </w:t>
            </w:r>
          </w:p>
        </w:tc>
        <w:tc>
          <w:tcPr>
            <w:tcW w:w="371" w:type="pct"/>
            <w:noWrap/>
            <w:vAlign w:val="bottom"/>
          </w:tcPr>
          <w:p w14:paraId="5F1D2DD6" w14:textId="1083994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1,073,315 </w:t>
            </w:r>
          </w:p>
        </w:tc>
      </w:tr>
      <w:tr w:rsidR="000B10A2" w:rsidRPr="001B701F" w14:paraId="3D5CF068" w14:textId="77777777" w:rsidTr="00454B04">
        <w:trPr>
          <w:trHeight w:val="300"/>
        </w:trPr>
        <w:tc>
          <w:tcPr>
            <w:tcW w:w="783" w:type="pct"/>
            <w:noWrap/>
            <w:hideMark/>
          </w:tcPr>
          <w:p w14:paraId="67A3A948" w14:textId="58CE5294"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92" w:type="pct"/>
            <w:noWrap/>
            <w:vAlign w:val="bottom"/>
          </w:tcPr>
          <w:p w14:paraId="45028DF7" w14:textId="3DECA1A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89,169 </w:t>
            </w:r>
          </w:p>
        </w:tc>
        <w:tc>
          <w:tcPr>
            <w:tcW w:w="384" w:type="pct"/>
            <w:noWrap/>
            <w:vAlign w:val="bottom"/>
          </w:tcPr>
          <w:p w14:paraId="0E0D1201" w14:textId="1094D0A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94,040 </w:t>
            </w:r>
          </w:p>
        </w:tc>
        <w:tc>
          <w:tcPr>
            <w:tcW w:w="384" w:type="pct"/>
            <w:noWrap/>
            <w:vAlign w:val="bottom"/>
          </w:tcPr>
          <w:p w14:paraId="2678589A" w14:textId="11D5EDE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98,495 </w:t>
            </w:r>
          </w:p>
        </w:tc>
        <w:tc>
          <w:tcPr>
            <w:tcW w:w="384" w:type="pct"/>
            <w:noWrap/>
            <w:vAlign w:val="bottom"/>
          </w:tcPr>
          <w:p w14:paraId="71EBD42C" w14:textId="4F5AA21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102,492 </w:t>
            </w:r>
          </w:p>
        </w:tc>
        <w:tc>
          <w:tcPr>
            <w:tcW w:w="384" w:type="pct"/>
            <w:noWrap/>
            <w:vAlign w:val="bottom"/>
          </w:tcPr>
          <w:p w14:paraId="7F37A014" w14:textId="7EEEDDD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105,999 </w:t>
            </w:r>
          </w:p>
        </w:tc>
        <w:tc>
          <w:tcPr>
            <w:tcW w:w="384" w:type="pct"/>
            <w:noWrap/>
            <w:vAlign w:val="bottom"/>
          </w:tcPr>
          <w:p w14:paraId="14052876" w14:textId="2E27958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108,704 </w:t>
            </w:r>
          </w:p>
        </w:tc>
        <w:tc>
          <w:tcPr>
            <w:tcW w:w="384" w:type="pct"/>
            <w:noWrap/>
            <w:vAlign w:val="bottom"/>
          </w:tcPr>
          <w:p w14:paraId="24EE00D3" w14:textId="1F8B285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110,743 </w:t>
            </w:r>
          </w:p>
        </w:tc>
        <w:tc>
          <w:tcPr>
            <w:tcW w:w="384" w:type="pct"/>
            <w:noWrap/>
            <w:vAlign w:val="bottom"/>
          </w:tcPr>
          <w:p w14:paraId="59A25CD7" w14:textId="2779FE2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112,488 </w:t>
            </w:r>
          </w:p>
        </w:tc>
        <w:tc>
          <w:tcPr>
            <w:tcW w:w="384" w:type="pct"/>
            <w:noWrap/>
            <w:vAlign w:val="bottom"/>
          </w:tcPr>
          <w:p w14:paraId="44D09B2B" w14:textId="1F26337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113,860 </w:t>
            </w:r>
          </w:p>
        </w:tc>
        <w:tc>
          <w:tcPr>
            <w:tcW w:w="384" w:type="pct"/>
            <w:noWrap/>
            <w:vAlign w:val="bottom"/>
          </w:tcPr>
          <w:p w14:paraId="11DD8C27" w14:textId="515CE7A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112,858 </w:t>
            </w:r>
          </w:p>
        </w:tc>
        <w:tc>
          <w:tcPr>
            <w:tcW w:w="371" w:type="pct"/>
            <w:noWrap/>
            <w:vAlign w:val="bottom"/>
          </w:tcPr>
          <w:p w14:paraId="7B566B3D" w14:textId="4D6FE4F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1,048,849 </w:t>
            </w:r>
          </w:p>
        </w:tc>
      </w:tr>
      <w:tr w:rsidR="000B10A2" w:rsidRPr="001B701F" w14:paraId="0659DE05" w14:textId="77777777" w:rsidTr="00454B04">
        <w:trPr>
          <w:trHeight w:val="300"/>
        </w:trPr>
        <w:tc>
          <w:tcPr>
            <w:tcW w:w="783" w:type="pct"/>
            <w:noWrap/>
            <w:hideMark/>
          </w:tcPr>
          <w:p w14:paraId="317F9954" w14:textId="6658A2FE"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92" w:type="pct"/>
            <w:noWrap/>
            <w:vAlign w:val="bottom"/>
          </w:tcPr>
          <w:p w14:paraId="6F6784E5" w14:textId="15902A1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42,220 </w:t>
            </w:r>
          </w:p>
        </w:tc>
        <w:tc>
          <w:tcPr>
            <w:tcW w:w="384" w:type="pct"/>
            <w:noWrap/>
            <w:vAlign w:val="bottom"/>
          </w:tcPr>
          <w:p w14:paraId="716240AC" w14:textId="2FA0681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31 </w:t>
            </w:r>
          </w:p>
        </w:tc>
        <w:tc>
          <w:tcPr>
            <w:tcW w:w="384" w:type="pct"/>
            <w:noWrap/>
            <w:vAlign w:val="bottom"/>
          </w:tcPr>
          <w:p w14:paraId="6157ED82" w14:textId="21D0E92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99 </w:t>
            </w:r>
          </w:p>
        </w:tc>
        <w:tc>
          <w:tcPr>
            <w:tcW w:w="384" w:type="pct"/>
            <w:noWrap/>
            <w:vAlign w:val="bottom"/>
          </w:tcPr>
          <w:p w14:paraId="053F8B24" w14:textId="49CAD51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173 </w:t>
            </w:r>
          </w:p>
        </w:tc>
        <w:tc>
          <w:tcPr>
            <w:tcW w:w="384" w:type="pct"/>
            <w:noWrap/>
            <w:vAlign w:val="bottom"/>
          </w:tcPr>
          <w:p w14:paraId="71C9A1AB" w14:textId="0EA64A8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252 </w:t>
            </w:r>
          </w:p>
        </w:tc>
        <w:tc>
          <w:tcPr>
            <w:tcW w:w="384" w:type="pct"/>
            <w:noWrap/>
            <w:vAlign w:val="bottom"/>
          </w:tcPr>
          <w:p w14:paraId="5F4C02CC" w14:textId="3E844E8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332 </w:t>
            </w:r>
          </w:p>
        </w:tc>
        <w:tc>
          <w:tcPr>
            <w:tcW w:w="384" w:type="pct"/>
            <w:noWrap/>
            <w:vAlign w:val="bottom"/>
          </w:tcPr>
          <w:p w14:paraId="021438AF" w14:textId="2EA8A72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413 </w:t>
            </w:r>
          </w:p>
        </w:tc>
        <w:tc>
          <w:tcPr>
            <w:tcW w:w="384" w:type="pct"/>
            <w:noWrap/>
            <w:vAlign w:val="bottom"/>
          </w:tcPr>
          <w:p w14:paraId="5CCF4C9E" w14:textId="77A3544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497 </w:t>
            </w:r>
          </w:p>
        </w:tc>
        <w:tc>
          <w:tcPr>
            <w:tcW w:w="384" w:type="pct"/>
            <w:noWrap/>
            <w:vAlign w:val="bottom"/>
          </w:tcPr>
          <w:p w14:paraId="17BB2856" w14:textId="0341FAB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584 </w:t>
            </w:r>
          </w:p>
        </w:tc>
        <w:tc>
          <w:tcPr>
            <w:tcW w:w="384" w:type="pct"/>
            <w:noWrap/>
            <w:vAlign w:val="bottom"/>
          </w:tcPr>
          <w:p w14:paraId="02073B0C" w14:textId="4A4D9FE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860 </w:t>
            </w:r>
          </w:p>
        </w:tc>
        <w:tc>
          <w:tcPr>
            <w:tcW w:w="371" w:type="pct"/>
            <w:noWrap/>
            <w:vAlign w:val="bottom"/>
          </w:tcPr>
          <w:p w14:paraId="6A70D9A1" w14:textId="4D83B4D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45,462 </w:t>
            </w:r>
          </w:p>
        </w:tc>
      </w:tr>
      <w:tr w:rsidR="000B10A2" w:rsidRPr="001B701F" w14:paraId="333C7905" w14:textId="77777777" w:rsidTr="00454B04">
        <w:trPr>
          <w:trHeight w:val="300"/>
        </w:trPr>
        <w:tc>
          <w:tcPr>
            <w:tcW w:w="783" w:type="pct"/>
            <w:noWrap/>
            <w:hideMark/>
          </w:tcPr>
          <w:p w14:paraId="40A718D8" w14:textId="38AAAE19"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92" w:type="pct"/>
            <w:noWrap/>
            <w:vAlign w:val="bottom"/>
          </w:tcPr>
          <w:p w14:paraId="37024C6B" w14:textId="25E3136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89,216 </w:t>
            </w:r>
          </w:p>
        </w:tc>
        <w:tc>
          <w:tcPr>
            <w:tcW w:w="384" w:type="pct"/>
            <w:noWrap/>
            <w:vAlign w:val="bottom"/>
          </w:tcPr>
          <w:p w14:paraId="6E3A70D9" w14:textId="4DDF6FA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94,062 </w:t>
            </w:r>
          </w:p>
        </w:tc>
        <w:tc>
          <w:tcPr>
            <w:tcW w:w="384" w:type="pct"/>
            <w:noWrap/>
            <w:vAlign w:val="bottom"/>
          </w:tcPr>
          <w:p w14:paraId="530815B7" w14:textId="1C5F9E8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98,483 </w:t>
            </w:r>
          </w:p>
        </w:tc>
        <w:tc>
          <w:tcPr>
            <w:tcW w:w="384" w:type="pct"/>
            <w:noWrap/>
            <w:vAlign w:val="bottom"/>
          </w:tcPr>
          <w:p w14:paraId="7835E212" w14:textId="4296322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102,440 </w:t>
            </w:r>
          </w:p>
        </w:tc>
        <w:tc>
          <w:tcPr>
            <w:tcW w:w="384" w:type="pct"/>
            <w:noWrap/>
            <w:vAlign w:val="bottom"/>
          </w:tcPr>
          <w:p w14:paraId="462ECF83" w14:textId="362B449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105,900 </w:t>
            </w:r>
          </w:p>
        </w:tc>
        <w:tc>
          <w:tcPr>
            <w:tcW w:w="384" w:type="pct"/>
            <w:noWrap/>
            <w:vAlign w:val="bottom"/>
          </w:tcPr>
          <w:p w14:paraId="0CDBC1EA" w14:textId="47F8452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108,559 </w:t>
            </w:r>
          </w:p>
        </w:tc>
        <w:tc>
          <w:tcPr>
            <w:tcW w:w="384" w:type="pct"/>
            <w:noWrap/>
            <w:vAlign w:val="bottom"/>
          </w:tcPr>
          <w:p w14:paraId="65AAE202" w14:textId="62C03C5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110,549 </w:t>
            </w:r>
          </w:p>
        </w:tc>
        <w:tc>
          <w:tcPr>
            <w:tcW w:w="384" w:type="pct"/>
            <w:noWrap/>
            <w:vAlign w:val="bottom"/>
          </w:tcPr>
          <w:p w14:paraId="67AD42D0" w14:textId="7C1D9A0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112,241 </w:t>
            </w:r>
          </w:p>
        </w:tc>
        <w:tc>
          <w:tcPr>
            <w:tcW w:w="384" w:type="pct"/>
            <w:noWrap/>
            <w:vAlign w:val="bottom"/>
          </w:tcPr>
          <w:p w14:paraId="7CE90877" w14:textId="4E3A427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113,557 </w:t>
            </w:r>
          </w:p>
        </w:tc>
        <w:tc>
          <w:tcPr>
            <w:tcW w:w="384" w:type="pct"/>
            <w:noWrap/>
            <w:vAlign w:val="bottom"/>
          </w:tcPr>
          <w:p w14:paraId="12F6B472" w14:textId="183D96D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112,307 </w:t>
            </w:r>
          </w:p>
        </w:tc>
        <w:tc>
          <w:tcPr>
            <w:tcW w:w="371" w:type="pct"/>
            <w:noWrap/>
            <w:vAlign w:val="bottom"/>
          </w:tcPr>
          <w:p w14:paraId="1D752C98" w14:textId="2BF7622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1,047,314 </w:t>
            </w:r>
          </w:p>
        </w:tc>
      </w:tr>
      <w:tr w:rsidR="000B10A2" w:rsidRPr="001B701F" w14:paraId="3AF9DC97" w14:textId="77777777" w:rsidTr="00454B04">
        <w:trPr>
          <w:trHeight w:val="300"/>
        </w:trPr>
        <w:tc>
          <w:tcPr>
            <w:tcW w:w="783" w:type="pct"/>
            <w:noWrap/>
            <w:hideMark/>
          </w:tcPr>
          <w:p w14:paraId="31FB7854" w14:textId="396E0356"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92" w:type="pct"/>
            <w:noWrap/>
            <w:vAlign w:val="bottom"/>
          </w:tcPr>
          <w:p w14:paraId="260A535D" w14:textId="2C02C6B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42,267 </w:t>
            </w:r>
          </w:p>
        </w:tc>
        <w:tc>
          <w:tcPr>
            <w:tcW w:w="384" w:type="pct"/>
            <w:noWrap/>
            <w:vAlign w:val="bottom"/>
          </w:tcPr>
          <w:p w14:paraId="752CE874" w14:textId="6C23393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52 </w:t>
            </w:r>
          </w:p>
        </w:tc>
        <w:tc>
          <w:tcPr>
            <w:tcW w:w="384" w:type="pct"/>
            <w:noWrap/>
            <w:vAlign w:val="bottom"/>
          </w:tcPr>
          <w:p w14:paraId="56DEA9E4" w14:textId="7EB542C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87 </w:t>
            </w:r>
          </w:p>
        </w:tc>
        <w:tc>
          <w:tcPr>
            <w:tcW w:w="384" w:type="pct"/>
            <w:noWrap/>
            <w:vAlign w:val="bottom"/>
          </w:tcPr>
          <w:p w14:paraId="3728847E" w14:textId="54C1A1C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121 </w:t>
            </w:r>
          </w:p>
        </w:tc>
        <w:tc>
          <w:tcPr>
            <w:tcW w:w="384" w:type="pct"/>
            <w:noWrap/>
            <w:vAlign w:val="bottom"/>
          </w:tcPr>
          <w:p w14:paraId="286FA87F" w14:textId="53FA9AA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154 </w:t>
            </w:r>
          </w:p>
        </w:tc>
        <w:tc>
          <w:tcPr>
            <w:tcW w:w="384" w:type="pct"/>
            <w:noWrap/>
            <w:vAlign w:val="bottom"/>
          </w:tcPr>
          <w:p w14:paraId="5E9FD7FE" w14:textId="0CACB37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187 </w:t>
            </w:r>
          </w:p>
        </w:tc>
        <w:tc>
          <w:tcPr>
            <w:tcW w:w="384" w:type="pct"/>
            <w:noWrap/>
            <w:vAlign w:val="bottom"/>
          </w:tcPr>
          <w:p w14:paraId="352E0C88" w14:textId="748F734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219 </w:t>
            </w:r>
          </w:p>
        </w:tc>
        <w:tc>
          <w:tcPr>
            <w:tcW w:w="384" w:type="pct"/>
            <w:noWrap/>
            <w:vAlign w:val="bottom"/>
          </w:tcPr>
          <w:p w14:paraId="42A38E67" w14:textId="0C4CF45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250 </w:t>
            </w:r>
          </w:p>
        </w:tc>
        <w:tc>
          <w:tcPr>
            <w:tcW w:w="384" w:type="pct"/>
            <w:noWrap/>
            <w:vAlign w:val="bottom"/>
          </w:tcPr>
          <w:p w14:paraId="179AECD2" w14:textId="7402F0C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281 </w:t>
            </w:r>
          </w:p>
        </w:tc>
        <w:tc>
          <w:tcPr>
            <w:tcW w:w="384" w:type="pct"/>
            <w:noWrap/>
            <w:vAlign w:val="bottom"/>
          </w:tcPr>
          <w:p w14:paraId="2D7C013E" w14:textId="7A4ECF1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309 </w:t>
            </w:r>
          </w:p>
        </w:tc>
        <w:tc>
          <w:tcPr>
            <w:tcW w:w="371" w:type="pct"/>
            <w:noWrap/>
            <w:vAlign w:val="bottom"/>
          </w:tcPr>
          <w:p w14:paraId="09486FE8" w14:textId="113B2EB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43,926 </w:t>
            </w:r>
          </w:p>
        </w:tc>
      </w:tr>
      <w:tr w:rsidR="000B10A2" w:rsidRPr="001B701F" w14:paraId="2A1AF3BE" w14:textId="77777777" w:rsidTr="00454B04">
        <w:trPr>
          <w:trHeight w:val="300"/>
        </w:trPr>
        <w:tc>
          <w:tcPr>
            <w:tcW w:w="783" w:type="pct"/>
            <w:noWrap/>
          </w:tcPr>
          <w:p w14:paraId="57FFCA0E" w14:textId="4DC57E0F" w:rsidR="000B10A2" w:rsidRPr="001B701F" w:rsidRDefault="000B10A2" w:rsidP="000B10A2">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92" w:type="pct"/>
            <w:noWrap/>
            <w:vAlign w:val="bottom"/>
          </w:tcPr>
          <w:p w14:paraId="0AF77320" w14:textId="267C3C63"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46,584 </w:t>
            </w:r>
          </w:p>
        </w:tc>
        <w:tc>
          <w:tcPr>
            <w:tcW w:w="384" w:type="pct"/>
            <w:noWrap/>
            <w:vAlign w:val="bottom"/>
          </w:tcPr>
          <w:p w14:paraId="520845A7" w14:textId="072558E4"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93,639 </w:t>
            </w:r>
          </w:p>
        </w:tc>
        <w:tc>
          <w:tcPr>
            <w:tcW w:w="384" w:type="pct"/>
            <w:noWrap/>
            <w:vAlign w:val="bottom"/>
          </w:tcPr>
          <w:p w14:paraId="2264E5E5" w14:textId="3ECFDBC6"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98,016 </w:t>
            </w:r>
          </w:p>
        </w:tc>
        <w:tc>
          <w:tcPr>
            <w:tcW w:w="384" w:type="pct"/>
            <w:noWrap/>
            <w:vAlign w:val="bottom"/>
          </w:tcPr>
          <w:p w14:paraId="13D44DF2" w14:textId="472F1691"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102,042 </w:t>
            </w:r>
          </w:p>
        </w:tc>
        <w:tc>
          <w:tcPr>
            <w:tcW w:w="384" w:type="pct"/>
            <w:noWrap/>
            <w:vAlign w:val="bottom"/>
          </w:tcPr>
          <w:p w14:paraId="52BF08E4" w14:textId="7481982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105,445 </w:t>
            </w:r>
          </w:p>
        </w:tc>
        <w:tc>
          <w:tcPr>
            <w:tcW w:w="384" w:type="pct"/>
            <w:noWrap/>
            <w:vAlign w:val="bottom"/>
          </w:tcPr>
          <w:p w14:paraId="05C4F3B7" w14:textId="2AB639ED"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108,127 </w:t>
            </w:r>
          </w:p>
        </w:tc>
        <w:tc>
          <w:tcPr>
            <w:tcW w:w="384" w:type="pct"/>
            <w:noWrap/>
            <w:vAlign w:val="bottom"/>
          </w:tcPr>
          <w:p w14:paraId="6FC661A2" w14:textId="2BD91064"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110,139 </w:t>
            </w:r>
          </w:p>
        </w:tc>
        <w:tc>
          <w:tcPr>
            <w:tcW w:w="384" w:type="pct"/>
            <w:noWrap/>
            <w:vAlign w:val="bottom"/>
          </w:tcPr>
          <w:p w14:paraId="289C7FDC" w14:textId="4156974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111,861 </w:t>
            </w:r>
          </w:p>
        </w:tc>
        <w:tc>
          <w:tcPr>
            <w:tcW w:w="384" w:type="pct"/>
            <w:noWrap/>
            <w:vAlign w:val="bottom"/>
          </w:tcPr>
          <w:p w14:paraId="16E1E614" w14:textId="31F58B08"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113,213 </w:t>
            </w:r>
          </w:p>
        </w:tc>
        <w:tc>
          <w:tcPr>
            <w:tcW w:w="384" w:type="pct"/>
            <w:noWrap/>
            <w:vAlign w:val="bottom"/>
          </w:tcPr>
          <w:p w14:paraId="734447DB" w14:textId="33E37365"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114,133 </w:t>
            </w:r>
          </w:p>
        </w:tc>
        <w:tc>
          <w:tcPr>
            <w:tcW w:w="371" w:type="pct"/>
            <w:noWrap/>
            <w:vAlign w:val="bottom"/>
          </w:tcPr>
          <w:p w14:paraId="1D859E69" w14:textId="37CEBA17"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1,003,199 </w:t>
            </w:r>
          </w:p>
        </w:tc>
      </w:tr>
      <w:tr w:rsidR="000B10A2" w:rsidRPr="001B701F" w14:paraId="4FD577D9" w14:textId="77777777" w:rsidTr="00454B04">
        <w:trPr>
          <w:trHeight w:val="300"/>
        </w:trPr>
        <w:tc>
          <w:tcPr>
            <w:tcW w:w="783" w:type="pct"/>
            <w:noWrap/>
          </w:tcPr>
          <w:p w14:paraId="4BA129BA" w14:textId="4B6397CC" w:rsidR="000B10A2" w:rsidRPr="001B701F" w:rsidRDefault="000B10A2" w:rsidP="000B10A2">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92" w:type="pct"/>
            <w:noWrap/>
            <w:vAlign w:val="bottom"/>
          </w:tcPr>
          <w:p w14:paraId="00CA9E43" w14:textId="10C5DA60"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(366)</w:t>
            </w:r>
          </w:p>
        </w:tc>
        <w:tc>
          <w:tcPr>
            <w:tcW w:w="384" w:type="pct"/>
            <w:noWrap/>
            <w:vAlign w:val="bottom"/>
          </w:tcPr>
          <w:p w14:paraId="78263412" w14:textId="11575C6F"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(371)</w:t>
            </w:r>
          </w:p>
        </w:tc>
        <w:tc>
          <w:tcPr>
            <w:tcW w:w="384" w:type="pct"/>
            <w:noWrap/>
            <w:vAlign w:val="bottom"/>
          </w:tcPr>
          <w:p w14:paraId="6CA89E88" w14:textId="5F81D3B5"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(380)</w:t>
            </w:r>
          </w:p>
        </w:tc>
        <w:tc>
          <w:tcPr>
            <w:tcW w:w="384" w:type="pct"/>
            <w:noWrap/>
            <w:vAlign w:val="bottom"/>
          </w:tcPr>
          <w:p w14:paraId="1BD6C6DD" w14:textId="12A3A83D"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(277)</w:t>
            </w:r>
          </w:p>
        </w:tc>
        <w:tc>
          <w:tcPr>
            <w:tcW w:w="384" w:type="pct"/>
            <w:noWrap/>
            <w:vAlign w:val="bottom"/>
          </w:tcPr>
          <w:p w14:paraId="1997BEB7" w14:textId="2B79EBB3"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(302)</w:t>
            </w:r>
          </w:p>
        </w:tc>
        <w:tc>
          <w:tcPr>
            <w:tcW w:w="384" w:type="pct"/>
            <w:noWrap/>
            <w:vAlign w:val="bottom"/>
          </w:tcPr>
          <w:p w14:paraId="6D7C2F52" w14:textId="7F540D10"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(246)</w:t>
            </w:r>
          </w:p>
        </w:tc>
        <w:tc>
          <w:tcPr>
            <w:tcW w:w="384" w:type="pct"/>
            <w:noWrap/>
            <w:vAlign w:val="bottom"/>
          </w:tcPr>
          <w:p w14:paraId="50304982" w14:textId="56861340"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(191)</w:t>
            </w:r>
          </w:p>
        </w:tc>
        <w:tc>
          <w:tcPr>
            <w:tcW w:w="384" w:type="pct"/>
            <w:noWrap/>
            <w:vAlign w:val="bottom"/>
          </w:tcPr>
          <w:p w14:paraId="6780EFA5" w14:textId="709D6294"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(130)</w:t>
            </w:r>
          </w:p>
        </w:tc>
        <w:tc>
          <w:tcPr>
            <w:tcW w:w="384" w:type="pct"/>
            <w:noWrap/>
            <w:vAlign w:val="bottom"/>
          </w:tcPr>
          <w:p w14:paraId="58766A9A" w14:textId="60DBA9EC"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(63)</w:t>
            </w:r>
          </w:p>
        </w:tc>
        <w:tc>
          <w:tcPr>
            <w:tcW w:w="384" w:type="pct"/>
            <w:noWrap/>
            <w:vAlign w:val="bottom"/>
          </w:tcPr>
          <w:p w14:paraId="51E471BB" w14:textId="66129AC6"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2,135 </w:t>
            </w:r>
          </w:p>
        </w:tc>
        <w:tc>
          <w:tcPr>
            <w:tcW w:w="371" w:type="pct"/>
            <w:noWrap/>
            <w:vAlign w:val="bottom"/>
          </w:tcPr>
          <w:p w14:paraId="43EC0054" w14:textId="72C8882D"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(189)</w:t>
            </w:r>
          </w:p>
        </w:tc>
      </w:tr>
    </w:tbl>
    <w:p w14:paraId="333FD0F7"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32405D03"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lastRenderedPageBreak/>
        <w:t xml:space="preserve"> Cohort 1 (scenario 1): the model assumed a 58% reduction in the incidence of type 2 diabetes.</w:t>
      </w:r>
    </w:p>
    <w:p w14:paraId="6A3D084A" w14:textId="73EB66E0"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del w:id="61" w:author="Dina H F Abushanab" w:date="2025-02-02T18:48:00Z">
        <w:r w:rsidRPr="001B701F" w:rsidDel="009C3CCD">
          <w:rPr>
            <w:rFonts w:ascii="Times New Roman" w:hAnsi="Times New Roman" w:cs="Times New Roman"/>
            <w:kern w:val="0"/>
            <w:sz w:val="18"/>
            <w:szCs w:val="18"/>
          </w:rPr>
          <w:delText>systolic blood pressure (SBP)</w:delText>
        </w:r>
      </w:del>
      <w:ins w:id="62" w:author="Dina H F Abushanab" w:date="2025-02-02T18:48:00Z">
        <w:r w:rsidR="009C3CCD">
          <w:rPr>
            <w:rFonts w:ascii="Times New Roman" w:hAnsi="Times New Roman" w:cs="Times New Roman"/>
            <w:kern w:val="0"/>
            <w:sz w:val="18"/>
            <w:szCs w:val="18"/>
          </w:rPr>
          <w:t>hypertension</w:t>
        </w:r>
      </w:ins>
      <w:r w:rsidRPr="001B701F">
        <w:rPr>
          <w:rFonts w:ascii="Times New Roman" w:hAnsi="Times New Roman" w:cs="Times New Roman"/>
          <w:kern w:val="0"/>
          <w:sz w:val="18"/>
          <w:szCs w:val="18"/>
        </w:rPr>
        <w:t>.</w:t>
      </w:r>
    </w:p>
    <w:p w14:paraId="4273F4AC"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0FBD8143" w14:textId="315C1BAA" w:rsidR="00B27061" w:rsidRPr="001B701F" w:rsidRDefault="00B27061" w:rsidP="00B2706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4 (scenario 4): the model assumed a 39 mg/dl reduction in </w:t>
      </w:r>
      <w:ins w:id="63" w:author="Dina H F Abushanab" w:date="2025-02-02T18:48:00Z">
        <w:r w:rsidR="009C3CCD" w:rsidRPr="00406258">
          <w:rPr>
            <w:rFonts w:ascii="Times New Roman" w:hAnsi="Times New Roman" w:cs="Times New Roman"/>
            <w:kern w:val="0"/>
            <w:sz w:val="18"/>
            <w:szCs w:val="18"/>
          </w:rPr>
          <w:t>hypercholesterolemia</w:t>
        </w:r>
      </w:ins>
      <w:del w:id="64" w:author="Dina H F Abushanab" w:date="2025-02-02T18:48:00Z">
        <w:r w:rsidRPr="001B701F" w:rsidDel="009C3CCD">
          <w:rPr>
            <w:rFonts w:ascii="Times New Roman" w:hAnsi="Times New Roman" w:cs="Times New Roman"/>
            <w:kern w:val="0"/>
            <w:sz w:val="18"/>
            <w:szCs w:val="18"/>
          </w:rPr>
          <w:delText>total cholesterol</w:delText>
        </w:r>
      </w:del>
      <w:r w:rsidRPr="001B701F">
        <w:rPr>
          <w:rFonts w:ascii="Times New Roman" w:hAnsi="Times New Roman" w:cs="Times New Roman"/>
          <w:kern w:val="0"/>
          <w:sz w:val="18"/>
          <w:szCs w:val="18"/>
        </w:rPr>
        <w:t>.</w:t>
      </w:r>
    </w:p>
    <w:p w14:paraId="05699459" w14:textId="33644E35" w:rsidR="00BD3FA1" w:rsidRPr="001B701F" w:rsidRDefault="0051305B" w:rsidP="00BD3FA1">
      <w:pPr>
        <w:autoSpaceDE w:val="0"/>
        <w:autoSpaceDN w:val="0"/>
        <w:adjustRightInd w:val="0"/>
        <w:spacing w:after="0" w:line="240" w:lineRule="auto"/>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BD3FA1" w:rsidRPr="001B701F">
        <w:rPr>
          <w:rFonts w:ascii="Times New Roman" w:hAnsi="Times New Roman" w:cs="Times New Roman"/>
          <w:kern w:val="0"/>
          <w:sz w:val="18"/>
          <w:szCs w:val="18"/>
        </w:rPr>
        <w:t xml:space="preserve">#Numbers between brackets represent negative findings. </w:t>
      </w:r>
    </w:p>
    <w:p w14:paraId="08B9F100" w14:textId="0C4A41D0" w:rsidR="00AA5952" w:rsidRPr="001B701F" w:rsidRDefault="00AA5952">
      <w:pPr>
        <w:rPr>
          <w:rFonts w:ascii="Times New Roman" w:hAnsi="Times New Roman" w:cs="Times New Roman"/>
          <w:b/>
          <w:bCs/>
          <w:sz w:val="20"/>
          <w:szCs w:val="20"/>
        </w:rPr>
      </w:pPr>
    </w:p>
    <w:p w14:paraId="2253992B" w14:textId="77777777" w:rsidR="0051305B" w:rsidRDefault="0051305B">
      <w:pPr>
        <w:rPr>
          <w:rFonts w:ascii="Times New Roman" w:hAnsi="Times New Roman" w:cs="Times New Roman"/>
          <w:b/>
          <w:bCs/>
          <w:sz w:val="20"/>
          <w:szCs w:val="20"/>
        </w:rPr>
      </w:pPr>
      <w:r>
        <w:rPr>
          <w:rFonts w:ascii="Times New Roman" w:hAnsi="Times New Roman" w:cs="Times New Roman"/>
          <w:b/>
          <w:bCs/>
          <w:sz w:val="20"/>
          <w:szCs w:val="20"/>
        </w:rPr>
        <w:br w:type="page"/>
      </w:r>
    </w:p>
    <w:p w14:paraId="3E60DCF2" w14:textId="434436BC" w:rsidR="00BF45F1" w:rsidRDefault="0050032E" w:rsidP="00D84DC5">
      <w:pPr>
        <w:rPr>
          <w:ins w:id="65" w:author="Dina H F Abushanab [2]" w:date="2025-02-27T20:22:00Z"/>
          <w:rFonts w:ascii="Times New Roman" w:hAnsi="Times New Roman" w:cs="Times New Roman"/>
          <w:b/>
          <w:bCs/>
          <w:kern w:val="0"/>
          <w:sz w:val="20"/>
          <w:szCs w:val="20"/>
        </w:rPr>
      </w:pPr>
      <w:r w:rsidRPr="001B701F">
        <w:rPr>
          <w:rFonts w:ascii="Times New Roman" w:hAnsi="Times New Roman" w:cs="Times New Roman"/>
          <w:b/>
          <w:bCs/>
          <w:sz w:val="20"/>
          <w:szCs w:val="20"/>
        </w:rPr>
        <w:lastRenderedPageBreak/>
        <w:t>Supplementary Table 1</w:t>
      </w:r>
      <w:r w:rsidR="004F48CB" w:rsidRPr="001B701F">
        <w:rPr>
          <w:rFonts w:ascii="Times New Roman" w:hAnsi="Times New Roman" w:cs="Times New Roman"/>
          <w:b/>
          <w:bCs/>
          <w:sz w:val="20"/>
          <w:szCs w:val="20"/>
        </w:rPr>
        <w:t>5</w:t>
      </w:r>
      <w:r w:rsidR="00AC2A1D" w:rsidRPr="001B701F">
        <w:rPr>
          <w:rFonts w:ascii="Times New Roman" w:hAnsi="Times New Roman" w:cs="Times New Roman"/>
          <w:b/>
          <w:bCs/>
          <w:sz w:val="20"/>
          <w:szCs w:val="20"/>
        </w:rPr>
        <w:t xml:space="preserve">. </w:t>
      </w:r>
      <w:r w:rsidR="00D84DC5" w:rsidRPr="001B701F">
        <w:rPr>
          <w:rFonts w:ascii="Times New Roman" w:hAnsi="Times New Roman" w:cs="Times New Roman"/>
          <w:b/>
          <w:bCs/>
          <w:kern w:val="0"/>
          <w:sz w:val="20"/>
          <w:szCs w:val="20"/>
        </w:rPr>
        <w:t>Impact on Productivity-Adjusted Life Years (PALYs) in a Qatari Working-Age Cohort with Type 2 Diabetes and First and Recurrent Cardiovascular Disease Events.</w:t>
      </w:r>
      <w:bookmarkStart w:id="66" w:name="_GoBack"/>
      <w:bookmarkEnd w:id="66"/>
    </w:p>
    <w:p w14:paraId="5321554A" w14:textId="77777777" w:rsidR="00BF45F1" w:rsidRPr="00C8600F" w:rsidRDefault="00BF45F1" w:rsidP="00BF45F1">
      <w:pPr>
        <w:pStyle w:val="Body"/>
        <w:jc w:val="both"/>
        <w:rPr>
          <w:ins w:id="67" w:author="Dina H F Abushanab [2]" w:date="2025-02-27T20:22:00Z"/>
          <w:rStyle w:val="None"/>
          <w:rFonts w:asciiTheme="majorBidi" w:hAnsiTheme="majorBidi" w:cstheme="majorBidi"/>
          <w:bCs/>
          <w:color w:val="FF0000"/>
          <w:sz w:val="24"/>
          <w:szCs w:val="24"/>
          <w:lang w:val="en-US"/>
        </w:rPr>
      </w:pPr>
      <w:ins w:id="68" w:author="Dina H F Abushanab [2]" w:date="2025-02-27T20:22:00Z">
        <w:r w:rsidRPr="00C8600F">
          <w:rPr>
            <w:rStyle w:val="None"/>
            <w:rFonts w:asciiTheme="majorBidi" w:hAnsiTheme="majorBidi" w:cstheme="majorBidi"/>
            <w:bCs/>
            <w:color w:val="FF0000"/>
            <w:sz w:val="24"/>
            <w:szCs w:val="24"/>
            <w:lang w:val="en-US"/>
          </w:rPr>
          <w:t xml:space="preserve">In the total population with T2D and both first and recurrent CVD, the base-case cohort is expected to accrue 101,753 PALYs in 2024, contributing approximately US$8.90 billion to the country's GDP. </w:t>
        </w:r>
        <w:r w:rsidRPr="00C8600F">
          <w:rPr>
            <w:rStyle w:val="None"/>
            <w:rFonts w:asciiTheme="majorBidi" w:hAnsiTheme="majorBidi" w:cstheme="majorBidi"/>
            <w:bCs/>
            <w:color w:val="FF0000"/>
            <w:sz w:val="24"/>
            <w:szCs w:val="24"/>
            <w:lang w:val="en-US"/>
          </w:rPr>
          <w:t>In</w:t>
        </w:r>
        <w:r w:rsidRPr="00C8600F">
          <w:rPr>
            <w:rStyle w:val="None"/>
            <w:rFonts w:asciiTheme="majorBidi" w:hAnsiTheme="majorBidi" w:cstheme="majorBidi"/>
            <w:bCs/>
            <w:color w:val="FF0000"/>
            <w:sz w:val="24"/>
            <w:szCs w:val="24"/>
            <w:lang w:val="en-US"/>
          </w:rPr>
          <w:t xml:space="preserve"> 2033, this figure increases to 220,695 PALYs, with an associated GDP contribution of around US$27.96 billion. Over the entire period from 2024 to 2033, the base-case model estimates a total of 2,096,536 PALYs (95% </w:t>
        </w:r>
        <w:r w:rsidRPr="00C8600F">
          <w:rPr>
            <w:rStyle w:val="None"/>
            <w:rFonts w:asciiTheme="majorBidi" w:hAnsiTheme="majorBidi" w:cstheme="majorBidi"/>
            <w:bCs/>
            <w:color w:val="FF0000"/>
            <w:sz w:val="24"/>
            <w:szCs w:val="24"/>
            <w:lang w:val="en-US"/>
          </w:rPr>
          <w:t>CI:</w:t>
        </w:r>
        <w:r w:rsidRPr="00C8600F">
          <w:rPr>
            <w:rStyle w:val="None"/>
            <w:rFonts w:asciiTheme="majorBidi" w:hAnsiTheme="majorBidi" w:cstheme="majorBidi"/>
            <w:bCs/>
            <w:color w:val="FF0000"/>
            <w:sz w:val="24"/>
            <w:szCs w:val="24"/>
            <w:lang w:val="en-US"/>
          </w:rPr>
          <w:t xml:space="preserve"> 1,689,272-2,182,939), contributing approximately US$225.46 billion (95% CI: 223.09-229.57) to the GDP. </w:t>
        </w:r>
        <w:r w:rsidRPr="00C8600F">
          <w:rPr>
            <w:rStyle w:val="None"/>
            <w:rFonts w:asciiTheme="majorBidi" w:hAnsiTheme="majorBidi" w:cstheme="majorBidi"/>
            <w:bCs/>
            <w:color w:val="FF0000"/>
            <w:sz w:val="24"/>
            <w:szCs w:val="24"/>
            <w:lang w:val="en-US"/>
          </w:rPr>
          <w:t xml:space="preserve">Men </w:t>
        </w:r>
        <w:r w:rsidRPr="00C8600F">
          <w:rPr>
            <w:rStyle w:val="None"/>
            <w:rFonts w:asciiTheme="majorBidi" w:hAnsiTheme="majorBidi" w:cstheme="majorBidi"/>
            <w:bCs/>
            <w:color w:val="FF0000"/>
            <w:sz w:val="24"/>
            <w:szCs w:val="24"/>
            <w:lang w:val="en-US"/>
          </w:rPr>
          <w:t>are expected to</w:t>
        </w:r>
        <w:r w:rsidRPr="00C8600F">
          <w:rPr>
            <w:rStyle w:val="None"/>
            <w:rFonts w:asciiTheme="majorBidi" w:hAnsiTheme="majorBidi" w:cstheme="majorBidi"/>
            <w:bCs/>
            <w:color w:val="FF0000"/>
            <w:sz w:val="24"/>
            <w:szCs w:val="24"/>
            <w:lang w:val="en-US"/>
          </w:rPr>
          <w:t xml:space="preserve"> accrue</w:t>
        </w:r>
        <w:r w:rsidRPr="00C8600F">
          <w:rPr>
            <w:rStyle w:val="None"/>
            <w:rFonts w:asciiTheme="majorBidi" w:hAnsiTheme="majorBidi" w:cstheme="majorBidi"/>
            <w:bCs/>
            <w:color w:val="FF0000"/>
            <w:sz w:val="24"/>
            <w:szCs w:val="24"/>
            <w:lang w:val="en-US"/>
          </w:rPr>
          <w:t xml:space="preserve"> 1,660,298 PALYs (equivalent to US$178.47 billion)</w:t>
        </w:r>
        <w:r w:rsidRPr="00C8600F">
          <w:rPr>
            <w:rStyle w:val="None"/>
            <w:rFonts w:asciiTheme="majorBidi" w:hAnsiTheme="majorBidi" w:cstheme="majorBidi"/>
            <w:bCs/>
            <w:color w:val="FF0000"/>
            <w:sz w:val="24"/>
            <w:szCs w:val="24"/>
            <w:lang w:val="en-US"/>
          </w:rPr>
          <w:t>, while women are projected to accumulate</w:t>
        </w:r>
        <w:r w:rsidRPr="00C8600F">
          <w:rPr>
            <w:rStyle w:val="None"/>
            <w:rFonts w:asciiTheme="majorBidi" w:hAnsiTheme="majorBidi" w:cstheme="majorBidi"/>
            <w:bCs/>
            <w:color w:val="FF0000"/>
            <w:sz w:val="24"/>
            <w:szCs w:val="24"/>
            <w:lang w:val="en-US"/>
          </w:rPr>
          <w:t xml:space="preserve"> 436,238 PALYs (equivalent to US$46.99 billion).</w:t>
        </w:r>
      </w:ins>
    </w:p>
    <w:p w14:paraId="40D1CCB4" w14:textId="77777777" w:rsidR="00BF45F1" w:rsidRPr="00C8600F" w:rsidRDefault="00BF45F1" w:rsidP="00BF45F1">
      <w:pPr>
        <w:pStyle w:val="Body"/>
        <w:jc w:val="both"/>
        <w:rPr>
          <w:ins w:id="69" w:author="Dina H F Abushanab [2]" w:date="2025-02-27T20:22:00Z"/>
          <w:rStyle w:val="None"/>
          <w:rFonts w:asciiTheme="majorBidi" w:hAnsiTheme="majorBidi" w:cstheme="majorBidi"/>
          <w:bCs/>
          <w:color w:val="FF0000"/>
          <w:sz w:val="24"/>
          <w:szCs w:val="24"/>
          <w:lang w:val="en-US"/>
        </w:rPr>
      </w:pPr>
      <w:ins w:id="70" w:author="Dina H F Abushanab [2]" w:date="2025-02-27T20:22:00Z">
        <w:r w:rsidRPr="00C8600F">
          <w:rPr>
            <w:rStyle w:val="None"/>
            <w:rFonts w:asciiTheme="majorBidi" w:hAnsiTheme="majorBidi" w:cstheme="majorBidi"/>
            <w:bCs/>
            <w:color w:val="FF0000"/>
            <w:sz w:val="24"/>
            <w:szCs w:val="24"/>
            <w:lang w:val="en-US"/>
          </w:rPr>
          <w:t xml:space="preserve">In </w:t>
        </w:r>
        <w:r w:rsidRPr="00C8600F">
          <w:rPr>
            <w:rStyle w:val="None"/>
            <w:rFonts w:asciiTheme="majorBidi" w:hAnsiTheme="majorBidi" w:cstheme="majorBidi"/>
            <w:bCs/>
            <w:color w:val="FF0000"/>
            <w:sz w:val="24"/>
            <w:szCs w:val="24"/>
            <w:lang w:val="en-US"/>
          </w:rPr>
          <w:t>i</w:t>
        </w:r>
        <w:r w:rsidRPr="00C8600F">
          <w:rPr>
            <w:rStyle w:val="None"/>
            <w:rFonts w:asciiTheme="majorBidi" w:hAnsiTheme="majorBidi" w:cstheme="majorBidi"/>
            <w:bCs/>
            <w:color w:val="FF0000"/>
            <w:sz w:val="24"/>
            <w:szCs w:val="24"/>
            <w:lang w:val="en-US"/>
          </w:rPr>
          <w:t>ntervention 1</w:t>
        </w:r>
        <w:r w:rsidRPr="00C8600F">
          <w:rPr>
            <w:rStyle w:val="None"/>
            <w:rFonts w:asciiTheme="majorBidi" w:hAnsiTheme="majorBidi" w:cstheme="majorBidi"/>
            <w:bCs/>
            <w:color w:val="FF0000"/>
            <w:sz w:val="24"/>
            <w:szCs w:val="24"/>
            <w:lang w:val="en-US"/>
          </w:rPr>
          <w:t xml:space="preserve">, </w:t>
        </w:r>
        <w:r w:rsidRPr="00C8600F">
          <w:rPr>
            <w:rStyle w:val="None"/>
            <w:rFonts w:asciiTheme="majorBidi" w:hAnsiTheme="majorBidi" w:cstheme="majorBidi"/>
            <w:bCs/>
            <w:color w:val="FF0000"/>
            <w:sz w:val="24"/>
            <w:szCs w:val="24"/>
            <w:lang w:val="en-US"/>
          </w:rPr>
          <w:t xml:space="preserve">the cohort </w:t>
        </w:r>
        <w:r w:rsidRPr="00C8600F">
          <w:rPr>
            <w:rStyle w:val="None"/>
            <w:rFonts w:asciiTheme="majorBidi" w:hAnsiTheme="majorBidi" w:cstheme="majorBidi"/>
            <w:bCs/>
            <w:color w:val="FF0000"/>
            <w:sz w:val="24"/>
            <w:szCs w:val="24"/>
            <w:lang w:val="en-US"/>
          </w:rPr>
          <w:t xml:space="preserve">is </w:t>
        </w:r>
        <w:r w:rsidRPr="00C8600F">
          <w:rPr>
            <w:rStyle w:val="None"/>
            <w:rFonts w:asciiTheme="majorBidi" w:hAnsiTheme="majorBidi" w:cstheme="majorBidi"/>
            <w:bCs/>
            <w:color w:val="FF0000"/>
            <w:sz w:val="24"/>
            <w:szCs w:val="24"/>
            <w:lang w:val="en-US"/>
          </w:rPr>
          <w:t xml:space="preserve">expected to accrue 198,475 PALYs in 2024, contributing about US$17.36 billion to GDP. </w:t>
        </w:r>
        <w:r w:rsidRPr="00C8600F">
          <w:rPr>
            <w:rStyle w:val="None"/>
            <w:rFonts w:asciiTheme="majorBidi" w:hAnsiTheme="majorBidi" w:cstheme="majorBidi"/>
            <w:bCs/>
            <w:color w:val="FF0000"/>
            <w:sz w:val="24"/>
            <w:szCs w:val="24"/>
            <w:lang w:val="en-US"/>
          </w:rPr>
          <w:t>In</w:t>
        </w:r>
        <w:r w:rsidRPr="00C8600F">
          <w:rPr>
            <w:rStyle w:val="None"/>
            <w:rFonts w:asciiTheme="majorBidi" w:hAnsiTheme="majorBidi" w:cstheme="majorBidi"/>
            <w:bCs/>
            <w:color w:val="FF0000"/>
            <w:sz w:val="24"/>
            <w:szCs w:val="24"/>
            <w:lang w:val="en-US"/>
          </w:rPr>
          <w:t xml:space="preserve"> 2033, this number rises to 240,646 PALYs, translating to approximately US$30.49 billion in GDP. Over the decade, the total accrual is 2,296,944 PALYs, contributing US$245.47 billion to GDP, which reflects projected gains of 200,408 PALYs (10%) and economic benefits of around US$20.01 billion (9%).</w:t>
        </w:r>
        <w:r w:rsidRPr="00C8600F">
          <w:rPr>
            <w:rStyle w:val="None"/>
            <w:rFonts w:asciiTheme="majorBidi" w:hAnsiTheme="majorBidi" w:cstheme="majorBidi"/>
            <w:bCs/>
            <w:color w:val="FF0000"/>
            <w:sz w:val="24"/>
            <w:szCs w:val="24"/>
            <w:lang w:val="en-US"/>
          </w:rPr>
          <w:t xml:space="preserve"> </w:t>
        </w:r>
        <w:r w:rsidRPr="00C8600F">
          <w:rPr>
            <w:rStyle w:val="None"/>
            <w:rFonts w:asciiTheme="majorBidi" w:hAnsiTheme="majorBidi" w:cstheme="majorBidi"/>
            <w:bCs/>
            <w:color w:val="FF0000"/>
            <w:sz w:val="24"/>
            <w:szCs w:val="24"/>
            <w:lang w:val="en-US"/>
          </w:rPr>
          <w:t xml:space="preserve">Similarly, </w:t>
        </w:r>
        <w:r w:rsidRPr="00C8600F">
          <w:rPr>
            <w:rStyle w:val="None"/>
            <w:rFonts w:asciiTheme="majorBidi" w:hAnsiTheme="majorBidi" w:cstheme="majorBidi"/>
            <w:bCs/>
            <w:color w:val="FF0000"/>
            <w:sz w:val="24"/>
            <w:szCs w:val="24"/>
            <w:lang w:val="en-US"/>
          </w:rPr>
          <w:t>i</w:t>
        </w:r>
        <w:r w:rsidRPr="00C8600F">
          <w:rPr>
            <w:rStyle w:val="None"/>
            <w:rFonts w:asciiTheme="majorBidi" w:hAnsiTheme="majorBidi" w:cstheme="majorBidi"/>
            <w:bCs/>
            <w:color w:val="FF0000"/>
            <w:sz w:val="24"/>
            <w:szCs w:val="24"/>
            <w:lang w:val="en-US"/>
          </w:rPr>
          <w:t xml:space="preserve">ntervention 2 anticipates 189,337 PALYs in 2024, contributing roughly US$16.56 billion to GDP. This number is expected to increase to 241,246 PALYs </w:t>
        </w:r>
        <w:r w:rsidRPr="00C8600F">
          <w:rPr>
            <w:rStyle w:val="None"/>
            <w:rFonts w:asciiTheme="majorBidi" w:hAnsiTheme="majorBidi" w:cstheme="majorBidi"/>
            <w:bCs/>
            <w:color w:val="FF0000"/>
            <w:sz w:val="24"/>
            <w:szCs w:val="24"/>
            <w:lang w:val="en-US"/>
          </w:rPr>
          <w:t>in</w:t>
        </w:r>
        <w:r w:rsidRPr="00C8600F">
          <w:rPr>
            <w:rStyle w:val="None"/>
            <w:rFonts w:asciiTheme="majorBidi" w:hAnsiTheme="majorBidi" w:cstheme="majorBidi"/>
            <w:bCs/>
            <w:color w:val="FF0000"/>
            <w:sz w:val="24"/>
            <w:szCs w:val="24"/>
            <w:lang w:val="en-US"/>
          </w:rPr>
          <w:t xml:space="preserve"> 2033, with a GDP contribution of about US$30.56 billion. The total accrued over the decade is projected to be 2,294,709 PALYs, contributing approximately US$245.64 billion to GDP, resulting in a gain of 198,173 PALYs (9%) and economic gains of about US$20.17 billion (9%).</w:t>
        </w:r>
        <w:r w:rsidRPr="00C8600F">
          <w:rPr>
            <w:rStyle w:val="None"/>
            <w:rFonts w:asciiTheme="majorBidi" w:hAnsiTheme="majorBidi" w:cstheme="majorBidi"/>
            <w:bCs/>
            <w:color w:val="FF0000"/>
            <w:sz w:val="24"/>
            <w:szCs w:val="24"/>
            <w:lang w:val="en-US"/>
          </w:rPr>
          <w:t xml:space="preserve"> </w:t>
        </w:r>
        <w:r w:rsidRPr="00C8600F">
          <w:rPr>
            <w:rStyle w:val="None"/>
            <w:rFonts w:asciiTheme="majorBidi" w:hAnsiTheme="majorBidi" w:cstheme="majorBidi"/>
            <w:bCs/>
            <w:color w:val="FF0000"/>
            <w:sz w:val="24"/>
            <w:szCs w:val="24"/>
            <w:lang w:val="en-US"/>
          </w:rPr>
          <w:t xml:space="preserve">For </w:t>
        </w:r>
        <w:r w:rsidRPr="00C8600F">
          <w:rPr>
            <w:rStyle w:val="None"/>
            <w:rFonts w:asciiTheme="majorBidi" w:hAnsiTheme="majorBidi" w:cstheme="majorBidi"/>
            <w:bCs/>
            <w:color w:val="FF0000"/>
            <w:sz w:val="24"/>
            <w:szCs w:val="24"/>
            <w:lang w:val="en-US"/>
          </w:rPr>
          <w:t>i</w:t>
        </w:r>
        <w:r w:rsidRPr="00C8600F">
          <w:rPr>
            <w:rStyle w:val="None"/>
            <w:rFonts w:asciiTheme="majorBidi" w:hAnsiTheme="majorBidi" w:cstheme="majorBidi"/>
            <w:bCs/>
            <w:color w:val="FF0000"/>
            <w:sz w:val="24"/>
            <w:szCs w:val="24"/>
            <w:lang w:val="en-US"/>
          </w:rPr>
          <w:t xml:space="preserve">ntervention 3, the model estimates 189,392 PALYs in 2024, contributing around US$16.57 billion to GDP. In 2033, the cohort is expected to reach 240,444 PALYs, with a GDP contribution of approximately US$30.46 billion. Over the ten-year </w:t>
        </w:r>
        <w:r w:rsidRPr="00C8600F">
          <w:rPr>
            <w:rStyle w:val="None"/>
            <w:rFonts w:asciiTheme="majorBidi" w:hAnsiTheme="majorBidi" w:cstheme="majorBidi"/>
            <w:bCs/>
            <w:color w:val="FF0000"/>
            <w:sz w:val="24"/>
            <w:szCs w:val="24"/>
            <w:lang w:val="en-US"/>
          </w:rPr>
          <w:t>duration</w:t>
        </w:r>
        <w:r w:rsidRPr="00C8600F">
          <w:rPr>
            <w:rStyle w:val="None"/>
            <w:rFonts w:asciiTheme="majorBidi" w:hAnsiTheme="majorBidi" w:cstheme="majorBidi"/>
            <w:bCs/>
            <w:color w:val="FF0000"/>
            <w:sz w:val="24"/>
            <w:szCs w:val="24"/>
            <w:lang w:val="en-US"/>
          </w:rPr>
          <w:t>, the total is projected at 2,291,261 PALYs, contributing about US$245.24 billion to GDP, with a projected gain of 194,725 PALYs (9%) and an economic gain of US$19.78 billion (9%).</w:t>
        </w:r>
        <w:r w:rsidRPr="00C8600F">
          <w:rPr>
            <w:rStyle w:val="None"/>
            <w:rFonts w:asciiTheme="majorBidi" w:hAnsiTheme="majorBidi" w:cstheme="majorBidi"/>
            <w:bCs/>
            <w:color w:val="FF0000"/>
            <w:sz w:val="24"/>
            <w:szCs w:val="24"/>
            <w:lang w:val="en-US"/>
          </w:rPr>
          <w:t xml:space="preserve"> </w:t>
        </w:r>
        <w:r w:rsidRPr="00C8600F">
          <w:rPr>
            <w:rStyle w:val="None"/>
            <w:rFonts w:asciiTheme="majorBidi" w:hAnsiTheme="majorBidi" w:cstheme="majorBidi"/>
            <w:bCs/>
            <w:color w:val="FF0000"/>
            <w:sz w:val="24"/>
            <w:szCs w:val="24"/>
            <w:lang w:val="en-US"/>
          </w:rPr>
          <w:t xml:space="preserve">Lastly, in </w:t>
        </w:r>
        <w:r w:rsidRPr="00C8600F">
          <w:rPr>
            <w:rStyle w:val="None"/>
            <w:rFonts w:asciiTheme="majorBidi" w:hAnsiTheme="majorBidi" w:cstheme="majorBidi"/>
            <w:bCs/>
            <w:color w:val="FF0000"/>
            <w:sz w:val="24"/>
            <w:szCs w:val="24"/>
            <w:lang w:val="en-US"/>
          </w:rPr>
          <w:t>i</w:t>
        </w:r>
        <w:r w:rsidRPr="00C8600F">
          <w:rPr>
            <w:rStyle w:val="None"/>
            <w:rFonts w:asciiTheme="majorBidi" w:hAnsiTheme="majorBidi" w:cstheme="majorBidi"/>
            <w:bCs/>
            <w:color w:val="FF0000"/>
            <w:sz w:val="24"/>
            <w:szCs w:val="24"/>
            <w:lang w:val="en-US"/>
          </w:rPr>
          <w:t xml:space="preserve">ntervention 4, the cohort is expected to accrue 103,014 PALYs in 2024, contributing approximately US$9.01 billion to GDP. This figure rises to 240,963 PALYs </w:t>
        </w:r>
        <w:r w:rsidRPr="00C8600F">
          <w:rPr>
            <w:rStyle w:val="None"/>
            <w:rFonts w:asciiTheme="majorBidi" w:hAnsiTheme="majorBidi" w:cstheme="majorBidi"/>
            <w:bCs/>
            <w:color w:val="FF0000"/>
            <w:sz w:val="24"/>
            <w:szCs w:val="24"/>
            <w:lang w:val="en-US"/>
          </w:rPr>
          <w:t>in</w:t>
        </w:r>
        <w:r w:rsidRPr="00C8600F">
          <w:rPr>
            <w:rStyle w:val="None"/>
            <w:rFonts w:asciiTheme="majorBidi" w:hAnsiTheme="majorBidi" w:cstheme="majorBidi"/>
            <w:bCs/>
            <w:color w:val="FF0000"/>
            <w:sz w:val="24"/>
            <w:szCs w:val="24"/>
            <w:lang w:val="en-US"/>
          </w:rPr>
          <w:t xml:space="preserve"> 2033, contributing around US$30.53 billion to GDP. Over the decade, the total accrual is projected at 2,209,998 PALYs, resulting in a GDP contribution of about US$238.25 billion. The projected gain for this cohort is 113,462 PALYs (5%) and economic gains of US$12.79 billion (6%).</w:t>
        </w:r>
      </w:ins>
    </w:p>
    <w:p w14:paraId="6820F344" w14:textId="77777777" w:rsidR="00BF45F1" w:rsidRDefault="00BF45F1" w:rsidP="00D84DC5">
      <w:pPr>
        <w:rPr>
          <w:rFonts w:ascii="Times New Roman" w:hAnsi="Times New Roman" w:cs="Times New Roman"/>
          <w:b/>
          <w:bCs/>
          <w:kern w:val="0"/>
          <w:sz w:val="20"/>
          <w:szCs w:val="20"/>
        </w:rPr>
      </w:pPr>
    </w:p>
    <w:p w14:paraId="570D57AB" w14:textId="159FB6AD" w:rsidR="00AC2A1D" w:rsidRPr="001B701F" w:rsidRDefault="00D84DC5" w:rsidP="00D84DC5">
      <w:pPr>
        <w:rPr>
          <w:rFonts w:ascii="Times New Roman" w:hAnsi="Times New Roman" w:cs="Times New Roman"/>
          <w:b/>
          <w:bCs/>
          <w:sz w:val="20"/>
          <w:szCs w:val="20"/>
        </w:rPr>
      </w:pPr>
      <w:r w:rsidRPr="001B701F">
        <w:rPr>
          <w:rFonts w:ascii="Times New Roman" w:hAnsi="Times New Roman" w:cs="Times New Roman"/>
          <w:b/>
          <w:bCs/>
          <w:kern w:val="0"/>
          <w:sz w:val="20"/>
          <w:szCs w:val="20"/>
        </w:rPr>
        <w:br/>
      </w:r>
      <w:r w:rsidR="00B64E86">
        <w:rPr>
          <w:rFonts w:ascii="Times New Roman" w:hAnsi="Times New Roman" w:cs="Times New Roman"/>
          <w:b/>
          <w:bCs/>
          <w:sz w:val="20"/>
          <w:szCs w:val="20"/>
        </w:rPr>
        <w:t xml:space="preserve">a. </w:t>
      </w:r>
      <w:r w:rsidR="0067251F" w:rsidRPr="001B701F">
        <w:rPr>
          <w:rFonts w:ascii="Times New Roman" w:hAnsi="Times New Roman" w:cs="Times New Roman"/>
          <w:b/>
          <w:bCs/>
          <w:sz w:val="20"/>
          <w:szCs w:val="20"/>
        </w:rPr>
        <w:t xml:space="preserve">Men </w:t>
      </w:r>
    </w:p>
    <w:tbl>
      <w:tblPr>
        <w:tblStyle w:val="TableGrid"/>
        <w:tblW w:w="5000" w:type="pct"/>
        <w:tblLayout w:type="fixed"/>
        <w:tblLook w:val="04A0" w:firstRow="1" w:lastRow="0" w:firstColumn="1" w:lastColumn="0" w:noHBand="0" w:noVBand="1"/>
      </w:tblPr>
      <w:tblGrid>
        <w:gridCol w:w="3326"/>
        <w:gridCol w:w="782"/>
        <w:gridCol w:w="901"/>
        <w:gridCol w:w="899"/>
        <w:gridCol w:w="803"/>
        <w:gridCol w:w="803"/>
        <w:gridCol w:w="803"/>
        <w:gridCol w:w="803"/>
        <w:gridCol w:w="803"/>
        <w:gridCol w:w="803"/>
        <w:gridCol w:w="1064"/>
        <w:gridCol w:w="1160"/>
      </w:tblGrid>
      <w:tr w:rsidR="00755AD6" w:rsidRPr="001B701F" w14:paraId="685A28A9" w14:textId="77777777" w:rsidTr="002C573E">
        <w:trPr>
          <w:trHeight w:val="300"/>
        </w:trPr>
        <w:tc>
          <w:tcPr>
            <w:tcW w:w="1284" w:type="pct"/>
            <w:noWrap/>
            <w:vAlign w:val="bottom"/>
            <w:hideMark/>
          </w:tcPr>
          <w:p w14:paraId="35E9303C" w14:textId="1182A634"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02" w:type="pct"/>
            <w:noWrap/>
            <w:hideMark/>
          </w:tcPr>
          <w:p w14:paraId="7BF83038" w14:textId="4E4C5E0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48" w:type="pct"/>
            <w:noWrap/>
            <w:hideMark/>
          </w:tcPr>
          <w:p w14:paraId="7B5EDE35" w14:textId="6F73755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47" w:type="pct"/>
            <w:noWrap/>
            <w:hideMark/>
          </w:tcPr>
          <w:p w14:paraId="017F9FDA" w14:textId="73CF9B2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10" w:type="pct"/>
            <w:noWrap/>
            <w:hideMark/>
          </w:tcPr>
          <w:p w14:paraId="182426C5" w14:textId="775E73A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10" w:type="pct"/>
            <w:noWrap/>
            <w:hideMark/>
          </w:tcPr>
          <w:p w14:paraId="3DF00C5D" w14:textId="5124C93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10" w:type="pct"/>
            <w:noWrap/>
            <w:hideMark/>
          </w:tcPr>
          <w:p w14:paraId="3D1724FD" w14:textId="43EB9B9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10" w:type="pct"/>
            <w:noWrap/>
            <w:hideMark/>
          </w:tcPr>
          <w:p w14:paraId="3BF2CDEF" w14:textId="7E6286A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10" w:type="pct"/>
            <w:noWrap/>
            <w:hideMark/>
          </w:tcPr>
          <w:p w14:paraId="6CD3235C" w14:textId="36C8D87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10" w:type="pct"/>
            <w:noWrap/>
            <w:hideMark/>
          </w:tcPr>
          <w:p w14:paraId="7B0082F2" w14:textId="2567B13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411" w:type="pct"/>
            <w:noWrap/>
            <w:hideMark/>
          </w:tcPr>
          <w:p w14:paraId="5DAC67F0" w14:textId="019810C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448" w:type="pct"/>
            <w:noWrap/>
            <w:hideMark/>
          </w:tcPr>
          <w:p w14:paraId="3A1C3CED" w14:textId="14CFAD91"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0B10A2" w:rsidRPr="001B701F" w14:paraId="76145EB5" w14:textId="77777777" w:rsidTr="002C573E">
        <w:trPr>
          <w:trHeight w:val="300"/>
        </w:trPr>
        <w:tc>
          <w:tcPr>
            <w:tcW w:w="1284" w:type="pct"/>
            <w:noWrap/>
            <w:hideMark/>
          </w:tcPr>
          <w:p w14:paraId="65D6D00E" w14:textId="3324146E"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14:ligatures w14:val="none"/>
              </w:rPr>
              <w:t>Base-case</w:t>
            </w:r>
          </w:p>
        </w:tc>
        <w:tc>
          <w:tcPr>
            <w:tcW w:w="302" w:type="pct"/>
            <w:noWrap/>
            <w:vAlign w:val="bottom"/>
          </w:tcPr>
          <w:p w14:paraId="697239D7" w14:textId="071E906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81,341 </w:t>
            </w:r>
          </w:p>
        </w:tc>
        <w:tc>
          <w:tcPr>
            <w:tcW w:w="348" w:type="pct"/>
            <w:noWrap/>
            <w:vAlign w:val="bottom"/>
          </w:tcPr>
          <w:p w14:paraId="5E21CE70" w14:textId="6547EC1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156,982 </w:t>
            </w:r>
          </w:p>
        </w:tc>
        <w:tc>
          <w:tcPr>
            <w:tcW w:w="347" w:type="pct"/>
            <w:noWrap/>
            <w:vAlign w:val="bottom"/>
          </w:tcPr>
          <w:p w14:paraId="51F976A7" w14:textId="0895960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164,129 </w:t>
            </w:r>
          </w:p>
        </w:tc>
        <w:tc>
          <w:tcPr>
            <w:tcW w:w="310" w:type="pct"/>
            <w:noWrap/>
            <w:vAlign w:val="bottom"/>
          </w:tcPr>
          <w:p w14:paraId="6A49C7F2" w14:textId="2B84C30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170,753 </w:t>
            </w:r>
          </w:p>
        </w:tc>
        <w:tc>
          <w:tcPr>
            <w:tcW w:w="310" w:type="pct"/>
            <w:noWrap/>
            <w:vAlign w:val="bottom"/>
          </w:tcPr>
          <w:p w14:paraId="2B88829B" w14:textId="47086D2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176,652 </w:t>
            </w:r>
          </w:p>
        </w:tc>
        <w:tc>
          <w:tcPr>
            <w:tcW w:w="310" w:type="pct"/>
            <w:noWrap/>
            <w:vAlign w:val="bottom"/>
          </w:tcPr>
          <w:p w14:paraId="2F07392B" w14:textId="1CFDAFB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181,023 </w:t>
            </w:r>
          </w:p>
        </w:tc>
        <w:tc>
          <w:tcPr>
            <w:tcW w:w="310" w:type="pct"/>
            <w:noWrap/>
            <w:vAlign w:val="bottom"/>
          </w:tcPr>
          <w:p w14:paraId="4328FDB0" w14:textId="77E6175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183,930 </w:t>
            </w:r>
          </w:p>
        </w:tc>
        <w:tc>
          <w:tcPr>
            <w:tcW w:w="310" w:type="pct"/>
            <w:noWrap/>
            <w:vAlign w:val="bottom"/>
          </w:tcPr>
          <w:p w14:paraId="16992554" w14:textId="5F573BF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186,087 </w:t>
            </w:r>
          </w:p>
        </w:tc>
        <w:tc>
          <w:tcPr>
            <w:tcW w:w="310" w:type="pct"/>
            <w:noWrap/>
            <w:vAlign w:val="bottom"/>
          </w:tcPr>
          <w:p w14:paraId="0C39B992" w14:textId="307DE52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187,399 </w:t>
            </w:r>
          </w:p>
        </w:tc>
        <w:tc>
          <w:tcPr>
            <w:tcW w:w="411" w:type="pct"/>
            <w:noWrap/>
            <w:vAlign w:val="bottom"/>
          </w:tcPr>
          <w:p w14:paraId="1D90D668" w14:textId="6E290DD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172,002 </w:t>
            </w:r>
          </w:p>
        </w:tc>
        <w:tc>
          <w:tcPr>
            <w:tcW w:w="448" w:type="pct"/>
            <w:noWrap/>
            <w:vAlign w:val="bottom"/>
          </w:tcPr>
          <w:p w14:paraId="587E0861" w14:textId="1638C5F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1,660,298 </w:t>
            </w:r>
          </w:p>
        </w:tc>
      </w:tr>
      <w:tr w:rsidR="000B10A2" w:rsidRPr="001B701F" w14:paraId="439EB80B" w14:textId="77777777" w:rsidTr="002C573E">
        <w:trPr>
          <w:trHeight w:val="300"/>
        </w:trPr>
        <w:tc>
          <w:tcPr>
            <w:tcW w:w="1284" w:type="pct"/>
            <w:noWrap/>
            <w:hideMark/>
          </w:tcPr>
          <w:p w14:paraId="06822E0F" w14:textId="01532FA5"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lastRenderedPageBreak/>
              <w:t>Cohort 1 (scenario 1)</w:t>
            </w:r>
          </w:p>
        </w:tc>
        <w:tc>
          <w:tcPr>
            <w:tcW w:w="302" w:type="pct"/>
            <w:noWrap/>
            <w:vAlign w:val="bottom"/>
          </w:tcPr>
          <w:p w14:paraId="30D0681E" w14:textId="0BE2DCA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156,660 </w:t>
            </w:r>
          </w:p>
        </w:tc>
        <w:tc>
          <w:tcPr>
            <w:tcW w:w="348" w:type="pct"/>
            <w:noWrap/>
            <w:vAlign w:val="bottom"/>
          </w:tcPr>
          <w:p w14:paraId="463710B4" w14:textId="691DE27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163,921 </w:t>
            </w:r>
          </w:p>
        </w:tc>
        <w:tc>
          <w:tcPr>
            <w:tcW w:w="347" w:type="pct"/>
            <w:noWrap/>
            <w:vAlign w:val="bottom"/>
          </w:tcPr>
          <w:p w14:paraId="4988A002" w14:textId="461B97F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170,827 </w:t>
            </w:r>
          </w:p>
        </w:tc>
        <w:tc>
          <w:tcPr>
            <w:tcW w:w="310" w:type="pct"/>
            <w:noWrap/>
            <w:vAlign w:val="bottom"/>
          </w:tcPr>
          <w:p w14:paraId="196F45AB" w14:textId="097A0CA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177,220 </w:t>
            </w:r>
          </w:p>
        </w:tc>
        <w:tc>
          <w:tcPr>
            <w:tcW w:w="310" w:type="pct"/>
            <w:noWrap/>
            <w:vAlign w:val="bottom"/>
          </w:tcPr>
          <w:p w14:paraId="5CD07BE6" w14:textId="1FB3D29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182,897 </w:t>
            </w:r>
          </w:p>
        </w:tc>
        <w:tc>
          <w:tcPr>
            <w:tcW w:w="310" w:type="pct"/>
            <w:noWrap/>
            <w:vAlign w:val="bottom"/>
          </w:tcPr>
          <w:p w14:paraId="452E0B09" w14:textId="20B9CA8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187,055 </w:t>
            </w:r>
          </w:p>
        </w:tc>
        <w:tc>
          <w:tcPr>
            <w:tcW w:w="310" w:type="pct"/>
            <w:noWrap/>
            <w:vAlign w:val="bottom"/>
          </w:tcPr>
          <w:p w14:paraId="126A2201" w14:textId="714C2C5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189,758 </w:t>
            </w:r>
          </w:p>
        </w:tc>
        <w:tc>
          <w:tcPr>
            <w:tcW w:w="310" w:type="pct"/>
            <w:noWrap/>
            <w:vAlign w:val="bottom"/>
          </w:tcPr>
          <w:p w14:paraId="0CA729A7" w14:textId="60A4903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191,720 </w:t>
            </w:r>
          </w:p>
        </w:tc>
        <w:tc>
          <w:tcPr>
            <w:tcW w:w="310" w:type="pct"/>
            <w:noWrap/>
            <w:vAlign w:val="bottom"/>
          </w:tcPr>
          <w:p w14:paraId="03F5A25F" w14:textId="0E97DC3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192,845 </w:t>
            </w:r>
          </w:p>
        </w:tc>
        <w:tc>
          <w:tcPr>
            <w:tcW w:w="411" w:type="pct"/>
            <w:noWrap/>
            <w:vAlign w:val="bottom"/>
          </w:tcPr>
          <w:p w14:paraId="0162BA8E" w14:textId="370D1A1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175,912 </w:t>
            </w:r>
          </w:p>
        </w:tc>
        <w:tc>
          <w:tcPr>
            <w:tcW w:w="448" w:type="pct"/>
            <w:noWrap/>
            <w:vAlign w:val="bottom"/>
          </w:tcPr>
          <w:p w14:paraId="439B9B39" w14:textId="34483A2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1,788,814 </w:t>
            </w:r>
          </w:p>
        </w:tc>
      </w:tr>
      <w:tr w:rsidR="000B10A2" w:rsidRPr="001B701F" w14:paraId="7CACF595" w14:textId="77777777" w:rsidTr="002C573E">
        <w:trPr>
          <w:trHeight w:val="300"/>
        </w:trPr>
        <w:tc>
          <w:tcPr>
            <w:tcW w:w="1284" w:type="pct"/>
            <w:noWrap/>
            <w:hideMark/>
          </w:tcPr>
          <w:p w14:paraId="3B07573C" w14:textId="0C75E892"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02" w:type="pct"/>
            <w:noWrap/>
            <w:vAlign w:val="bottom"/>
          </w:tcPr>
          <w:p w14:paraId="5EE832C5" w14:textId="384D36B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75,319 </w:t>
            </w:r>
          </w:p>
        </w:tc>
        <w:tc>
          <w:tcPr>
            <w:tcW w:w="348" w:type="pct"/>
            <w:noWrap/>
            <w:vAlign w:val="bottom"/>
          </w:tcPr>
          <w:p w14:paraId="0CF0A129" w14:textId="67BD6CA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6,939 </w:t>
            </w:r>
          </w:p>
        </w:tc>
        <w:tc>
          <w:tcPr>
            <w:tcW w:w="347" w:type="pct"/>
            <w:noWrap/>
            <w:vAlign w:val="bottom"/>
          </w:tcPr>
          <w:p w14:paraId="06636376" w14:textId="71B07CEC"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6,698 </w:t>
            </w:r>
          </w:p>
        </w:tc>
        <w:tc>
          <w:tcPr>
            <w:tcW w:w="310" w:type="pct"/>
            <w:noWrap/>
            <w:vAlign w:val="bottom"/>
          </w:tcPr>
          <w:p w14:paraId="2DEB56DF" w14:textId="39C28F8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6,467 </w:t>
            </w:r>
          </w:p>
        </w:tc>
        <w:tc>
          <w:tcPr>
            <w:tcW w:w="310" w:type="pct"/>
            <w:noWrap/>
            <w:vAlign w:val="bottom"/>
          </w:tcPr>
          <w:p w14:paraId="38707AE9" w14:textId="3C10C27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6,245 </w:t>
            </w:r>
          </w:p>
        </w:tc>
        <w:tc>
          <w:tcPr>
            <w:tcW w:w="310" w:type="pct"/>
            <w:noWrap/>
            <w:vAlign w:val="bottom"/>
          </w:tcPr>
          <w:p w14:paraId="4E280493" w14:textId="41030BC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6,032 </w:t>
            </w:r>
          </w:p>
        </w:tc>
        <w:tc>
          <w:tcPr>
            <w:tcW w:w="310" w:type="pct"/>
            <w:noWrap/>
            <w:vAlign w:val="bottom"/>
          </w:tcPr>
          <w:p w14:paraId="704463A0" w14:textId="30F85E7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5,828 </w:t>
            </w:r>
          </w:p>
        </w:tc>
        <w:tc>
          <w:tcPr>
            <w:tcW w:w="310" w:type="pct"/>
            <w:noWrap/>
            <w:vAlign w:val="bottom"/>
          </w:tcPr>
          <w:p w14:paraId="0AAEE45E" w14:textId="56710BF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5,633 </w:t>
            </w:r>
          </w:p>
        </w:tc>
        <w:tc>
          <w:tcPr>
            <w:tcW w:w="310" w:type="pct"/>
            <w:noWrap/>
            <w:vAlign w:val="bottom"/>
          </w:tcPr>
          <w:p w14:paraId="727BABB5" w14:textId="660C627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5,446 </w:t>
            </w:r>
          </w:p>
        </w:tc>
        <w:tc>
          <w:tcPr>
            <w:tcW w:w="411" w:type="pct"/>
            <w:noWrap/>
            <w:vAlign w:val="bottom"/>
          </w:tcPr>
          <w:p w14:paraId="0D773C7D" w14:textId="7819703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3,910 </w:t>
            </w:r>
          </w:p>
        </w:tc>
        <w:tc>
          <w:tcPr>
            <w:tcW w:w="448" w:type="pct"/>
            <w:noWrap/>
            <w:vAlign w:val="bottom"/>
          </w:tcPr>
          <w:p w14:paraId="32583318" w14:textId="24226D4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128,516 </w:t>
            </w:r>
          </w:p>
        </w:tc>
      </w:tr>
      <w:tr w:rsidR="000B10A2" w:rsidRPr="001B701F" w14:paraId="258E0464" w14:textId="77777777" w:rsidTr="002C573E">
        <w:trPr>
          <w:trHeight w:val="300"/>
        </w:trPr>
        <w:tc>
          <w:tcPr>
            <w:tcW w:w="1284" w:type="pct"/>
            <w:noWrap/>
            <w:hideMark/>
          </w:tcPr>
          <w:p w14:paraId="2743A806" w14:textId="07946DD5"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02" w:type="pct"/>
            <w:noWrap/>
            <w:vAlign w:val="bottom"/>
          </w:tcPr>
          <w:p w14:paraId="156BDF41" w14:textId="7EF7E09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150,570 </w:t>
            </w:r>
          </w:p>
        </w:tc>
        <w:tc>
          <w:tcPr>
            <w:tcW w:w="348" w:type="pct"/>
            <w:noWrap/>
            <w:vAlign w:val="bottom"/>
          </w:tcPr>
          <w:p w14:paraId="666081B9" w14:textId="6EC602B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160,477 </w:t>
            </w:r>
          </w:p>
        </w:tc>
        <w:tc>
          <w:tcPr>
            <w:tcW w:w="347" w:type="pct"/>
            <w:noWrap/>
            <w:vAlign w:val="bottom"/>
          </w:tcPr>
          <w:p w14:paraId="1F5D907E" w14:textId="2C6068A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169,963 </w:t>
            </w:r>
          </w:p>
        </w:tc>
        <w:tc>
          <w:tcPr>
            <w:tcW w:w="310" w:type="pct"/>
            <w:noWrap/>
            <w:vAlign w:val="bottom"/>
          </w:tcPr>
          <w:p w14:paraId="637CF608" w14:textId="5CB21BB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178,870 </w:t>
            </w:r>
          </w:p>
        </w:tc>
        <w:tc>
          <w:tcPr>
            <w:tcW w:w="310" w:type="pct"/>
            <w:noWrap/>
            <w:vAlign w:val="bottom"/>
          </w:tcPr>
          <w:p w14:paraId="4BF77CF4" w14:textId="40C16C1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186,974 </w:t>
            </w:r>
          </w:p>
        </w:tc>
        <w:tc>
          <w:tcPr>
            <w:tcW w:w="310" w:type="pct"/>
            <w:noWrap/>
            <w:vAlign w:val="bottom"/>
          </w:tcPr>
          <w:p w14:paraId="708173A1" w14:textId="6A30B80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193,446 </w:t>
            </w:r>
          </w:p>
        </w:tc>
        <w:tc>
          <w:tcPr>
            <w:tcW w:w="310" w:type="pct"/>
            <w:noWrap/>
            <w:vAlign w:val="bottom"/>
          </w:tcPr>
          <w:p w14:paraId="313DE345" w14:textId="18C1B3B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198,347 </w:t>
            </w:r>
          </w:p>
        </w:tc>
        <w:tc>
          <w:tcPr>
            <w:tcW w:w="310" w:type="pct"/>
            <w:noWrap/>
            <w:vAlign w:val="bottom"/>
          </w:tcPr>
          <w:p w14:paraId="2E44AA9B" w14:textId="62D65BA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202,394 </w:t>
            </w:r>
          </w:p>
        </w:tc>
        <w:tc>
          <w:tcPr>
            <w:tcW w:w="310" w:type="pct"/>
            <w:noWrap/>
            <w:vAlign w:val="bottom"/>
          </w:tcPr>
          <w:p w14:paraId="1B51BC4D" w14:textId="7F33B805"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205,486 </w:t>
            </w:r>
          </w:p>
        </w:tc>
        <w:tc>
          <w:tcPr>
            <w:tcW w:w="411" w:type="pct"/>
            <w:noWrap/>
            <w:vAlign w:val="bottom"/>
          </w:tcPr>
          <w:p w14:paraId="29B18E18" w14:textId="51DFD40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192,179 </w:t>
            </w:r>
          </w:p>
        </w:tc>
        <w:tc>
          <w:tcPr>
            <w:tcW w:w="448" w:type="pct"/>
            <w:noWrap/>
            <w:vAlign w:val="bottom"/>
          </w:tcPr>
          <w:p w14:paraId="1BA50A6F" w14:textId="472E213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1,838,706 </w:t>
            </w:r>
          </w:p>
        </w:tc>
      </w:tr>
      <w:tr w:rsidR="000B10A2" w:rsidRPr="001B701F" w14:paraId="629AD42D" w14:textId="77777777" w:rsidTr="002C573E">
        <w:trPr>
          <w:trHeight w:val="300"/>
        </w:trPr>
        <w:tc>
          <w:tcPr>
            <w:tcW w:w="1284" w:type="pct"/>
            <w:noWrap/>
            <w:hideMark/>
          </w:tcPr>
          <w:p w14:paraId="544B2F6B" w14:textId="76214F7C"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02" w:type="pct"/>
            <w:noWrap/>
            <w:vAlign w:val="bottom"/>
          </w:tcPr>
          <w:p w14:paraId="7F96DCAA" w14:textId="1F5101F4"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69,229 </w:t>
            </w:r>
          </w:p>
        </w:tc>
        <w:tc>
          <w:tcPr>
            <w:tcW w:w="348" w:type="pct"/>
            <w:noWrap/>
            <w:vAlign w:val="bottom"/>
          </w:tcPr>
          <w:p w14:paraId="599C6E0D" w14:textId="7062C23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3,496 </w:t>
            </w:r>
          </w:p>
        </w:tc>
        <w:tc>
          <w:tcPr>
            <w:tcW w:w="347" w:type="pct"/>
            <w:noWrap/>
            <w:vAlign w:val="bottom"/>
          </w:tcPr>
          <w:p w14:paraId="6136D225" w14:textId="52D97A0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5,833 </w:t>
            </w:r>
          </w:p>
        </w:tc>
        <w:tc>
          <w:tcPr>
            <w:tcW w:w="310" w:type="pct"/>
            <w:noWrap/>
            <w:vAlign w:val="bottom"/>
          </w:tcPr>
          <w:p w14:paraId="0F28C516" w14:textId="28B321F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8,117 </w:t>
            </w:r>
          </w:p>
        </w:tc>
        <w:tc>
          <w:tcPr>
            <w:tcW w:w="310" w:type="pct"/>
            <w:noWrap/>
            <w:vAlign w:val="bottom"/>
          </w:tcPr>
          <w:p w14:paraId="2A1DA932" w14:textId="4A123E4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10,323 </w:t>
            </w:r>
          </w:p>
        </w:tc>
        <w:tc>
          <w:tcPr>
            <w:tcW w:w="310" w:type="pct"/>
            <w:noWrap/>
            <w:vAlign w:val="bottom"/>
          </w:tcPr>
          <w:p w14:paraId="4EF0B296" w14:textId="2C51D9C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12,423 </w:t>
            </w:r>
          </w:p>
        </w:tc>
        <w:tc>
          <w:tcPr>
            <w:tcW w:w="310" w:type="pct"/>
            <w:noWrap/>
            <w:vAlign w:val="bottom"/>
          </w:tcPr>
          <w:p w14:paraId="03001304" w14:textId="759D417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14,417 </w:t>
            </w:r>
          </w:p>
        </w:tc>
        <w:tc>
          <w:tcPr>
            <w:tcW w:w="310" w:type="pct"/>
            <w:noWrap/>
            <w:vAlign w:val="bottom"/>
          </w:tcPr>
          <w:p w14:paraId="34E630DC" w14:textId="5804DE6D"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16,307 </w:t>
            </w:r>
          </w:p>
        </w:tc>
        <w:tc>
          <w:tcPr>
            <w:tcW w:w="310" w:type="pct"/>
            <w:noWrap/>
            <w:vAlign w:val="bottom"/>
          </w:tcPr>
          <w:p w14:paraId="7DED286F" w14:textId="21DF7F0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18,088 </w:t>
            </w:r>
          </w:p>
        </w:tc>
        <w:tc>
          <w:tcPr>
            <w:tcW w:w="411" w:type="pct"/>
            <w:noWrap/>
            <w:vAlign w:val="bottom"/>
          </w:tcPr>
          <w:p w14:paraId="0E352A3B" w14:textId="67B2833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20,177 </w:t>
            </w:r>
          </w:p>
        </w:tc>
        <w:tc>
          <w:tcPr>
            <w:tcW w:w="448" w:type="pct"/>
            <w:noWrap/>
            <w:vAlign w:val="bottom"/>
          </w:tcPr>
          <w:p w14:paraId="28A1CF4F" w14:textId="66AC0A3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178,408 </w:t>
            </w:r>
          </w:p>
        </w:tc>
      </w:tr>
      <w:tr w:rsidR="000B10A2" w:rsidRPr="001B701F" w14:paraId="33355F8A" w14:textId="77777777" w:rsidTr="002C573E">
        <w:trPr>
          <w:trHeight w:val="300"/>
        </w:trPr>
        <w:tc>
          <w:tcPr>
            <w:tcW w:w="1284" w:type="pct"/>
            <w:noWrap/>
            <w:hideMark/>
          </w:tcPr>
          <w:p w14:paraId="68CAB150" w14:textId="6CAC2211"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02" w:type="pct"/>
            <w:noWrap/>
            <w:vAlign w:val="bottom"/>
          </w:tcPr>
          <w:p w14:paraId="239943BB" w14:textId="17C12DC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150,604 </w:t>
            </w:r>
          </w:p>
        </w:tc>
        <w:tc>
          <w:tcPr>
            <w:tcW w:w="348" w:type="pct"/>
            <w:noWrap/>
            <w:vAlign w:val="bottom"/>
          </w:tcPr>
          <w:p w14:paraId="49C821B8" w14:textId="031CD85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160,437 </w:t>
            </w:r>
          </w:p>
        </w:tc>
        <w:tc>
          <w:tcPr>
            <w:tcW w:w="347" w:type="pct"/>
            <w:noWrap/>
            <w:vAlign w:val="bottom"/>
          </w:tcPr>
          <w:p w14:paraId="1DC25FF2" w14:textId="3D9A9D3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169,849 </w:t>
            </w:r>
          </w:p>
        </w:tc>
        <w:tc>
          <w:tcPr>
            <w:tcW w:w="310" w:type="pct"/>
            <w:noWrap/>
            <w:vAlign w:val="bottom"/>
          </w:tcPr>
          <w:p w14:paraId="44E7810F" w14:textId="499680C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178,684 </w:t>
            </w:r>
          </w:p>
        </w:tc>
        <w:tc>
          <w:tcPr>
            <w:tcW w:w="310" w:type="pct"/>
            <w:noWrap/>
            <w:vAlign w:val="bottom"/>
          </w:tcPr>
          <w:p w14:paraId="004EF47F" w14:textId="39145D58"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186,719 </w:t>
            </w:r>
          </w:p>
        </w:tc>
        <w:tc>
          <w:tcPr>
            <w:tcW w:w="310" w:type="pct"/>
            <w:noWrap/>
            <w:vAlign w:val="bottom"/>
          </w:tcPr>
          <w:p w14:paraId="700649A8" w14:textId="0B69BA3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193,123 </w:t>
            </w:r>
          </w:p>
        </w:tc>
        <w:tc>
          <w:tcPr>
            <w:tcW w:w="310" w:type="pct"/>
            <w:noWrap/>
            <w:vAlign w:val="bottom"/>
          </w:tcPr>
          <w:p w14:paraId="3C44A19A" w14:textId="6393A9E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197,961 </w:t>
            </w:r>
          </w:p>
        </w:tc>
        <w:tc>
          <w:tcPr>
            <w:tcW w:w="310" w:type="pct"/>
            <w:noWrap/>
            <w:vAlign w:val="bottom"/>
          </w:tcPr>
          <w:p w14:paraId="2FF864A4" w14:textId="4E9EE8FA"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201,948 </w:t>
            </w:r>
          </w:p>
        </w:tc>
        <w:tc>
          <w:tcPr>
            <w:tcW w:w="310" w:type="pct"/>
            <w:noWrap/>
            <w:vAlign w:val="bottom"/>
          </w:tcPr>
          <w:p w14:paraId="6739BD4B" w14:textId="1BDFF47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204,983 </w:t>
            </w:r>
          </w:p>
        </w:tc>
        <w:tc>
          <w:tcPr>
            <w:tcW w:w="411" w:type="pct"/>
            <w:noWrap/>
            <w:vAlign w:val="bottom"/>
          </w:tcPr>
          <w:p w14:paraId="2D1FDEA8" w14:textId="3F259E92"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191,616 </w:t>
            </w:r>
          </w:p>
        </w:tc>
        <w:tc>
          <w:tcPr>
            <w:tcW w:w="448" w:type="pct"/>
            <w:noWrap/>
            <w:vAlign w:val="bottom"/>
          </w:tcPr>
          <w:p w14:paraId="3AADA8E6" w14:textId="598335D3"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1,835,925 </w:t>
            </w:r>
          </w:p>
        </w:tc>
      </w:tr>
      <w:tr w:rsidR="000B10A2" w:rsidRPr="001B701F" w14:paraId="594EDD36" w14:textId="77777777" w:rsidTr="002C573E">
        <w:trPr>
          <w:trHeight w:val="300"/>
        </w:trPr>
        <w:tc>
          <w:tcPr>
            <w:tcW w:w="1284" w:type="pct"/>
            <w:noWrap/>
            <w:hideMark/>
          </w:tcPr>
          <w:p w14:paraId="219EFEC3" w14:textId="010F93ED" w:rsidR="000B10A2" w:rsidRPr="001B701F" w:rsidRDefault="000B10A2" w:rsidP="000B10A2">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02" w:type="pct"/>
            <w:noWrap/>
            <w:vAlign w:val="bottom"/>
          </w:tcPr>
          <w:p w14:paraId="7CBF9332" w14:textId="46F79487"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69,263 </w:t>
            </w:r>
          </w:p>
        </w:tc>
        <w:tc>
          <w:tcPr>
            <w:tcW w:w="348" w:type="pct"/>
            <w:noWrap/>
            <w:vAlign w:val="bottom"/>
          </w:tcPr>
          <w:p w14:paraId="5C7EE990" w14:textId="4E618A49"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3,455 </w:t>
            </w:r>
          </w:p>
        </w:tc>
        <w:tc>
          <w:tcPr>
            <w:tcW w:w="347" w:type="pct"/>
            <w:noWrap/>
            <w:vAlign w:val="bottom"/>
          </w:tcPr>
          <w:p w14:paraId="0BD311A8" w14:textId="010C764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5,720 </w:t>
            </w:r>
          </w:p>
        </w:tc>
        <w:tc>
          <w:tcPr>
            <w:tcW w:w="310" w:type="pct"/>
            <w:noWrap/>
            <w:vAlign w:val="bottom"/>
          </w:tcPr>
          <w:p w14:paraId="3B59136D" w14:textId="4F6F4CE6"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7,931 </w:t>
            </w:r>
          </w:p>
        </w:tc>
        <w:tc>
          <w:tcPr>
            <w:tcW w:w="310" w:type="pct"/>
            <w:noWrap/>
            <w:vAlign w:val="bottom"/>
          </w:tcPr>
          <w:p w14:paraId="634B1BAE" w14:textId="425A84A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10,067 </w:t>
            </w:r>
          </w:p>
        </w:tc>
        <w:tc>
          <w:tcPr>
            <w:tcW w:w="310" w:type="pct"/>
            <w:noWrap/>
            <w:vAlign w:val="bottom"/>
          </w:tcPr>
          <w:p w14:paraId="5371CF4E" w14:textId="584A5650"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12,100 </w:t>
            </w:r>
          </w:p>
        </w:tc>
        <w:tc>
          <w:tcPr>
            <w:tcW w:w="310" w:type="pct"/>
            <w:noWrap/>
            <w:vAlign w:val="bottom"/>
          </w:tcPr>
          <w:p w14:paraId="502ACF28" w14:textId="04558B3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14,031 </w:t>
            </w:r>
          </w:p>
        </w:tc>
        <w:tc>
          <w:tcPr>
            <w:tcW w:w="310" w:type="pct"/>
            <w:noWrap/>
            <w:vAlign w:val="bottom"/>
          </w:tcPr>
          <w:p w14:paraId="155A19FC" w14:textId="7C3EDB5F"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15,861 </w:t>
            </w:r>
          </w:p>
        </w:tc>
        <w:tc>
          <w:tcPr>
            <w:tcW w:w="310" w:type="pct"/>
            <w:noWrap/>
            <w:vAlign w:val="bottom"/>
          </w:tcPr>
          <w:p w14:paraId="3CA393F7" w14:textId="58F27DBE"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17,585 </w:t>
            </w:r>
          </w:p>
        </w:tc>
        <w:tc>
          <w:tcPr>
            <w:tcW w:w="411" w:type="pct"/>
            <w:noWrap/>
            <w:vAlign w:val="bottom"/>
          </w:tcPr>
          <w:p w14:paraId="6A704624" w14:textId="3E7C5741"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19,614 </w:t>
            </w:r>
          </w:p>
        </w:tc>
        <w:tc>
          <w:tcPr>
            <w:tcW w:w="448" w:type="pct"/>
            <w:noWrap/>
            <w:vAlign w:val="bottom"/>
          </w:tcPr>
          <w:p w14:paraId="703FC3FE" w14:textId="11A6BD2B" w:rsidR="000B10A2" w:rsidRPr="00B64E86" w:rsidRDefault="000B10A2" w:rsidP="000B10A2">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175,627 </w:t>
            </w:r>
          </w:p>
        </w:tc>
      </w:tr>
      <w:tr w:rsidR="000B10A2" w:rsidRPr="001B701F" w14:paraId="0AFCF3BA" w14:textId="77777777" w:rsidTr="002C573E">
        <w:trPr>
          <w:trHeight w:val="300"/>
        </w:trPr>
        <w:tc>
          <w:tcPr>
            <w:tcW w:w="1284" w:type="pct"/>
            <w:noWrap/>
          </w:tcPr>
          <w:p w14:paraId="5F7B7252" w14:textId="7201F364" w:rsidR="000B10A2" w:rsidRPr="001B701F" w:rsidRDefault="000B10A2" w:rsidP="000B10A2">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02" w:type="pct"/>
            <w:noWrap/>
            <w:vAlign w:val="bottom"/>
          </w:tcPr>
          <w:p w14:paraId="1DDD9F8A" w14:textId="44B3DF68"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82,600 </w:t>
            </w:r>
          </w:p>
        </w:tc>
        <w:tc>
          <w:tcPr>
            <w:tcW w:w="348" w:type="pct"/>
            <w:noWrap/>
            <w:vAlign w:val="bottom"/>
          </w:tcPr>
          <w:p w14:paraId="5A3E2C40" w14:textId="438E68E1"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160,690 </w:t>
            </w:r>
          </w:p>
        </w:tc>
        <w:tc>
          <w:tcPr>
            <w:tcW w:w="347" w:type="pct"/>
            <w:noWrap/>
            <w:vAlign w:val="bottom"/>
          </w:tcPr>
          <w:p w14:paraId="1E347928" w14:textId="495A603F"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170,217 </w:t>
            </w:r>
          </w:p>
        </w:tc>
        <w:tc>
          <w:tcPr>
            <w:tcW w:w="310" w:type="pct"/>
            <w:noWrap/>
            <w:vAlign w:val="bottom"/>
          </w:tcPr>
          <w:p w14:paraId="5E18A834" w14:textId="2B2B28EE"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179,154 </w:t>
            </w:r>
          </w:p>
        </w:tc>
        <w:tc>
          <w:tcPr>
            <w:tcW w:w="310" w:type="pct"/>
            <w:noWrap/>
            <w:vAlign w:val="bottom"/>
          </w:tcPr>
          <w:p w14:paraId="72F9C754" w14:textId="31CDF659"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187,282 </w:t>
            </w:r>
          </w:p>
        </w:tc>
        <w:tc>
          <w:tcPr>
            <w:tcW w:w="310" w:type="pct"/>
            <w:noWrap/>
            <w:vAlign w:val="bottom"/>
          </w:tcPr>
          <w:p w14:paraId="7360C5B1" w14:textId="45707D89"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193,769 </w:t>
            </w:r>
          </w:p>
        </w:tc>
        <w:tc>
          <w:tcPr>
            <w:tcW w:w="310" w:type="pct"/>
            <w:noWrap/>
            <w:vAlign w:val="bottom"/>
          </w:tcPr>
          <w:p w14:paraId="628D11F5" w14:textId="078CDC5F"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198,678 </w:t>
            </w:r>
          </w:p>
        </w:tc>
        <w:tc>
          <w:tcPr>
            <w:tcW w:w="310" w:type="pct"/>
            <w:noWrap/>
            <w:vAlign w:val="bottom"/>
          </w:tcPr>
          <w:p w14:paraId="58F6CB2E" w14:textId="41EED5B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202,727 </w:t>
            </w:r>
          </w:p>
        </w:tc>
        <w:tc>
          <w:tcPr>
            <w:tcW w:w="310" w:type="pct"/>
            <w:noWrap/>
            <w:vAlign w:val="bottom"/>
          </w:tcPr>
          <w:p w14:paraId="0EDD8220" w14:textId="0288D573"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205,817 </w:t>
            </w:r>
          </w:p>
        </w:tc>
        <w:tc>
          <w:tcPr>
            <w:tcW w:w="411" w:type="pct"/>
            <w:noWrap/>
            <w:vAlign w:val="bottom"/>
          </w:tcPr>
          <w:p w14:paraId="62D5B401" w14:textId="567150B4"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192,094 </w:t>
            </w:r>
          </w:p>
        </w:tc>
        <w:tc>
          <w:tcPr>
            <w:tcW w:w="448" w:type="pct"/>
            <w:noWrap/>
            <w:vAlign w:val="bottom"/>
          </w:tcPr>
          <w:p w14:paraId="3B6774E9" w14:textId="5431DE83"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1,773,027 </w:t>
            </w:r>
          </w:p>
        </w:tc>
      </w:tr>
      <w:tr w:rsidR="000B10A2" w:rsidRPr="001B701F" w14:paraId="7D4CB47B" w14:textId="77777777" w:rsidTr="002C573E">
        <w:trPr>
          <w:trHeight w:val="300"/>
        </w:trPr>
        <w:tc>
          <w:tcPr>
            <w:tcW w:w="1284" w:type="pct"/>
            <w:noWrap/>
          </w:tcPr>
          <w:p w14:paraId="39FB46D3" w14:textId="02B4BE6F" w:rsidR="000B10A2" w:rsidRPr="001B701F" w:rsidRDefault="000B10A2" w:rsidP="000B10A2">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02" w:type="pct"/>
            <w:noWrap/>
            <w:vAlign w:val="bottom"/>
          </w:tcPr>
          <w:p w14:paraId="77D8D7CD" w14:textId="18321F4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1,260 </w:t>
            </w:r>
          </w:p>
        </w:tc>
        <w:tc>
          <w:tcPr>
            <w:tcW w:w="348" w:type="pct"/>
            <w:noWrap/>
            <w:vAlign w:val="bottom"/>
          </w:tcPr>
          <w:p w14:paraId="54DBDACB" w14:textId="55E5EE62"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3,708 </w:t>
            </w:r>
          </w:p>
        </w:tc>
        <w:tc>
          <w:tcPr>
            <w:tcW w:w="347" w:type="pct"/>
            <w:noWrap/>
            <w:vAlign w:val="bottom"/>
          </w:tcPr>
          <w:p w14:paraId="11657963" w14:textId="70F70369"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6,087 </w:t>
            </w:r>
          </w:p>
        </w:tc>
        <w:tc>
          <w:tcPr>
            <w:tcW w:w="310" w:type="pct"/>
            <w:noWrap/>
            <w:vAlign w:val="bottom"/>
          </w:tcPr>
          <w:p w14:paraId="7CEE840F" w14:textId="4F4ABCDE"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8,401 </w:t>
            </w:r>
          </w:p>
        </w:tc>
        <w:tc>
          <w:tcPr>
            <w:tcW w:w="310" w:type="pct"/>
            <w:noWrap/>
            <w:vAlign w:val="bottom"/>
          </w:tcPr>
          <w:p w14:paraId="654D1D05" w14:textId="013C75E1"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10,630 </w:t>
            </w:r>
          </w:p>
        </w:tc>
        <w:tc>
          <w:tcPr>
            <w:tcW w:w="310" w:type="pct"/>
            <w:noWrap/>
            <w:vAlign w:val="bottom"/>
          </w:tcPr>
          <w:p w14:paraId="5A5F4678" w14:textId="0782FB6E"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12,745 </w:t>
            </w:r>
          </w:p>
        </w:tc>
        <w:tc>
          <w:tcPr>
            <w:tcW w:w="310" w:type="pct"/>
            <w:noWrap/>
            <w:vAlign w:val="bottom"/>
          </w:tcPr>
          <w:p w14:paraId="141F5AE3" w14:textId="46F45166"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14,748 </w:t>
            </w:r>
          </w:p>
        </w:tc>
        <w:tc>
          <w:tcPr>
            <w:tcW w:w="310" w:type="pct"/>
            <w:noWrap/>
            <w:vAlign w:val="bottom"/>
          </w:tcPr>
          <w:p w14:paraId="11EE8285" w14:textId="25E3A25E"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16,640 </w:t>
            </w:r>
          </w:p>
        </w:tc>
        <w:tc>
          <w:tcPr>
            <w:tcW w:w="310" w:type="pct"/>
            <w:noWrap/>
            <w:vAlign w:val="bottom"/>
          </w:tcPr>
          <w:p w14:paraId="0611E9CF" w14:textId="28D8A5F3"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18,418 </w:t>
            </w:r>
          </w:p>
        </w:tc>
        <w:tc>
          <w:tcPr>
            <w:tcW w:w="411" w:type="pct"/>
            <w:noWrap/>
            <w:vAlign w:val="bottom"/>
          </w:tcPr>
          <w:p w14:paraId="7843543B" w14:textId="1A631ECA"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20,092 </w:t>
            </w:r>
          </w:p>
        </w:tc>
        <w:tc>
          <w:tcPr>
            <w:tcW w:w="448" w:type="pct"/>
            <w:noWrap/>
            <w:vAlign w:val="bottom"/>
          </w:tcPr>
          <w:p w14:paraId="4A0357D0" w14:textId="67A0F81B" w:rsidR="000B10A2" w:rsidRPr="00B64E86" w:rsidRDefault="000B10A2" w:rsidP="000B10A2">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112,729 </w:t>
            </w:r>
          </w:p>
        </w:tc>
      </w:tr>
    </w:tbl>
    <w:p w14:paraId="7CF6471B" w14:textId="77777777" w:rsidR="00B64E86" w:rsidRDefault="00B64E86" w:rsidP="00B64E86">
      <w:pPr>
        <w:rPr>
          <w:rFonts w:ascii="Times New Roman" w:hAnsi="Times New Roman" w:cs="Times New Roman"/>
          <w:b/>
          <w:bCs/>
          <w:sz w:val="20"/>
          <w:szCs w:val="20"/>
        </w:rPr>
      </w:pPr>
    </w:p>
    <w:p w14:paraId="1961941F" w14:textId="7DF3F765" w:rsidR="00AC2A1D" w:rsidRPr="00B64E86" w:rsidRDefault="00B64E86" w:rsidP="00B64E86">
      <w:pPr>
        <w:rPr>
          <w:rFonts w:ascii="Times New Roman" w:hAnsi="Times New Roman" w:cs="Times New Roman"/>
          <w:b/>
          <w:bCs/>
          <w:sz w:val="20"/>
          <w:szCs w:val="20"/>
        </w:rPr>
      </w:pPr>
      <w:proofErr w:type="spellStart"/>
      <w:proofErr w:type="gramStart"/>
      <w:r>
        <w:rPr>
          <w:rFonts w:ascii="Times New Roman" w:hAnsi="Times New Roman" w:cs="Times New Roman"/>
          <w:b/>
          <w:bCs/>
          <w:sz w:val="20"/>
          <w:szCs w:val="20"/>
        </w:rPr>
        <w:t>b.</w:t>
      </w:r>
      <w:r w:rsidR="0067251F" w:rsidRPr="00B64E86">
        <w:rPr>
          <w:rFonts w:ascii="Times New Roman" w:hAnsi="Times New Roman" w:cs="Times New Roman"/>
          <w:b/>
          <w:bCs/>
          <w:sz w:val="20"/>
          <w:szCs w:val="20"/>
        </w:rPr>
        <w:t>Women</w:t>
      </w:r>
      <w:proofErr w:type="spellEnd"/>
      <w:proofErr w:type="gramEnd"/>
      <w:r w:rsidR="0067251F" w:rsidRPr="00B64E86">
        <w:rPr>
          <w:rFonts w:ascii="Times New Roman" w:hAnsi="Times New Roman" w:cs="Times New Roman"/>
          <w:b/>
          <w:bCs/>
          <w:sz w:val="20"/>
          <w:szCs w:val="20"/>
        </w:rPr>
        <w:t xml:space="preserve"> </w:t>
      </w:r>
    </w:p>
    <w:p w14:paraId="65489DEC" w14:textId="77777777" w:rsidR="00B64E86" w:rsidRPr="001B701F" w:rsidRDefault="00B64E86" w:rsidP="00B64E86">
      <w:pPr>
        <w:pStyle w:val="ListParagraph"/>
        <w:rPr>
          <w:rFonts w:ascii="Times New Roman" w:hAnsi="Times New Roman" w:cs="Times New Roman"/>
          <w:b/>
          <w:bCs/>
          <w:sz w:val="20"/>
          <w:szCs w:val="20"/>
        </w:rPr>
      </w:pPr>
    </w:p>
    <w:tbl>
      <w:tblPr>
        <w:tblStyle w:val="TableGrid"/>
        <w:tblW w:w="5000" w:type="pct"/>
        <w:tblLook w:val="04A0" w:firstRow="1" w:lastRow="0" w:firstColumn="1" w:lastColumn="0" w:noHBand="0" w:noVBand="1"/>
      </w:tblPr>
      <w:tblGrid>
        <w:gridCol w:w="2035"/>
        <w:gridCol w:w="985"/>
        <w:gridCol w:w="985"/>
        <w:gridCol w:w="984"/>
        <w:gridCol w:w="984"/>
        <w:gridCol w:w="984"/>
        <w:gridCol w:w="984"/>
        <w:gridCol w:w="984"/>
        <w:gridCol w:w="984"/>
        <w:gridCol w:w="984"/>
        <w:gridCol w:w="984"/>
        <w:gridCol w:w="1073"/>
      </w:tblGrid>
      <w:tr w:rsidR="00755AD6" w:rsidRPr="001B701F" w14:paraId="02745375" w14:textId="77777777" w:rsidTr="00454B04">
        <w:trPr>
          <w:trHeight w:val="300"/>
        </w:trPr>
        <w:tc>
          <w:tcPr>
            <w:tcW w:w="737" w:type="pct"/>
            <w:noWrap/>
            <w:vAlign w:val="bottom"/>
            <w:hideMark/>
          </w:tcPr>
          <w:p w14:paraId="4F7C2BE0" w14:textId="64E20E2C"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95" w:type="pct"/>
            <w:noWrap/>
            <w:hideMark/>
          </w:tcPr>
          <w:p w14:paraId="06CA704C" w14:textId="160B448A"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87" w:type="pct"/>
            <w:noWrap/>
            <w:hideMark/>
          </w:tcPr>
          <w:p w14:paraId="1F42CA89" w14:textId="47A8487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87" w:type="pct"/>
            <w:noWrap/>
            <w:hideMark/>
          </w:tcPr>
          <w:p w14:paraId="6060A2B7" w14:textId="5242D8A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87" w:type="pct"/>
            <w:noWrap/>
            <w:hideMark/>
          </w:tcPr>
          <w:p w14:paraId="764F221D" w14:textId="56E17A91"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87" w:type="pct"/>
            <w:noWrap/>
            <w:hideMark/>
          </w:tcPr>
          <w:p w14:paraId="54DCB85B" w14:textId="4E66D4BE"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87" w:type="pct"/>
            <w:noWrap/>
            <w:hideMark/>
          </w:tcPr>
          <w:p w14:paraId="329964C9" w14:textId="425D99C8"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87" w:type="pct"/>
            <w:noWrap/>
            <w:hideMark/>
          </w:tcPr>
          <w:p w14:paraId="41BC31CF" w14:textId="329F758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87" w:type="pct"/>
            <w:noWrap/>
            <w:hideMark/>
          </w:tcPr>
          <w:p w14:paraId="6BCFB447" w14:textId="4149710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87" w:type="pct"/>
            <w:noWrap/>
            <w:hideMark/>
          </w:tcPr>
          <w:p w14:paraId="1A43FF15" w14:textId="2B7EE08A"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387" w:type="pct"/>
            <w:noWrap/>
            <w:hideMark/>
          </w:tcPr>
          <w:p w14:paraId="3D9D82B3" w14:textId="621790C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387" w:type="pct"/>
            <w:noWrap/>
            <w:hideMark/>
          </w:tcPr>
          <w:p w14:paraId="5EABDE19" w14:textId="06C2AAA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w:t>
            </w:r>
            <w:r w:rsidR="00B64E86">
              <w:rPr>
                <w:rFonts w:ascii="Times New Roman" w:eastAsia="Times New Roman" w:hAnsi="Times New Roman" w:cs="Times New Roman"/>
                <w:b/>
                <w:bCs/>
                <w:color w:val="000000"/>
                <w:kern w:val="0"/>
                <w:sz w:val="20"/>
                <w:szCs w:val="20"/>
                <w14:ligatures w14:val="none"/>
              </w:rPr>
              <w:t xml:space="preserve">b. </w:t>
            </w:r>
            <w:r w:rsidRPr="001B701F">
              <w:rPr>
                <w:rFonts w:ascii="Times New Roman" w:eastAsia="Times New Roman" w:hAnsi="Times New Roman" w:cs="Times New Roman"/>
                <w:b/>
                <w:bCs/>
                <w:color w:val="000000"/>
                <w:kern w:val="0"/>
                <w:sz w:val="20"/>
                <w:szCs w:val="20"/>
                <w14:ligatures w14:val="none"/>
              </w:rPr>
              <w:t>3)</w:t>
            </w:r>
          </w:p>
        </w:tc>
      </w:tr>
      <w:tr w:rsidR="00364D0B" w:rsidRPr="001B701F" w14:paraId="3E8406CB" w14:textId="77777777" w:rsidTr="00454B04">
        <w:trPr>
          <w:trHeight w:val="300"/>
        </w:trPr>
        <w:tc>
          <w:tcPr>
            <w:tcW w:w="737" w:type="pct"/>
            <w:noWrap/>
            <w:hideMark/>
          </w:tcPr>
          <w:p w14:paraId="43B251F9" w14:textId="55BD735C"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95" w:type="pct"/>
            <w:noWrap/>
            <w:vAlign w:val="bottom"/>
          </w:tcPr>
          <w:p w14:paraId="27CCC4C6" w14:textId="734305E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20,412 </w:t>
            </w:r>
          </w:p>
        </w:tc>
        <w:tc>
          <w:tcPr>
            <w:tcW w:w="387" w:type="pct"/>
            <w:noWrap/>
            <w:vAlign w:val="bottom"/>
          </w:tcPr>
          <w:p w14:paraId="75A59CC5" w14:textId="5FFA40A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40,872 </w:t>
            </w:r>
          </w:p>
        </w:tc>
        <w:tc>
          <w:tcPr>
            <w:tcW w:w="387" w:type="pct"/>
            <w:noWrap/>
            <w:vAlign w:val="bottom"/>
          </w:tcPr>
          <w:p w14:paraId="6D7C1E49" w14:textId="6B5C0EE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42,779 </w:t>
            </w:r>
          </w:p>
        </w:tc>
        <w:tc>
          <w:tcPr>
            <w:tcW w:w="387" w:type="pct"/>
            <w:noWrap/>
            <w:vAlign w:val="bottom"/>
          </w:tcPr>
          <w:p w14:paraId="4DA2C5F0" w14:textId="5F8EF484"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44,485 </w:t>
            </w:r>
          </w:p>
        </w:tc>
        <w:tc>
          <w:tcPr>
            <w:tcW w:w="387" w:type="pct"/>
            <w:noWrap/>
            <w:vAlign w:val="bottom"/>
          </w:tcPr>
          <w:p w14:paraId="789065EB" w14:textId="6D94D42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45,975 </w:t>
            </w:r>
          </w:p>
        </w:tc>
        <w:tc>
          <w:tcPr>
            <w:tcW w:w="387" w:type="pct"/>
            <w:noWrap/>
            <w:vAlign w:val="bottom"/>
          </w:tcPr>
          <w:p w14:paraId="56A2F17D" w14:textId="5FECC9B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47,116 </w:t>
            </w:r>
          </w:p>
        </w:tc>
        <w:tc>
          <w:tcPr>
            <w:tcW w:w="387" w:type="pct"/>
            <w:noWrap/>
            <w:vAlign w:val="bottom"/>
          </w:tcPr>
          <w:p w14:paraId="441731D6" w14:textId="1CA9BF6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47,968 </w:t>
            </w:r>
          </w:p>
        </w:tc>
        <w:tc>
          <w:tcPr>
            <w:tcW w:w="387" w:type="pct"/>
            <w:noWrap/>
            <w:vAlign w:val="bottom"/>
          </w:tcPr>
          <w:p w14:paraId="48DFA806" w14:textId="0655F4B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48,690 </w:t>
            </w:r>
          </w:p>
        </w:tc>
        <w:tc>
          <w:tcPr>
            <w:tcW w:w="387" w:type="pct"/>
            <w:noWrap/>
            <w:vAlign w:val="bottom"/>
          </w:tcPr>
          <w:p w14:paraId="473DBA62" w14:textId="74C0CCC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49,248 </w:t>
            </w:r>
          </w:p>
        </w:tc>
        <w:tc>
          <w:tcPr>
            <w:tcW w:w="387" w:type="pct"/>
            <w:noWrap/>
            <w:vAlign w:val="bottom"/>
          </w:tcPr>
          <w:p w14:paraId="26241107" w14:textId="6DD85DC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48,693 </w:t>
            </w:r>
          </w:p>
        </w:tc>
        <w:tc>
          <w:tcPr>
            <w:tcW w:w="387" w:type="pct"/>
            <w:noWrap/>
            <w:vAlign w:val="bottom"/>
          </w:tcPr>
          <w:p w14:paraId="50AE01B3" w14:textId="53339A6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436,238 </w:t>
            </w:r>
          </w:p>
        </w:tc>
      </w:tr>
      <w:tr w:rsidR="00364D0B" w:rsidRPr="001B701F" w14:paraId="6AF72E40" w14:textId="77777777" w:rsidTr="00454B04">
        <w:trPr>
          <w:trHeight w:val="300"/>
        </w:trPr>
        <w:tc>
          <w:tcPr>
            <w:tcW w:w="737" w:type="pct"/>
            <w:noWrap/>
            <w:hideMark/>
          </w:tcPr>
          <w:p w14:paraId="6A05809F" w14:textId="68BE2E6B"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95" w:type="pct"/>
            <w:noWrap/>
            <w:vAlign w:val="bottom"/>
          </w:tcPr>
          <w:p w14:paraId="393804A0" w14:textId="1FB60B8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41,815 </w:t>
            </w:r>
          </w:p>
        </w:tc>
        <w:tc>
          <w:tcPr>
            <w:tcW w:w="387" w:type="pct"/>
            <w:noWrap/>
            <w:vAlign w:val="bottom"/>
          </w:tcPr>
          <w:p w14:paraId="351630E3" w14:textId="5246776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43,777 </w:t>
            </w:r>
          </w:p>
        </w:tc>
        <w:tc>
          <w:tcPr>
            <w:tcW w:w="387" w:type="pct"/>
            <w:noWrap/>
            <w:vAlign w:val="bottom"/>
          </w:tcPr>
          <w:p w14:paraId="2F5E483C" w14:textId="0638132F"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45,559 </w:t>
            </w:r>
          </w:p>
        </w:tc>
        <w:tc>
          <w:tcPr>
            <w:tcW w:w="387" w:type="pct"/>
            <w:noWrap/>
            <w:vAlign w:val="bottom"/>
          </w:tcPr>
          <w:p w14:paraId="4F06027C" w14:textId="528A7B2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47,144 </w:t>
            </w:r>
          </w:p>
        </w:tc>
        <w:tc>
          <w:tcPr>
            <w:tcW w:w="387" w:type="pct"/>
            <w:noWrap/>
            <w:vAlign w:val="bottom"/>
          </w:tcPr>
          <w:p w14:paraId="349A1CF9" w14:textId="26693AD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48,519 </w:t>
            </w:r>
          </w:p>
        </w:tc>
        <w:tc>
          <w:tcPr>
            <w:tcW w:w="387" w:type="pct"/>
            <w:noWrap/>
            <w:vAlign w:val="bottom"/>
          </w:tcPr>
          <w:p w14:paraId="175652B4" w14:textId="616BB96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49,550 </w:t>
            </w:r>
          </w:p>
        </w:tc>
        <w:tc>
          <w:tcPr>
            <w:tcW w:w="387" w:type="pct"/>
            <w:noWrap/>
            <w:vAlign w:val="bottom"/>
          </w:tcPr>
          <w:p w14:paraId="65AF797D" w14:textId="1322AED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50,367 </w:t>
            </w:r>
          </w:p>
        </w:tc>
        <w:tc>
          <w:tcPr>
            <w:tcW w:w="387" w:type="pct"/>
            <w:noWrap/>
            <w:vAlign w:val="bottom"/>
          </w:tcPr>
          <w:p w14:paraId="17D48FCC" w14:textId="77321CF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51,055 </w:t>
            </w:r>
          </w:p>
        </w:tc>
        <w:tc>
          <w:tcPr>
            <w:tcW w:w="387" w:type="pct"/>
            <w:noWrap/>
            <w:vAlign w:val="bottom"/>
          </w:tcPr>
          <w:p w14:paraId="509D415A" w14:textId="45973AB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65,611 </w:t>
            </w:r>
          </w:p>
        </w:tc>
        <w:tc>
          <w:tcPr>
            <w:tcW w:w="387" w:type="pct"/>
            <w:noWrap/>
            <w:vAlign w:val="bottom"/>
          </w:tcPr>
          <w:p w14:paraId="3BE0F509" w14:textId="673EAF6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64,733 </w:t>
            </w:r>
          </w:p>
        </w:tc>
        <w:tc>
          <w:tcPr>
            <w:tcW w:w="387" w:type="pct"/>
            <w:noWrap/>
            <w:vAlign w:val="bottom"/>
          </w:tcPr>
          <w:p w14:paraId="40251DDB" w14:textId="1207A5D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508,130 </w:t>
            </w:r>
          </w:p>
        </w:tc>
      </w:tr>
      <w:tr w:rsidR="00364D0B" w:rsidRPr="001B701F" w14:paraId="742550B2" w14:textId="77777777" w:rsidTr="00454B04">
        <w:trPr>
          <w:trHeight w:val="300"/>
        </w:trPr>
        <w:tc>
          <w:tcPr>
            <w:tcW w:w="737" w:type="pct"/>
            <w:noWrap/>
            <w:hideMark/>
          </w:tcPr>
          <w:p w14:paraId="27B64955" w14:textId="381AF187"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95" w:type="pct"/>
            <w:noWrap/>
            <w:vAlign w:val="bottom"/>
          </w:tcPr>
          <w:p w14:paraId="779140F6" w14:textId="180C545B"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21,403 </w:t>
            </w:r>
          </w:p>
        </w:tc>
        <w:tc>
          <w:tcPr>
            <w:tcW w:w="387" w:type="pct"/>
            <w:noWrap/>
            <w:vAlign w:val="bottom"/>
          </w:tcPr>
          <w:p w14:paraId="1A7623B7" w14:textId="08B1D733"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2,904 </w:t>
            </w:r>
          </w:p>
        </w:tc>
        <w:tc>
          <w:tcPr>
            <w:tcW w:w="387" w:type="pct"/>
            <w:noWrap/>
            <w:vAlign w:val="bottom"/>
          </w:tcPr>
          <w:p w14:paraId="4144F12E" w14:textId="7C821A3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2,780 </w:t>
            </w:r>
          </w:p>
        </w:tc>
        <w:tc>
          <w:tcPr>
            <w:tcW w:w="387" w:type="pct"/>
            <w:noWrap/>
            <w:vAlign w:val="bottom"/>
          </w:tcPr>
          <w:p w14:paraId="0CE5596A" w14:textId="293E781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2,659 </w:t>
            </w:r>
          </w:p>
        </w:tc>
        <w:tc>
          <w:tcPr>
            <w:tcW w:w="387" w:type="pct"/>
            <w:noWrap/>
            <w:vAlign w:val="bottom"/>
          </w:tcPr>
          <w:p w14:paraId="55A3F9F8" w14:textId="06F1B07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2,544 </w:t>
            </w:r>
          </w:p>
        </w:tc>
        <w:tc>
          <w:tcPr>
            <w:tcW w:w="387" w:type="pct"/>
            <w:noWrap/>
            <w:vAlign w:val="bottom"/>
          </w:tcPr>
          <w:p w14:paraId="0EB97D5B" w14:textId="3B48E90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2,433 </w:t>
            </w:r>
          </w:p>
        </w:tc>
        <w:tc>
          <w:tcPr>
            <w:tcW w:w="387" w:type="pct"/>
            <w:noWrap/>
            <w:vAlign w:val="bottom"/>
          </w:tcPr>
          <w:p w14:paraId="7D0AD2DD" w14:textId="15E623F3"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2,399 </w:t>
            </w:r>
          </w:p>
        </w:tc>
        <w:tc>
          <w:tcPr>
            <w:tcW w:w="387" w:type="pct"/>
            <w:noWrap/>
            <w:vAlign w:val="bottom"/>
          </w:tcPr>
          <w:p w14:paraId="23485B14" w14:textId="7E6A2FA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2,365 </w:t>
            </w:r>
          </w:p>
        </w:tc>
        <w:tc>
          <w:tcPr>
            <w:tcW w:w="387" w:type="pct"/>
            <w:noWrap/>
            <w:vAlign w:val="bottom"/>
          </w:tcPr>
          <w:p w14:paraId="29DACC3C" w14:textId="762807D4"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16,363 </w:t>
            </w:r>
          </w:p>
        </w:tc>
        <w:tc>
          <w:tcPr>
            <w:tcW w:w="387" w:type="pct"/>
            <w:noWrap/>
            <w:vAlign w:val="bottom"/>
          </w:tcPr>
          <w:p w14:paraId="49D9D597" w14:textId="2AF8A87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16,041 </w:t>
            </w:r>
          </w:p>
        </w:tc>
        <w:tc>
          <w:tcPr>
            <w:tcW w:w="387" w:type="pct"/>
            <w:noWrap/>
            <w:vAlign w:val="bottom"/>
          </w:tcPr>
          <w:p w14:paraId="44E3D9BF" w14:textId="382078B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71,891 </w:t>
            </w:r>
          </w:p>
        </w:tc>
      </w:tr>
      <w:tr w:rsidR="00364D0B" w:rsidRPr="001B701F" w14:paraId="492DCC06" w14:textId="77777777" w:rsidTr="00454B04">
        <w:trPr>
          <w:trHeight w:val="300"/>
        </w:trPr>
        <w:tc>
          <w:tcPr>
            <w:tcW w:w="737" w:type="pct"/>
            <w:noWrap/>
            <w:hideMark/>
          </w:tcPr>
          <w:p w14:paraId="5A429515" w14:textId="1E64B69B"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95" w:type="pct"/>
            <w:noWrap/>
            <w:vAlign w:val="bottom"/>
          </w:tcPr>
          <w:p w14:paraId="04468848" w14:textId="0101B1D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38,768 </w:t>
            </w:r>
          </w:p>
        </w:tc>
        <w:tc>
          <w:tcPr>
            <w:tcW w:w="387" w:type="pct"/>
            <w:noWrap/>
            <w:vAlign w:val="bottom"/>
          </w:tcPr>
          <w:p w14:paraId="20E6EFD3" w14:textId="33C9775F"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40,886 </w:t>
            </w:r>
          </w:p>
        </w:tc>
        <w:tc>
          <w:tcPr>
            <w:tcW w:w="387" w:type="pct"/>
            <w:noWrap/>
            <w:vAlign w:val="bottom"/>
          </w:tcPr>
          <w:p w14:paraId="568B37EF" w14:textId="24030C2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42,822 </w:t>
            </w:r>
          </w:p>
        </w:tc>
        <w:tc>
          <w:tcPr>
            <w:tcW w:w="387" w:type="pct"/>
            <w:noWrap/>
            <w:vAlign w:val="bottom"/>
          </w:tcPr>
          <w:p w14:paraId="35EDB433" w14:textId="065205EB"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44,560 </w:t>
            </w:r>
          </w:p>
        </w:tc>
        <w:tc>
          <w:tcPr>
            <w:tcW w:w="387" w:type="pct"/>
            <w:noWrap/>
            <w:vAlign w:val="bottom"/>
          </w:tcPr>
          <w:p w14:paraId="7B26E356" w14:textId="58C9D598"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46,084 </w:t>
            </w:r>
          </w:p>
        </w:tc>
        <w:tc>
          <w:tcPr>
            <w:tcW w:w="387" w:type="pct"/>
            <w:noWrap/>
            <w:vAlign w:val="bottom"/>
          </w:tcPr>
          <w:p w14:paraId="1DEC6024" w14:textId="6914F7C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47,261 </w:t>
            </w:r>
          </w:p>
        </w:tc>
        <w:tc>
          <w:tcPr>
            <w:tcW w:w="387" w:type="pct"/>
            <w:noWrap/>
            <w:vAlign w:val="bottom"/>
          </w:tcPr>
          <w:p w14:paraId="10310F56" w14:textId="15E25E6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48,147 </w:t>
            </w:r>
          </w:p>
        </w:tc>
        <w:tc>
          <w:tcPr>
            <w:tcW w:w="387" w:type="pct"/>
            <w:noWrap/>
            <w:vAlign w:val="bottom"/>
          </w:tcPr>
          <w:p w14:paraId="452609F1" w14:textId="072CA2C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48,906 </w:t>
            </w:r>
          </w:p>
        </w:tc>
        <w:tc>
          <w:tcPr>
            <w:tcW w:w="387" w:type="pct"/>
            <w:noWrap/>
            <w:vAlign w:val="bottom"/>
          </w:tcPr>
          <w:p w14:paraId="5F584920" w14:textId="1806241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49,503 </w:t>
            </w:r>
          </w:p>
        </w:tc>
        <w:tc>
          <w:tcPr>
            <w:tcW w:w="387" w:type="pct"/>
            <w:noWrap/>
            <w:vAlign w:val="bottom"/>
          </w:tcPr>
          <w:p w14:paraId="58FA4403" w14:textId="37DD56B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49,067 </w:t>
            </w:r>
          </w:p>
        </w:tc>
        <w:tc>
          <w:tcPr>
            <w:tcW w:w="387" w:type="pct"/>
            <w:noWrap/>
            <w:vAlign w:val="bottom"/>
          </w:tcPr>
          <w:p w14:paraId="14101CCE" w14:textId="046DA77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456,003 </w:t>
            </w:r>
          </w:p>
        </w:tc>
      </w:tr>
      <w:tr w:rsidR="00364D0B" w:rsidRPr="001B701F" w14:paraId="67F7F7BF" w14:textId="77777777" w:rsidTr="00454B04">
        <w:trPr>
          <w:trHeight w:val="300"/>
        </w:trPr>
        <w:tc>
          <w:tcPr>
            <w:tcW w:w="737" w:type="pct"/>
            <w:noWrap/>
            <w:hideMark/>
          </w:tcPr>
          <w:p w14:paraId="7CF8DD10" w14:textId="4EBCE558"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95" w:type="pct"/>
            <w:noWrap/>
            <w:vAlign w:val="bottom"/>
          </w:tcPr>
          <w:p w14:paraId="783DC844" w14:textId="185377C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18,356 </w:t>
            </w:r>
          </w:p>
        </w:tc>
        <w:tc>
          <w:tcPr>
            <w:tcW w:w="387" w:type="pct"/>
            <w:noWrap/>
            <w:vAlign w:val="bottom"/>
          </w:tcPr>
          <w:p w14:paraId="7538D29C" w14:textId="5E47B63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 </w:t>
            </w:r>
          </w:p>
        </w:tc>
        <w:tc>
          <w:tcPr>
            <w:tcW w:w="387" w:type="pct"/>
            <w:noWrap/>
            <w:vAlign w:val="bottom"/>
          </w:tcPr>
          <w:p w14:paraId="1FF498E5" w14:textId="4F990843"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43 </w:t>
            </w:r>
          </w:p>
        </w:tc>
        <w:tc>
          <w:tcPr>
            <w:tcW w:w="387" w:type="pct"/>
            <w:noWrap/>
            <w:vAlign w:val="bottom"/>
          </w:tcPr>
          <w:p w14:paraId="059A442A" w14:textId="49C1E6F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75 </w:t>
            </w:r>
          </w:p>
        </w:tc>
        <w:tc>
          <w:tcPr>
            <w:tcW w:w="387" w:type="pct"/>
            <w:noWrap/>
            <w:vAlign w:val="bottom"/>
          </w:tcPr>
          <w:p w14:paraId="0A35B0DD" w14:textId="1E7589C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110 </w:t>
            </w:r>
          </w:p>
        </w:tc>
        <w:tc>
          <w:tcPr>
            <w:tcW w:w="387" w:type="pct"/>
            <w:noWrap/>
            <w:vAlign w:val="bottom"/>
          </w:tcPr>
          <w:p w14:paraId="48CECB34" w14:textId="3049BEE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144 </w:t>
            </w:r>
          </w:p>
        </w:tc>
        <w:tc>
          <w:tcPr>
            <w:tcW w:w="387" w:type="pct"/>
            <w:noWrap/>
            <w:vAlign w:val="bottom"/>
          </w:tcPr>
          <w:p w14:paraId="40565738" w14:textId="4AD8D08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179 </w:t>
            </w:r>
          </w:p>
        </w:tc>
        <w:tc>
          <w:tcPr>
            <w:tcW w:w="387" w:type="pct"/>
            <w:noWrap/>
            <w:vAlign w:val="bottom"/>
          </w:tcPr>
          <w:p w14:paraId="4B5CC434" w14:textId="6313598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216 </w:t>
            </w:r>
          </w:p>
        </w:tc>
        <w:tc>
          <w:tcPr>
            <w:tcW w:w="387" w:type="pct"/>
            <w:noWrap/>
            <w:vAlign w:val="bottom"/>
          </w:tcPr>
          <w:p w14:paraId="40DFD5F5" w14:textId="310C21B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254 </w:t>
            </w:r>
          </w:p>
        </w:tc>
        <w:tc>
          <w:tcPr>
            <w:tcW w:w="387" w:type="pct"/>
            <w:noWrap/>
            <w:vAlign w:val="bottom"/>
          </w:tcPr>
          <w:p w14:paraId="661FF463" w14:textId="659D0A18"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374 </w:t>
            </w:r>
          </w:p>
        </w:tc>
        <w:tc>
          <w:tcPr>
            <w:tcW w:w="387" w:type="pct"/>
            <w:noWrap/>
            <w:vAlign w:val="bottom"/>
          </w:tcPr>
          <w:p w14:paraId="72EF78BE" w14:textId="130F1D1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19,765 </w:t>
            </w:r>
          </w:p>
        </w:tc>
      </w:tr>
      <w:tr w:rsidR="00364D0B" w:rsidRPr="001B701F" w14:paraId="48EF69ED" w14:textId="77777777" w:rsidTr="00454B04">
        <w:trPr>
          <w:trHeight w:val="300"/>
        </w:trPr>
        <w:tc>
          <w:tcPr>
            <w:tcW w:w="737" w:type="pct"/>
            <w:noWrap/>
            <w:hideMark/>
          </w:tcPr>
          <w:p w14:paraId="2EE85BCA" w14:textId="759C8EBF"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lastRenderedPageBreak/>
              <w:t>Cohort 3 (scenario 3)</w:t>
            </w:r>
          </w:p>
        </w:tc>
        <w:tc>
          <w:tcPr>
            <w:tcW w:w="395" w:type="pct"/>
            <w:noWrap/>
            <w:vAlign w:val="bottom"/>
          </w:tcPr>
          <w:p w14:paraId="2334C6AF" w14:textId="11ECB6D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38,788 </w:t>
            </w:r>
          </w:p>
        </w:tc>
        <w:tc>
          <w:tcPr>
            <w:tcW w:w="387" w:type="pct"/>
            <w:noWrap/>
            <w:vAlign w:val="bottom"/>
          </w:tcPr>
          <w:p w14:paraId="3AB6FBCB" w14:textId="2968E383"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40,895 </w:t>
            </w:r>
          </w:p>
        </w:tc>
        <w:tc>
          <w:tcPr>
            <w:tcW w:w="387" w:type="pct"/>
            <w:noWrap/>
            <w:vAlign w:val="bottom"/>
          </w:tcPr>
          <w:p w14:paraId="18E67AE2" w14:textId="1696493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42,817 </w:t>
            </w:r>
          </w:p>
        </w:tc>
        <w:tc>
          <w:tcPr>
            <w:tcW w:w="387" w:type="pct"/>
            <w:noWrap/>
            <w:vAlign w:val="bottom"/>
          </w:tcPr>
          <w:p w14:paraId="5D04E54D" w14:textId="43534C2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44,537 </w:t>
            </w:r>
          </w:p>
        </w:tc>
        <w:tc>
          <w:tcPr>
            <w:tcW w:w="387" w:type="pct"/>
            <w:noWrap/>
            <w:vAlign w:val="bottom"/>
          </w:tcPr>
          <w:p w14:paraId="1FDD9377" w14:textId="6431A19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46,042 </w:t>
            </w:r>
          </w:p>
        </w:tc>
        <w:tc>
          <w:tcPr>
            <w:tcW w:w="387" w:type="pct"/>
            <w:noWrap/>
            <w:vAlign w:val="bottom"/>
          </w:tcPr>
          <w:p w14:paraId="126F0391" w14:textId="03E1E4A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47,198 </w:t>
            </w:r>
          </w:p>
        </w:tc>
        <w:tc>
          <w:tcPr>
            <w:tcW w:w="387" w:type="pct"/>
            <w:noWrap/>
            <w:vAlign w:val="bottom"/>
          </w:tcPr>
          <w:p w14:paraId="47E88227" w14:textId="61D0042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48,063 </w:t>
            </w:r>
          </w:p>
        </w:tc>
        <w:tc>
          <w:tcPr>
            <w:tcW w:w="387" w:type="pct"/>
            <w:noWrap/>
            <w:vAlign w:val="bottom"/>
          </w:tcPr>
          <w:p w14:paraId="3DD60003" w14:textId="7B2479E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48,799 </w:t>
            </w:r>
          </w:p>
        </w:tc>
        <w:tc>
          <w:tcPr>
            <w:tcW w:w="387" w:type="pct"/>
            <w:noWrap/>
            <w:vAlign w:val="bottom"/>
          </w:tcPr>
          <w:p w14:paraId="55CB57DE" w14:textId="7B74A32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49,371 </w:t>
            </w:r>
          </w:p>
        </w:tc>
        <w:tc>
          <w:tcPr>
            <w:tcW w:w="387" w:type="pct"/>
            <w:noWrap/>
            <w:vAlign w:val="bottom"/>
          </w:tcPr>
          <w:p w14:paraId="74F6C540" w14:textId="5A1E5DB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48,827 </w:t>
            </w:r>
          </w:p>
        </w:tc>
        <w:tc>
          <w:tcPr>
            <w:tcW w:w="387" w:type="pct"/>
            <w:noWrap/>
            <w:vAlign w:val="bottom"/>
          </w:tcPr>
          <w:p w14:paraId="39FA0DC7" w14:textId="109F0D3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455,336 </w:t>
            </w:r>
          </w:p>
        </w:tc>
      </w:tr>
      <w:tr w:rsidR="00364D0B" w:rsidRPr="001B701F" w14:paraId="121DFC21" w14:textId="77777777" w:rsidTr="00454B04">
        <w:trPr>
          <w:trHeight w:val="300"/>
        </w:trPr>
        <w:tc>
          <w:tcPr>
            <w:tcW w:w="737" w:type="pct"/>
            <w:noWrap/>
            <w:hideMark/>
          </w:tcPr>
          <w:p w14:paraId="23BF92C0" w14:textId="018762AE"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95" w:type="pct"/>
            <w:noWrap/>
            <w:vAlign w:val="bottom"/>
          </w:tcPr>
          <w:p w14:paraId="0FF6D23F" w14:textId="1D6C450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18,376 </w:t>
            </w:r>
          </w:p>
        </w:tc>
        <w:tc>
          <w:tcPr>
            <w:tcW w:w="387" w:type="pct"/>
            <w:noWrap/>
            <w:vAlign w:val="bottom"/>
          </w:tcPr>
          <w:p w14:paraId="0AEC6513" w14:textId="26AC444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23 </w:t>
            </w:r>
          </w:p>
        </w:tc>
        <w:tc>
          <w:tcPr>
            <w:tcW w:w="387" w:type="pct"/>
            <w:noWrap/>
            <w:vAlign w:val="bottom"/>
          </w:tcPr>
          <w:p w14:paraId="29EE477F" w14:textId="0EDD103F"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38 </w:t>
            </w:r>
          </w:p>
        </w:tc>
        <w:tc>
          <w:tcPr>
            <w:tcW w:w="387" w:type="pct"/>
            <w:noWrap/>
            <w:vAlign w:val="bottom"/>
          </w:tcPr>
          <w:p w14:paraId="35399274" w14:textId="0BF3848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52 </w:t>
            </w:r>
          </w:p>
        </w:tc>
        <w:tc>
          <w:tcPr>
            <w:tcW w:w="387" w:type="pct"/>
            <w:noWrap/>
            <w:vAlign w:val="bottom"/>
          </w:tcPr>
          <w:p w14:paraId="7CB43245" w14:textId="29ABDAD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67 </w:t>
            </w:r>
          </w:p>
        </w:tc>
        <w:tc>
          <w:tcPr>
            <w:tcW w:w="387" w:type="pct"/>
            <w:noWrap/>
            <w:vAlign w:val="bottom"/>
          </w:tcPr>
          <w:p w14:paraId="27F981DF" w14:textId="63284F7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81 </w:t>
            </w:r>
          </w:p>
        </w:tc>
        <w:tc>
          <w:tcPr>
            <w:tcW w:w="387" w:type="pct"/>
            <w:noWrap/>
            <w:vAlign w:val="bottom"/>
          </w:tcPr>
          <w:p w14:paraId="29F804C8" w14:textId="776EA67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95 </w:t>
            </w:r>
          </w:p>
        </w:tc>
        <w:tc>
          <w:tcPr>
            <w:tcW w:w="387" w:type="pct"/>
            <w:noWrap/>
            <w:vAlign w:val="bottom"/>
          </w:tcPr>
          <w:p w14:paraId="2ADC2C0C" w14:textId="0222759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109 </w:t>
            </w:r>
          </w:p>
        </w:tc>
        <w:tc>
          <w:tcPr>
            <w:tcW w:w="387" w:type="pct"/>
            <w:noWrap/>
            <w:vAlign w:val="bottom"/>
          </w:tcPr>
          <w:p w14:paraId="5B929576" w14:textId="7D17E8A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122 </w:t>
            </w:r>
          </w:p>
        </w:tc>
        <w:tc>
          <w:tcPr>
            <w:tcW w:w="387" w:type="pct"/>
            <w:noWrap/>
            <w:vAlign w:val="bottom"/>
          </w:tcPr>
          <w:p w14:paraId="217CA630" w14:textId="2337973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135 </w:t>
            </w:r>
          </w:p>
        </w:tc>
        <w:tc>
          <w:tcPr>
            <w:tcW w:w="387" w:type="pct"/>
            <w:noWrap/>
            <w:vAlign w:val="bottom"/>
          </w:tcPr>
          <w:p w14:paraId="46003C81" w14:textId="0C77ADD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19,098 </w:t>
            </w:r>
          </w:p>
        </w:tc>
      </w:tr>
      <w:tr w:rsidR="00364D0B" w:rsidRPr="001B701F" w14:paraId="4CFACBDB" w14:textId="77777777" w:rsidTr="00454B04">
        <w:trPr>
          <w:trHeight w:val="300"/>
        </w:trPr>
        <w:tc>
          <w:tcPr>
            <w:tcW w:w="737" w:type="pct"/>
            <w:noWrap/>
          </w:tcPr>
          <w:p w14:paraId="4F39CF12" w14:textId="12510BDB" w:rsidR="00364D0B" w:rsidRPr="001B701F" w:rsidRDefault="00364D0B" w:rsidP="00364D0B">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95" w:type="pct"/>
            <w:noWrap/>
            <w:vAlign w:val="bottom"/>
          </w:tcPr>
          <w:p w14:paraId="77C9C7C4" w14:textId="66559900"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20,414 </w:t>
            </w:r>
          </w:p>
        </w:tc>
        <w:tc>
          <w:tcPr>
            <w:tcW w:w="387" w:type="pct"/>
            <w:noWrap/>
            <w:vAlign w:val="bottom"/>
          </w:tcPr>
          <w:p w14:paraId="1301AF6E" w14:textId="7CDB8B29"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40,877 </w:t>
            </w:r>
          </w:p>
        </w:tc>
        <w:tc>
          <w:tcPr>
            <w:tcW w:w="387" w:type="pct"/>
            <w:noWrap/>
            <w:vAlign w:val="bottom"/>
          </w:tcPr>
          <w:p w14:paraId="42B3C0F0" w14:textId="0D768EE5"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42,786 </w:t>
            </w:r>
          </w:p>
        </w:tc>
        <w:tc>
          <w:tcPr>
            <w:tcW w:w="387" w:type="pct"/>
            <w:noWrap/>
            <w:vAlign w:val="bottom"/>
          </w:tcPr>
          <w:p w14:paraId="04FD96F3" w14:textId="1854A95B"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44,540 </w:t>
            </w:r>
          </w:p>
        </w:tc>
        <w:tc>
          <w:tcPr>
            <w:tcW w:w="387" w:type="pct"/>
            <w:noWrap/>
            <w:vAlign w:val="bottom"/>
          </w:tcPr>
          <w:p w14:paraId="0F94A100" w14:textId="02F1CA73"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46,018 </w:t>
            </w:r>
          </w:p>
        </w:tc>
        <w:tc>
          <w:tcPr>
            <w:tcW w:w="387" w:type="pct"/>
            <w:noWrap/>
            <w:vAlign w:val="bottom"/>
          </w:tcPr>
          <w:p w14:paraId="53F143BB" w14:textId="10F04EB5"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47,188 </w:t>
            </w:r>
          </w:p>
        </w:tc>
        <w:tc>
          <w:tcPr>
            <w:tcW w:w="387" w:type="pct"/>
            <w:noWrap/>
            <w:vAlign w:val="bottom"/>
          </w:tcPr>
          <w:p w14:paraId="69C048C1" w14:textId="6E0840AF"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48,065 </w:t>
            </w:r>
          </w:p>
        </w:tc>
        <w:tc>
          <w:tcPr>
            <w:tcW w:w="387" w:type="pct"/>
            <w:noWrap/>
            <w:vAlign w:val="bottom"/>
          </w:tcPr>
          <w:p w14:paraId="10B3FC91" w14:textId="4DA65CA1"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48,814 </w:t>
            </w:r>
          </w:p>
        </w:tc>
        <w:tc>
          <w:tcPr>
            <w:tcW w:w="387" w:type="pct"/>
            <w:noWrap/>
            <w:vAlign w:val="bottom"/>
          </w:tcPr>
          <w:p w14:paraId="63ED0218" w14:textId="023C6B6D"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49,399 </w:t>
            </w:r>
          </w:p>
        </w:tc>
        <w:tc>
          <w:tcPr>
            <w:tcW w:w="387" w:type="pct"/>
            <w:noWrap/>
            <w:vAlign w:val="bottom"/>
          </w:tcPr>
          <w:p w14:paraId="16762E22" w14:textId="62F1ED64"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48,869 </w:t>
            </w:r>
          </w:p>
        </w:tc>
        <w:tc>
          <w:tcPr>
            <w:tcW w:w="387" w:type="pct"/>
            <w:noWrap/>
            <w:vAlign w:val="bottom"/>
          </w:tcPr>
          <w:p w14:paraId="4ED498E8" w14:textId="762D0964"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436,972 </w:t>
            </w:r>
          </w:p>
        </w:tc>
      </w:tr>
      <w:tr w:rsidR="00364D0B" w:rsidRPr="001B701F" w14:paraId="110E1E03" w14:textId="77777777" w:rsidTr="00454B04">
        <w:trPr>
          <w:trHeight w:val="300"/>
        </w:trPr>
        <w:tc>
          <w:tcPr>
            <w:tcW w:w="737" w:type="pct"/>
            <w:noWrap/>
          </w:tcPr>
          <w:p w14:paraId="6C56BF27" w14:textId="65A20572" w:rsidR="00364D0B" w:rsidRPr="001B701F" w:rsidRDefault="00364D0B" w:rsidP="00364D0B">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95" w:type="pct"/>
            <w:noWrap/>
            <w:vAlign w:val="bottom"/>
          </w:tcPr>
          <w:p w14:paraId="56F03CA5" w14:textId="38CE4008"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2 </w:t>
            </w:r>
          </w:p>
        </w:tc>
        <w:tc>
          <w:tcPr>
            <w:tcW w:w="387" w:type="pct"/>
            <w:noWrap/>
            <w:vAlign w:val="bottom"/>
          </w:tcPr>
          <w:p w14:paraId="59535AFC" w14:textId="5B7B52BD"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5 </w:t>
            </w:r>
          </w:p>
        </w:tc>
        <w:tc>
          <w:tcPr>
            <w:tcW w:w="387" w:type="pct"/>
            <w:noWrap/>
            <w:vAlign w:val="bottom"/>
          </w:tcPr>
          <w:p w14:paraId="6DD6559A" w14:textId="252202B7"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 </w:t>
            </w:r>
          </w:p>
        </w:tc>
        <w:tc>
          <w:tcPr>
            <w:tcW w:w="387" w:type="pct"/>
            <w:noWrap/>
            <w:vAlign w:val="bottom"/>
          </w:tcPr>
          <w:p w14:paraId="529EEFE7" w14:textId="24CEE918"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55 </w:t>
            </w:r>
          </w:p>
        </w:tc>
        <w:tc>
          <w:tcPr>
            <w:tcW w:w="387" w:type="pct"/>
            <w:noWrap/>
            <w:vAlign w:val="bottom"/>
          </w:tcPr>
          <w:p w14:paraId="36664D9B" w14:textId="30D1038E"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43 </w:t>
            </w:r>
          </w:p>
        </w:tc>
        <w:tc>
          <w:tcPr>
            <w:tcW w:w="387" w:type="pct"/>
            <w:noWrap/>
            <w:vAlign w:val="bottom"/>
          </w:tcPr>
          <w:p w14:paraId="0DBC013D" w14:textId="5D821D26"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71 </w:t>
            </w:r>
          </w:p>
        </w:tc>
        <w:tc>
          <w:tcPr>
            <w:tcW w:w="387" w:type="pct"/>
            <w:noWrap/>
            <w:vAlign w:val="bottom"/>
          </w:tcPr>
          <w:p w14:paraId="0088310B" w14:textId="63A52E58"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98 </w:t>
            </w:r>
          </w:p>
        </w:tc>
        <w:tc>
          <w:tcPr>
            <w:tcW w:w="387" w:type="pct"/>
            <w:noWrap/>
            <w:vAlign w:val="bottom"/>
          </w:tcPr>
          <w:p w14:paraId="03CE2919" w14:textId="52EFC341"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125 </w:t>
            </w:r>
          </w:p>
        </w:tc>
        <w:tc>
          <w:tcPr>
            <w:tcW w:w="387" w:type="pct"/>
            <w:noWrap/>
            <w:vAlign w:val="bottom"/>
          </w:tcPr>
          <w:p w14:paraId="170B5D1B" w14:textId="532273EC"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151 </w:t>
            </w:r>
          </w:p>
        </w:tc>
        <w:tc>
          <w:tcPr>
            <w:tcW w:w="387" w:type="pct"/>
            <w:noWrap/>
            <w:vAlign w:val="bottom"/>
          </w:tcPr>
          <w:p w14:paraId="29FF9C8D" w14:textId="6BC6005F"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177 </w:t>
            </w:r>
          </w:p>
        </w:tc>
        <w:tc>
          <w:tcPr>
            <w:tcW w:w="387" w:type="pct"/>
            <w:noWrap/>
            <w:vAlign w:val="bottom"/>
          </w:tcPr>
          <w:p w14:paraId="4E258939" w14:textId="26091BF9"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733 </w:t>
            </w:r>
          </w:p>
        </w:tc>
      </w:tr>
    </w:tbl>
    <w:p w14:paraId="217B19C7"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0A98A45D"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1CE638B0" w14:textId="44E6F208"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del w:id="71" w:author="Dina H F Abushanab" w:date="2025-02-02T18:48:00Z">
        <w:r w:rsidRPr="001B701F" w:rsidDel="009C3CCD">
          <w:rPr>
            <w:rFonts w:ascii="Times New Roman" w:hAnsi="Times New Roman" w:cs="Times New Roman"/>
            <w:kern w:val="0"/>
            <w:sz w:val="18"/>
            <w:szCs w:val="18"/>
          </w:rPr>
          <w:delText>systolic blood pressure (SBP)</w:delText>
        </w:r>
      </w:del>
      <w:ins w:id="72" w:author="Dina H F Abushanab" w:date="2025-02-02T18:48:00Z">
        <w:r w:rsidR="009C3CCD">
          <w:rPr>
            <w:rFonts w:ascii="Times New Roman" w:hAnsi="Times New Roman" w:cs="Times New Roman"/>
            <w:kern w:val="0"/>
            <w:sz w:val="18"/>
            <w:szCs w:val="18"/>
          </w:rPr>
          <w:t>hypertension</w:t>
        </w:r>
      </w:ins>
      <w:r w:rsidRPr="001B701F">
        <w:rPr>
          <w:rFonts w:ascii="Times New Roman" w:hAnsi="Times New Roman" w:cs="Times New Roman"/>
          <w:kern w:val="0"/>
          <w:sz w:val="18"/>
          <w:szCs w:val="18"/>
        </w:rPr>
        <w:t>.</w:t>
      </w:r>
    </w:p>
    <w:p w14:paraId="4719748E"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7AB2EF3F" w14:textId="35A8CD22" w:rsidR="00B27061" w:rsidRPr="001B701F" w:rsidRDefault="00B27061" w:rsidP="00B2706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4 (scenario 4): the model assumed a 39 mg/dl reduction in </w:t>
      </w:r>
      <w:ins w:id="73" w:author="Dina H F Abushanab" w:date="2025-02-02T18:48:00Z">
        <w:r w:rsidR="009C3CCD" w:rsidRPr="00406258">
          <w:rPr>
            <w:rFonts w:ascii="Times New Roman" w:hAnsi="Times New Roman" w:cs="Times New Roman"/>
            <w:kern w:val="0"/>
            <w:sz w:val="18"/>
            <w:szCs w:val="18"/>
          </w:rPr>
          <w:t>hypercholesterolemia</w:t>
        </w:r>
      </w:ins>
      <w:del w:id="74" w:author="Dina H F Abushanab" w:date="2025-02-02T18:48:00Z">
        <w:r w:rsidRPr="001B701F" w:rsidDel="009C3CCD">
          <w:rPr>
            <w:rFonts w:ascii="Times New Roman" w:hAnsi="Times New Roman" w:cs="Times New Roman"/>
            <w:kern w:val="0"/>
            <w:sz w:val="18"/>
            <w:szCs w:val="18"/>
          </w:rPr>
          <w:delText>total cholesterol</w:delText>
        </w:r>
      </w:del>
      <w:r w:rsidRPr="001B701F">
        <w:rPr>
          <w:rFonts w:ascii="Times New Roman" w:hAnsi="Times New Roman" w:cs="Times New Roman"/>
          <w:kern w:val="0"/>
          <w:sz w:val="18"/>
          <w:szCs w:val="18"/>
        </w:rPr>
        <w:t>.</w:t>
      </w:r>
    </w:p>
    <w:p w14:paraId="30BB9BC3" w14:textId="7C27C0B0" w:rsidR="00BD3FA1" w:rsidRPr="001B701F" w:rsidRDefault="0051305B" w:rsidP="00BD3FA1">
      <w:pPr>
        <w:autoSpaceDE w:val="0"/>
        <w:autoSpaceDN w:val="0"/>
        <w:adjustRightInd w:val="0"/>
        <w:spacing w:after="0" w:line="240" w:lineRule="auto"/>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BD3FA1" w:rsidRPr="001B701F">
        <w:rPr>
          <w:rFonts w:ascii="Times New Roman" w:hAnsi="Times New Roman" w:cs="Times New Roman"/>
          <w:kern w:val="0"/>
          <w:sz w:val="18"/>
          <w:szCs w:val="18"/>
        </w:rPr>
        <w:t xml:space="preserve">#Numbers between brackets represent negative findings. </w:t>
      </w:r>
    </w:p>
    <w:p w14:paraId="1E619E5E" w14:textId="77777777" w:rsidR="00AC2A1D" w:rsidRPr="001B701F" w:rsidRDefault="00AC2A1D" w:rsidP="00AC2A1D">
      <w:pPr>
        <w:rPr>
          <w:rFonts w:ascii="Times New Roman" w:hAnsi="Times New Roman" w:cs="Times New Roman"/>
          <w:kern w:val="0"/>
          <w:sz w:val="20"/>
          <w:szCs w:val="20"/>
        </w:rPr>
      </w:pPr>
    </w:p>
    <w:p w14:paraId="626694D4" w14:textId="77777777" w:rsidR="000D6EC1" w:rsidRPr="001B701F" w:rsidRDefault="000D6EC1" w:rsidP="00A51D6C">
      <w:pPr>
        <w:rPr>
          <w:rFonts w:ascii="Times New Roman" w:hAnsi="Times New Roman" w:cs="Times New Roman"/>
          <w:b/>
          <w:bCs/>
          <w:sz w:val="20"/>
          <w:szCs w:val="20"/>
        </w:rPr>
      </w:pPr>
    </w:p>
    <w:p w14:paraId="63458607" w14:textId="77777777" w:rsidR="0051305B" w:rsidRDefault="0051305B">
      <w:pPr>
        <w:rPr>
          <w:rFonts w:ascii="Times New Roman" w:hAnsi="Times New Roman" w:cs="Times New Roman"/>
          <w:b/>
          <w:bCs/>
          <w:sz w:val="20"/>
          <w:szCs w:val="20"/>
        </w:rPr>
      </w:pPr>
      <w:r>
        <w:rPr>
          <w:rFonts w:ascii="Times New Roman" w:hAnsi="Times New Roman" w:cs="Times New Roman"/>
          <w:b/>
          <w:bCs/>
          <w:sz w:val="20"/>
          <w:szCs w:val="20"/>
        </w:rPr>
        <w:br w:type="page"/>
      </w:r>
    </w:p>
    <w:p w14:paraId="22054162" w14:textId="034D5170" w:rsidR="00AC2A1D" w:rsidRPr="001B701F" w:rsidRDefault="0050032E" w:rsidP="008627BB">
      <w:pPr>
        <w:rPr>
          <w:rFonts w:ascii="Times New Roman" w:hAnsi="Times New Roman" w:cs="Times New Roman"/>
          <w:b/>
          <w:bCs/>
          <w:kern w:val="0"/>
          <w:sz w:val="20"/>
          <w:szCs w:val="20"/>
        </w:rPr>
      </w:pPr>
      <w:r w:rsidRPr="001B701F">
        <w:rPr>
          <w:rFonts w:ascii="Times New Roman" w:hAnsi="Times New Roman" w:cs="Times New Roman"/>
          <w:b/>
          <w:bCs/>
          <w:sz w:val="20"/>
          <w:szCs w:val="20"/>
        </w:rPr>
        <w:lastRenderedPageBreak/>
        <w:t>Supplementary Table 1</w:t>
      </w:r>
      <w:r w:rsidR="006F0B88" w:rsidRPr="001B701F">
        <w:rPr>
          <w:rFonts w:ascii="Times New Roman" w:hAnsi="Times New Roman" w:cs="Times New Roman"/>
          <w:b/>
          <w:bCs/>
          <w:sz w:val="20"/>
          <w:szCs w:val="20"/>
        </w:rPr>
        <w:t>6</w:t>
      </w:r>
      <w:r w:rsidR="00AC2A1D" w:rsidRPr="001B701F">
        <w:rPr>
          <w:rFonts w:ascii="Times New Roman" w:hAnsi="Times New Roman" w:cs="Times New Roman"/>
          <w:b/>
          <w:bCs/>
          <w:sz w:val="20"/>
          <w:szCs w:val="20"/>
        </w:rPr>
        <w:t xml:space="preserve">. </w:t>
      </w:r>
      <w:r w:rsidR="008627BB" w:rsidRPr="001B701F">
        <w:rPr>
          <w:rFonts w:ascii="Times New Roman" w:hAnsi="Times New Roman" w:cs="Times New Roman"/>
          <w:b/>
          <w:bCs/>
          <w:kern w:val="0"/>
          <w:sz w:val="20"/>
          <w:szCs w:val="20"/>
        </w:rPr>
        <w:t>Impact on Productivity-Adjusted Life Years (PALYs) in a Qatari Working-Age Cohort with Type 2 Diabetes and First and Recurrent Cardiovascular Disease Events.</w:t>
      </w:r>
    </w:p>
    <w:p w14:paraId="3EAA2026" w14:textId="7516E521" w:rsidR="00AC2A1D" w:rsidRPr="001B701F" w:rsidRDefault="0067251F" w:rsidP="0067251F">
      <w:pPr>
        <w:pStyle w:val="ListParagraph"/>
        <w:numPr>
          <w:ilvl w:val="0"/>
          <w:numId w:val="11"/>
        </w:numPr>
        <w:rPr>
          <w:rFonts w:ascii="Times New Roman" w:hAnsi="Times New Roman" w:cs="Times New Roman"/>
          <w:b/>
          <w:bCs/>
          <w:sz w:val="20"/>
          <w:szCs w:val="20"/>
        </w:rPr>
      </w:pPr>
      <w:r w:rsidRPr="001B701F">
        <w:rPr>
          <w:rFonts w:ascii="Times New Roman" w:hAnsi="Times New Roman" w:cs="Times New Roman"/>
          <w:b/>
          <w:bCs/>
          <w:sz w:val="20"/>
          <w:szCs w:val="20"/>
        </w:rPr>
        <w:t xml:space="preserve">Men </w:t>
      </w:r>
    </w:p>
    <w:tbl>
      <w:tblPr>
        <w:tblStyle w:val="TableGrid"/>
        <w:tblW w:w="5000" w:type="pct"/>
        <w:tblLook w:val="04A0" w:firstRow="1" w:lastRow="0" w:firstColumn="1" w:lastColumn="0" w:noHBand="0" w:noVBand="1"/>
      </w:tblPr>
      <w:tblGrid>
        <w:gridCol w:w="1327"/>
        <w:gridCol w:w="1025"/>
        <w:gridCol w:w="1029"/>
        <w:gridCol w:w="993"/>
        <w:gridCol w:w="1029"/>
        <w:gridCol w:w="1029"/>
        <w:gridCol w:w="993"/>
        <w:gridCol w:w="1029"/>
        <w:gridCol w:w="993"/>
        <w:gridCol w:w="1029"/>
        <w:gridCol w:w="1264"/>
        <w:gridCol w:w="1210"/>
      </w:tblGrid>
      <w:tr w:rsidR="00755AD6" w:rsidRPr="001B701F" w14:paraId="4D7AB77A" w14:textId="77777777" w:rsidTr="00454B04">
        <w:trPr>
          <w:trHeight w:val="300"/>
        </w:trPr>
        <w:tc>
          <w:tcPr>
            <w:tcW w:w="492" w:type="pct"/>
            <w:noWrap/>
            <w:vAlign w:val="bottom"/>
            <w:hideMark/>
          </w:tcPr>
          <w:p w14:paraId="5C0269C8" w14:textId="06B82FFB"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t>Year</w:t>
            </w:r>
          </w:p>
        </w:tc>
        <w:tc>
          <w:tcPr>
            <w:tcW w:w="398" w:type="pct"/>
            <w:noWrap/>
            <w:hideMark/>
          </w:tcPr>
          <w:p w14:paraId="308E7CF5" w14:textId="4E75AA3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98" w:type="pct"/>
            <w:noWrap/>
            <w:hideMark/>
          </w:tcPr>
          <w:p w14:paraId="655C937A" w14:textId="0438367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89" w:type="pct"/>
            <w:noWrap/>
            <w:hideMark/>
          </w:tcPr>
          <w:p w14:paraId="2B928C4F" w14:textId="1179641A"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98" w:type="pct"/>
            <w:noWrap/>
            <w:hideMark/>
          </w:tcPr>
          <w:p w14:paraId="301D7623" w14:textId="5A18E95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98" w:type="pct"/>
            <w:noWrap/>
            <w:hideMark/>
          </w:tcPr>
          <w:p w14:paraId="7549E278" w14:textId="3F9DFF32"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85" w:type="pct"/>
            <w:noWrap/>
            <w:hideMark/>
          </w:tcPr>
          <w:p w14:paraId="2E8219EB" w14:textId="4F866A66"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98" w:type="pct"/>
            <w:noWrap/>
            <w:hideMark/>
          </w:tcPr>
          <w:p w14:paraId="50291DD1" w14:textId="62FCC55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89" w:type="pct"/>
            <w:noWrap/>
            <w:hideMark/>
          </w:tcPr>
          <w:p w14:paraId="5469C5C6" w14:textId="27C1051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400" w:type="pct"/>
            <w:noWrap/>
            <w:hideMark/>
          </w:tcPr>
          <w:p w14:paraId="78D51784" w14:textId="62CA23E4"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486" w:type="pct"/>
            <w:noWrap/>
            <w:hideMark/>
          </w:tcPr>
          <w:p w14:paraId="21F413F2" w14:textId="626D3D9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469" w:type="pct"/>
            <w:noWrap/>
            <w:hideMark/>
          </w:tcPr>
          <w:p w14:paraId="2BAE0175" w14:textId="52E574D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364D0B" w:rsidRPr="001B701F" w14:paraId="09D19E53" w14:textId="77777777" w:rsidTr="00454B04">
        <w:trPr>
          <w:trHeight w:val="300"/>
        </w:trPr>
        <w:tc>
          <w:tcPr>
            <w:tcW w:w="492" w:type="pct"/>
            <w:noWrap/>
            <w:hideMark/>
          </w:tcPr>
          <w:p w14:paraId="77DD9237" w14:textId="11309DB1"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398" w:type="pct"/>
            <w:noWrap/>
            <w:vAlign w:val="bottom"/>
          </w:tcPr>
          <w:p w14:paraId="3A4AD307" w14:textId="691A7DA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7,115,904,322 </w:t>
            </w:r>
          </w:p>
        </w:tc>
        <w:tc>
          <w:tcPr>
            <w:tcW w:w="398" w:type="pct"/>
            <w:noWrap/>
            <w:vAlign w:val="bottom"/>
          </w:tcPr>
          <w:p w14:paraId="638E97CC" w14:textId="73C3D20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14,309,994,912 </w:t>
            </w:r>
          </w:p>
        </w:tc>
        <w:tc>
          <w:tcPr>
            <w:tcW w:w="389" w:type="pct"/>
            <w:noWrap/>
            <w:vAlign w:val="bottom"/>
          </w:tcPr>
          <w:p w14:paraId="7062484B" w14:textId="0CA3FF6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15,589,937,463 </w:t>
            </w:r>
          </w:p>
        </w:tc>
        <w:tc>
          <w:tcPr>
            <w:tcW w:w="398" w:type="pct"/>
            <w:noWrap/>
            <w:vAlign w:val="bottom"/>
          </w:tcPr>
          <w:p w14:paraId="057C67A0" w14:textId="486A000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16,900,282,735 </w:t>
            </w:r>
          </w:p>
        </w:tc>
        <w:tc>
          <w:tcPr>
            <w:tcW w:w="398" w:type="pct"/>
            <w:noWrap/>
            <w:vAlign w:val="bottom"/>
          </w:tcPr>
          <w:p w14:paraId="10A01AB4" w14:textId="1E54DA74"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18,218,477,416 </w:t>
            </w:r>
          </w:p>
        </w:tc>
        <w:tc>
          <w:tcPr>
            <w:tcW w:w="385" w:type="pct"/>
            <w:noWrap/>
            <w:vAlign w:val="bottom"/>
          </w:tcPr>
          <w:p w14:paraId="692D19FE" w14:textId="0BBDBC2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19,453,418,480 </w:t>
            </w:r>
          </w:p>
        </w:tc>
        <w:tc>
          <w:tcPr>
            <w:tcW w:w="398" w:type="pct"/>
            <w:noWrap/>
            <w:vAlign w:val="bottom"/>
          </w:tcPr>
          <w:p w14:paraId="024B24BB" w14:textId="51B049AB"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20,595,929,927 </w:t>
            </w:r>
          </w:p>
        </w:tc>
        <w:tc>
          <w:tcPr>
            <w:tcW w:w="389" w:type="pct"/>
            <w:noWrap/>
            <w:vAlign w:val="bottom"/>
          </w:tcPr>
          <w:p w14:paraId="17CCCC4A" w14:textId="6EB2121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21,712,659,295 </w:t>
            </w:r>
          </w:p>
        </w:tc>
        <w:tc>
          <w:tcPr>
            <w:tcW w:w="400" w:type="pct"/>
            <w:noWrap/>
            <w:vAlign w:val="bottom"/>
          </w:tcPr>
          <w:p w14:paraId="26C5E8C3" w14:textId="05207B0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22,784,039,205 </w:t>
            </w:r>
          </w:p>
        </w:tc>
        <w:tc>
          <w:tcPr>
            <w:tcW w:w="486" w:type="pct"/>
            <w:noWrap/>
            <w:vAlign w:val="bottom"/>
          </w:tcPr>
          <w:p w14:paraId="117F3BF6" w14:textId="320963B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21,790,487,289 </w:t>
            </w:r>
          </w:p>
        </w:tc>
        <w:tc>
          <w:tcPr>
            <w:tcW w:w="469" w:type="pct"/>
            <w:noWrap/>
            <w:vAlign w:val="bottom"/>
          </w:tcPr>
          <w:p w14:paraId="592C0BE8" w14:textId="60A0A51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178,471,131,045 </w:t>
            </w:r>
          </w:p>
        </w:tc>
      </w:tr>
      <w:tr w:rsidR="00364D0B" w:rsidRPr="001B701F" w14:paraId="43B26E79" w14:textId="77777777" w:rsidTr="00454B04">
        <w:trPr>
          <w:trHeight w:val="300"/>
        </w:trPr>
        <w:tc>
          <w:tcPr>
            <w:tcW w:w="492" w:type="pct"/>
            <w:noWrap/>
            <w:hideMark/>
          </w:tcPr>
          <w:p w14:paraId="49B37DDD" w14:textId="504265FB"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398" w:type="pct"/>
            <w:noWrap/>
            <w:vAlign w:val="bottom"/>
          </w:tcPr>
          <w:p w14:paraId="73578872" w14:textId="71E0AEC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13,705,029,130 </w:t>
            </w:r>
          </w:p>
        </w:tc>
        <w:tc>
          <w:tcPr>
            <w:tcW w:w="398" w:type="pct"/>
            <w:noWrap/>
            <w:vAlign w:val="bottom"/>
          </w:tcPr>
          <w:p w14:paraId="001A83EA" w14:textId="13A74FA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14,942,578,884 </w:t>
            </w:r>
          </w:p>
        </w:tc>
        <w:tc>
          <w:tcPr>
            <w:tcW w:w="389" w:type="pct"/>
            <w:noWrap/>
            <w:vAlign w:val="bottom"/>
          </w:tcPr>
          <w:p w14:paraId="14435D49" w14:textId="548318AB"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16,226,163,558 </w:t>
            </w:r>
          </w:p>
        </w:tc>
        <w:tc>
          <w:tcPr>
            <w:tcW w:w="398" w:type="pct"/>
            <w:noWrap/>
            <w:vAlign w:val="bottom"/>
          </w:tcPr>
          <w:p w14:paraId="775E729D" w14:textId="3A31D74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17,540,327,829 </w:t>
            </w:r>
          </w:p>
        </w:tc>
        <w:tc>
          <w:tcPr>
            <w:tcW w:w="398" w:type="pct"/>
            <w:noWrap/>
            <w:vAlign w:val="bottom"/>
          </w:tcPr>
          <w:p w14:paraId="7D5FE8F9" w14:textId="32ADFCE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18,862,509,833 </w:t>
            </w:r>
          </w:p>
        </w:tc>
        <w:tc>
          <w:tcPr>
            <w:tcW w:w="385" w:type="pct"/>
            <w:noWrap/>
            <w:vAlign w:val="bottom"/>
          </w:tcPr>
          <w:p w14:paraId="6379991B" w14:textId="4FD4894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20,101,611,549 </w:t>
            </w:r>
          </w:p>
        </w:tc>
        <w:tc>
          <w:tcPr>
            <w:tcW w:w="398" w:type="pct"/>
            <w:noWrap/>
            <w:vAlign w:val="bottom"/>
          </w:tcPr>
          <w:p w14:paraId="4AF39C5D" w14:textId="48B12EB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21,248,511,897 </w:t>
            </w:r>
          </w:p>
        </w:tc>
        <w:tc>
          <w:tcPr>
            <w:tcW w:w="389" w:type="pct"/>
            <w:noWrap/>
            <w:vAlign w:val="bottom"/>
          </w:tcPr>
          <w:p w14:paraId="7EC289C7" w14:textId="4CB5576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22,369,892,973 </w:t>
            </w:r>
          </w:p>
        </w:tc>
        <w:tc>
          <w:tcPr>
            <w:tcW w:w="400" w:type="pct"/>
            <w:noWrap/>
            <w:vAlign w:val="bottom"/>
          </w:tcPr>
          <w:p w14:paraId="082C8A03" w14:textId="0F97EEA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23,446,182,018 </w:t>
            </w:r>
          </w:p>
        </w:tc>
        <w:tc>
          <w:tcPr>
            <w:tcW w:w="486" w:type="pct"/>
            <w:noWrap/>
            <w:vAlign w:val="bottom"/>
          </w:tcPr>
          <w:p w14:paraId="2FB74C2A" w14:textId="0649F35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22,285,816,509 </w:t>
            </w:r>
          </w:p>
        </w:tc>
        <w:tc>
          <w:tcPr>
            <w:tcW w:w="469" w:type="pct"/>
            <w:noWrap/>
            <w:vAlign w:val="bottom"/>
          </w:tcPr>
          <w:p w14:paraId="25F1AE24" w14:textId="1CC2F63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190,728,624,180 </w:t>
            </w:r>
          </w:p>
        </w:tc>
      </w:tr>
      <w:tr w:rsidR="00364D0B" w:rsidRPr="001B701F" w14:paraId="771C3579" w14:textId="77777777" w:rsidTr="00454B04">
        <w:trPr>
          <w:trHeight w:val="300"/>
        </w:trPr>
        <w:tc>
          <w:tcPr>
            <w:tcW w:w="492" w:type="pct"/>
            <w:noWrap/>
            <w:hideMark/>
          </w:tcPr>
          <w:p w14:paraId="2F44F82B" w14:textId="617994EA"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398" w:type="pct"/>
            <w:noWrap/>
            <w:vAlign w:val="bottom"/>
          </w:tcPr>
          <w:p w14:paraId="5A0F2AC0" w14:textId="2A70C91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6,589,124,808 </w:t>
            </w:r>
          </w:p>
        </w:tc>
        <w:tc>
          <w:tcPr>
            <w:tcW w:w="398" w:type="pct"/>
            <w:noWrap/>
            <w:vAlign w:val="bottom"/>
          </w:tcPr>
          <w:p w14:paraId="12E7F5D3" w14:textId="3F19A21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632,583,972 </w:t>
            </w:r>
          </w:p>
        </w:tc>
        <w:tc>
          <w:tcPr>
            <w:tcW w:w="389" w:type="pct"/>
            <w:noWrap/>
            <w:vAlign w:val="bottom"/>
          </w:tcPr>
          <w:p w14:paraId="67CE4C9B" w14:textId="0EB768C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636,226,095 </w:t>
            </w:r>
          </w:p>
        </w:tc>
        <w:tc>
          <w:tcPr>
            <w:tcW w:w="398" w:type="pct"/>
            <w:noWrap/>
            <w:vAlign w:val="bottom"/>
          </w:tcPr>
          <w:p w14:paraId="705DD5E9" w14:textId="79F23F53"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640,045,094 </w:t>
            </w:r>
          </w:p>
        </w:tc>
        <w:tc>
          <w:tcPr>
            <w:tcW w:w="398" w:type="pct"/>
            <w:noWrap/>
            <w:vAlign w:val="bottom"/>
          </w:tcPr>
          <w:p w14:paraId="5AE4324C" w14:textId="5291DD1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644,032,417 </w:t>
            </w:r>
          </w:p>
        </w:tc>
        <w:tc>
          <w:tcPr>
            <w:tcW w:w="385" w:type="pct"/>
            <w:noWrap/>
            <w:vAlign w:val="bottom"/>
          </w:tcPr>
          <w:p w14:paraId="7F6A61C0" w14:textId="4FDE3C3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648,193,069 </w:t>
            </w:r>
          </w:p>
        </w:tc>
        <w:tc>
          <w:tcPr>
            <w:tcW w:w="398" w:type="pct"/>
            <w:noWrap/>
            <w:vAlign w:val="bottom"/>
          </w:tcPr>
          <w:p w14:paraId="2F350248" w14:textId="44C02E8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652,581,970 </w:t>
            </w:r>
          </w:p>
        </w:tc>
        <w:tc>
          <w:tcPr>
            <w:tcW w:w="389" w:type="pct"/>
            <w:noWrap/>
            <w:vAlign w:val="bottom"/>
          </w:tcPr>
          <w:p w14:paraId="1FA53DA1" w14:textId="372C17C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657,233,678 </w:t>
            </w:r>
          </w:p>
        </w:tc>
        <w:tc>
          <w:tcPr>
            <w:tcW w:w="400" w:type="pct"/>
            <w:noWrap/>
            <w:vAlign w:val="bottom"/>
          </w:tcPr>
          <w:p w14:paraId="213A092E" w14:textId="6F58F92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662,142,813 </w:t>
            </w:r>
          </w:p>
        </w:tc>
        <w:tc>
          <w:tcPr>
            <w:tcW w:w="486" w:type="pct"/>
            <w:noWrap/>
            <w:vAlign w:val="bottom"/>
          </w:tcPr>
          <w:p w14:paraId="4A7EEC52" w14:textId="1C169C5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495,329,220 </w:t>
            </w:r>
          </w:p>
        </w:tc>
        <w:tc>
          <w:tcPr>
            <w:tcW w:w="469" w:type="pct"/>
            <w:noWrap/>
            <w:vAlign w:val="bottom"/>
          </w:tcPr>
          <w:p w14:paraId="023CF1FD" w14:textId="6930331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12,257,493,135 </w:t>
            </w:r>
          </w:p>
        </w:tc>
      </w:tr>
      <w:tr w:rsidR="00364D0B" w:rsidRPr="001B701F" w14:paraId="0382D0F0" w14:textId="77777777" w:rsidTr="00454B04">
        <w:trPr>
          <w:trHeight w:val="300"/>
        </w:trPr>
        <w:tc>
          <w:tcPr>
            <w:tcW w:w="492" w:type="pct"/>
            <w:noWrap/>
            <w:hideMark/>
          </w:tcPr>
          <w:p w14:paraId="2337CD43" w14:textId="50E7B709"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398" w:type="pct"/>
            <w:noWrap/>
            <w:vAlign w:val="bottom"/>
          </w:tcPr>
          <w:p w14:paraId="20F5E6F5" w14:textId="3F18EF68"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13,172,263,761 </w:t>
            </w:r>
          </w:p>
        </w:tc>
        <w:tc>
          <w:tcPr>
            <w:tcW w:w="398" w:type="pct"/>
            <w:noWrap/>
            <w:vAlign w:val="bottom"/>
          </w:tcPr>
          <w:p w14:paraId="14AA1973" w14:textId="71A617A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14,628,643,149 </w:t>
            </w:r>
          </w:p>
        </w:tc>
        <w:tc>
          <w:tcPr>
            <w:tcW w:w="389" w:type="pct"/>
            <w:noWrap/>
            <w:vAlign w:val="bottom"/>
          </w:tcPr>
          <w:p w14:paraId="5C9F1F73" w14:textId="3A638CF2"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16,144,019,789 </w:t>
            </w:r>
          </w:p>
        </w:tc>
        <w:tc>
          <w:tcPr>
            <w:tcW w:w="398" w:type="pct"/>
            <w:noWrap/>
            <w:vAlign w:val="bottom"/>
          </w:tcPr>
          <w:p w14:paraId="5F867457" w14:textId="12977E7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17,703,648,436 </w:t>
            </w:r>
          </w:p>
        </w:tc>
        <w:tc>
          <w:tcPr>
            <w:tcW w:w="398" w:type="pct"/>
            <w:noWrap/>
            <w:vAlign w:val="bottom"/>
          </w:tcPr>
          <w:p w14:paraId="442A0738" w14:textId="0DDB143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19,283,060,847 </w:t>
            </w:r>
          </w:p>
        </w:tc>
        <w:tc>
          <w:tcPr>
            <w:tcW w:w="385" w:type="pct"/>
            <w:noWrap/>
            <w:vAlign w:val="bottom"/>
          </w:tcPr>
          <w:p w14:paraId="1B63D27A" w14:textId="0E0BF0FF"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20,788,397,880 </w:t>
            </w:r>
          </w:p>
        </w:tc>
        <w:tc>
          <w:tcPr>
            <w:tcW w:w="398" w:type="pct"/>
            <w:noWrap/>
            <w:vAlign w:val="bottom"/>
          </w:tcPr>
          <w:p w14:paraId="5F8E51B5" w14:textId="71FE462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22,210,337,983 </w:t>
            </w:r>
          </w:p>
        </w:tc>
        <w:tc>
          <w:tcPr>
            <w:tcW w:w="389" w:type="pct"/>
            <w:noWrap/>
            <w:vAlign w:val="bottom"/>
          </w:tcPr>
          <w:p w14:paraId="71E18037" w14:textId="3E57268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23,615,327,712 </w:t>
            </w:r>
          </w:p>
        </w:tc>
        <w:tc>
          <w:tcPr>
            <w:tcW w:w="400" w:type="pct"/>
            <w:noWrap/>
            <w:vAlign w:val="bottom"/>
          </w:tcPr>
          <w:p w14:paraId="7300BAA9" w14:textId="591D082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24,983,136,418 </w:t>
            </w:r>
          </w:p>
        </w:tc>
        <w:tc>
          <w:tcPr>
            <w:tcW w:w="486" w:type="pct"/>
            <w:noWrap/>
            <w:vAlign w:val="bottom"/>
          </w:tcPr>
          <w:p w14:paraId="7E05C8D2" w14:textId="122E5BF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24,346,594,504 </w:t>
            </w:r>
          </w:p>
        </w:tc>
        <w:tc>
          <w:tcPr>
            <w:tcW w:w="469" w:type="pct"/>
            <w:noWrap/>
            <w:vAlign w:val="bottom"/>
          </w:tcPr>
          <w:p w14:paraId="3EF621FE" w14:textId="5FB8394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196,875,430,480 </w:t>
            </w:r>
          </w:p>
        </w:tc>
      </w:tr>
      <w:tr w:rsidR="00364D0B" w:rsidRPr="001B701F" w14:paraId="5522CFD2" w14:textId="77777777" w:rsidTr="00454B04">
        <w:trPr>
          <w:trHeight w:val="300"/>
        </w:trPr>
        <w:tc>
          <w:tcPr>
            <w:tcW w:w="492" w:type="pct"/>
            <w:noWrap/>
            <w:hideMark/>
          </w:tcPr>
          <w:p w14:paraId="4C963B7D" w14:textId="2CBB2F80"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398" w:type="pct"/>
            <w:noWrap/>
            <w:vAlign w:val="bottom"/>
          </w:tcPr>
          <w:p w14:paraId="34F4AB26" w14:textId="4B77ED63"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6,056,359,439 </w:t>
            </w:r>
          </w:p>
        </w:tc>
        <w:tc>
          <w:tcPr>
            <w:tcW w:w="398" w:type="pct"/>
            <w:noWrap/>
            <w:vAlign w:val="bottom"/>
          </w:tcPr>
          <w:p w14:paraId="2956A327" w14:textId="2CC6CA7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318,648,238 </w:t>
            </w:r>
          </w:p>
        </w:tc>
        <w:tc>
          <w:tcPr>
            <w:tcW w:w="389" w:type="pct"/>
            <w:noWrap/>
            <w:vAlign w:val="bottom"/>
          </w:tcPr>
          <w:p w14:paraId="7BBDDA8B" w14:textId="40AE8B7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554,082,326 </w:t>
            </w:r>
          </w:p>
        </w:tc>
        <w:tc>
          <w:tcPr>
            <w:tcW w:w="398" w:type="pct"/>
            <w:noWrap/>
            <w:vAlign w:val="bottom"/>
          </w:tcPr>
          <w:p w14:paraId="3D75FC5C" w14:textId="37DCCFB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803,365,701 </w:t>
            </w:r>
          </w:p>
        </w:tc>
        <w:tc>
          <w:tcPr>
            <w:tcW w:w="398" w:type="pct"/>
            <w:noWrap/>
            <w:vAlign w:val="bottom"/>
          </w:tcPr>
          <w:p w14:paraId="725F249E" w14:textId="4D576AFF"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1,064,583,431 </w:t>
            </w:r>
          </w:p>
        </w:tc>
        <w:tc>
          <w:tcPr>
            <w:tcW w:w="385" w:type="pct"/>
            <w:noWrap/>
            <w:vAlign w:val="bottom"/>
          </w:tcPr>
          <w:p w14:paraId="470CC160" w14:textId="699FA79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1,334,979,400 </w:t>
            </w:r>
          </w:p>
        </w:tc>
        <w:tc>
          <w:tcPr>
            <w:tcW w:w="398" w:type="pct"/>
            <w:noWrap/>
            <w:vAlign w:val="bottom"/>
          </w:tcPr>
          <w:p w14:paraId="4F636301" w14:textId="4344A24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1,614,408,057 </w:t>
            </w:r>
          </w:p>
        </w:tc>
        <w:tc>
          <w:tcPr>
            <w:tcW w:w="389" w:type="pct"/>
            <w:noWrap/>
            <w:vAlign w:val="bottom"/>
          </w:tcPr>
          <w:p w14:paraId="32DA031E" w14:textId="7321D69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1,902,668,417 </w:t>
            </w:r>
          </w:p>
        </w:tc>
        <w:tc>
          <w:tcPr>
            <w:tcW w:w="400" w:type="pct"/>
            <w:noWrap/>
            <w:vAlign w:val="bottom"/>
          </w:tcPr>
          <w:p w14:paraId="70B662FF" w14:textId="27E8EDA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2,199,097,213 </w:t>
            </w:r>
          </w:p>
        </w:tc>
        <w:tc>
          <w:tcPr>
            <w:tcW w:w="486" w:type="pct"/>
            <w:noWrap/>
            <w:vAlign w:val="bottom"/>
          </w:tcPr>
          <w:p w14:paraId="2000CD52" w14:textId="274B36B3"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2,556,107,215 </w:t>
            </w:r>
          </w:p>
        </w:tc>
        <w:tc>
          <w:tcPr>
            <w:tcW w:w="469" w:type="pct"/>
            <w:noWrap/>
            <w:vAlign w:val="bottom"/>
          </w:tcPr>
          <w:p w14:paraId="59D17FDB" w14:textId="023CAFA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18,404,299,435 </w:t>
            </w:r>
          </w:p>
        </w:tc>
      </w:tr>
      <w:tr w:rsidR="00364D0B" w:rsidRPr="001B701F" w14:paraId="3BF2B126" w14:textId="77777777" w:rsidTr="00454B04">
        <w:trPr>
          <w:trHeight w:val="300"/>
        </w:trPr>
        <w:tc>
          <w:tcPr>
            <w:tcW w:w="492" w:type="pct"/>
            <w:noWrap/>
            <w:hideMark/>
          </w:tcPr>
          <w:p w14:paraId="338B8E45" w14:textId="151C925F"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398" w:type="pct"/>
            <w:noWrap/>
            <w:vAlign w:val="bottom"/>
          </w:tcPr>
          <w:p w14:paraId="55D6E772" w14:textId="53860B2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13,175,241,917 </w:t>
            </w:r>
          </w:p>
        </w:tc>
        <w:tc>
          <w:tcPr>
            <w:tcW w:w="398" w:type="pct"/>
            <w:noWrap/>
            <w:vAlign w:val="bottom"/>
          </w:tcPr>
          <w:p w14:paraId="3079D5FC" w14:textId="79A3C8BC"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14,624,983,798 </w:t>
            </w:r>
          </w:p>
        </w:tc>
        <w:tc>
          <w:tcPr>
            <w:tcW w:w="389" w:type="pct"/>
            <w:noWrap/>
            <w:vAlign w:val="bottom"/>
          </w:tcPr>
          <w:p w14:paraId="4D12E8A8" w14:textId="3B02370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16,133,253,045 </w:t>
            </w:r>
          </w:p>
        </w:tc>
        <w:tc>
          <w:tcPr>
            <w:tcW w:w="398" w:type="pct"/>
            <w:noWrap/>
            <w:vAlign w:val="bottom"/>
          </w:tcPr>
          <w:p w14:paraId="69745324" w14:textId="291BC0A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17,685,291,734 </w:t>
            </w:r>
          </w:p>
        </w:tc>
        <w:tc>
          <w:tcPr>
            <w:tcW w:w="398" w:type="pct"/>
            <w:noWrap/>
            <w:vAlign w:val="bottom"/>
          </w:tcPr>
          <w:p w14:paraId="2EA66B50" w14:textId="39062F5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19,256,695,847 </w:t>
            </w:r>
          </w:p>
        </w:tc>
        <w:tc>
          <w:tcPr>
            <w:tcW w:w="385" w:type="pct"/>
            <w:noWrap/>
            <w:vAlign w:val="bottom"/>
          </w:tcPr>
          <w:p w14:paraId="416FB0BB" w14:textId="2520C238"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20,753,720,364 </w:t>
            </w:r>
          </w:p>
        </w:tc>
        <w:tc>
          <w:tcPr>
            <w:tcW w:w="398" w:type="pct"/>
            <w:noWrap/>
            <w:vAlign w:val="bottom"/>
          </w:tcPr>
          <w:p w14:paraId="74DBD983" w14:textId="2A1A7578"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22,167,090,320 </w:t>
            </w:r>
          </w:p>
        </w:tc>
        <w:tc>
          <w:tcPr>
            <w:tcW w:w="389" w:type="pct"/>
            <w:noWrap/>
            <w:vAlign w:val="bottom"/>
          </w:tcPr>
          <w:p w14:paraId="31345FCA" w14:textId="664D291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23,563,267,519 </w:t>
            </w:r>
          </w:p>
        </w:tc>
        <w:tc>
          <w:tcPr>
            <w:tcW w:w="400" w:type="pct"/>
            <w:noWrap/>
            <w:vAlign w:val="bottom"/>
          </w:tcPr>
          <w:p w14:paraId="414BA31F" w14:textId="3AB22D64"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24,922,028,718 </w:t>
            </w:r>
          </w:p>
        </w:tc>
        <w:tc>
          <w:tcPr>
            <w:tcW w:w="486" w:type="pct"/>
            <w:noWrap/>
            <w:vAlign w:val="bottom"/>
          </w:tcPr>
          <w:p w14:paraId="0DBDB4D5" w14:textId="4891279F"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24,275,324,201 </w:t>
            </w:r>
          </w:p>
        </w:tc>
        <w:tc>
          <w:tcPr>
            <w:tcW w:w="469" w:type="pct"/>
            <w:noWrap/>
            <w:vAlign w:val="bottom"/>
          </w:tcPr>
          <w:p w14:paraId="41CEF751" w14:textId="281AC445"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196,556,897,463 </w:t>
            </w:r>
          </w:p>
        </w:tc>
      </w:tr>
      <w:tr w:rsidR="00364D0B" w:rsidRPr="001B701F" w14:paraId="33C6F82F" w14:textId="77777777" w:rsidTr="00454B04">
        <w:trPr>
          <w:trHeight w:val="300"/>
        </w:trPr>
        <w:tc>
          <w:tcPr>
            <w:tcW w:w="492" w:type="pct"/>
            <w:noWrap/>
            <w:hideMark/>
          </w:tcPr>
          <w:p w14:paraId="6882C6A9" w14:textId="0E579D72" w:rsidR="00364D0B" w:rsidRPr="001B701F" w:rsidRDefault="00364D0B" w:rsidP="00364D0B">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398" w:type="pct"/>
            <w:noWrap/>
            <w:vAlign w:val="bottom"/>
          </w:tcPr>
          <w:p w14:paraId="789A31AA" w14:textId="5F122E59"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6,059,337,595 </w:t>
            </w:r>
          </w:p>
        </w:tc>
        <w:tc>
          <w:tcPr>
            <w:tcW w:w="398" w:type="pct"/>
            <w:noWrap/>
            <w:vAlign w:val="bottom"/>
          </w:tcPr>
          <w:p w14:paraId="4E702E3C" w14:textId="3DA1CD3D"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314,988,886 </w:t>
            </w:r>
          </w:p>
        </w:tc>
        <w:tc>
          <w:tcPr>
            <w:tcW w:w="389" w:type="pct"/>
            <w:noWrap/>
            <w:vAlign w:val="bottom"/>
          </w:tcPr>
          <w:p w14:paraId="40AA87CB" w14:textId="7FB6DCF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543,315,582 </w:t>
            </w:r>
          </w:p>
        </w:tc>
        <w:tc>
          <w:tcPr>
            <w:tcW w:w="398" w:type="pct"/>
            <w:noWrap/>
            <w:vAlign w:val="bottom"/>
          </w:tcPr>
          <w:p w14:paraId="692841F9" w14:textId="510F2C0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785,008,999 </w:t>
            </w:r>
          </w:p>
        </w:tc>
        <w:tc>
          <w:tcPr>
            <w:tcW w:w="398" w:type="pct"/>
            <w:noWrap/>
            <w:vAlign w:val="bottom"/>
          </w:tcPr>
          <w:p w14:paraId="4877D562" w14:textId="53B92E3A"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1,038,218,431 </w:t>
            </w:r>
          </w:p>
        </w:tc>
        <w:tc>
          <w:tcPr>
            <w:tcW w:w="385" w:type="pct"/>
            <w:noWrap/>
            <w:vAlign w:val="bottom"/>
          </w:tcPr>
          <w:p w14:paraId="3841E7F8" w14:textId="6A051A60"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1,300,301,884 </w:t>
            </w:r>
          </w:p>
        </w:tc>
        <w:tc>
          <w:tcPr>
            <w:tcW w:w="398" w:type="pct"/>
            <w:noWrap/>
            <w:vAlign w:val="bottom"/>
          </w:tcPr>
          <w:p w14:paraId="536CE6FD" w14:textId="69535231"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1,571,160,393 </w:t>
            </w:r>
          </w:p>
        </w:tc>
        <w:tc>
          <w:tcPr>
            <w:tcW w:w="389" w:type="pct"/>
            <w:noWrap/>
            <w:vAlign w:val="bottom"/>
          </w:tcPr>
          <w:p w14:paraId="13E66635" w14:textId="5A9310B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1,850,608,223 </w:t>
            </w:r>
          </w:p>
        </w:tc>
        <w:tc>
          <w:tcPr>
            <w:tcW w:w="400" w:type="pct"/>
            <w:noWrap/>
            <w:vAlign w:val="bottom"/>
          </w:tcPr>
          <w:p w14:paraId="08EBC11F" w14:textId="3B25CFA6"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2,137,989,513 </w:t>
            </w:r>
          </w:p>
        </w:tc>
        <w:tc>
          <w:tcPr>
            <w:tcW w:w="486" w:type="pct"/>
            <w:noWrap/>
            <w:vAlign w:val="bottom"/>
          </w:tcPr>
          <w:p w14:paraId="575C68C6" w14:textId="5B41C8FE"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2,484,836,912 </w:t>
            </w:r>
          </w:p>
        </w:tc>
        <w:tc>
          <w:tcPr>
            <w:tcW w:w="469" w:type="pct"/>
            <w:noWrap/>
            <w:vAlign w:val="bottom"/>
          </w:tcPr>
          <w:p w14:paraId="0F2C5BB5" w14:textId="7E7707B7" w:rsidR="00364D0B" w:rsidRPr="00B64E86" w:rsidRDefault="00364D0B" w:rsidP="00364D0B">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18,085,766,418 </w:t>
            </w:r>
          </w:p>
        </w:tc>
      </w:tr>
      <w:tr w:rsidR="00364D0B" w:rsidRPr="001B701F" w14:paraId="4DEAB9FC" w14:textId="77777777" w:rsidTr="00454B04">
        <w:trPr>
          <w:trHeight w:val="300"/>
        </w:trPr>
        <w:tc>
          <w:tcPr>
            <w:tcW w:w="492" w:type="pct"/>
            <w:noWrap/>
          </w:tcPr>
          <w:p w14:paraId="5D38BB3B" w14:textId="430C616B" w:rsidR="00364D0B" w:rsidRPr="001B701F" w:rsidRDefault="00364D0B" w:rsidP="00364D0B">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398" w:type="pct"/>
            <w:noWrap/>
            <w:vAlign w:val="bottom"/>
          </w:tcPr>
          <w:p w14:paraId="6473A823" w14:textId="376FF908"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7,226,117,062 </w:t>
            </w:r>
          </w:p>
        </w:tc>
        <w:tc>
          <w:tcPr>
            <w:tcW w:w="398" w:type="pct"/>
            <w:noWrap/>
            <w:vAlign w:val="bottom"/>
          </w:tcPr>
          <w:p w14:paraId="44064186" w14:textId="5DB183FE"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14,647,995,181 </w:t>
            </w:r>
          </w:p>
        </w:tc>
        <w:tc>
          <w:tcPr>
            <w:tcW w:w="389" w:type="pct"/>
            <w:noWrap/>
            <w:vAlign w:val="bottom"/>
          </w:tcPr>
          <w:p w14:paraId="3F0C805B" w14:textId="7E218A2D"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16,168,135,461 </w:t>
            </w:r>
          </w:p>
        </w:tc>
        <w:tc>
          <w:tcPr>
            <w:tcW w:w="398" w:type="pct"/>
            <w:noWrap/>
            <w:vAlign w:val="bottom"/>
          </w:tcPr>
          <w:p w14:paraId="5DA4F242" w14:textId="67BED78E"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17,731,796,293 </w:t>
            </w:r>
          </w:p>
        </w:tc>
        <w:tc>
          <w:tcPr>
            <w:tcW w:w="398" w:type="pct"/>
            <w:noWrap/>
            <w:vAlign w:val="bottom"/>
          </w:tcPr>
          <w:p w14:paraId="1BEEA798" w14:textId="1F60627E"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19,314,739,094 </w:t>
            </w:r>
          </w:p>
        </w:tc>
        <w:tc>
          <w:tcPr>
            <w:tcW w:w="385" w:type="pct"/>
            <w:noWrap/>
            <w:vAlign w:val="bottom"/>
          </w:tcPr>
          <w:p w14:paraId="2DA02EFD" w14:textId="4FAF3192"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20,823,079,110 </w:t>
            </w:r>
          </w:p>
        </w:tc>
        <w:tc>
          <w:tcPr>
            <w:tcW w:w="398" w:type="pct"/>
            <w:noWrap/>
            <w:vAlign w:val="bottom"/>
          </w:tcPr>
          <w:p w14:paraId="75375F4C" w14:textId="0F0D97EB"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22,247,367,176 </w:t>
            </w:r>
          </w:p>
        </w:tc>
        <w:tc>
          <w:tcPr>
            <w:tcW w:w="389" w:type="pct"/>
            <w:noWrap/>
            <w:vAlign w:val="bottom"/>
          </w:tcPr>
          <w:p w14:paraId="684FDA12" w14:textId="1789B8BD"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23,654,199,668 </w:t>
            </w:r>
          </w:p>
        </w:tc>
        <w:tc>
          <w:tcPr>
            <w:tcW w:w="400" w:type="pct"/>
            <w:noWrap/>
            <w:vAlign w:val="bottom"/>
          </w:tcPr>
          <w:p w14:paraId="5A6DE14B" w14:textId="1980DE23"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25,023,345,111 </w:t>
            </w:r>
          </w:p>
        </w:tc>
        <w:tc>
          <w:tcPr>
            <w:tcW w:w="486" w:type="pct"/>
            <w:noWrap/>
            <w:vAlign w:val="bottom"/>
          </w:tcPr>
          <w:p w14:paraId="4468E4A5" w14:textId="7FD6B662"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24,335,821,104 </w:t>
            </w:r>
          </w:p>
        </w:tc>
        <w:tc>
          <w:tcPr>
            <w:tcW w:w="469" w:type="pct"/>
            <w:noWrap/>
            <w:vAlign w:val="bottom"/>
          </w:tcPr>
          <w:p w14:paraId="07186516" w14:textId="6B1FCD5A"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191,172,595,261 </w:t>
            </w:r>
          </w:p>
        </w:tc>
      </w:tr>
      <w:tr w:rsidR="00364D0B" w:rsidRPr="001B701F" w14:paraId="003E3A2B" w14:textId="77777777" w:rsidTr="00454B04">
        <w:trPr>
          <w:trHeight w:val="300"/>
        </w:trPr>
        <w:tc>
          <w:tcPr>
            <w:tcW w:w="492" w:type="pct"/>
            <w:noWrap/>
          </w:tcPr>
          <w:p w14:paraId="7FE18A51" w14:textId="6E4A324D" w:rsidR="00364D0B" w:rsidRPr="001B701F" w:rsidRDefault="00364D0B" w:rsidP="00364D0B">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398" w:type="pct"/>
            <w:noWrap/>
            <w:vAlign w:val="bottom"/>
          </w:tcPr>
          <w:p w14:paraId="0A845212" w14:textId="3E15EA5C"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110,212,740 </w:t>
            </w:r>
          </w:p>
        </w:tc>
        <w:tc>
          <w:tcPr>
            <w:tcW w:w="398" w:type="pct"/>
            <w:noWrap/>
            <w:vAlign w:val="bottom"/>
          </w:tcPr>
          <w:p w14:paraId="114D2DC5" w14:textId="69CC9E37"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338,000,269 </w:t>
            </w:r>
          </w:p>
        </w:tc>
        <w:tc>
          <w:tcPr>
            <w:tcW w:w="389" w:type="pct"/>
            <w:noWrap/>
            <w:vAlign w:val="bottom"/>
          </w:tcPr>
          <w:p w14:paraId="58E19F01" w14:textId="69DE992B"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578,197,998 </w:t>
            </w:r>
          </w:p>
        </w:tc>
        <w:tc>
          <w:tcPr>
            <w:tcW w:w="398" w:type="pct"/>
            <w:noWrap/>
            <w:vAlign w:val="bottom"/>
          </w:tcPr>
          <w:p w14:paraId="629DCB4B" w14:textId="1BA6E3C2"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831,513,558 </w:t>
            </w:r>
          </w:p>
        </w:tc>
        <w:tc>
          <w:tcPr>
            <w:tcW w:w="398" w:type="pct"/>
            <w:noWrap/>
            <w:vAlign w:val="bottom"/>
          </w:tcPr>
          <w:p w14:paraId="5A8CE598" w14:textId="6C7C5AD9"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1,096,261,678 </w:t>
            </w:r>
          </w:p>
        </w:tc>
        <w:tc>
          <w:tcPr>
            <w:tcW w:w="385" w:type="pct"/>
            <w:noWrap/>
            <w:vAlign w:val="bottom"/>
          </w:tcPr>
          <w:p w14:paraId="6A50E0E4" w14:textId="79B61AB5"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1,369,660,630 </w:t>
            </w:r>
          </w:p>
        </w:tc>
        <w:tc>
          <w:tcPr>
            <w:tcW w:w="398" w:type="pct"/>
            <w:noWrap/>
            <w:vAlign w:val="bottom"/>
          </w:tcPr>
          <w:p w14:paraId="3BD08184" w14:textId="5A2B96E6"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1,651,437,249 </w:t>
            </w:r>
          </w:p>
        </w:tc>
        <w:tc>
          <w:tcPr>
            <w:tcW w:w="389" w:type="pct"/>
            <w:noWrap/>
            <w:vAlign w:val="bottom"/>
          </w:tcPr>
          <w:p w14:paraId="49057401" w14:textId="5548ED37"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1,941,540,373 </w:t>
            </w:r>
          </w:p>
        </w:tc>
        <w:tc>
          <w:tcPr>
            <w:tcW w:w="400" w:type="pct"/>
            <w:noWrap/>
            <w:vAlign w:val="bottom"/>
          </w:tcPr>
          <w:p w14:paraId="7140160A" w14:textId="69C133E4"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2,239,305,906 </w:t>
            </w:r>
          </w:p>
        </w:tc>
        <w:tc>
          <w:tcPr>
            <w:tcW w:w="486" w:type="pct"/>
            <w:noWrap/>
            <w:vAlign w:val="bottom"/>
          </w:tcPr>
          <w:p w14:paraId="429A6901" w14:textId="33F094A9"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2,545,333,815 </w:t>
            </w:r>
          </w:p>
        </w:tc>
        <w:tc>
          <w:tcPr>
            <w:tcW w:w="469" w:type="pct"/>
            <w:noWrap/>
            <w:vAlign w:val="bottom"/>
          </w:tcPr>
          <w:p w14:paraId="38BB3071" w14:textId="2F83E146" w:rsidR="00364D0B" w:rsidRPr="00B64E86" w:rsidRDefault="00364D0B" w:rsidP="00364D0B">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12,701,464,217 </w:t>
            </w:r>
          </w:p>
        </w:tc>
      </w:tr>
    </w:tbl>
    <w:p w14:paraId="13CFD9E7" w14:textId="4FBBA0FD" w:rsidR="00AC2A1D" w:rsidRPr="001B701F" w:rsidRDefault="0067251F" w:rsidP="0067251F">
      <w:pPr>
        <w:pStyle w:val="ListParagraph"/>
        <w:numPr>
          <w:ilvl w:val="0"/>
          <w:numId w:val="11"/>
        </w:numPr>
        <w:rPr>
          <w:rFonts w:ascii="Times New Roman" w:hAnsi="Times New Roman" w:cs="Times New Roman"/>
          <w:b/>
          <w:bCs/>
          <w:sz w:val="20"/>
          <w:szCs w:val="20"/>
        </w:rPr>
      </w:pPr>
      <w:r w:rsidRPr="001B701F">
        <w:rPr>
          <w:rFonts w:ascii="Times New Roman" w:hAnsi="Times New Roman" w:cs="Times New Roman"/>
          <w:b/>
          <w:bCs/>
          <w:sz w:val="20"/>
          <w:szCs w:val="20"/>
        </w:rPr>
        <w:t xml:space="preserve">Women </w:t>
      </w:r>
    </w:p>
    <w:tbl>
      <w:tblPr>
        <w:tblStyle w:val="TableGrid"/>
        <w:tblW w:w="5000" w:type="pct"/>
        <w:tblLook w:val="04A0" w:firstRow="1" w:lastRow="0" w:firstColumn="1" w:lastColumn="0" w:noHBand="0" w:noVBand="1"/>
      </w:tblPr>
      <w:tblGrid>
        <w:gridCol w:w="1323"/>
        <w:gridCol w:w="1025"/>
        <w:gridCol w:w="1026"/>
        <w:gridCol w:w="1008"/>
        <w:gridCol w:w="1026"/>
        <w:gridCol w:w="1026"/>
        <w:gridCol w:w="990"/>
        <w:gridCol w:w="1026"/>
        <w:gridCol w:w="990"/>
        <w:gridCol w:w="1026"/>
        <w:gridCol w:w="1260"/>
        <w:gridCol w:w="1224"/>
      </w:tblGrid>
      <w:tr w:rsidR="00755AD6" w:rsidRPr="001B701F" w14:paraId="229F9B52" w14:textId="77777777" w:rsidTr="00454B04">
        <w:trPr>
          <w:trHeight w:val="300"/>
        </w:trPr>
        <w:tc>
          <w:tcPr>
            <w:tcW w:w="475" w:type="pct"/>
            <w:noWrap/>
            <w:vAlign w:val="bottom"/>
            <w:hideMark/>
          </w:tcPr>
          <w:p w14:paraId="27E72738" w14:textId="3C44DF9A" w:rsidR="00755AD6" w:rsidRPr="001B701F" w:rsidRDefault="00755AD6" w:rsidP="00755AD6">
            <w:pPr>
              <w:rPr>
                <w:rFonts w:ascii="Times New Roman" w:eastAsia="Times New Roman" w:hAnsi="Times New Roman" w:cs="Times New Roman"/>
                <w:b/>
                <w:bCs/>
                <w:color w:val="000000"/>
                <w:kern w:val="0"/>
                <w:sz w:val="20"/>
                <w:szCs w:val="20"/>
                <w14:ligatures w14:val="none"/>
              </w:rPr>
            </w:pPr>
            <w:r w:rsidRPr="001B701F">
              <w:rPr>
                <w:rFonts w:ascii="Times New Roman" w:hAnsi="Times New Roman" w:cs="Times New Roman"/>
                <w:b/>
                <w:bCs/>
                <w:color w:val="000000"/>
                <w:sz w:val="20"/>
                <w:szCs w:val="20"/>
              </w:rPr>
              <w:lastRenderedPageBreak/>
              <w:t>Year</w:t>
            </w:r>
          </w:p>
        </w:tc>
        <w:tc>
          <w:tcPr>
            <w:tcW w:w="403" w:type="pct"/>
            <w:noWrap/>
            <w:hideMark/>
          </w:tcPr>
          <w:p w14:paraId="2D0BCFF9" w14:textId="0FFF810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2024</w:t>
            </w:r>
          </w:p>
        </w:tc>
        <w:tc>
          <w:tcPr>
            <w:tcW w:w="398" w:type="pct"/>
            <w:noWrap/>
            <w:hideMark/>
          </w:tcPr>
          <w:p w14:paraId="393655CE" w14:textId="1BA52EC5"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2025</w:t>
            </w:r>
          </w:p>
        </w:tc>
        <w:tc>
          <w:tcPr>
            <w:tcW w:w="392" w:type="pct"/>
            <w:noWrap/>
            <w:hideMark/>
          </w:tcPr>
          <w:p w14:paraId="74868B36" w14:textId="38C15C50"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2026</w:t>
            </w:r>
          </w:p>
        </w:tc>
        <w:tc>
          <w:tcPr>
            <w:tcW w:w="399" w:type="pct"/>
            <w:noWrap/>
            <w:hideMark/>
          </w:tcPr>
          <w:p w14:paraId="68978C7A" w14:textId="18154553"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2027</w:t>
            </w:r>
          </w:p>
        </w:tc>
        <w:tc>
          <w:tcPr>
            <w:tcW w:w="399" w:type="pct"/>
            <w:noWrap/>
            <w:hideMark/>
          </w:tcPr>
          <w:p w14:paraId="18F519E3" w14:textId="48AC38AC"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2028</w:t>
            </w:r>
          </w:p>
        </w:tc>
        <w:tc>
          <w:tcPr>
            <w:tcW w:w="385" w:type="pct"/>
            <w:noWrap/>
            <w:hideMark/>
          </w:tcPr>
          <w:p w14:paraId="0DEECCB8" w14:textId="334B8FF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2029</w:t>
            </w:r>
          </w:p>
        </w:tc>
        <w:tc>
          <w:tcPr>
            <w:tcW w:w="399" w:type="pct"/>
            <w:noWrap/>
            <w:hideMark/>
          </w:tcPr>
          <w:p w14:paraId="1D306B9D" w14:textId="36E27D29"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2030</w:t>
            </w:r>
          </w:p>
        </w:tc>
        <w:tc>
          <w:tcPr>
            <w:tcW w:w="385" w:type="pct"/>
            <w:noWrap/>
            <w:hideMark/>
          </w:tcPr>
          <w:p w14:paraId="659D256C" w14:textId="4FF2563B"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2031</w:t>
            </w:r>
          </w:p>
        </w:tc>
        <w:tc>
          <w:tcPr>
            <w:tcW w:w="399" w:type="pct"/>
            <w:noWrap/>
            <w:hideMark/>
          </w:tcPr>
          <w:p w14:paraId="58B193B3" w14:textId="06607B4F"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2032</w:t>
            </w:r>
          </w:p>
        </w:tc>
        <w:tc>
          <w:tcPr>
            <w:tcW w:w="490" w:type="pct"/>
            <w:noWrap/>
            <w:hideMark/>
          </w:tcPr>
          <w:p w14:paraId="2F7C1059" w14:textId="17AA94C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2033</w:t>
            </w:r>
          </w:p>
        </w:tc>
        <w:tc>
          <w:tcPr>
            <w:tcW w:w="476" w:type="pct"/>
            <w:noWrap/>
            <w:hideMark/>
          </w:tcPr>
          <w:p w14:paraId="458BE366" w14:textId="5C9548BD" w:rsidR="00755AD6" w:rsidRPr="001B701F" w:rsidRDefault="00755AD6" w:rsidP="00755AD6">
            <w:pPr>
              <w:jc w:val="cente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color w:val="000000"/>
                <w:kern w:val="0"/>
                <w:sz w:val="20"/>
                <w:szCs w:val="20"/>
                <w14:ligatures w14:val="none"/>
              </w:rPr>
              <w:t>Sum (2024-33)</w:t>
            </w:r>
          </w:p>
        </w:tc>
      </w:tr>
      <w:tr w:rsidR="00741A63" w:rsidRPr="001B701F" w14:paraId="618C5FEA" w14:textId="77777777" w:rsidTr="00454B04">
        <w:trPr>
          <w:trHeight w:val="300"/>
        </w:trPr>
        <w:tc>
          <w:tcPr>
            <w:tcW w:w="475" w:type="pct"/>
            <w:noWrap/>
            <w:hideMark/>
          </w:tcPr>
          <w:p w14:paraId="60165568" w14:textId="739A5344" w:rsidR="00741A63" w:rsidRPr="001B701F" w:rsidRDefault="00741A63" w:rsidP="00741A63">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Base-case</w:t>
            </w:r>
          </w:p>
        </w:tc>
        <w:tc>
          <w:tcPr>
            <w:tcW w:w="403" w:type="pct"/>
            <w:noWrap/>
            <w:vAlign w:val="bottom"/>
          </w:tcPr>
          <w:p w14:paraId="05EF18EE" w14:textId="5E1DBA4B"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1,785,698,953 </w:t>
            </w:r>
          </w:p>
        </w:tc>
        <w:tc>
          <w:tcPr>
            <w:tcW w:w="398" w:type="pct"/>
            <w:noWrap/>
            <w:vAlign w:val="bottom"/>
          </w:tcPr>
          <w:p w14:paraId="409C11AB" w14:textId="28E2A91E"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3,725,789,637 </w:t>
            </w:r>
          </w:p>
        </w:tc>
        <w:tc>
          <w:tcPr>
            <w:tcW w:w="392" w:type="pct"/>
            <w:noWrap/>
            <w:vAlign w:val="bottom"/>
          </w:tcPr>
          <w:p w14:paraId="3E5E913B" w14:textId="06932344"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4,063,412,125 </w:t>
            </w:r>
          </w:p>
        </w:tc>
        <w:tc>
          <w:tcPr>
            <w:tcW w:w="399" w:type="pct"/>
            <w:noWrap/>
            <w:vAlign w:val="bottom"/>
          </w:tcPr>
          <w:p w14:paraId="4CF6628B" w14:textId="3E5AF3BD"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4,402,887,531 </w:t>
            </w:r>
          </w:p>
        </w:tc>
        <w:tc>
          <w:tcPr>
            <w:tcW w:w="399" w:type="pct"/>
            <w:noWrap/>
            <w:vAlign w:val="bottom"/>
          </w:tcPr>
          <w:p w14:paraId="232F4DBB" w14:textId="7CEB6CFD"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4,741,476,778 </w:t>
            </w:r>
          </w:p>
        </w:tc>
        <w:tc>
          <w:tcPr>
            <w:tcW w:w="385" w:type="pct"/>
            <w:noWrap/>
            <w:vAlign w:val="bottom"/>
          </w:tcPr>
          <w:p w14:paraId="68C5D39A" w14:textId="01DA63FB"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5,063,307,888 </w:t>
            </w:r>
          </w:p>
        </w:tc>
        <w:tc>
          <w:tcPr>
            <w:tcW w:w="399" w:type="pct"/>
            <w:noWrap/>
            <w:vAlign w:val="bottom"/>
          </w:tcPr>
          <w:p w14:paraId="08539E87" w14:textId="7F82FF96"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5,371,263,785 </w:t>
            </w:r>
          </w:p>
        </w:tc>
        <w:tc>
          <w:tcPr>
            <w:tcW w:w="385" w:type="pct"/>
            <w:noWrap/>
            <w:vAlign w:val="bottom"/>
          </w:tcPr>
          <w:p w14:paraId="0AF563E2" w14:textId="4D4489DE"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5,681,132,481 </w:t>
            </w:r>
          </w:p>
        </w:tc>
        <w:tc>
          <w:tcPr>
            <w:tcW w:w="399" w:type="pct"/>
            <w:noWrap/>
            <w:vAlign w:val="bottom"/>
          </w:tcPr>
          <w:p w14:paraId="0305897B" w14:textId="4C6339F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5,987,659,875 </w:t>
            </w:r>
          </w:p>
        </w:tc>
        <w:tc>
          <w:tcPr>
            <w:tcW w:w="490" w:type="pct"/>
            <w:noWrap/>
            <w:vAlign w:val="bottom"/>
          </w:tcPr>
          <w:p w14:paraId="0677E5E4" w14:textId="7D9E62C5"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6,168,752,851 </w:t>
            </w:r>
          </w:p>
        </w:tc>
        <w:tc>
          <w:tcPr>
            <w:tcW w:w="476" w:type="pct"/>
            <w:noWrap/>
            <w:vAlign w:val="bottom"/>
          </w:tcPr>
          <w:p w14:paraId="40BB03C4" w14:textId="77E730B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46,991,381,903 </w:t>
            </w:r>
          </w:p>
        </w:tc>
      </w:tr>
      <w:tr w:rsidR="00741A63" w:rsidRPr="001B701F" w14:paraId="0D957B6C" w14:textId="77777777" w:rsidTr="00454B04">
        <w:trPr>
          <w:trHeight w:val="300"/>
        </w:trPr>
        <w:tc>
          <w:tcPr>
            <w:tcW w:w="475" w:type="pct"/>
            <w:noWrap/>
            <w:hideMark/>
          </w:tcPr>
          <w:p w14:paraId="6148903D" w14:textId="054AC44E" w:rsidR="00741A63" w:rsidRPr="001B701F" w:rsidRDefault="00741A63" w:rsidP="00741A63">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1 (scenario 1)</w:t>
            </w:r>
          </w:p>
        </w:tc>
        <w:tc>
          <w:tcPr>
            <w:tcW w:w="403" w:type="pct"/>
            <w:noWrap/>
            <w:vAlign w:val="bottom"/>
          </w:tcPr>
          <w:p w14:paraId="1AF2DD12" w14:textId="6F871595"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3,658,105,446 </w:t>
            </w:r>
          </w:p>
        </w:tc>
        <w:tc>
          <w:tcPr>
            <w:tcW w:w="398" w:type="pct"/>
            <w:noWrap/>
            <w:vAlign w:val="bottom"/>
          </w:tcPr>
          <w:p w14:paraId="7217B5E8" w14:textId="2CBB06D5"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3,990,550,736 </w:t>
            </w:r>
          </w:p>
        </w:tc>
        <w:tc>
          <w:tcPr>
            <w:tcW w:w="392" w:type="pct"/>
            <w:noWrap/>
            <w:vAlign w:val="bottom"/>
          </w:tcPr>
          <w:p w14:paraId="12AA723B" w14:textId="4B1625F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4,327,431,695 </w:t>
            </w:r>
          </w:p>
        </w:tc>
        <w:tc>
          <w:tcPr>
            <w:tcW w:w="399" w:type="pct"/>
            <w:noWrap/>
            <w:vAlign w:val="bottom"/>
          </w:tcPr>
          <w:p w14:paraId="2FECF91B" w14:textId="25D11DB4"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4,666,107,571 </w:t>
            </w:r>
          </w:p>
        </w:tc>
        <w:tc>
          <w:tcPr>
            <w:tcW w:w="399" w:type="pct"/>
            <w:noWrap/>
            <w:vAlign w:val="bottom"/>
          </w:tcPr>
          <w:p w14:paraId="311D5913" w14:textId="1847374F"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5,003,839,611 </w:t>
            </w:r>
          </w:p>
        </w:tc>
        <w:tc>
          <w:tcPr>
            <w:tcW w:w="385" w:type="pct"/>
            <w:noWrap/>
            <w:vAlign w:val="bottom"/>
          </w:tcPr>
          <w:p w14:paraId="4DEF06B1" w14:textId="42EDCD4E"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5,324,812,008 </w:t>
            </w:r>
          </w:p>
        </w:tc>
        <w:tc>
          <w:tcPr>
            <w:tcW w:w="399" w:type="pct"/>
            <w:noWrap/>
            <w:vAlign w:val="bottom"/>
          </w:tcPr>
          <w:p w14:paraId="65E09781" w14:textId="28A81A17"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5,639,926,938 </w:t>
            </w:r>
          </w:p>
        </w:tc>
        <w:tc>
          <w:tcPr>
            <w:tcW w:w="385" w:type="pct"/>
            <w:noWrap/>
            <w:vAlign w:val="bottom"/>
          </w:tcPr>
          <w:p w14:paraId="74211C95" w14:textId="4420C7C1"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5,957,093,594 </w:t>
            </w:r>
          </w:p>
        </w:tc>
        <w:tc>
          <w:tcPr>
            <w:tcW w:w="399" w:type="pct"/>
            <w:noWrap/>
            <w:vAlign w:val="bottom"/>
          </w:tcPr>
          <w:p w14:paraId="35526F79" w14:textId="58DE144F"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7,977,035,741 </w:t>
            </w:r>
          </w:p>
        </w:tc>
        <w:tc>
          <w:tcPr>
            <w:tcW w:w="490" w:type="pct"/>
            <w:noWrap/>
            <w:vAlign w:val="bottom"/>
          </w:tcPr>
          <w:p w14:paraId="368B4BCD" w14:textId="44BCDF6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8,200,877,855 </w:t>
            </w:r>
          </w:p>
        </w:tc>
        <w:tc>
          <w:tcPr>
            <w:tcW w:w="476" w:type="pct"/>
            <w:noWrap/>
            <w:vAlign w:val="bottom"/>
          </w:tcPr>
          <w:p w14:paraId="18E7BEF5" w14:textId="78CF793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54,745,781,193 </w:t>
            </w:r>
          </w:p>
        </w:tc>
      </w:tr>
      <w:tr w:rsidR="00741A63" w:rsidRPr="001B701F" w14:paraId="47D85626" w14:textId="77777777" w:rsidTr="00454B04">
        <w:trPr>
          <w:trHeight w:val="300"/>
        </w:trPr>
        <w:tc>
          <w:tcPr>
            <w:tcW w:w="475" w:type="pct"/>
            <w:noWrap/>
            <w:hideMark/>
          </w:tcPr>
          <w:p w14:paraId="3AAC9D79" w14:textId="268121FB" w:rsidR="00741A63" w:rsidRPr="001B701F" w:rsidRDefault="00741A63" w:rsidP="00741A63">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1)</w:t>
            </w:r>
          </w:p>
        </w:tc>
        <w:tc>
          <w:tcPr>
            <w:tcW w:w="403" w:type="pct"/>
            <w:noWrap/>
            <w:vAlign w:val="bottom"/>
          </w:tcPr>
          <w:p w14:paraId="34DF439B" w14:textId="3C2D93A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1,872,406,493 </w:t>
            </w:r>
          </w:p>
        </w:tc>
        <w:tc>
          <w:tcPr>
            <w:tcW w:w="398" w:type="pct"/>
            <w:noWrap/>
            <w:vAlign w:val="bottom"/>
          </w:tcPr>
          <w:p w14:paraId="743173FC" w14:textId="2F573401"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264,761,099 </w:t>
            </w:r>
          </w:p>
        </w:tc>
        <w:tc>
          <w:tcPr>
            <w:tcW w:w="392" w:type="pct"/>
            <w:noWrap/>
            <w:vAlign w:val="bottom"/>
          </w:tcPr>
          <w:p w14:paraId="283B9338" w14:textId="3350AB9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264,019,570 </w:t>
            </w:r>
          </w:p>
        </w:tc>
        <w:tc>
          <w:tcPr>
            <w:tcW w:w="399" w:type="pct"/>
            <w:noWrap/>
            <w:vAlign w:val="bottom"/>
          </w:tcPr>
          <w:p w14:paraId="108B8AD0" w14:textId="2B42D63D"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263,220,040 </w:t>
            </w:r>
          </w:p>
        </w:tc>
        <w:tc>
          <w:tcPr>
            <w:tcW w:w="399" w:type="pct"/>
            <w:noWrap/>
            <w:vAlign w:val="bottom"/>
          </w:tcPr>
          <w:p w14:paraId="5458FB45" w14:textId="2E2AC9B3"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262,362,833 </w:t>
            </w:r>
          </w:p>
        </w:tc>
        <w:tc>
          <w:tcPr>
            <w:tcW w:w="385" w:type="pct"/>
            <w:noWrap/>
            <w:vAlign w:val="bottom"/>
          </w:tcPr>
          <w:p w14:paraId="74AC5843" w14:textId="28FCC4BF"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261,504,120 </w:t>
            </w:r>
          </w:p>
        </w:tc>
        <w:tc>
          <w:tcPr>
            <w:tcW w:w="399" w:type="pct"/>
            <w:noWrap/>
            <w:vAlign w:val="bottom"/>
          </w:tcPr>
          <w:p w14:paraId="12C2E626" w14:textId="2380B2B5"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268,663,153 </w:t>
            </w:r>
          </w:p>
        </w:tc>
        <w:tc>
          <w:tcPr>
            <w:tcW w:w="385" w:type="pct"/>
            <w:noWrap/>
            <w:vAlign w:val="bottom"/>
          </w:tcPr>
          <w:p w14:paraId="5A03F12E" w14:textId="1706C78F"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275,961,113 </w:t>
            </w:r>
          </w:p>
        </w:tc>
        <w:tc>
          <w:tcPr>
            <w:tcW w:w="399" w:type="pct"/>
            <w:noWrap/>
            <w:vAlign w:val="bottom"/>
          </w:tcPr>
          <w:p w14:paraId="64486673" w14:textId="195DD877"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1,989,375,866 </w:t>
            </w:r>
          </w:p>
        </w:tc>
        <w:tc>
          <w:tcPr>
            <w:tcW w:w="490" w:type="pct"/>
            <w:noWrap/>
            <w:vAlign w:val="bottom"/>
          </w:tcPr>
          <w:p w14:paraId="488F2377" w14:textId="5B1414B7"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2,032,125,004 </w:t>
            </w:r>
          </w:p>
        </w:tc>
        <w:tc>
          <w:tcPr>
            <w:tcW w:w="476" w:type="pct"/>
            <w:noWrap/>
            <w:vAlign w:val="bottom"/>
          </w:tcPr>
          <w:p w14:paraId="36507654" w14:textId="35753427"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7,754,399,290 </w:t>
            </w:r>
          </w:p>
        </w:tc>
      </w:tr>
      <w:tr w:rsidR="00741A63" w:rsidRPr="001B701F" w14:paraId="022A6D4B" w14:textId="77777777" w:rsidTr="00454B04">
        <w:trPr>
          <w:trHeight w:val="300"/>
        </w:trPr>
        <w:tc>
          <w:tcPr>
            <w:tcW w:w="475" w:type="pct"/>
            <w:noWrap/>
            <w:hideMark/>
          </w:tcPr>
          <w:p w14:paraId="029C82AE" w14:textId="2966D072" w:rsidR="00741A63" w:rsidRPr="001B701F" w:rsidRDefault="00741A63" w:rsidP="00741A63">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2 (scenario 2)</w:t>
            </w:r>
          </w:p>
        </w:tc>
        <w:tc>
          <w:tcPr>
            <w:tcW w:w="403" w:type="pct"/>
            <w:noWrap/>
            <w:vAlign w:val="bottom"/>
          </w:tcPr>
          <w:p w14:paraId="4F74BD82" w14:textId="7F638DCC"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3,391,512,477 </w:t>
            </w:r>
          </w:p>
        </w:tc>
        <w:tc>
          <w:tcPr>
            <w:tcW w:w="398" w:type="pct"/>
            <w:noWrap/>
            <w:vAlign w:val="bottom"/>
          </w:tcPr>
          <w:p w14:paraId="4C97101F" w14:textId="28FE0C4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3,727,008,260 </w:t>
            </w:r>
          </w:p>
        </w:tc>
        <w:tc>
          <w:tcPr>
            <w:tcW w:w="392" w:type="pct"/>
            <w:noWrap/>
            <w:vAlign w:val="bottom"/>
          </w:tcPr>
          <w:p w14:paraId="5A5264AE" w14:textId="0420E07E"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4,067,498,969 </w:t>
            </w:r>
          </w:p>
        </w:tc>
        <w:tc>
          <w:tcPr>
            <w:tcW w:w="399" w:type="pct"/>
            <w:noWrap/>
            <w:vAlign w:val="bottom"/>
          </w:tcPr>
          <w:p w14:paraId="25ED44E0" w14:textId="4639E85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4,410,345,230 </w:t>
            </w:r>
          </w:p>
        </w:tc>
        <w:tc>
          <w:tcPr>
            <w:tcW w:w="399" w:type="pct"/>
            <w:noWrap/>
            <w:vAlign w:val="bottom"/>
          </w:tcPr>
          <w:p w14:paraId="1A77FACD" w14:textId="20114613"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4,752,786,723 </w:t>
            </w:r>
          </w:p>
        </w:tc>
        <w:tc>
          <w:tcPr>
            <w:tcW w:w="385" w:type="pct"/>
            <w:noWrap/>
            <w:vAlign w:val="bottom"/>
          </w:tcPr>
          <w:p w14:paraId="07DD5182" w14:textId="6756E671"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5,078,810,520 </w:t>
            </w:r>
          </w:p>
        </w:tc>
        <w:tc>
          <w:tcPr>
            <w:tcW w:w="399" w:type="pct"/>
            <w:noWrap/>
            <w:vAlign w:val="bottom"/>
          </w:tcPr>
          <w:p w14:paraId="508CA332" w14:textId="494591A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5,391,361,240 </w:t>
            </w:r>
          </w:p>
        </w:tc>
        <w:tc>
          <w:tcPr>
            <w:tcW w:w="385" w:type="pct"/>
            <w:noWrap/>
            <w:vAlign w:val="bottom"/>
          </w:tcPr>
          <w:p w14:paraId="3E5D8D21" w14:textId="0D4F0E2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5,706,364,231 </w:t>
            </w:r>
          </w:p>
        </w:tc>
        <w:tc>
          <w:tcPr>
            <w:tcW w:w="399" w:type="pct"/>
            <w:noWrap/>
            <w:vAlign w:val="bottom"/>
          </w:tcPr>
          <w:p w14:paraId="25FC0E45" w14:textId="55056C84"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6,018,550,968 </w:t>
            </w:r>
          </w:p>
        </w:tc>
        <w:tc>
          <w:tcPr>
            <w:tcW w:w="490" w:type="pct"/>
            <w:noWrap/>
            <w:vAlign w:val="bottom"/>
          </w:tcPr>
          <w:p w14:paraId="51BC3A64" w14:textId="27701DD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6,216,117,872 </w:t>
            </w:r>
          </w:p>
        </w:tc>
        <w:tc>
          <w:tcPr>
            <w:tcW w:w="476" w:type="pct"/>
            <w:noWrap/>
            <w:vAlign w:val="bottom"/>
          </w:tcPr>
          <w:p w14:paraId="3D18F98D" w14:textId="5E03883B"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48,760,356,490 </w:t>
            </w:r>
          </w:p>
        </w:tc>
      </w:tr>
      <w:tr w:rsidR="00741A63" w:rsidRPr="001B701F" w14:paraId="4B9502F2" w14:textId="77777777" w:rsidTr="00454B04">
        <w:trPr>
          <w:trHeight w:val="300"/>
        </w:trPr>
        <w:tc>
          <w:tcPr>
            <w:tcW w:w="475" w:type="pct"/>
            <w:noWrap/>
            <w:hideMark/>
          </w:tcPr>
          <w:p w14:paraId="30AF8C45" w14:textId="7BB78073" w:rsidR="00741A63" w:rsidRPr="001B701F" w:rsidRDefault="00741A63" w:rsidP="00741A63">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2)</w:t>
            </w:r>
          </w:p>
        </w:tc>
        <w:tc>
          <w:tcPr>
            <w:tcW w:w="403" w:type="pct"/>
            <w:noWrap/>
            <w:vAlign w:val="bottom"/>
          </w:tcPr>
          <w:p w14:paraId="2BB66B6A" w14:textId="13126E9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1,605,813,523 </w:t>
            </w:r>
          </w:p>
        </w:tc>
        <w:tc>
          <w:tcPr>
            <w:tcW w:w="398" w:type="pct"/>
            <w:noWrap/>
            <w:vAlign w:val="bottom"/>
          </w:tcPr>
          <w:p w14:paraId="10439368" w14:textId="36CE1DEA"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1,218,623 </w:t>
            </w:r>
          </w:p>
        </w:tc>
        <w:tc>
          <w:tcPr>
            <w:tcW w:w="392" w:type="pct"/>
            <w:noWrap/>
            <w:vAlign w:val="bottom"/>
          </w:tcPr>
          <w:p w14:paraId="0B7AC4B7" w14:textId="6C6CF613"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4,086,845 </w:t>
            </w:r>
          </w:p>
        </w:tc>
        <w:tc>
          <w:tcPr>
            <w:tcW w:w="399" w:type="pct"/>
            <w:noWrap/>
            <w:vAlign w:val="bottom"/>
          </w:tcPr>
          <w:p w14:paraId="7FD96257" w14:textId="63BE8063"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7,457,699 </w:t>
            </w:r>
          </w:p>
        </w:tc>
        <w:tc>
          <w:tcPr>
            <w:tcW w:w="399" w:type="pct"/>
            <w:noWrap/>
            <w:vAlign w:val="bottom"/>
          </w:tcPr>
          <w:p w14:paraId="519E96D8" w14:textId="06BF529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11,309,945 </w:t>
            </w:r>
          </w:p>
        </w:tc>
        <w:tc>
          <w:tcPr>
            <w:tcW w:w="385" w:type="pct"/>
            <w:noWrap/>
            <w:vAlign w:val="bottom"/>
          </w:tcPr>
          <w:p w14:paraId="4C0DC465" w14:textId="51EE252F"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15,502,632 </w:t>
            </w:r>
          </w:p>
        </w:tc>
        <w:tc>
          <w:tcPr>
            <w:tcW w:w="399" w:type="pct"/>
            <w:noWrap/>
            <w:vAlign w:val="bottom"/>
          </w:tcPr>
          <w:p w14:paraId="47342E0F" w14:textId="290E9B55"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20,097,455 </w:t>
            </w:r>
          </w:p>
        </w:tc>
        <w:tc>
          <w:tcPr>
            <w:tcW w:w="385" w:type="pct"/>
            <w:noWrap/>
            <w:vAlign w:val="bottom"/>
          </w:tcPr>
          <w:p w14:paraId="37D7C759" w14:textId="6696786E"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25,231,750 </w:t>
            </w:r>
          </w:p>
        </w:tc>
        <w:tc>
          <w:tcPr>
            <w:tcW w:w="399" w:type="pct"/>
            <w:noWrap/>
            <w:vAlign w:val="bottom"/>
          </w:tcPr>
          <w:p w14:paraId="6C076943" w14:textId="7FE1E17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30,891,093 </w:t>
            </w:r>
          </w:p>
        </w:tc>
        <w:tc>
          <w:tcPr>
            <w:tcW w:w="490" w:type="pct"/>
            <w:noWrap/>
            <w:vAlign w:val="bottom"/>
          </w:tcPr>
          <w:p w14:paraId="735E1790" w14:textId="734E2FAE"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47,365,021 </w:t>
            </w:r>
          </w:p>
        </w:tc>
        <w:tc>
          <w:tcPr>
            <w:tcW w:w="476" w:type="pct"/>
            <w:noWrap/>
            <w:vAlign w:val="bottom"/>
          </w:tcPr>
          <w:p w14:paraId="7BBAE2A0" w14:textId="1841D62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1,768,974,586 </w:t>
            </w:r>
          </w:p>
        </w:tc>
      </w:tr>
      <w:tr w:rsidR="00741A63" w:rsidRPr="001B701F" w14:paraId="3200664F" w14:textId="77777777" w:rsidTr="00454B04">
        <w:trPr>
          <w:trHeight w:val="300"/>
        </w:trPr>
        <w:tc>
          <w:tcPr>
            <w:tcW w:w="475" w:type="pct"/>
            <w:noWrap/>
            <w:hideMark/>
          </w:tcPr>
          <w:p w14:paraId="2E9ECA44" w14:textId="1074A77C" w:rsidR="00741A63" w:rsidRPr="001B701F" w:rsidRDefault="00741A63" w:rsidP="00741A63">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Cohort 3 (scenario 3)</w:t>
            </w:r>
          </w:p>
        </w:tc>
        <w:tc>
          <w:tcPr>
            <w:tcW w:w="403" w:type="pct"/>
            <w:noWrap/>
            <w:vAlign w:val="bottom"/>
          </w:tcPr>
          <w:p w14:paraId="6A51FC16" w14:textId="07EFEE8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3,393,289,982 </w:t>
            </w:r>
          </w:p>
        </w:tc>
        <w:tc>
          <w:tcPr>
            <w:tcW w:w="398" w:type="pct"/>
            <w:noWrap/>
            <w:vAlign w:val="bottom"/>
          </w:tcPr>
          <w:p w14:paraId="6640D5DF" w14:textId="4FCFAB7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3,727,842,352 </w:t>
            </w:r>
          </w:p>
        </w:tc>
        <w:tc>
          <w:tcPr>
            <w:tcW w:w="392" w:type="pct"/>
            <w:noWrap/>
            <w:vAlign w:val="bottom"/>
          </w:tcPr>
          <w:p w14:paraId="6059ABD8" w14:textId="69A7DBF3"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4,067,017,460 </w:t>
            </w:r>
          </w:p>
        </w:tc>
        <w:tc>
          <w:tcPr>
            <w:tcW w:w="399" w:type="pct"/>
            <w:noWrap/>
            <w:vAlign w:val="bottom"/>
          </w:tcPr>
          <w:p w14:paraId="6B226385" w14:textId="13522E85"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4,408,077,344 </w:t>
            </w:r>
          </w:p>
        </w:tc>
        <w:tc>
          <w:tcPr>
            <w:tcW w:w="399" w:type="pct"/>
            <w:noWrap/>
            <w:vAlign w:val="bottom"/>
          </w:tcPr>
          <w:p w14:paraId="2150CE4B" w14:textId="7A19B96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4,748,372,984 </w:t>
            </w:r>
          </w:p>
        </w:tc>
        <w:tc>
          <w:tcPr>
            <w:tcW w:w="385" w:type="pct"/>
            <w:noWrap/>
            <w:vAlign w:val="bottom"/>
          </w:tcPr>
          <w:p w14:paraId="3406D928" w14:textId="68ACBB4D"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5,072,025,267 </w:t>
            </w:r>
          </w:p>
        </w:tc>
        <w:tc>
          <w:tcPr>
            <w:tcW w:w="399" w:type="pct"/>
            <w:noWrap/>
            <w:vAlign w:val="bottom"/>
          </w:tcPr>
          <w:p w14:paraId="05C59912" w14:textId="50E87360"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5,381,916,099 </w:t>
            </w:r>
          </w:p>
        </w:tc>
        <w:tc>
          <w:tcPr>
            <w:tcW w:w="385" w:type="pct"/>
            <w:noWrap/>
            <w:vAlign w:val="bottom"/>
          </w:tcPr>
          <w:p w14:paraId="088DEA3C" w14:textId="6EDCFAF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5,693,833,162 </w:t>
            </w:r>
          </w:p>
        </w:tc>
        <w:tc>
          <w:tcPr>
            <w:tcW w:w="399" w:type="pct"/>
            <w:noWrap/>
            <w:vAlign w:val="bottom"/>
          </w:tcPr>
          <w:p w14:paraId="475FB718" w14:textId="239A3897"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6,002,514,051 </w:t>
            </w:r>
          </w:p>
        </w:tc>
        <w:tc>
          <w:tcPr>
            <w:tcW w:w="490" w:type="pct"/>
            <w:noWrap/>
            <w:vAlign w:val="bottom"/>
          </w:tcPr>
          <w:p w14:paraId="3DFFEF82" w14:textId="5110B9CB"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6,185,797,620 </w:t>
            </w:r>
          </w:p>
        </w:tc>
        <w:tc>
          <w:tcPr>
            <w:tcW w:w="476" w:type="pct"/>
            <w:noWrap/>
            <w:vAlign w:val="bottom"/>
          </w:tcPr>
          <w:p w14:paraId="1E941543" w14:textId="6EA3FD9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48,680,686,321 </w:t>
            </w:r>
          </w:p>
        </w:tc>
      </w:tr>
      <w:tr w:rsidR="00741A63" w:rsidRPr="001B701F" w14:paraId="16CFA899" w14:textId="77777777" w:rsidTr="00454B04">
        <w:trPr>
          <w:trHeight w:val="300"/>
        </w:trPr>
        <w:tc>
          <w:tcPr>
            <w:tcW w:w="475" w:type="pct"/>
            <w:noWrap/>
            <w:hideMark/>
          </w:tcPr>
          <w:p w14:paraId="5461BCAA" w14:textId="40633295" w:rsidR="00741A63" w:rsidRPr="001B701F" w:rsidRDefault="00741A63" w:rsidP="00741A63">
            <w:pPr>
              <w:rPr>
                <w:rFonts w:ascii="Times New Roman" w:eastAsia="Times New Roman" w:hAnsi="Times New Roman" w:cs="Times New Roman"/>
                <w:b/>
                <w:bCs/>
                <w:color w:val="000000"/>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3)</w:t>
            </w:r>
          </w:p>
        </w:tc>
        <w:tc>
          <w:tcPr>
            <w:tcW w:w="403" w:type="pct"/>
            <w:noWrap/>
            <w:vAlign w:val="bottom"/>
          </w:tcPr>
          <w:p w14:paraId="5654B1F5" w14:textId="5739C3B3"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1,607,591,029 </w:t>
            </w:r>
          </w:p>
        </w:tc>
        <w:tc>
          <w:tcPr>
            <w:tcW w:w="398" w:type="pct"/>
            <w:noWrap/>
            <w:vAlign w:val="bottom"/>
          </w:tcPr>
          <w:p w14:paraId="0A3BEF3B" w14:textId="7E5BE02F"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2,052,715 </w:t>
            </w:r>
          </w:p>
        </w:tc>
        <w:tc>
          <w:tcPr>
            <w:tcW w:w="392" w:type="pct"/>
            <w:noWrap/>
            <w:vAlign w:val="bottom"/>
          </w:tcPr>
          <w:p w14:paraId="38555B23" w14:textId="12A195DB"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3,605,335 </w:t>
            </w:r>
          </w:p>
        </w:tc>
        <w:tc>
          <w:tcPr>
            <w:tcW w:w="399" w:type="pct"/>
            <w:noWrap/>
            <w:vAlign w:val="bottom"/>
          </w:tcPr>
          <w:p w14:paraId="3D962A1A" w14:textId="52F81BA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5,189,813 </w:t>
            </w:r>
          </w:p>
        </w:tc>
        <w:tc>
          <w:tcPr>
            <w:tcW w:w="399" w:type="pct"/>
            <w:noWrap/>
            <w:vAlign w:val="bottom"/>
          </w:tcPr>
          <w:p w14:paraId="44D9FFDC" w14:textId="1405ED85"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6,896,206 </w:t>
            </w:r>
          </w:p>
        </w:tc>
        <w:tc>
          <w:tcPr>
            <w:tcW w:w="385" w:type="pct"/>
            <w:noWrap/>
            <w:vAlign w:val="bottom"/>
          </w:tcPr>
          <w:p w14:paraId="7A3981A5" w14:textId="3CC4CA4D"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8,717,379 </w:t>
            </w:r>
          </w:p>
        </w:tc>
        <w:tc>
          <w:tcPr>
            <w:tcW w:w="399" w:type="pct"/>
            <w:noWrap/>
            <w:vAlign w:val="bottom"/>
          </w:tcPr>
          <w:p w14:paraId="0B2F9845" w14:textId="484763C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10,652,314 </w:t>
            </w:r>
          </w:p>
        </w:tc>
        <w:tc>
          <w:tcPr>
            <w:tcW w:w="385" w:type="pct"/>
            <w:noWrap/>
            <w:vAlign w:val="bottom"/>
          </w:tcPr>
          <w:p w14:paraId="3BF15653" w14:textId="0525F917"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12,700,681 </w:t>
            </w:r>
          </w:p>
        </w:tc>
        <w:tc>
          <w:tcPr>
            <w:tcW w:w="399" w:type="pct"/>
            <w:noWrap/>
            <w:vAlign w:val="bottom"/>
          </w:tcPr>
          <w:p w14:paraId="34897E07" w14:textId="3152E1DC"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14,854,176 </w:t>
            </w:r>
          </w:p>
        </w:tc>
        <w:tc>
          <w:tcPr>
            <w:tcW w:w="490" w:type="pct"/>
            <w:noWrap/>
            <w:vAlign w:val="bottom"/>
          </w:tcPr>
          <w:p w14:paraId="19B49E26" w14:textId="11329E72"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17,044,769 </w:t>
            </w:r>
          </w:p>
        </w:tc>
        <w:tc>
          <w:tcPr>
            <w:tcW w:w="476" w:type="pct"/>
            <w:noWrap/>
            <w:vAlign w:val="bottom"/>
          </w:tcPr>
          <w:p w14:paraId="4123D5D8" w14:textId="23A160A8" w:rsidR="00741A63" w:rsidRPr="00B64E86" w:rsidRDefault="00741A63" w:rsidP="00741A63">
            <w:pPr>
              <w:rPr>
                <w:rFonts w:asciiTheme="majorBidi" w:eastAsia="Times New Roman" w:hAnsiTheme="majorBidi" w:cstheme="majorBidi"/>
                <w:color w:val="000000"/>
                <w:kern w:val="0"/>
                <w:sz w:val="20"/>
                <w:szCs w:val="20"/>
                <w14:ligatures w14:val="none"/>
              </w:rPr>
            </w:pPr>
            <w:r w:rsidRPr="00B64E86">
              <w:rPr>
                <w:rFonts w:asciiTheme="majorBidi" w:hAnsiTheme="majorBidi" w:cstheme="majorBidi"/>
                <w:color w:val="000000"/>
                <w:sz w:val="20"/>
                <w:szCs w:val="20"/>
              </w:rPr>
              <w:t xml:space="preserve"> $                             1,689,304,417 </w:t>
            </w:r>
          </w:p>
        </w:tc>
      </w:tr>
      <w:tr w:rsidR="00741A63" w:rsidRPr="001B701F" w14:paraId="4C8B374B" w14:textId="77777777" w:rsidTr="00454B04">
        <w:trPr>
          <w:trHeight w:val="300"/>
        </w:trPr>
        <w:tc>
          <w:tcPr>
            <w:tcW w:w="475" w:type="pct"/>
            <w:noWrap/>
          </w:tcPr>
          <w:p w14:paraId="7A51CA85" w14:textId="1681A365" w:rsidR="00741A63" w:rsidRPr="001B701F" w:rsidRDefault="00741A63" w:rsidP="00741A63">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Cohort 4 (scenario 4)</w:t>
            </w:r>
          </w:p>
        </w:tc>
        <w:tc>
          <w:tcPr>
            <w:tcW w:w="403" w:type="pct"/>
            <w:noWrap/>
            <w:vAlign w:val="bottom"/>
          </w:tcPr>
          <w:p w14:paraId="2ED3576A" w14:textId="0105C6CE"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1,785,879,416 </w:t>
            </w:r>
          </w:p>
        </w:tc>
        <w:tc>
          <w:tcPr>
            <w:tcW w:w="398" w:type="pct"/>
            <w:noWrap/>
            <w:vAlign w:val="bottom"/>
          </w:tcPr>
          <w:p w14:paraId="7CCD4429" w14:textId="55A88209"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3,726,232,472 </w:t>
            </w:r>
          </w:p>
        </w:tc>
        <w:tc>
          <w:tcPr>
            <w:tcW w:w="392" w:type="pct"/>
            <w:noWrap/>
            <w:vAlign w:val="bottom"/>
          </w:tcPr>
          <w:p w14:paraId="69BCE41C" w14:textId="3C916BC3"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4,064,097,047 </w:t>
            </w:r>
          </w:p>
        </w:tc>
        <w:tc>
          <w:tcPr>
            <w:tcW w:w="399" w:type="pct"/>
            <w:noWrap/>
            <w:vAlign w:val="bottom"/>
          </w:tcPr>
          <w:p w14:paraId="0E87F2E5" w14:textId="31DFEAA3"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4,408,324,171 </w:t>
            </w:r>
          </w:p>
        </w:tc>
        <w:tc>
          <w:tcPr>
            <w:tcW w:w="399" w:type="pct"/>
            <w:noWrap/>
            <w:vAlign w:val="bottom"/>
          </w:tcPr>
          <w:p w14:paraId="107E042D" w14:textId="76393E09"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4,745,958,674 </w:t>
            </w:r>
          </w:p>
        </w:tc>
        <w:tc>
          <w:tcPr>
            <w:tcW w:w="385" w:type="pct"/>
            <w:noWrap/>
            <w:vAlign w:val="bottom"/>
          </w:tcPr>
          <w:p w14:paraId="4D72E2AD" w14:textId="0D0DE2C6"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5,070,941,106 </w:t>
            </w:r>
          </w:p>
        </w:tc>
        <w:tc>
          <w:tcPr>
            <w:tcW w:w="399" w:type="pct"/>
            <w:noWrap/>
            <w:vAlign w:val="bottom"/>
          </w:tcPr>
          <w:p w14:paraId="4B6EE6C1" w14:textId="68C17103"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5,382,232,372 </w:t>
            </w:r>
          </w:p>
        </w:tc>
        <w:tc>
          <w:tcPr>
            <w:tcW w:w="385" w:type="pct"/>
            <w:noWrap/>
            <w:vAlign w:val="bottom"/>
          </w:tcPr>
          <w:p w14:paraId="78976721" w14:textId="60196AF0"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5,695,669,659 </w:t>
            </w:r>
          </w:p>
        </w:tc>
        <w:tc>
          <w:tcPr>
            <w:tcW w:w="399" w:type="pct"/>
            <w:noWrap/>
            <w:vAlign w:val="bottom"/>
          </w:tcPr>
          <w:p w14:paraId="635C6834" w14:textId="4A2853C7"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6,005,997,862 </w:t>
            </w:r>
          </w:p>
        </w:tc>
        <w:tc>
          <w:tcPr>
            <w:tcW w:w="490" w:type="pct"/>
            <w:noWrap/>
            <w:vAlign w:val="bottom"/>
          </w:tcPr>
          <w:p w14:paraId="6B167F9C" w14:textId="0822C3ED"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6,191,113,946 </w:t>
            </w:r>
          </w:p>
        </w:tc>
        <w:tc>
          <w:tcPr>
            <w:tcW w:w="476" w:type="pct"/>
            <w:noWrap/>
            <w:vAlign w:val="bottom"/>
          </w:tcPr>
          <w:p w14:paraId="592A7304" w14:textId="38C30B47"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47,076,446,727 </w:t>
            </w:r>
          </w:p>
        </w:tc>
      </w:tr>
      <w:tr w:rsidR="00741A63" w:rsidRPr="001B701F" w14:paraId="49E2B119" w14:textId="77777777" w:rsidTr="00454B04">
        <w:trPr>
          <w:trHeight w:val="300"/>
        </w:trPr>
        <w:tc>
          <w:tcPr>
            <w:tcW w:w="475" w:type="pct"/>
            <w:noWrap/>
          </w:tcPr>
          <w:p w14:paraId="5D20B7B2" w14:textId="18B0E121" w:rsidR="00741A63" w:rsidRPr="001B701F" w:rsidRDefault="00741A63" w:rsidP="00741A63">
            <w:pPr>
              <w:rPr>
                <w:rFonts w:ascii="Times New Roman" w:eastAsia="Times New Roman" w:hAnsi="Times New Roman" w:cs="Times New Roman"/>
                <w:b/>
                <w:bCs/>
                <w:kern w:val="0"/>
                <w:sz w:val="20"/>
                <w:szCs w:val="20"/>
                <w14:ligatures w14:val="none"/>
              </w:rPr>
            </w:pPr>
            <w:r w:rsidRPr="001B701F">
              <w:rPr>
                <w:rFonts w:ascii="Times New Roman" w:eastAsia="Times New Roman" w:hAnsi="Times New Roman" w:cs="Times New Roman"/>
                <w:b/>
                <w:bCs/>
                <w:kern w:val="0"/>
                <w:sz w:val="20"/>
                <w:szCs w:val="20"/>
                <w14:ligatures w14:val="none"/>
              </w:rPr>
              <w:t>Difference (cohorts base-case and 4)</w:t>
            </w:r>
          </w:p>
        </w:tc>
        <w:tc>
          <w:tcPr>
            <w:tcW w:w="403" w:type="pct"/>
            <w:noWrap/>
            <w:vAlign w:val="bottom"/>
          </w:tcPr>
          <w:p w14:paraId="4B3404CD" w14:textId="2D9474C4"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180,463 </w:t>
            </w:r>
          </w:p>
        </w:tc>
        <w:tc>
          <w:tcPr>
            <w:tcW w:w="398" w:type="pct"/>
            <w:noWrap/>
            <w:vAlign w:val="bottom"/>
          </w:tcPr>
          <w:p w14:paraId="25A8FDD9" w14:textId="3350521B"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442,835 </w:t>
            </w:r>
          </w:p>
        </w:tc>
        <w:tc>
          <w:tcPr>
            <w:tcW w:w="392" w:type="pct"/>
            <w:noWrap/>
            <w:vAlign w:val="bottom"/>
          </w:tcPr>
          <w:p w14:paraId="5F1F2B59" w14:textId="2B6A938D"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684,923 </w:t>
            </w:r>
          </w:p>
        </w:tc>
        <w:tc>
          <w:tcPr>
            <w:tcW w:w="399" w:type="pct"/>
            <w:noWrap/>
            <w:vAlign w:val="bottom"/>
          </w:tcPr>
          <w:p w14:paraId="49CED40B" w14:textId="32AB557A"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5,436,640 </w:t>
            </w:r>
          </w:p>
        </w:tc>
        <w:tc>
          <w:tcPr>
            <w:tcW w:w="399" w:type="pct"/>
            <w:noWrap/>
            <w:vAlign w:val="bottom"/>
          </w:tcPr>
          <w:p w14:paraId="1EA97441" w14:textId="71FAE735"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4,481,896 </w:t>
            </w:r>
          </w:p>
        </w:tc>
        <w:tc>
          <w:tcPr>
            <w:tcW w:w="385" w:type="pct"/>
            <w:noWrap/>
            <w:vAlign w:val="bottom"/>
          </w:tcPr>
          <w:p w14:paraId="65DD9550" w14:textId="4184DDCE"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7,633,218 </w:t>
            </w:r>
          </w:p>
        </w:tc>
        <w:tc>
          <w:tcPr>
            <w:tcW w:w="399" w:type="pct"/>
            <w:noWrap/>
            <w:vAlign w:val="bottom"/>
          </w:tcPr>
          <w:p w14:paraId="00B604A5" w14:textId="213E03ED"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10,968,587 </w:t>
            </w:r>
          </w:p>
        </w:tc>
        <w:tc>
          <w:tcPr>
            <w:tcW w:w="385" w:type="pct"/>
            <w:noWrap/>
            <w:vAlign w:val="bottom"/>
          </w:tcPr>
          <w:p w14:paraId="61DCD49A" w14:textId="632957A3"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14,537,178 </w:t>
            </w:r>
          </w:p>
        </w:tc>
        <w:tc>
          <w:tcPr>
            <w:tcW w:w="399" w:type="pct"/>
            <w:noWrap/>
            <w:vAlign w:val="bottom"/>
          </w:tcPr>
          <w:p w14:paraId="6FD50DA8" w14:textId="4413FF6D"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18,337,987 </w:t>
            </w:r>
          </w:p>
        </w:tc>
        <w:tc>
          <w:tcPr>
            <w:tcW w:w="490" w:type="pct"/>
            <w:noWrap/>
            <w:vAlign w:val="bottom"/>
          </w:tcPr>
          <w:p w14:paraId="5B79D90B" w14:textId="4E3AD210"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22,361,096 </w:t>
            </w:r>
          </w:p>
        </w:tc>
        <w:tc>
          <w:tcPr>
            <w:tcW w:w="476" w:type="pct"/>
            <w:noWrap/>
            <w:vAlign w:val="bottom"/>
          </w:tcPr>
          <w:p w14:paraId="6C88744D" w14:textId="41998502" w:rsidR="00741A63" w:rsidRPr="00B64E86" w:rsidRDefault="00741A63" w:rsidP="00741A63">
            <w:pPr>
              <w:rPr>
                <w:rFonts w:asciiTheme="majorBidi" w:hAnsiTheme="majorBidi" w:cstheme="majorBidi"/>
                <w:color w:val="000000"/>
                <w:sz w:val="20"/>
                <w:szCs w:val="20"/>
              </w:rPr>
            </w:pPr>
            <w:r w:rsidRPr="00B64E86">
              <w:rPr>
                <w:rFonts w:asciiTheme="majorBidi" w:hAnsiTheme="majorBidi" w:cstheme="majorBidi"/>
                <w:color w:val="000000"/>
                <w:sz w:val="20"/>
                <w:szCs w:val="20"/>
              </w:rPr>
              <w:t xml:space="preserve"> $                                   85,064,823 </w:t>
            </w:r>
          </w:p>
        </w:tc>
      </w:tr>
    </w:tbl>
    <w:p w14:paraId="7A67541F"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*Base-case: original model with original estimates from the Primary Healthcare Corporation without any adjustment in risk factors. </w:t>
      </w:r>
    </w:p>
    <w:p w14:paraId="69131CB9"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1 (scenario 1): the model assumed a 58% reduction in the incidence of type 2 diabetes.</w:t>
      </w:r>
    </w:p>
    <w:p w14:paraId="1D41E1F7" w14:textId="66BB1182"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2 (scenario 2): the model assumed a 17% reduction in </w:t>
      </w:r>
      <w:del w:id="75" w:author="Dina H F Abushanab" w:date="2025-02-02T18:48:00Z">
        <w:r w:rsidRPr="001B701F" w:rsidDel="009C3CCD">
          <w:rPr>
            <w:rFonts w:ascii="Times New Roman" w:hAnsi="Times New Roman" w:cs="Times New Roman"/>
            <w:kern w:val="0"/>
            <w:sz w:val="18"/>
            <w:szCs w:val="18"/>
          </w:rPr>
          <w:delText>systolic blood pressure (SBP)</w:delText>
        </w:r>
      </w:del>
      <w:ins w:id="76" w:author="Dina H F Abushanab" w:date="2025-02-02T18:48:00Z">
        <w:r w:rsidR="009C3CCD">
          <w:rPr>
            <w:rFonts w:ascii="Times New Roman" w:hAnsi="Times New Roman" w:cs="Times New Roman"/>
            <w:kern w:val="0"/>
            <w:sz w:val="18"/>
            <w:szCs w:val="18"/>
          </w:rPr>
          <w:t>hypertension</w:t>
        </w:r>
      </w:ins>
      <w:r w:rsidRPr="001B701F">
        <w:rPr>
          <w:rFonts w:ascii="Times New Roman" w:hAnsi="Times New Roman" w:cs="Times New Roman"/>
          <w:kern w:val="0"/>
          <w:sz w:val="18"/>
          <w:szCs w:val="18"/>
        </w:rPr>
        <w:t>.</w:t>
      </w:r>
    </w:p>
    <w:p w14:paraId="038684C5" w14:textId="77777777" w:rsidR="00BD3FA1" w:rsidRPr="001B701F" w:rsidRDefault="00BD3FA1" w:rsidP="00BD3FA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3 (scenario 3): the model assumed a 19% reduction in the number of smokers.</w:t>
      </w:r>
    </w:p>
    <w:p w14:paraId="3321531F" w14:textId="1072C1B5" w:rsidR="00B27061" w:rsidRPr="001B701F" w:rsidRDefault="00B27061" w:rsidP="00B27061">
      <w:pPr>
        <w:autoSpaceDE w:val="0"/>
        <w:autoSpaceDN w:val="0"/>
        <w:adjustRightInd w:val="0"/>
        <w:spacing w:after="0" w:line="240" w:lineRule="auto"/>
        <w:rPr>
          <w:rFonts w:ascii="Times New Roman" w:hAnsi="Times New Roman" w:cs="Times New Roman"/>
          <w:kern w:val="0"/>
          <w:sz w:val="18"/>
          <w:szCs w:val="18"/>
        </w:rPr>
      </w:pPr>
      <w:r w:rsidRPr="001B701F">
        <w:rPr>
          <w:rFonts w:ascii="Times New Roman" w:hAnsi="Times New Roman" w:cs="Times New Roman"/>
          <w:kern w:val="0"/>
          <w:sz w:val="18"/>
          <w:szCs w:val="18"/>
        </w:rPr>
        <w:t xml:space="preserve"> Cohort 4 (scenario 4): the model assumed a 39 mg/dl reduction in </w:t>
      </w:r>
      <w:ins w:id="77" w:author="Dina H F Abushanab" w:date="2025-02-02T18:48:00Z">
        <w:r w:rsidR="009C3CCD" w:rsidRPr="00406258">
          <w:rPr>
            <w:rFonts w:ascii="Times New Roman" w:hAnsi="Times New Roman" w:cs="Times New Roman"/>
            <w:kern w:val="0"/>
            <w:sz w:val="18"/>
            <w:szCs w:val="18"/>
          </w:rPr>
          <w:t>hypercholesterolemia</w:t>
        </w:r>
      </w:ins>
      <w:del w:id="78" w:author="Dina H F Abushanab" w:date="2025-02-02T18:48:00Z">
        <w:r w:rsidRPr="001B701F" w:rsidDel="009C3CCD">
          <w:rPr>
            <w:rFonts w:ascii="Times New Roman" w:hAnsi="Times New Roman" w:cs="Times New Roman"/>
            <w:kern w:val="0"/>
            <w:sz w:val="18"/>
            <w:szCs w:val="18"/>
          </w:rPr>
          <w:delText>total cholesterol</w:delText>
        </w:r>
      </w:del>
      <w:r w:rsidRPr="001B701F">
        <w:rPr>
          <w:rFonts w:ascii="Times New Roman" w:hAnsi="Times New Roman" w:cs="Times New Roman"/>
          <w:kern w:val="0"/>
          <w:sz w:val="18"/>
          <w:szCs w:val="18"/>
        </w:rPr>
        <w:t>.</w:t>
      </w:r>
    </w:p>
    <w:p w14:paraId="4D855553" w14:textId="7D33B7AB" w:rsidR="00BD3FA1" w:rsidRPr="001B701F" w:rsidRDefault="0051305B" w:rsidP="00BD3FA1">
      <w:pPr>
        <w:autoSpaceDE w:val="0"/>
        <w:autoSpaceDN w:val="0"/>
        <w:adjustRightInd w:val="0"/>
        <w:spacing w:after="0" w:line="240" w:lineRule="auto"/>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BD3FA1" w:rsidRPr="001B701F">
        <w:rPr>
          <w:rFonts w:ascii="Times New Roman" w:hAnsi="Times New Roman" w:cs="Times New Roman"/>
          <w:kern w:val="0"/>
          <w:sz w:val="18"/>
          <w:szCs w:val="18"/>
        </w:rPr>
        <w:t xml:space="preserve">#Numbers between brackets represent negative findings. </w:t>
      </w:r>
    </w:p>
    <w:p w14:paraId="05EFB8ED" w14:textId="2152A3EC" w:rsidR="00710060" w:rsidRPr="001B701F" w:rsidRDefault="00710060" w:rsidP="00CD5565">
      <w:pPr>
        <w:autoSpaceDE w:val="0"/>
        <w:autoSpaceDN w:val="0"/>
        <w:adjustRightInd w:val="0"/>
        <w:spacing w:after="0" w:line="240" w:lineRule="auto"/>
        <w:rPr>
          <w:rFonts w:ascii="Times New Roman" w:hAnsi="Times New Roman" w:cs="Times New Roman"/>
          <w:kern w:val="0"/>
          <w:sz w:val="18"/>
          <w:szCs w:val="18"/>
        </w:rPr>
        <w:sectPr w:rsidR="00710060" w:rsidRPr="001B701F" w:rsidSect="00891235">
          <w:pgSz w:w="15840" w:h="12240" w:orient="landscape"/>
          <w:pgMar w:top="1440" w:right="1440" w:bottom="1440" w:left="1440" w:header="720" w:footer="720" w:gutter="0"/>
          <w:cols w:space="720"/>
          <w:docGrid w:linePitch="360"/>
        </w:sectPr>
      </w:pPr>
    </w:p>
    <w:p w14:paraId="471C9164" w14:textId="02133EB0" w:rsidR="00844A21" w:rsidRPr="001B701F" w:rsidRDefault="00E672B0" w:rsidP="00844A21">
      <w:pPr>
        <w:rPr>
          <w:rFonts w:ascii="Times New Roman" w:hAnsi="Times New Roman" w:cs="Times New Roman"/>
          <w:b/>
          <w:bCs/>
          <w:sz w:val="20"/>
          <w:szCs w:val="20"/>
        </w:rPr>
      </w:pPr>
      <w:bookmarkStart w:id="79" w:name="_Hlk121336037"/>
      <w:bookmarkStart w:id="80" w:name="_Hlk120779107"/>
      <w:r w:rsidRPr="001B701F">
        <w:rPr>
          <w:rFonts w:ascii="Times New Roman" w:hAnsi="Times New Roman" w:cs="Times New Roman"/>
          <w:b/>
          <w:bCs/>
          <w:sz w:val="20"/>
          <w:szCs w:val="20"/>
        </w:rPr>
        <w:lastRenderedPageBreak/>
        <w:t>Supplementary Table 1</w:t>
      </w:r>
      <w:r w:rsidR="006F0B88" w:rsidRPr="001B701F">
        <w:rPr>
          <w:rFonts w:ascii="Times New Roman" w:hAnsi="Times New Roman" w:cs="Times New Roman"/>
          <w:b/>
          <w:bCs/>
          <w:sz w:val="20"/>
          <w:szCs w:val="20"/>
        </w:rPr>
        <w:t>7</w:t>
      </w:r>
      <w:r w:rsidRPr="001B701F">
        <w:rPr>
          <w:rFonts w:ascii="Times New Roman" w:hAnsi="Times New Roman" w:cs="Times New Roman"/>
          <w:b/>
          <w:bCs/>
          <w:sz w:val="20"/>
          <w:szCs w:val="20"/>
        </w:rPr>
        <w:t xml:space="preserve">. </w:t>
      </w:r>
      <w:bookmarkStart w:id="81" w:name="_Hlk132487529"/>
      <w:r w:rsidR="00844A21" w:rsidRPr="001B701F">
        <w:rPr>
          <w:rFonts w:ascii="Times New Roman" w:hAnsi="Times New Roman" w:cs="Times New Roman"/>
          <w:b/>
          <w:bCs/>
          <w:sz w:val="20"/>
          <w:szCs w:val="20"/>
        </w:rPr>
        <w:t xml:space="preserve">Assessment of the Validation Status of Health-Economic Decision Models </w:t>
      </w:r>
    </w:p>
    <w:p w14:paraId="2B2A77F9" w14:textId="5E66B925" w:rsidR="00E672B0" w:rsidRPr="001B701F" w:rsidRDefault="003A0248" w:rsidP="00844A21">
      <w:pPr>
        <w:rPr>
          <w:rFonts w:ascii="Times New Roman" w:hAnsi="Times New Roman" w:cs="Times New Roman"/>
          <w:sz w:val="20"/>
          <w:szCs w:val="20"/>
        </w:rPr>
      </w:pPr>
      <w:r w:rsidRPr="001B701F">
        <w:rPr>
          <w:rFonts w:ascii="Times New Roman" w:hAnsi="Times New Roman" w:cs="Times New Roman"/>
          <w:sz w:val="20"/>
          <w:szCs w:val="20"/>
        </w:rPr>
        <w:t>1</w:t>
      </w:r>
      <w:r w:rsidR="006F0B88" w:rsidRPr="001B701F">
        <w:rPr>
          <w:rFonts w:ascii="Times New Roman" w:hAnsi="Times New Roman" w:cs="Times New Roman"/>
          <w:sz w:val="20"/>
          <w:szCs w:val="20"/>
        </w:rPr>
        <w:t>7</w:t>
      </w:r>
      <w:r w:rsidR="00E672B0" w:rsidRPr="001B701F">
        <w:rPr>
          <w:rFonts w:ascii="Times New Roman" w:hAnsi="Times New Roman" w:cs="Times New Roman"/>
          <w:sz w:val="20"/>
          <w:szCs w:val="20"/>
        </w:rPr>
        <w:t>.1 The Assessment of the Validation Status of Health-Economic decision models (</w:t>
      </w:r>
      <w:proofErr w:type="spellStart"/>
      <w:r w:rsidR="00E672B0" w:rsidRPr="001B701F">
        <w:rPr>
          <w:rFonts w:ascii="Times New Roman" w:hAnsi="Times New Roman" w:cs="Times New Roman"/>
          <w:sz w:val="20"/>
          <w:szCs w:val="20"/>
        </w:rPr>
        <w:t>AdViSHE</w:t>
      </w:r>
      <w:proofErr w:type="spellEnd"/>
      <w:r w:rsidR="00E672B0" w:rsidRPr="001B701F">
        <w:rPr>
          <w:rFonts w:ascii="Times New Roman" w:hAnsi="Times New Roman" w:cs="Times New Roman"/>
          <w:sz w:val="20"/>
          <w:szCs w:val="20"/>
        </w:rPr>
        <w:t>) tool</w:t>
      </w:r>
    </w:p>
    <w:tbl>
      <w:tblPr>
        <w:tblStyle w:val="TableGrid"/>
        <w:tblW w:w="9639" w:type="dxa"/>
        <w:tblLook w:val="04A0" w:firstRow="1" w:lastRow="0" w:firstColumn="1" w:lastColumn="0" w:noHBand="0" w:noVBand="1"/>
      </w:tblPr>
      <w:tblGrid>
        <w:gridCol w:w="6237"/>
        <w:gridCol w:w="3402"/>
      </w:tblGrid>
      <w:tr w:rsidR="00E672B0" w:rsidRPr="001B701F" w14:paraId="6DC4E397" w14:textId="77777777" w:rsidTr="003A0248">
        <w:tc>
          <w:tcPr>
            <w:tcW w:w="6237" w:type="dxa"/>
            <w:hideMark/>
          </w:tcPr>
          <w:bookmarkEnd w:id="79"/>
          <w:bookmarkEnd w:id="81"/>
          <w:p w14:paraId="17496287" w14:textId="77777777" w:rsidR="00E672B0" w:rsidRPr="001B701F" w:rsidRDefault="00E672B0">
            <w:pPr>
              <w:rPr>
                <w:rFonts w:ascii="Times New Roman" w:hAnsi="Times New Roman" w:cs="Times New Roman"/>
                <w:b/>
                <w:bCs/>
                <w:sz w:val="20"/>
                <w:szCs w:val="20"/>
              </w:rPr>
            </w:pPr>
            <w:r w:rsidRPr="001B701F">
              <w:rPr>
                <w:rFonts w:ascii="Times New Roman" w:hAnsi="Times New Roman" w:cs="Times New Roman"/>
                <w:b/>
                <w:bCs/>
                <w:sz w:val="20"/>
                <w:szCs w:val="20"/>
              </w:rPr>
              <w:t xml:space="preserve">Question </w:t>
            </w:r>
          </w:p>
        </w:tc>
        <w:tc>
          <w:tcPr>
            <w:tcW w:w="3402" w:type="dxa"/>
          </w:tcPr>
          <w:p w14:paraId="75558B10" w14:textId="77777777" w:rsidR="00E672B0" w:rsidRPr="001B701F" w:rsidRDefault="00E672B0">
            <w:pPr>
              <w:rPr>
                <w:rFonts w:ascii="Times New Roman" w:hAnsi="Times New Roman" w:cs="Times New Roman"/>
                <w:sz w:val="20"/>
                <w:szCs w:val="20"/>
              </w:rPr>
            </w:pPr>
          </w:p>
        </w:tc>
      </w:tr>
      <w:tr w:rsidR="00E672B0" w:rsidRPr="001B701F" w14:paraId="0195C0B3" w14:textId="77777777" w:rsidTr="003A0248">
        <w:tc>
          <w:tcPr>
            <w:tcW w:w="6237" w:type="dxa"/>
            <w:hideMark/>
          </w:tcPr>
          <w:p w14:paraId="355BFE95"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color w:val="131413"/>
                <w:sz w:val="20"/>
                <w:szCs w:val="20"/>
              </w:rPr>
              <w:t>Part A: Validation of the conceptual model</w:t>
            </w:r>
          </w:p>
        </w:tc>
        <w:tc>
          <w:tcPr>
            <w:tcW w:w="3402" w:type="dxa"/>
          </w:tcPr>
          <w:p w14:paraId="2542752B" w14:textId="77777777" w:rsidR="00E672B0" w:rsidRPr="001B701F" w:rsidRDefault="00E672B0">
            <w:pPr>
              <w:rPr>
                <w:rFonts w:ascii="Times New Roman" w:hAnsi="Times New Roman" w:cs="Times New Roman"/>
                <w:sz w:val="20"/>
                <w:szCs w:val="20"/>
              </w:rPr>
            </w:pPr>
          </w:p>
        </w:tc>
      </w:tr>
      <w:tr w:rsidR="00E672B0" w:rsidRPr="001B701F" w14:paraId="6D4B4588" w14:textId="77777777" w:rsidTr="003A0248">
        <w:tc>
          <w:tcPr>
            <w:tcW w:w="6237" w:type="dxa"/>
            <w:hideMark/>
          </w:tcPr>
          <w:p w14:paraId="690E50D7"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A1/ Face validity testing (conceptual model): Have experts been asked to judge the appropriateness of the conceptual model?</w:t>
            </w:r>
          </w:p>
        </w:tc>
        <w:tc>
          <w:tcPr>
            <w:tcW w:w="3402" w:type="dxa"/>
            <w:hideMark/>
          </w:tcPr>
          <w:p w14:paraId="654042B0"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r w:rsidRPr="001B701F">
              <w:rPr>
                <w:rFonts w:ascii="Times New Roman" w:hAnsi="Times New Roman" w:cs="Times New Roman"/>
                <w:sz w:val="20"/>
                <w:szCs w:val="20"/>
              </w:rPr>
              <w:t xml:space="preserve"> (ZA and DB)</w:t>
            </w:r>
          </w:p>
        </w:tc>
      </w:tr>
      <w:tr w:rsidR="00E672B0" w:rsidRPr="001B701F" w14:paraId="321F5161" w14:textId="77777777" w:rsidTr="003A0248">
        <w:tc>
          <w:tcPr>
            <w:tcW w:w="6237" w:type="dxa"/>
            <w:hideMark/>
          </w:tcPr>
          <w:p w14:paraId="7BB76C50"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A2/ Cross validity testing (conceptual model): Has this model been compared to other conceptual models found in the literature or clinical textbooks?</w:t>
            </w:r>
          </w:p>
        </w:tc>
        <w:tc>
          <w:tcPr>
            <w:tcW w:w="3402" w:type="dxa"/>
            <w:hideMark/>
          </w:tcPr>
          <w:p w14:paraId="46C32748"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p>
          <w:p w14:paraId="47C6D67D" w14:textId="221DFA60"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Our results were compared to </w:t>
            </w:r>
            <w:r w:rsidR="00716A51" w:rsidRPr="001B701F">
              <w:rPr>
                <w:rFonts w:ascii="Times New Roman" w:hAnsi="Times New Roman" w:cs="Times New Roman"/>
                <w:sz w:val="20"/>
                <w:szCs w:val="20"/>
              </w:rPr>
              <w:t xml:space="preserve">previous studies, as mentioned in the manuscript. </w:t>
            </w:r>
          </w:p>
        </w:tc>
      </w:tr>
      <w:tr w:rsidR="00E672B0" w:rsidRPr="001B701F" w14:paraId="152006C9" w14:textId="77777777" w:rsidTr="003A0248">
        <w:tc>
          <w:tcPr>
            <w:tcW w:w="6237" w:type="dxa"/>
            <w:hideMark/>
          </w:tcPr>
          <w:p w14:paraId="7681B32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color w:val="131413"/>
                <w:sz w:val="20"/>
                <w:szCs w:val="20"/>
              </w:rPr>
              <w:t>Part B: Input data validation</w:t>
            </w:r>
          </w:p>
        </w:tc>
        <w:tc>
          <w:tcPr>
            <w:tcW w:w="3402" w:type="dxa"/>
          </w:tcPr>
          <w:p w14:paraId="68C2D2DB" w14:textId="77777777" w:rsidR="00E672B0" w:rsidRPr="001B701F" w:rsidRDefault="00E672B0">
            <w:pPr>
              <w:rPr>
                <w:rFonts w:ascii="Times New Roman" w:hAnsi="Times New Roman" w:cs="Times New Roman"/>
                <w:sz w:val="20"/>
                <w:szCs w:val="20"/>
              </w:rPr>
            </w:pPr>
          </w:p>
        </w:tc>
      </w:tr>
      <w:tr w:rsidR="00E672B0" w:rsidRPr="001B701F" w14:paraId="3FBF65A2" w14:textId="77777777" w:rsidTr="003A0248">
        <w:tc>
          <w:tcPr>
            <w:tcW w:w="6237" w:type="dxa"/>
            <w:hideMark/>
          </w:tcPr>
          <w:p w14:paraId="08B0FDBA"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B1/ Face validity testing (input data): Have experts been asked to judge the appropriateness of the input data?</w:t>
            </w:r>
          </w:p>
        </w:tc>
        <w:tc>
          <w:tcPr>
            <w:tcW w:w="3402" w:type="dxa"/>
            <w:hideMark/>
          </w:tcPr>
          <w:p w14:paraId="09027E99"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r w:rsidRPr="001B701F">
              <w:rPr>
                <w:rFonts w:ascii="Times New Roman" w:hAnsi="Times New Roman" w:cs="Times New Roman"/>
                <w:sz w:val="20"/>
                <w:szCs w:val="20"/>
              </w:rPr>
              <w:t xml:space="preserve"> (ZA and DB)</w:t>
            </w:r>
          </w:p>
        </w:tc>
      </w:tr>
      <w:tr w:rsidR="00E672B0" w:rsidRPr="001B701F" w14:paraId="0421030B" w14:textId="77777777" w:rsidTr="003A0248">
        <w:tc>
          <w:tcPr>
            <w:tcW w:w="6237" w:type="dxa"/>
            <w:hideMark/>
          </w:tcPr>
          <w:p w14:paraId="2CAADE94"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B2/ Model fit testing: When input parameters are based on regression models, have statistical tests been performed?</w:t>
            </w:r>
          </w:p>
        </w:tc>
        <w:tc>
          <w:tcPr>
            <w:tcW w:w="3402" w:type="dxa"/>
            <w:hideMark/>
          </w:tcPr>
          <w:p w14:paraId="3229AEBB"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458105C7" w14:textId="77777777" w:rsidTr="003A0248">
        <w:tc>
          <w:tcPr>
            <w:tcW w:w="6237" w:type="dxa"/>
            <w:hideMark/>
          </w:tcPr>
          <w:p w14:paraId="017E7EF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color w:val="131413"/>
                <w:sz w:val="20"/>
                <w:szCs w:val="20"/>
              </w:rPr>
              <w:t>Part C: Validation of the computerized model</w:t>
            </w:r>
          </w:p>
        </w:tc>
        <w:tc>
          <w:tcPr>
            <w:tcW w:w="3402" w:type="dxa"/>
          </w:tcPr>
          <w:p w14:paraId="6CD86AAB" w14:textId="77777777" w:rsidR="00E672B0" w:rsidRPr="001B701F" w:rsidRDefault="00E672B0">
            <w:pPr>
              <w:rPr>
                <w:rFonts w:ascii="Times New Roman" w:hAnsi="Times New Roman" w:cs="Times New Roman"/>
                <w:sz w:val="20"/>
                <w:szCs w:val="20"/>
              </w:rPr>
            </w:pPr>
          </w:p>
        </w:tc>
      </w:tr>
      <w:tr w:rsidR="00E672B0" w:rsidRPr="001B701F" w14:paraId="2DF8881A" w14:textId="77777777" w:rsidTr="003A0248">
        <w:tc>
          <w:tcPr>
            <w:tcW w:w="6237" w:type="dxa"/>
            <w:hideMark/>
          </w:tcPr>
          <w:p w14:paraId="01C778A4"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C1/ External review: Has the computerized model been examined by modelling experts?</w:t>
            </w:r>
          </w:p>
        </w:tc>
        <w:tc>
          <w:tcPr>
            <w:tcW w:w="3402" w:type="dxa"/>
            <w:hideMark/>
          </w:tcPr>
          <w:p w14:paraId="5C6BDAC8"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r w:rsidRPr="001B701F">
              <w:rPr>
                <w:rFonts w:ascii="Times New Roman" w:hAnsi="Times New Roman" w:cs="Times New Roman"/>
                <w:sz w:val="20"/>
                <w:szCs w:val="20"/>
              </w:rPr>
              <w:t xml:space="preserve"> </w:t>
            </w:r>
          </w:p>
          <w:p w14:paraId="30B51522" w14:textId="69A9D5C3" w:rsidR="00E672B0" w:rsidRPr="001B701F" w:rsidRDefault="00716A51">
            <w:pPr>
              <w:rPr>
                <w:rFonts w:ascii="Times New Roman" w:hAnsi="Times New Roman" w:cs="Times New Roman"/>
                <w:sz w:val="20"/>
                <w:szCs w:val="20"/>
              </w:rPr>
            </w:pPr>
            <w:r w:rsidRPr="001B701F">
              <w:rPr>
                <w:rFonts w:ascii="Times New Roman" w:hAnsi="Times New Roman" w:cs="Times New Roman"/>
                <w:sz w:val="20"/>
                <w:szCs w:val="20"/>
              </w:rPr>
              <w:t>Our results were compared to previous studies, as mentioned in the manuscript.</w:t>
            </w:r>
          </w:p>
        </w:tc>
      </w:tr>
      <w:tr w:rsidR="00E672B0" w:rsidRPr="001B701F" w14:paraId="244B058D" w14:textId="77777777" w:rsidTr="003A0248">
        <w:tc>
          <w:tcPr>
            <w:tcW w:w="6237" w:type="dxa"/>
            <w:hideMark/>
          </w:tcPr>
          <w:p w14:paraId="328A239D"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C2/ Extreme value testing: Has the model been run for specific, extreme sets of parameter values in order to detect any coding errors?</w:t>
            </w:r>
          </w:p>
        </w:tc>
        <w:tc>
          <w:tcPr>
            <w:tcW w:w="3402" w:type="dxa"/>
            <w:hideMark/>
          </w:tcPr>
          <w:p w14:paraId="78851386"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p>
        </w:tc>
      </w:tr>
      <w:tr w:rsidR="00E672B0" w:rsidRPr="001B701F" w14:paraId="7D272151" w14:textId="77777777" w:rsidTr="003A0248">
        <w:tc>
          <w:tcPr>
            <w:tcW w:w="6237" w:type="dxa"/>
            <w:hideMark/>
          </w:tcPr>
          <w:p w14:paraId="6D20AE17"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C3/ Testing of traces: Have patients been tracked through the model to determine whether its logic is correct?</w:t>
            </w:r>
          </w:p>
        </w:tc>
        <w:tc>
          <w:tcPr>
            <w:tcW w:w="3402" w:type="dxa"/>
            <w:hideMark/>
          </w:tcPr>
          <w:p w14:paraId="19C38738"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p>
        </w:tc>
      </w:tr>
      <w:tr w:rsidR="00E672B0" w:rsidRPr="001B701F" w14:paraId="244A7564" w14:textId="77777777" w:rsidTr="003A0248">
        <w:tc>
          <w:tcPr>
            <w:tcW w:w="6237" w:type="dxa"/>
            <w:hideMark/>
          </w:tcPr>
          <w:p w14:paraId="6136268C" w14:textId="77777777" w:rsidR="00E672B0" w:rsidRPr="001B701F" w:rsidRDefault="00E672B0">
            <w:pPr>
              <w:rPr>
                <w:rFonts w:ascii="Times New Roman" w:hAnsi="Times New Roman" w:cs="Times New Roman"/>
                <w:color w:val="131413"/>
                <w:sz w:val="20"/>
                <w:szCs w:val="20"/>
              </w:rPr>
            </w:pPr>
            <w:r w:rsidRPr="001B701F">
              <w:rPr>
                <w:rFonts w:ascii="Times New Roman" w:hAnsi="Times New Roman" w:cs="Times New Roman"/>
                <w:color w:val="131413"/>
                <w:sz w:val="20"/>
                <w:szCs w:val="20"/>
              </w:rPr>
              <w:t>C4/ Unit testing: Have individual sub-modules of the computerized model been tested?</w:t>
            </w:r>
          </w:p>
        </w:tc>
        <w:tc>
          <w:tcPr>
            <w:tcW w:w="3402" w:type="dxa"/>
            <w:hideMark/>
          </w:tcPr>
          <w:p w14:paraId="7571A817"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p>
        </w:tc>
      </w:tr>
      <w:tr w:rsidR="00E672B0" w:rsidRPr="001B701F" w14:paraId="6C398E2E" w14:textId="77777777" w:rsidTr="003A0248">
        <w:tc>
          <w:tcPr>
            <w:tcW w:w="6237" w:type="dxa"/>
            <w:hideMark/>
          </w:tcPr>
          <w:p w14:paraId="57863AB1" w14:textId="77777777" w:rsidR="00E672B0" w:rsidRPr="001B701F" w:rsidRDefault="00E672B0">
            <w:pPr>
              <w:rPr>
                <w:rFonts w:ascii="Times New Roman" w:hAnsi="Times New Roman" w:cs="Times New Roman"/>
                <w:color w:val="131413"/>
                <w:sz w:val="20"/>
                <w:szCs w:val="20"/>
              </w:rPr>
            </w:pPr>
            <w:r w:rsidRPr="001B701F">
              <w:rPr>
                <w:rFonts w:ascii="Times New Roman" w:hAnsi="Times New Roman" w:cs="Times New Roman"/>
                <w:color w:val="131413"/>
                <w:sz w:val="20"/>
                <w:szCs w:val="20"/>
              </w:rPr>
              <w:t>Part D: Operational validation</w:t>
            </w:r>
          </w:p>
        </w:tc>
        <w:tc>
          <w:tcPr>
            <w:tcW w:w="3402" w:type="dxa"/>
          </w:tcPr>
          <w:p w14:paraId="53868F70" w14:textId="77777777" w:rsidR="00E672B0" w:rsidRPr="001B701F" w:rsidRDefault="00E672B0">
            <w:pPr>
              <w:rPr>
                <w:rFonts w:ascii="Times New Roman" w:hAnsi="Times New Roman" w:cs="Times New Roman"/>
                <w:sz w:val="20"/>
                <w:szCs w:val="20"/>
              </w:rPr>
            </w:pPr>
          </w:p>
        </w:tc>
      </w:tr>
      <w:tr w:rsidR="00E672B0" w:rsidRPr="001B701F" w14:paraId="3F2CEB71" w14:textId="77777777" w:rsidTr="003A0248">
        <w:tc>
          <w:tcPr>
            <w:tcW w:w="6237" w:type="dxa"/>
            <w:hideMark/>
          </w:tcPr>
          <w:p w14:paraId="77107A63"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D1/ Face validity testing (model outcomes): Have experts been asked to judge the appropriateness of the model outcomes?</w:t>
            </w:r>
          </w:p>
        </w:tc>
        <w:tc>
          <w:tcPr>
            <w:tcW w:w="3402" w:type="dxa"/>
            <w:hideMark/>
          </w:tcPr>
          <w:p w14:paraId="4E341596"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r w:rsidRPr="001B701F">
              <w:rPr>
                <w:rFonts w:ascii="Times New Roman" w:hAnsi="Times New Roman" w:cs="Times New Roman"/>
                <w:sz w:val="20"/>
                <w:szCs w:val="20"/>
              </w:rPr>
              <w:t xml:space="preserve"> (ZA and DB)</w:t>
            </w:r>
          </w:p>
        </w:tc>
      </w:tr>
      <w:tr w:rsidR="00E672B0" w:rsidRPr="001B701F" w14:paraId="2F6E137F" w14:textId="77777777" w:rsidTr="003A0248">
        <w:tc>
          <w:tcPr>
            <w:tcW w:w="6237" w:type="dxa"/>
            <w:hideMark/>
          </w:tcPr>
          <w:p w14:paraId="3951209F"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D2/ Cross validation testing (model outcomes): Have the model outcomes been compared to the outcomes of other models that address similar problems?</w:t>
            </w:r>
          </w:p>
        </w:tc>
        <w:tc>
          <w:tcPr>
            <w:tcW w:w="3402" w:type="dxa"/>
            <w:hideMark/>
          </w:tcPr>
          <w:p w14:paraId="785D540B"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p>
        </w:tc>
      </w:tr>
      <w:tr w:rsidR="00E672B0" w:rsidRPr="001B701F" w14:paraId="1901F929" w14:textId="77777777" w:rsidTr="003A0248">
        <w:tc>
          <w:tcPr>
            <w:tcW w:w="6237" w:type="dxa"/>
            <w:hideMark/>
          </w:tcPr>
          <w:p w14:paraId="2CEEBF63" w14:textId="77777777" w:rsidR="00E672B0" w:rsidRPr="001B701F" w:rsidRDefault="00E672B0">
            <w:pPr>
              <w:rPr>
                <w:rFonts w:ascii="Times New Roman" w:hAnsi="Times New Roman" w:cs="Times New Roman"/>
                <w:color w:val="131413"/>
                <w:sz w:val="20"/>
                <w:szCs w:val="20"/>
              </w:rPr>
            </w:pPr>
            <w:r w:rsidRPr="001B701F">
              <w:rPr>
                <w:rFonts w:ascii="Times New Roman" w:hAnsi="Times New Roman" w:cs="Times New Roman"/>
                <w:color w:val="131413"/>
                <w:sz w:val="20"/>
                <w:szCs w:val="20"/>
              </w:rPr>
              <w:t>D3/ Validation against outcomes using alternative input data: Have the mod</w:t>
            </w:r>
          </w:p>
        </w:tc>
        <w:tc>
          <w:tcPr>
            <w:tcW w:w="3402" w:type="dxa"/>
            <w:hideMark/>
          </w:tcPr>
          <w:p w14:paraId="5E31010B"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p>
        </w:tc>
      </w:tr>
      <w:tr w:rsidR="00E672B0" w:rsidRPr="001B701F" w14:paraId="32CE2880" w14:textId="77777777" w:rsidTr="003A0248">
        <w:tc>
          <w:tcPr>
            <w:tcW w:w="6237" w:type="dxa"/>
            <w:hideMark/>
          </w:tcPr>
          <w:p w14:paraId="7BC05E87"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D4/ Validation against empirical data: Have the model outcomes been compared to empirical data?</w:t>
            </w:r>
          </w:p>
        </w:tc>
        <w:tc>
          <w:tcPr>
            <w:tcW w:w="3402" w:type="dxa"/>
            <w:hideMark/>
          </w:tcPr>
          <w:p w14:paraId="1DF74992" w14:textId="77777777" w:rsidR="00E672B0" w:rsidRPr="001B701F" w:rsidRDefault="00E672B0">
            <w:pPr>
              <w:rPr>
                <w:rFonts w:ascii="Times New Roman" w:hAnsi="Times New Roman" w:cs="Times New Roman"/>
                <w:sz w:val="20"/>
                <w:szCs w:val="20"/>
              </w:rPr>
            </w:pPr>
            <w:r w:rsidRPr="001B701F">
              <w:rPr>
                <w:rFonts w:ascii="Segoe UI Symbol" w:hAnsi="Segoe UI Symbol" w:cs="Segoe UI Symbol"/>
                <w:sz w:val="20"/>
                <w:szCs w:val="20"/>
              </w:rPr>
              <w:t>✓</w:t>
            </w:r>
          </w:p>
        </w:tc>
      </w:tr>
      <w:tr w:rsidR="00E672B0" w:rsidRPr="001B701F" w14:paraId="238D83BC" w14:textId="77777777" w:rsidTr="003A0248">
        <w:tc>
          <w:tcPr>
            <w:tcW w:w="6237" w:type="dxa"/>
            <w:hideMark/>
          </w:tcPr>
          <w:p w14:paraId="29F494C3" w14:textId="77777777" w:rsidR="00E672B0" w:rsidRPr="001B701F" w:rsidRDefault="00E672B0">
            <w:pPr>
              <w:tabs>
                <w:tab w:val="left" w:pos="1195"/>
              </w:tabs>
              <w:rPr>
                <w:rFonts w:ascii="Times New Roman" w:hAnsi="Times New Roman" w:cs="Times New Roman"/>
                <w:color w:val="131413"/>
                <w:sz w:val="20"/>
                <w:szCs w:val="20"/>
              </w:rPr>
            </w:pPr>
            <w:r w:rsidRPr="001B701F">
              <w:rPr>
                <w:rFonts w:ascii="Times New Roman" w:hAnsi="Times New Roman" w:cs="Times New Roman"/>
                <w:color w:val="131413"/>
                <w:sz w:val="20"/>
                <w:szCs w:val="20"/>
              </w:rPr>
              <w:t>Part E: Other validation techniques</w:t>
            </w:r>
          </w:p>
        </w:tc>
        <w:tc>
          <w:tcPr>
            <w:tcW w:w="3402" w:type="dxa"/>
          </w:tcPr>
          <w:p w14:paraId="26FBC3A6" w14:textId="77777777" w:rsidR="00E672B0" w:rsidRPr="001B701F" w:rsidRDefault="00E672B0">
            <w:pPr>
              <w:rPr>
                <w:rFonts w:ascii="Times New Roman" w:hAnsi="Times New Roman" w:cs="Times New Roman"/>
                <w:sz w:val="20"/>
                <w:szCs w:val="20"/>
              </w:rPr>
            </w:pPr>
          </w:p>
        </w:tc>
      </w:tr>
      <w:tr w:rsidR="00E672B0" w:rsidRPr="001B701F" w14:paraId="3078E507" w14:textId="77777777" w:rsidTr="003A0248">
        <w:tc>
          <w:tcPr>
            <w:tcW w:w="6237" w:type="dxa"/>
            <w:hideMark/>
          </w:tcPr>
          <w:p w14:paraId="07038144" w14:textId="77777777" w:rsidR="00E672B0" w:rsidRPr="001B701F" w:rsidRDefault="00E672B0">
            <w:pPr>
              <w:autoSpaceDE w:val="0"/>
              <w:autoSpaceDN w:val="0"/>
              <w:adjustRightInd w:val="0"/>
              <w:rPr>
                <w:rFonts w:ascii="Times New Roman" w:hAnsi="Times New Roman" w:cs="Times New Roman"/>
                <w:color w:val="131413"/>
                <w:sz w:val="20"/>
                <w:szCs w:val="20"/>
              </w:rPr>
            </w:pPr>
            <w:r w:rsidRPr="001B701F">
              <w:rPr>
                <w:rFonts w:ascii="Times New Roman" w:hAnsi="Times New Roman" w:cs="Times New Roman"/>
                <w:color w:val="131413"/>
                <w:sz w:val="20"/>
                <w:szCs w:val="20"/>
              </w:rPr>
              <w:t>E1/ Other validation techniques: Have any other validation techniques been performed?</w:t>
            </w:r>
          </w:p>
        </w:tc>
        <w:tc>
          <w:tcPr>
            <w:tcW w:w="3402" w:type="dxa"/>
            <w:hideMark/>
          </w:tcPr>
          <w:p w14:paraId="2C82C97F" w14:textId="2C0BFE41" w:rsidR="00E672B0" w:rsidRPr="001B701F" w:rsidRDefault="0062173C">
            <w:pPr>
              <w:rPr>
                <w:rFonts w:ascii="Times New Roman" w:hAnsi="Times New Roman" w:cs="Times New Roman"/>
                <w:sz w:val="20"/>
                <w:szCs w:val="20"/>
              </w:rPr>
            </w:pPr>
            <w:r w:rsidRPr="001B701F">
              <w:rPr>
                <w:rFonts w:ascii="Times New Roman" w:hAnsi="Times New Roman" w:cs="Times New Roman"/>
                <w:sz w:val="20"/>
                <w:szCs w:val="20"/>
              </w:rPr>
              <w:t>We used TECH-VER, as reported below in section 17.2</w:t>
            </w:r>
          </w:p>
        </w:tc>
      </w:tr>
      <w:bookmarkEnd w:id="80"/>
    </w:tbl>
    <w:p w14:paraId="77E19734" w14:textId="77777777" w:rsidR="00E672B0" w:rsidRPr="001B701F" w:rsidRDefault="00E672B0" w:rsidP="00E672B0">
      <w:pPr>
        <w:rPr>
          <w:rFonts w:ascii="Times New Roman" w:hAnsi="Times New Roman" w:cs="Times New Roman"/>
          <w:sz w:val="18"/>
        </w:rPr>
      </w:pPr>
    </w:p>
    <w:p w14:paraId="247296F6" w14:textId="298A5C1D" w:rsidR="00E672B0" w:rsidRPr="001B701F" w:rsidRDefault="00AF2935" w:rsidP="00E672B0">
      <w:pPr>
        <w:rPr>
          <w:rFonts w:ascii="Times New Roman" w:hAnsi="Times New Roman" w:cs="Times New Roman"/>
          <w:sz w:val="20"/>
          <w:szCs w:val="20"/>
        </w:rPr>
      </w:pPr>
      <w:bookmarkStart w:id="82" w:name="_Hlk132487536"/>
      <w:r w:rsidRPr="001B701F">
        <w:rPr>
          <w:rFonts w:ascii="Times New Roman" w:hAnsi="Times New Roman" w:cs="Times New Roman"/>
          <w:sz w:val="20"/>
          <w:szCs w:val="20"/>
        </w:rPr>
        <w:t>1</w:t>
      </w:r>
      <w:r w:rsidR="006F0B88" w:rsidRPr="001B701F">
        <w:rPr>
          <w:rFonts w:ascii="Times New Roman" w:hAnsi="Times New Roman" w:cs="Times New Roman"/>
          <w:sz w:val="20"/>
          <w:szCs w:val="20"/>
        </w:rPr>
        <w:t>7</w:t>
      </w:r>
      <w:r w:rsidR="00E672B0" w:rsidRPr="001B701F">
        <w:rPr>
          <w:rFonts w:ascii="Times New Roman" w:hAnsi="Times New Roman" w:cs="Times New Roman"/>
          <w:sz w:val="20"/>
          <w:szCs w:val="20"/>
        </w:rPr>
        <w:t xml:space="preserve">.2 </w:t>
      </w:r>
      <w:proofErr w:type="spellStart"/>
      <w:r w:rsidR="00E672B0" w:rsidRPr="001B701F">
        <w:rPr>
          <w:rFonts w:ascii="Times New Roman" w:hAnsi="Times New Roman" w:cs="Times New Roman"/>
          <w:sz w:val="20"/>
          <w:szCs w:val="20"/>
        </w:rPr>
        <w:t>TECHnical</w:t>
      </w:r>
      <w:proofErr w:type="spellEnd"/>
      <w:r w:rsidR="00E672B0" w:rsidRPr="001B701F">
        <w:rPr>
          <w:rFonts w:ascii="Times New Roman" w:hAnsi="Times New Roman" w:cs="Times New Roman"/>
          <w:sz w:val="20"/>
          <w:szCs w:val="20"/>
        </w:rPr>
        <w:t xml:space="preserve"> </w:t>
      </w:r>
      <w:proofErr w:type="spellStart"/>
      <w:r w:rsidR="00E672B0" w:rsidRPr="001B701F">
        <w:rPr>
          <w:rFonts w:ascii="Times New Roman" w:hAnsi="Times New Roman" w:cs="Times New Roman"/>
          <w:sz w:val="20"/>
          <w:szCs w:val="20"/>
        </w:rPr>
        <w:t>VERification</w:t>
      </w:r>
      <w:proofErr w:type="spellEnd"/>
      <w:r w:rsidR="00E672B0" w:rsidRPr="001B701F">
        <w:rPr>
          <w:rFonts w:ascii="Times New Roman" w:hAnsi="Times New Roman" w:cs="Times New Roman"/>
          <w:sz w:val="20"/>
          <w:szCs w:val="20"/>
        </w:rPr>
        <w:t xml:space="preserve"> (TECH-VER) tool</w:t>
      </w:r>
      <w:r w:rsidR="00C707D2" w:rsidRPr="001B701F">
        <w:rPr>
          <w:rFonts w:ascii="Times New Roman" w:hAnsi="Times New Roman" w:cs="Times New Roman"/>
          <w:sz w:val="20"/>
          <w:szCs w:val="20"/>
        </w:rPr>
        <w:t>.</w:t>
      </w:r>
    </w:p>
    <w:tbl>
      <w:tblPr>
        <w:tblStyle w:val="TableGrid"/>
        <w:tblW w:w="5149" w:type="pct"/>
        <w:tblLook w:val="04A0" w:firstRow="1" w:lastRow="0" w:firstColumn="1" w:lastColumn="0" w:noHBand="0" w:noVBand="1"/>
      </w:tblPr>
      <w:tblGrid>
        <w:gridCol w:w="6232"/>
        <w:gridCol w:w="1417"/>
        <w:gridCol w:w="1980"/>
      </w:tblGrid>
      <w:tr w:rsidR="00E672B0" w:rsidRPr="001B701F" w14:paraId="5A23F008" w14:textId="77777777" w:rsidTr="00AF2935">
        <w:tc>
          <w:tcPr>
            <w:tcW w:w="3236" w:type="pct"/>
            <w:hideMark/>
          </w:tcPr>
          <w:bookmarkEnd w:id="82"/>
          <w:p w14:paraId="5B161297" w14:textId="77777777" w:rsidR="00E672B0" w:rsidRPr="001B701F" w:rsidRDefault="00E672B0">
            <w:pPr>
              <w:rPr>
                <w:rFonts w:ascii="Times New Roman" w:hAnsi="Times New Roman" w:cs="Times New Roman"/>
                <w:b/>
                <w:bCs/>
                <w:sz w:val="20"/>
                <w:szCs w:val="20"/>
              </w:rPr>
            </w:pPr>
            <w:r w:rsidRPr="001B701F">
              <w:rPr>
                <w:rFonts w:ascii="Times New Roman" w:hAnsi="Times New Roman" w:cs="Times New Roman"/>
                <w:b/>
                <w:bCs/>
                <w:sz w:val="20"/>
                <w:szCs w:val="20"/>
              </w:rPr>
              <w:t>Test description</w:t>
            </w:r>
          </w:p>
        </w:tc>
        <w:tc>
          <w:tcPr>
            <w:tcW w:w="736" w:type="pct"/>
            <w:hideMark/>
          </w:tcPr>
          <w:p w14:paraId="78D3FFAC" w14:textId="77777777" w:rsidR="00E672B0" w:rsidRPr="001B701F" w:rsidRDefault="00E672B0">
            <w:pPr>
              <w:rPr>
                <w:rFonts w:ascii="Times New Roman" w:hAnsi="Times New Roman" w:cs="Times New Roman"/>
                <w:b/>
                <w:bCs/>
                <w:sz w:val="20"/>
                <w:szCs w:val="20"/>
              </w:rPr>
            </w:pPr>
            <w:r w:rsidRPr="001B701F">
              <w:rPr>
                <w:rFonts w:ascii="Times New Roman" w:hAnsi="Times New Roman" w:cs="Times New Roman"/>
                <w:b/>
                <w:bCs/>
                <w:sz w:val="20"/>
                <w:szCs w:val="20"/>
              </w:rPr>
              <w:t>Expected result</w:t>
            </w:r>
          </w:p>
        </w:tc>
        <w:tc>
          <w:tcPr>
            <w:tcW w:w="1028" w:type="pct"/>
            <w:hideMark/>
          </w:tcPr>
          <w:p w14:paraId="78045AFF" w14:textId="77777777" w:rsidR="00E672B0" w:rsidRPr="001B701F" w:rsidRDefault="00E672B0">
            <w:pPr>
              <w:rPr>
                <w:rFonts w:ascii="Times New Roman" w:hAnsi="Times New Roman" w:cs="Times New Roman"/>
                <w:b/>
                <w:bCs/>
                <w:sz w:val="20"/>
                <w:szCs w:val="20"/>
              </w:rPr>
            </w:pPr>
            <w:r w:rsidRPr="001B701F">
              <w:rPr>
                <w:rFonts w:ascii="Times New Roman" w:hAnsi="Times New Roman" w:cs="Times New Roman"/>
                <w:b/>
                <w:bCs/>
                <w:sz w:val="20"/>
                <w:szCs w:val="20"/>
              </w:rPr>
              <w:t>Result</w:t>
            </w:r>
          </w:p>
        </w:tc>
      </w:tr>
      <w:tr w:rsidR="00E672B0" w:rsidRPr="001B701F" w14:paraId="64C0AE0E" w14:textId="77777777" w:rsidTr="00AF2935">
        <w:tc>
          <w:tcPr>
            <w:tcW w:w="5000" w:type="pct"/>
            <w:gridSpan w:val="3"/>
            <w:hideMark/>
          </w:tcPr>
          <w:p w14:paraId="2FBC4570" w14:textId="77777777" w:rsidR="00E672B0" w:rsidRPr="001B701F" w:rsidRDefault="00E672B0">
            <w:pPr>
              <w:rPr>
                <w:rFonts w:ascii="Times New Roman" w:hAnsi="Times New Roman" w:cs="Times New Roman"/>
                <w:b/>
                <w:bCs/>
                <w:sz w:val="20"/>
                <w:szCs w:val="20"/>
              </w:rPr>
            </w:pPr>
            <w:r w:rsidRPr="001B701F">
              <w:rPr>
                <w:rFonts w:ascii="Times New Roman" w:hAnsi="Times New Roman" w:cs="Times New Roman"/>
                <w:sz w:val="20"/>
                <w:szCs w:val="20"/>
              </w:rPr>
              <w:t>Model input (pre-analysis) calculations</w:t>
            </w:r>
          </w:p>
        </w:tc>
      </w:tr>
      <w:tr w:rsidR="00E672B0" w:rsidRPr="001B701F" w14:paraId="6264C6F9" w14:textId="77777777" w:rsidTr="00AF2935">
        <w:tc>
          <w:tcPr>
            <w:tcW w:w="3236" w:type="pct"/>
            <w:hideMark/>
          </w:tcPr>
          <w:p w14:paraId="4EE23D2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Does the technology (drug/device, etc.) acquisition cost increase with higher prices?</w:t>
            </w:r>
          </w:p>
        </w:tc>
        <w:tc>
          <w:tcPr>
            <w:tcW w:w="736" w:type="pct"/>
            <w:hideMark/>
          </w:tcPr>
          <w:p w14:paraId="5850FAD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35B4567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F179C0" w:rsidRPr="001B701F" w14:paraId="33270D16" w14:textId="77777777" w:rsidTr="00AF2935">
        <w:tc>
          <w:tcPr>
            <w:tcW w:w="3236" w:type="pct"/>
            <w:hideMark/>
          </w:tcPr>
          <w:p w14:paraId="4F3238D0" w14:textId="77777777"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Does the probability of an event, derived from an OR/RR/HR and baseline probability, increase with higher OR/RR/HR?</w:t>
            </w:r>
          </w:p>
        </w:tc>
        <w:tc>
          <w:tcPr>
            <w:tcW w:w="736" w:type="pct"/>
            <w:hideMark/>
          </w:tcPr>
          <w:p w14:paraId="54BA7527" w14:textId="41A42DD1"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102D4119" w14:textId="262816D8"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611EC844" w14:textId="77777777" w:rsidTr="00AF2935">
        <w:tc>
          <w:tcPr>
            <w:tcW w:w="3236" w:type="pct"/>
            <w:hideMark/>
          </w:tcPr>
          <w:p w14:paraId="7C2DD6E3"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Additional check not in TECH-VER: Do the survival model predictions in Excel match those obtained from R? </w:t>
            </w:r>
          </w:p>
        </w:tc>
        <w:tc>
          <w:tcPr>
            <w:tcW w:w="736" w:type="pct"/>
            <w:hideMark/>
          </w:tcPr>
          <w:p w14:paraId="0599B0C3"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741EEAB3"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12EBB7DC" w14:textId="77777777" w:rsidTr="00AF2935">
        <w:tc>
          <w:tcPr>
            <w:tcW w:w="5000" w:type="pct"/>
            <w:gridSpan w:val="3"/>
            <w:hideMark/>
          </w:tcPr>
          <w:p w14:paraId="74F5C0A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Event/state calculations</w:t>
            </w:r>
          </w:p>
        </w:tc>
      </w:tr>
      <w:tr w:rsidR="00E672B0" w:rsidRPr="001B701F" w14:paraId="6B21D63E" w14:textId="77777777" w:rsidTr="00AF2935">
        <w:tc>
          <w:tcPr>
            <w:tcW w:w="3236" w:type="pct"/>
            <w:hideMark/>
          </w:tcPr>
          <w:p w14:paraId="77F91E9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lastRenderedPageBreak/>
              <w:t>The sum of the number of individuals at each health state should add up to the cohort size</w:t>
            </w:r>
          </w:p>
        </w:tc>
        <w:tc>
          <w:tcPr>
            <w:tcW w:w="736" w:type="pct"/>
            <w:hideMark/>
          </w:tcPr>
          <w:p w14:paraId="2B17F62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514BFC7B"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Calculated in the trace</w:t>
            </w:r>
          </w:p>
        </w:tc>
      </w:tr>
      <w:tr w:rsidR="00E672B0" w:rsidRPr="001B701F" w14:paraId="1DEE7D7A" w14:textId="77777777" w:rsidTr="00AF2935">
        <w:tc>
          <w:tcPr>
            <w:tcW w:w="3236" w:type="pct"/>
            <w:hideMark/>
          </w:tcPr>
          <w:p w14:paraId="0C25076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Check if all probabilities and number of individuals in a state are greater than or equal to 0</w:t>
            </w:r>
          </w:p>
        </w:tc>
        <w:tc>
          <w:tcPr>
            <w:tcW w:w="736" w:type="pct"/>
            <w:hideMark/>
          </w:tcPr>
          <w:p w14:paraId="0398DBA6"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1A2F26C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Calculated in the trace</w:t>
            </w:r>
          </w:p>
        </w:tc>
      </w:tr>
      <w:tr w:rsidR="00E672B0" w:rsidRPr="001B701F" w14:paraId="21A5E234" w14:textId="77777777" w:rsidTr="00AF2935">
        <w:tc>
          <w:tcPr>
            <w:tcW w:w="3236" w:type="pct"/>
            <w:hideMark/>
          </w:tcPr>
          <w:p w14:paraId="6150701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Check if all probabilities are smaller than or equal to 1</w:t>
            </w:r>
          </w:p>
        </w:tc>
        <w:tc>
          <w:tcPr>
            <w:tcW w:w="736" w:type="pct"/>
            <w:hideMark/>
          </w:tcPr>
          <w:p w14:paraId="65E9C44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541AC289"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Observed in the trace</w:t>
            </w:r>
          </w:p>
        </w:tc>
      </w:tr>
      <w:tr w:rsidR="00F179C0" w:rsidRPr="001B701F" w14:paraId="7CE54566" w14:textId="77777777" w:rsidTr="00AF2935">
        <w:tc>
          <w:tcPr>
            <w:tcW w:w="3236" w:type="pct"/>
            <w:hideMark/>
          </w:tcPr>
          <w:p w14:paraId="73E3B5F6" w14:textId="77777777"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Are the number of dead individuals in the previous period smaller than the number of dead individuals in the subsequent period</w:t>
            </w:r>
          </w:p>
        </w:tc>
        <w:tc>
          <w:tcPr>
            <w:tcW w:w="736" w:type="pct"/>
            <w:hideMark/>
          </w:tcPr>
          <w:p w14:paraId="01C88CBE" w14:textId="7F987B51"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05CBF792" w14:textId="344E0441"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r>
      <w:tr w:rsidR="00F179C0" w:rsidRPr="001B701F" w14:paraId="4583EA06" w14:textId="77777777" w:rsidTr="00AF2935">
        <w:tc>
          <w:tcPr>
            <w:tcW w:w="3236" w:type="pct"/>
            <w:hideMark/>
          </w:tcPr>
          <w:p w14:paraId="02A45515" w14:textId="77777777"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In case of lifetime horizon, check if all individuals are dead at the end of the time horizon</w:t>
            </w:r>
          </w:p>
        </w:tc>
        <w:tc>
          <w:tcPr>
            <w:tcW w:w="736" w:type="pct"/>
            <w:hideMark/>
          </w:tcPr>
          <w:p w14:paraId="7560B4B5" w14:textId="58A6213A"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1A0178CC" w14:textId="08C3D3D9"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r>
      <w:tr w:rsidR="00F179C0" w:rsidRPr="001B701F" w14:paraId="49321748" w14:textId="77777777" w:rsidTr="00AF2935">
        <w:tc>
          <w:tcPr>
            <w:tcW w:w="3236" w:type="pct"/>
            <w:hideMark/>
          </w:tcPr>
          <w:p w14:paraId="70B5BFB1" w14:textId="77777777"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 xml:space="preserve">Are the QALYs equal to the life years if the utilities are set to 1? </w:t>
            </w:r>
          </w:p>
        </w:tc>
        <w:tc>
          <w:tcPr>
            <w:tcW w:w="736" w:type="pct"/>
            <w:hideMark/>
          </w:tcPr>
          <w:p w14:paraId="0787EF80" w14:textId="266EDF06"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04FBC145" w14:textId="5E6B1475" w:rsidR="00F179C0" w:rsidRPr="001B701F" w:rsidRDefault="00F179C0" w:rsidP="00F179C0">
            <w:pPr>
              <w:rPr>
                <w:rFonts w:ascii="Times New Roman" w:hAnsi="Times New Roman" w:cs="Times New Roman"/>
                <w:sz w:val="20"/>
                <w:szCs w:val="20"/>
              </w:rPr>
            </w:pPr>
            <w:r w:rsidRPr="001B701F">
              <w:rPr>
                <w:rFonts w:ascii="Times New Roman" w:hAnsi="Times New Roman" w:cs="Times New Roman"/>
                <w:sz w:val="20"/>
                <w:szCs w:val="20"/>
              </w:rPr>
              <w:t>N/A</w:t>
            </w:r>
          </w:p>
        </w:tc>
      </w:tr>
      <w:tr w:rsidR="002707FF" w:rsidRPr="001B701F" w14:paraId="30B8F51C" w14:textId="77777777" w:rsidTr="00AF2935">
        <w:tc>
          <w:tcPr>
            <w:tcW w:w="3236" w:type="pct"/>
            <w:hideMark/>
          </w:tcPr>
          <w:p w14:paraId="21B40D3C" w14:textId="77777777"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Are the QALYs equal to zero if the utilities are set to zero?</w:t>
            </w:r>
          </w:p>
        </w:tc>
        <w:tc>
          <w:tcPr>
            <w:tcW w:w="736" w:type="pct"/>
            <w:hideMark/>
          </w:tcPr>
          <w:p w14:paraId="136C75BD" w14:textId="2F4D9EEB"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42ED9D51" w14:textId="5B3AA45D"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r>
      <w:tr w:rsidR="002707FF" w:rsidRPr="001B701F" w14:paraId="358720B7" w14:textId="77777777" w:rsidTr="00AF2935">
        <w:tc>
          <w:tcPr>
            <w:tcW w:w="3236" w:type="pct"/>
            <w:hideMark/>
          </w:tcPr>
          <w:p w14:paraId="429FEDFE" w14:textId="77777777"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If state utilities are lower, are QALYs lower?</w:t>
            </w:r>
          </w:p>
        </w:tc>
        <w:tc>
          <w:tcPr>
            <w:tcW w:w="736" w:type="pct"/>
            <w:hideMark/>
          </w:tcPr>
          <w:p w14:paraId="0C79F34E" w14:textId="7185A5D7"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3D77BC7F" w14:textId="35B2165A"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r>
      <w:tr w:rsidR="002707FF" w:rsidRPr="001B701F" w14:paraId="4E3B857D" w14:textId="77777777" w:rsidTr="00AF2935">
        <w:tc>
          <w:tcPr>
            <w:tcW w:w="3236" w:type="pct"/>
            <w:hideMark/>
          </w:tcPr>
          <w:p w14:paraId="1BFED863" w14:textId="77777777"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Are costs zero if all costs are set to zero?</w:t>
            </w:r>
          </w:p>
        </w:tc>
        <w:tc>
          <w:tcPr>
            <w:tcW w:w="736" w:type="pct"/>
            <w:hideMark/>
          </w:tcPr>
          <w:p w14:paraId="1AC00185" w14:textId="146DFD4D"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5306FD98" w14:textId="65660D08"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r>
      <w:tr w:rsidR="002707FF" w:rsidRPr="001B701F" w14:paraId="1088BC70" w14:textId="77777777" w:rsidTr="00AF2935">
        <w:tc>
          <w:tcPr>
            <w:tcW w:w="3236" w:type="pct"/>
            <w:hideMark/>
          </w:tcPr>
          <w:p w14:paraId="5C7CDB02" w14:textId="77777777"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If mortality risk is set to zero, do individuals die?</w:t>
            </w:r>
          </w:p>
        </w:tc>
        <w:tc>
          <w:tcPr>
            <w:tcW w:w="736" w:type="pct"/>
            <w:hideMark/>
          </w:tcPr>
          <w:p w14:paraId="3CEACA52" w14:textId="0CA34103"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16608987" w14:textId="2FC19FA9"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r>
      <w:tr w:rsidR="002707FF" w:rsidRPr="001B701F" w14:paraId="600D7E30" w14:textId="77777777" w:rsidTr="00AF2935">
        <w:tc>
          <w:tcPr>
            <w:tcW w:w="3236" w:type="pct"/>
            <w:hideMark/>
          </w:tcPr>
          <w:p w14:paraId="68B1D799" w14:textId="77777777"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If mortality risk is set to 1, do all individuals die in the first cycle?</w:t>
            </w:r>
          </w:p>
        </w:tc>
        <w:tc>
          <w:tcPr>
            <w:tcW w:w="736" w:type="pct"/>
            <w:hideMark/>
          </w:tcPr>
          <w:p w14:paraId="09A8EA4B" w14:textId="58365B20"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3030ED54" w14:textId="31ACA645" w:rsidR="002707FF" w:rsidRPr="001B701F" w:rsidRDefault="002707FF" w:rsidP="002707FF">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0FCFCD68" w14:textId="77777777" w:rsidTr="00AF2935">
        <w:tc>
          <w:tcPr>
            <w:tcW w:w="3236" w:type="pct"/>
            <w:hideMark/>
          </w:tcPr>
          <w:p w14:paraId="51C6F29D" w14:textId="77777777" w:rsidR="00E672B0" w:rsidRPr="001B701F" w:rsidRDefault="00E672B0">
            <w:pPr>
              <w:rPr>
                <w:rFonts w:ascii="Times New Roman" w:hAnsi="Times New Roman" w:cs="Times New Roman"/>
                <w:sz w:val="20"/>
                <w:szCs w:val="20"/>
              </w:rPr>
            </w:pPr>
            <w:bookmarkStart w:id="83" w:name="_Hlk104038782"/>
            <w:r w:rsidRPr="001B701F">
              <w:rPr>
                <w:rFonts w:ascii="Times New Roman" w:hAnsi="Times New Roman" w:cs="Times New Roman"/>
                <w:sz w:val="20"/>
                <w:szCs w:val="20"/>
              </w:rPr>
              <w:t>If all decision options have the same effectiveness, are life years and QALYs the same?</w:t>
            </w:r>
          </w:p>
        </w:tc>
        <w:tc>
          <w:tcPr>
            <w:tcW w:w="736" w:type="pct"/>
            <w:hideMark/>
          </w:tcPr>
          <w:p w14:paraId="5856542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02E7C07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7112648A" w14:textId="77777777" w:rsidTr="00AF2935">
        <w:tc>
          <w:tcPr>
            <w:tcW w:w="3236" w:type="pct"/>
            <w:hideMark/>
          </w:tcPr>
          <w:p w14:paraId="3207D465"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If all decision options have the same effectiveness and costs, are all results the same?</w:t>
            </w:r>
          </w:p>
        </w:tc>
        <w:tc>
          <w:tcPr>
            <w:tcW w:w="736" w:type="pct"/>
            <w:hideMark/>
          </w:tcPr>
          <w:p w14:paraId="716BE75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53975E8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0507E44D" w14:textId="77777777" w:rsidTr="00AF2935">
        <w:tc>
          <w:tcPr>
            <w:tcW w:w="3236" w:type="pct"/>
            <w:hideMark/>
          </w:tcPr>
          <w:p w14:paraId="69A7F9D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Is the number of individuals alive in the model, the same or lower as in the general population?</w:t>
            </w:r>
          </w:p>
        </w:tc>
        <w:tc>
          <w:tcPr>
            <w:tcW w:w="736" w:type="pct"/>
            <w:hideMark/>
          </w:tcPr>
          <w:p w14:paraId="6C299DAD"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vMerge w:val="restart"/>
            <w:hideMark/>
          </w:tcPr>
          <w:p w14:paraId="1392E27F" w14:textId="606CFC96"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r w:rsidR="00710956" w:rsidRPr="001B701F">
              <w:rPr>
                <w:rFonts w:ascii="Times New Roman" w:hAnsi="Times New Roman" w:cs="Times New Roman"/>
                <w:sz w:val="20"/>
                <w:szCs w:val="20"/>
              </w:rPr>
              <w:t>.</w:t>
            </w:r>
          </w:p>
        </w:tc>
      </w:tr>
      <w:tr w:rsidR="00710956" w:rsidRPr="001B701F" w14:paraId="2FF0C333" w14:textId="77777777" w:rsidTr="00AF2935">
        <w:tc>
          <w:tcPr>
            <w:tcW w:w="3236" w:type="pct"/>
            <w:hideMark/>
          </w:tcPr>
          <w:p w14:paraId="1ACE205D" w14:textId="77777777"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Is the QALY at each cycle, the same or lower than the general population?</w:t>
            </w:r>
          </w:p>
        </w:tc>
        <w:tc>
          <w:tcPr>
            <w:tcW w:w="736" w:type="pct"/>
            <w:hideMark/>
          </w:tcPr>
          <w:p w14:paraId="70BC40B6" w14:textId="472956B8"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N/A</w:t>
            </w:r>
          </w:p>
        </w:tc>
        <w:tc>
          <w:tcPr>
            <w:tcW w:w="0" w:type="auto"/>
            <w:vMerge/>
            <w:hideMark/>
          </w:tcPr>
          <w:p w14:paraId="010B776A" w14:textId="77777777" w:rsidR="00710956" w:rsidRPr="001B701F" w:rsidRDefault="00710956" w:rsidP="00710956">
            <w:pPr>
              <w:rPr>
                <w:rFonts w:ascii="Times New Roman" w:hAnsi="Times New Roman" w:cs="Times New Roman"/>
                <w:sz w:val="20"/>
                <w:szCs w:val="20"/>
              </w:rPr>
            </w:pPr>
          </w:p>
        </w:tc>
      </w:tr>
      <w:tr w:rsidR="00710956" w:rsidRPr="001B701F" w14:paraId="412372B0" w14:textId="77777777" w:rsidTr="00AF2935">
        <w:tc>
          <w:tcPr>
            <w:tcW w:w="3236" w:type="pct"/>
            <w:hideMark/>
          </w:tcPr>
          <w:p w14:paraId="427D3D04" w14:textId="77777777"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If the inflation rate is higher, are the costs which are based on a reference from previous years higher too?</w:t>
            </w:r>
          </w:p>
        </w:tc>
        <w:tc>
          <w:tcPr>
            <w:tcW w:w="736" w:type="pct"/>
            <w:hideMark/>
          </w:tcPr>
          <w:p w14:paraId="599A9E5A" w14:textId="31DF9402"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1BB9C767" w14:textId="0787AC69"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5ECE0145" w14:textId="77777777" w:rsidTr="00AF2935">
        <w:tc>
          <w:tcPr>
            <w:tcW w:w="3236" w:type="pct"/>
            <w:hideMark/>
          </w:tcPr>
          <w:p w14:paraId="07F3B39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Is the sum of all ingoing and outgoing transition probabilities in a state in a given cycle the same as the change in number of individuals?</w:t>
            </w:r>
          </w:p>
        </w:tc>
        <w:tc>
          <w:tcPr>
            <w:tcW w:w="736" w:type="pct"/>
            <w:hideMark/>
          </w:tcPr>
          <w:p w14:paraId="2B3D5FA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6C8C560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Tested in the model</w:t>
            </w:r>
          </w:p>
        </w:tc>
      </w:tr>
      <w:tr w:rsidR="00E672B0" w:rsidRPr="001B701F" w14:paraId="542EDCB5" w14:textId="77777777" w:rsidTr="00AF2935">
        <w:tc>
          <w:tcPr>
            <w:tcW w:w="3236" w:type="pct"/>
            <w:hideMark/>
          </w:tcPr>
          <w:p w14:paraId="20139819"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number of individuals entering a tunnel state the same as the number of individuals leaving the tunnel state?</w:t>
            </w:r>
          </w:p>
        </w:tc>
        <w:tc>
          <w:tcPr>
            <w:tcW w:w="736" w:type="pct"/>
            <w:hideMark/>
          </w:tcPr>
          <w:p w14:paraId="2ABEBD5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7273812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Tested in the trace</w:t>
            </w:r>
          </w:p>
        </w:tc>
      </w:tr>
      <w:tr w:rsidR="00710956" w:rsidRPr="001B701F" w14:paraId="00A946FC" w14:textId="77777777" w:rsidTr="00AF2935">
        <w:tc>
          <w:tcPr>
            <w:tcW w:w="3236" w:type="pct"/>
            <w:hideMark/>
          </w:tcPr>
          <w:p w14:paraId="24D5EB4A" w14:textId="77777777"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If the treatment acquisition cost is greater, are the costs greater?</w:t>
            </w:r>
          </w:p>
        </w:tc>
        <w:tc>
          <w:tcPr>
            <w:tcW w:w="736" w:type="pct"/>
            <w:hideMark/>
          </w:tcPr>
          <w:p w14:paraId="3DB04010" w14:textId="611C4864"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2D9678E9" w14:textId="6F789BF8"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4FB7ED1D" w14:textId="77777777" w:rsidTr="00AF2935">
        <w:tc>
          <w:tcPr>
            <w:tcW w:w="3236" w:type="pct"/>
            <w:hideMark/>
          </w:tcPr>
          <w:p w14:paraId="7914D7D5"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time conversions for probabilities conducted correctly?</w:t>
            </w:r>
          </w:p>
        </w:tc>
        <w:tc>
          <w:tcPr>
            <w:tcW w:w="736" w:type="pct"/>
            <w:hideMark/>
          </w:tcPr>
          <w:p w14:paraId="2FA8FF9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01630B5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We used annual cycle</w:t>
            </w:r>
          </w:p>
        </w:tc>
      </w:tr>
      <w:tr w:rsidR="00E672B0" w:rsidRPr="001B701F" w14:paraId="3392AEB8" w14:textId="77777777" w:rsidTr="00AF2935">
        <w:tc>
          <w:tcPr>
            <w:tcW w:w="5000" w:type="pct"/>
            <w:gridSpan w:val="3"/>
            <w:hideMark/>
          </w:tcPr>
          <w:p w14:paraId="5E1054D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Result calculations</w:t>
            </w:r>
          </w:p>
        </w:tc>
      </w:tr>
      <w:tr w:rsidR="00E672B0" w:rsidRPr="001B701F" w14:paraId="1D81E28D" w14:textId="77777777" w:rsidTr="00AF2935">
        <w:tc>
          <w:tcPr>
            <w:tcW w:w="3236" w:type="pct"/>
            <w:hideMark/>
          </w:tcPr>
          <w:p w14:paraId="1D4585B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Do the more effective decision options yield greater QALYs and life years?</w:t>
            </w:r>
          </w:p>
        </w:tc>
        <w:tc>
          <w:tcPr>
            <w:tcW w:w="736" w:type="pct"/>
            <w:hideMark/>
          </w:tcPr>
          <w:p w14:paraId="0F26774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51BB6797" w14:textId="0F5780C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Yes. Tested in </w:t>
            </w:r>
            <w:r w:rsidR="00710956" w:rsidRPr="001B701F">
              <w:rPr>
                <w:rFonts w:ascii="Times New Roman" w:hAnsi="Times New Roman" w:cs="Times New Roman"/>
                <w:sz w:val="20"/>
                <w:szCs w:val="20"/>
              </w:rPr>
              <w:t>different</w:t>
            </w:r>
            <w:r w:rsidRPr="001B701F">
              <w:rPr>
                <w:rFonts w:ascii="Times New Roman" w:hAnsi="Times New Roman" w:cs="Times New Roman"/>
                <w:sz w:val="20"/>
                <w:szCs w:val="20"/>
              </w:rPr>
              <w:t xml:space="preserve"> scenario analys</w:t>
            </w:r>
            <w:r w:rsidR="00710956" w:rsidRPr="001B701F">
              <w:rPr>
                <w:rFonts w:ascii="Times New Roman" w:hAnsi="Times New Roman" w:cs="Times New Roman"/>
                <w:sz w:val="20"/>
                <w:szCs w:val="20"/>
              </w:rPr>
              <w:t>e</w:t>
            </w:r>
            <w:r w:rsidRPr="001B701F">
              <w:rPr>
                <w:rFonts w:ascii="Times New Roman" w:hAnsi="Times New Roman" w:cs="Times New Roman"/>
                <w:sz w:val="20"/>
                <w:szCs w:val="20"/>
              </w:rPr>
              <w:t>s</w:t>
            </w:r>
            <w:r w:rsidR="00956930" w:rsidRPr="001B701F">
              <w:rPr>
                <w:rFonts w:ascii="Times New Roman" w:hAnsi="Times New Roman" w:cs="Times New Roman"/>
                <w:sz w:val="20"/>
                <w:szCs w:val="20"/>
              </w:rPr>
              <w:t>.</w:t>
            </w:r>
            <w:r w:rsidRPr="001B701F">
              <w:rPr>
                <w:rFonts w:ascii="Times New Roman" w:hAnsi="Times New Roman" w:cs="Times New Roman"/>
                <w:sz w:val="20"/>
                <w:szCs w:val="20"/>
              </w:rPr>
              <w:t xml:space="preserve"> </w:t>
            </w:r>
          </w:p>
        </w:tc>
      </w:tr>
      <w:tr w:rsidR="00710956" w:rsidRPr="001B701F" w14:paraId="23A81D86" w14:textId="77777777" w:rsidTr="00AF2935">
        <w:tc>
          <w:tcPr>
            <w:tcW w:w="3236" w:type="pct"/>
            <w:hideMark/>
          </w:tcPr>
          <w:p w14:paraId="1ADCF4C5" w14:textId="77777777"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Do the more costly decision options yield greater treatment costs?</w:t>
            </w:r>
          </w:p>
        </w:tc>
        <w:tc>
          <w:tcPr>
            <w:tcW w:w="736" w:type="pct"/>
            <w:hideMark/>
          </w:tcPr>
          <w:p w14:paraId="29A6F03A" w14:textId="209A2726"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045A9F91" w14:textId="2CDA08DB" w:rsidR="00710956" w:rsidRPr="001B701F" w:rsidRDefault="00710956" w:rsidP="00710956">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002EB5DD" w14:textId="77777777" w:rsidTr="00AF2935">
        <w:tc>
          <w:tcPr>
            <w:tcW w:w="3236" w:type="pct"/>
            <w:hideMark/>
          </w:tcPr>
          <w:p w14:paraId="038158B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total life years greater than the total QALYs?</w:t>
            </w:r>
          </w:p>
        </w:tc>
        <w:tc>
          <w:tcPr>
            <w:tcW w:w="736" w:type="pct"/>
            <w:hideMark/>
          </w:tcPr>
          <w:p w14:paraId="14359025"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65E7943C" w14:textId="2AF40386"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As found in the results</w:t>
            </w:r>
            <w:r w:rsidR="00956930" w:rsidRPr="001B701F">
              <w:rPr>
                <w:rFonts w:ascii="Times New Roman" w:hAnsi="Times New Roman" w:cs="Times New Roman"/>
                <w:sz w:val="20"/>
                <w:szCs w:val="20"/>
              </w:rPr>
              <w:t>.</w:t>
            </w:r>
          </w:p>
        </w:tc>
      </w:tr>
      <w:tr w:rsidR="00E672B0" w:rsidRPr="001B701F" w14:paraId="26EE4E3E" w14:textId="77777777" w:rsidTr="00AF2935">
        <w:tc>
          <w:tcPr>
            <w:tcW w:w="3236" w:type="pct"/>
            <w:hideMark/>
          </w:tcPr>
          <w:p w14:paraId="1B03A0A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undiscounted results greater than the discounted results?</w:t>
            </w:r>
          </w:p>
        </w:tc>
        <w:tc>
          <w:tcPr>
            <w:tcW w:w="736" w:type="pct"/>
            <w:hideMark/>
          </w:tcPr>
          <w:p w14:paraId="7535DC96"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2E5C5324" w14:textId="4C8E6F7A"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Yes. </w:t>
            </w:r>
            <w:r w:rsidR="00956930" w:rsidRPr="001B701F">
              <w:rPr>
                <w:rFonts w:ascii="Times New Roman" w:hAnsi="Times New Roman" w:cs="Times New Roman"/>
                <w:sz w:val="20"/>
                <w:szCs w:val="20"/>
              </w:rPr>
              <w:t>Tested in the model.</w:t>
            </w:r>
          </w:p>
        </w:tc>
      </w:tr>
      <w:tr w:rsidR="00E672B0" w:rsidRPr="001B701F" w14:paraId="604D37F3" w14:textId="77777777" w:rsidTr="00AF2935">
        <w:tc>
          <w:tcPr>
            <w:tcW w:w="3236" w:type="pct"/>
            <w:hideMark/>
          </w:tcPr>
          <w:p w14:paraId="1F3C62E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Is the ratio of the undiscounted total QALYs to the undiscounted total life years within the max and min of the utility inputs?</w:t>
            </w:r>
          </w:p>
        </w:tc>
        <w:tc>
          <w:tcPr>
            <w:tcW w:w="736" w:type="pct"/>
            <w:hideMark/>
          </w:tcPr>
          <w:p w14:paraId="6AAB5BE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4AF2D11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Tested in the model</w:t>
            </w:r>
          </w:p>
        </w:tc>
      </w:tr>
      <w:tr w:rsidR="00E672B0" w:rsidRPr="001B701F" w14:paraId="60FE7D1A" w14:textId="77777777" w:rsidTr="00AF2935">
        <w:tc>
          <w:tcPr>
            <w:tcW w:w="3236" w:type="pct"/>
            <w:hideMark/>
          </w:tcPr>
          <w:p w14:paraId="0D684D22"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Subgroup analysis results: Do subgroups with better baseline health have better outcomes?</w:t>
            </w:r>
          </w:p>
        </w:tc>
        <w:tc>
          <w:tcPr>
            <w:tcW w:w="736" w:type="pct"/>
            <w:hideMark/>
          </w:tcPr>
          <w:p w14:paraId="7563BB62"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0E189AF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506AED7D" w14:textId="77777777" w:rsidTr="00AF2935">
        <w:tc>
          <w:tcPr>
            <w:tcW w:w="3236" w:type="pct"/>
            <w:hideMark/>
          </w:tcPr>
          <w:p w14:paraId="1E123A32"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Do the disaggregated results sum to the total results?</w:t>
            </w:r>
          </w:p>
        </w:tc>
        <w:tc>
          <w:tcPr>
            <w:tcW w:w="736" w:type="pct"/>
            <w:hideMark/>
          </w:tcPr>
          <w:p w14:paraId="3C4F4B4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4907EF0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54FE7304" w14:textId="77777777" w:rsidTr="00AF2935">
        <w:tc>
          <w:tcPr>
            <w:tcW w:w="3236" w:type="pct"/>
            <w:hideMark/>
          </w:tcPr>
          <w:p w14:paraId="3125A27D"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life years with half-cycle correction lower than the life years without?</w:t>
            </w:r>
          </w:p>
        </w:tc>
        <w:tc>
          <w:tcPr>
            <w:tcW w:w="736" w:type="pct"/>
            <w:hideMark/>
          </w:tcPr>
          <w:p w14:paraId="0BD7533B"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5EA0AC4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5A302BBA" w14:textId="77777777" w:rsidTr="00AF2935">
        <w:tc>
          <w:tcPr>
            <w:tcW w:w="3236" w:type="pct"/>
            <w:hideMark/>
          </w:tcPr>
          <w:p w14:paraId="408F3C04"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discounted results equal to undiscounted if the discount rate is set to zero?</w:t>
            </w:r>
          </w:p>
        </w:tc>
        <w:tc>
          <w:tcPr>
            <w:tcW w:w="736" w:type="pct"/>
            <w:hideMark/>
          </w:tcPr>
          <w:p w14:paraId="51FE3DF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219B343F" w14:textId="5FB56271"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Yes. </w:t>
            </w:r>
            <w:r w:rsidR="00956930" w:rsidRPr="001B701F">
              <w:rPr>
                <w:rFonts w:ascii="Times New Roman" w:hAnsi="Times New Roman" w:cs="Times New Roman"/>
                <w:sz w:val="20"/>
                <w:szCs w:val="20"/>
              </w:rPr>
              <w:t>Tested in the model.</w:t>
            </w:r>
          </w:p>
        </w:tc>
      </w:tr>
      <w:tr w:rsidR="00E672B0" w:rsidRPr="001B701F" w14:paraId="3F95A3CA" w14:textId="77777777" w:rsidTr="00AF2935">
        <w:tc>
          <w:tcPr>
            <w:tcW w:w="3236" w:type="pct"/>
            <w:hideMark/>
          </w:tcPr>
          <w:p w14:paraId="050A6C6B"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If discount rates are higher, are the discounted results smaller?</w:t>
            </w:r>
          </w:p>
        </w:tc>
        <w:tc>
          <w:tcPr>
            <w:tcW w:w="736" w:type="pct"/>
            <w:hideMark/>
          </w:tcPr>
          <w:p w14:paraId="7BEE034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7500ED1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Yes. As reported in the scenario analysis </w:t>
            </w:r>
          </w:p>
        </w:tc>
      </w:tr>
      <w:tr w:rsidR="00E672B0" w:rsidRPr="001B701F" w14:paraId="47377FB1" w14:textId="77777777" w:rsidTr="00AF2935">
        <w:tc>
          <w:tcPr>
            <w:tcW w:w="3236" w:type="pct"/>
            <w:hideMark/>
          </w:tcPr>
          <w:p w14:paraId="6AB95B04"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Is the ratio of the total undiscounted treatment cost to the average duration of treatment similar to the treatment-related unit acquisition cost?</w:t>
            </w:r>
          </w:p>
        </w:tc>
        <w:tc>
          <w:tcPr>
            <w:tcW w:w="736" w:type="pct"/>
            <w:hideMark/>
          </w:tcPr>
          <w:p w14:paraId="63E5921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7922CDA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4E2B123C" w14:textId="77777777" w:rsidTr="00AF2935">
        <w:tc>
          <w:tcPr>
            <w:tcW w:w="3236" w:type="pct"/>
            <w:hideMark/>
          </w:tcPr>
          <w:p w14:paraId="372A79D9"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lastRenderedPageBreak/>
              <w:t>If the effect of the decision option is doubled, is the incremental effect approximately doubled?</w:t>
            </w:r>
          </w:p>
        </w:tc>
        <w:tc>
          <w:tcPr>
            <w:tcW w:w="736" w:type="pct"/>
            <w:hideMark/>
          </w:tcPr>
          <w:p w14:paraId="73915DC9"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2AC7CDB3"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 Tested in the model</w:t>
            </w:r>
          </w:p>
        </w:tc>
      </w:tr>
      <w:tr w:rsidR="00E672B0" w:rsidRPr="001B701F" w14:paraId="4B3BCED3" w14:textId="77777777" w:rsidTr="00AF2935">
        <w:tc>
          <w:tcPr>
            <w:tcW w:w="5000" w:type="pct"/>
            <w:gridSpan w:val="3"/>
            <w:hideMark/>
          </w:tcPr>
          <w:p w14:paraId="65676934"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i/>
                <w:iCs/>
                <w:sz w:val="20"/>
                <w:szCs w:val="20"/>
              </w:rPr>
              <w:t>Uncertainty analysis calculations</w:t>
            </w:r>
          </w:p>
        </w:tc>
      </w:tr>
      <w:tr w:rsidR="00E672B0" w:rsidRPr="001B701F" w14:paraId="79E77274" w14:textId="77777777" w:rsidTr="00AF2935">
        <w:tc>
          <w:tcPr>
            <w:tcW w:w="3236" w:type="pct"/>
            <w:hideMark/>
          </w:tcPr>
          <w:p w14:paraId="507A53D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Are all necessary parameters subject to uncertainty included in the OWSA? </w:t>
            </w:r>
          </w:p>
        </w:tc>
        <w:tc>
          <w:tcPr>
            <w:tcW w:w="736" w:type="pct"/>
            <w:hideMark/>
          </w:tcPr>
          <w:p w14:paraId="7FEE2042"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vMerge w:val="restart"/>
            <w:hideMark/>
          </w:tcPr>
          <w:p w14:paraId="6D58920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 OWSA was not conducted</w:t>
            </w:r>
          </w:p>
        </w:tc>
      </w:tr>
      <w:tr w:rsidR="00E672B0" w:rsidRPr="001B701F" w14:paraId="621D2F60" w14:textId="77777777" w:rsidTr="00AF2935">
        <w:tc>
          <w:tcPr>
            <w:tcW w:w="3236" w:type="pct"/>
            <w:hideMark/>
          </w:tcPr>
          <w:p w14:paraId="3F1ED0D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Does the OWSA include any parameters associated with joint uncertainty?</w:t>
            </w:r>
          </w:p>
        </w:tc>
        <w:tc>
          <w:tcPr>
            <w:tcW w:w="736" w:type="pct"/>
            <w:hideMark/>
          </w:tcPr>
          <w:p w14:paraId="1C3E95F5"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0" w:type="auto"/>
            <w:vMerge/>
            <w:hideMark/>
          </w:tcPr>
          <w:p w14:paraId="280BA748" w14:textId="77777777" w:rsidR="00E672B0" w:rsidRPr="001B701F" w:rsidRDefault="00E672B0">
            <w:pPr>
              <w:rPr>
                <w:rFonts w:ascii="Times New Roman" w:hAnsi="Times New Roman" w:cs="Times New Roman"/>
                <w:sz w:val="20"/>
                <w:szCs w:val="20"/>
              </w:rPr>
            </w:pPr>
          </w:p>
        </w:tc>
      </w:tr>
      <w:tr w:rsidR="00E672B0" w:rsidRPr="001B701F" w14:paraId="5F47602A" w14:textId="77777777" w:rsidTr="00AF2935">
        <w:tc>
          <w:tcPr>
            <w:tcW w:w="3236" w:type="pct"/>
            <w:hideMark/>
          </w:tcPr>
          <w:p w14:paraId="14AF54E3"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upper and lower bounds used in the one-way sensitivity analysis using confidence intervals based on the statistical distribution assumed for that parameter?</w:t>
            </w:r>
          </w:p>
        </w:tc>
        <w:tc>
          <w:tcPr>
            <w:tcW w:w="736" w:type="pct"/>
            <w:hideMark/>
          </w:tcPr>
          <w:p w14:paraId="2558483B"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0" w:type="auto"/>
            <w:vMerge/>
            <w:hideMark/>
          </w:tcPr>
          <w:p w14:paraId="46D7C903" w14:textId="77777777" w:rsidR="00E672B0" w:rsidRPr="001B701F" w:rsidRDefault="00E672B0">
            <w:pPr>
              <w:rPr>
                <w:rFonts w:ascii="Times New Roman" w:hAnsi="Times New Roman" w:cs="Times New Roman"/>
                <w:sz w:val="20"/>
                <w:szCs w:val="20"/>
              </w:rPr>
            </w:pPr>
          </w:p>
        </w:tc>
      </w:tr>
      <w:tr w:rsidR="00974E95" w:rsidRPr="001B701F" w14:paraId="0BA4CC44" w14:textId="77777777" w:rsidTr="00AF2935">
        <w:tc>
          <w:tcPr>
            <w:tcW w:w="3236" w:type="pct"/>
            <w:hideMark/>
          </w:tcPr>
          <w:p w14:paraId="5041108F" w14:textId="77777777"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Are the resulting ICER, incremental costs/QALYs with upper and lower bound of a parameter plausible and in line with a priori expectations?</w:t>
            </w:r>
          </w:p>
        </w:tc>
        <w:tc>
          <w:tcPr>
            <w:tcW w:w="736" w:type="pct"/>
            <w:hideMark/>
          </w:tcPr>
          <w:p w14:paraId="6B252DF7" w14:textId="39CADB2F"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c>
          <w:tcPr>
            <w:tcW w:w="0" w:type="auto"/>
            <w:vMerge/>
            <w:hideMark/>
          </w:tcPr>
          <w:p w14:paraId="0C614BC7" w14:textId="77777777" w:rsidR="00974E95" w:rsidRPr="001B701F" w:rsidRDefault="00974E95" w:rsidP="00974E95">
            <w:pPr>
              <w:rPr>
                <w:rFonts w:ascii="Times New Roman" w:hAnsi="Times New Roman" w:cs="Times New Roman"/>
                <w:sz w:val="20"/>
                <w:szCs w:val="20"/>
              </w:rPr>
            </w:pPr>
          </w:p>
        </w:tc>
      </w:tr>
      <w:tr w:rsidR="00974E95" w:rsidRPr="001B701F" w14:paraId="76F8576D" w14:textId="77777777" w:rsidTr="00AF2935">
        <w:tc>
          <w:tcPr>
            <w:tcW w:w="3236" w:type="pct"/>
            <w:hideMark/>
          </w:tcPr>
          <w:p w14:paraId="4C3CFE4E" w14:textId="77777777"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Do all parameters used in the sensitivity analysis have appropriate associated distributions – upper and lower bounds should surround the deterministic value (i.e. upper bound ≥ mean ≥ lower bound)</w:t>
            </w:r>
          </w:p>
        </w:tc>
        <w:tc>
          <w:tcPr>
            <w:tcW w:w="736" w:type="pct"/>
            <w:hideMark/>
          </w:tcPr>
          <w:p w14:paraId="5AF4D99D" w14:textId="6E114B5C"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c>
          <w:tcPr>
            <w:tcW w:w="0" w:type="auto"/>
            <w:vMerge/>
            <w:hideMark/>
          </w:tcPr>
          <w:p w14:paraId="7E4D4FB9" w14:textId="77777777" w:rsidR="00974E95" w:rsidRPr="001B701F" w:rsidRDefault="00974E95" w:rsidP="00974E95">
            <w:pPr>
              <w:rPr>
                <w:rFonts w:ascii="Times New Roman" w:hAnsi="Times New Roman" w:cs="Times New Roman"/>
                <w:sz w:val="20"/>
                <w:szCs w:val="20"/>
              </w:rPr>
            </w:pPr>
          </w:p>
        </w:tc>
      </w:tr>
      <w:tr w:rsidR="00974E95" w:rsidRPr="001B701F" w14:paraId="000A3A59" w14:textId="77777777" w:rsidTr="00AF2935">
        <w:tc>
          <w:tcPr>
            <w:tcW w:w="3236" w:type="pct"/>
            <w:hideMark/>
          </w:tcPr>
          <w:p w14:paraId="303EEE1B" w14:textId="77777777"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Standard error and not standard deviation used in sampling</w:t>
            </w:r>
          </w:p>
        </w:tc>
        <w:tc>
          <w:tcPr>
            <w:tcW w:w="736" w:type="pct"/>
            <w:hideMark/>
          </w:tcPr>
          <w:p w14:paraId="79413EDF" w14:textId="244EFB08"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5715F2A3" w14:textId="1F0B8924"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r>
      <w:tr w:rsidR="00974E95" w:rsidRPr="001B701F" w14:paraId="73167758" w14:textId="77777777" w:rsidTr="00AF2935">
        <w:tc>
          <w:tcPr>
            <w:tcW w:w="3236" w:type="pct"/>
            <w:hideMark/>
          </w:tcPr>
          <w:p w14:paraId="236D27B9" w14:textId="77777777"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Lognormal/gamma distribution for HRs and costs/resource use</w:t>
            </w:r>
          </w:p>
        </w:tc>
        <w:tc>
          <w:tcPr>
            <w:tcW w:w="736" w:type="pct"/>
            <w:hideMark/>
          </w:tcPr>
          <w:p w14:paraId="2D99B150" w14:textId="1A60EB71"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7C3407A6" w14:textId="3BDCFDBB"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r>
      <w:tr w:rsidR="00974E95" w:rsidRPr="001B701F" w14:paraId="04FB083B" w14:textId="77777777" w:rsidTr="00AF2935">
        <w:tc>
          <w:tcPr>
            <w:tcW w:w="3236" w:type="pct"/>
            <w:hideMark/>
          </w:tcPr>
          <w:p w14:paraId="3FED578A" w14:textId="77777777"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Beta for utilities and proportions/probabilities</w:t>
            </w:r>
          </w:p>
        </w:tc>
        <w:tc>
          <w:tcPr>
            <w:tcW w:w="736" w:type="pct"/>
            <w:hideMark/>
          </w:tcPr>
          <w:p w14:paraId="0F442A9E" w14:textId="76120C7C"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4523AEF0" w14:textId="75B97678" w:rsidR="00974E95" w:rsidRPr="001B701F" w:rsidRDefault="00974E95" w:rsidP="00974E95">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27865252" w14:textId="77777777" w:rsidTr="00AF2935">
        <w:tc>
          <w:tcPr>
            <w:tcW w:w="3236" w:type="pct"/>
            <w:hideMark/>
          </w:tcPr>
          <w:p w14:paraId="2D776726"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Dirichlet for multinomial</w:t>
            </w:r>
          </w:p>
        </w:tc>
        <w:tc>
          <w:tcPr>
            <w:tcW w:w="736" w:type="pct"/>
            <w:hideMark/>
          </w:tcPr>
          <w:p w14:paraId="58BCDA9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601BD9FB"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2E157498" w14:textId="77777777" w:rsidTr="00AF2935">
        <w:tc>
          <w:tcPr>
            <w:tcW w:w="3236" w:type="pct"/>
            <w:hideMark/>
          </w:tcPr>
          <w:p w14:paraId="6710C8F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Multivariate normal for correlated inputs</w:t>
            </w:r>
          </w:p>
        </w:tc>
        <w:tc>
          <w:tcPr>
            <w:tcW w:w="736" w:type="pct"/>
            <w:hideMark/>
          </w:tcPr>
          <w:p w14:paraId="09FB6A6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0D2DB8C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40370B37" w14:textId="77777777" w:rsidTr="00AF2935">
        <w:tc>
          <w:tcPr>
            <w:tcW w:w="3236" w:type="pct"/>
            <w:hideMark/>
          </w:tcPr>
          <w:p w14:paraId="0826B2B4"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Normal for other variables as long as samples do not violate the requirement to remain positive when appropriate</w:t>
            </w:r>
          </w:p>
        </w:tc>
        <w:tc>
          <w:tcPr>
            <w:tcW w:w="736" w:type="pct"/>
            <w:hideMark/>
          </w:tcPr>
          <w:p w14:paraId="4FA261C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238F017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85495B" w:rsidRPr="001B701F" w14:paraId="146D7A7B" w14:textId="77777777" w:rsidTr="00AF2935">
        <w:tc>
          <w:tcPr>
            <w:tcW w:w="3236" w:type="pct"/>
            <w:hideMark/>
          </w:tcPr>
          <w:p w14:paraId="1AB61B8B" w14:textId="77777777"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Check PSA output mean costs, QALYs, and ICER compared with the deterministic results. Is there a large discrepancy?</w:t>
            </w:r>
          </w:p>
        </w:tc>
        <w:tc>
          <w:tcPr>
            <w:tcW w:w="736" w:type="pct"/>
            <w:hideMark/>
          </w:tcPr>
          <w:p w14:paraId="574B5FD0" w14:textId="77777777"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No</w:t>
            </w:r>
          </w:p>
        </w:tc>
        <w:tc>
          <w:tcPr>
            <w:tcW w:w="1028" w:type="pct"/>
            <w:hideMark/>
          </w:tcPr>
          <w:p w14:paraId="01A790DF" w14:textId="6D85D82B"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r>
      <w:tr w:rsidR="0085495B" w:rsidRPr="001B701F" w14:paraId="5F0056F0" w14:textId="77777777" w:rsidTr="00AF2935">
        <w:tc>
          <w:tcPr>
            <w:tcW w:w="3236" w:type="pct"/>
            <w:hideMark/>
          </w:tcPr>
          <w:p w14:paraId="47006E64" w14:textId="77777777"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If you take new PSA runs from the Microsoft Excel model do you get similar results?</w:t>
            </w:r>
          </w:p>
        </w:tc>
        <w:tc>
          <w:tcPr>
            <w:tcW w:w="736" w:type="pct"/>
            <w:hideMark/>
          </w:tcPr>
          <w:p w14:paraId="7697D006" w14:textId="3E40F76F"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391468AC" w14:textId="74F2DEE9"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r>
      <w:tr w:rsidR="0085495B" w:rsidRPr="001B701F" w14:paraId="53BFB1DA" w14:textId="77777777" w:rsidTr="00AF2935">
        <w:tc>
          <w:tcPr>
            <w:tcW w:w="3236" w:type="pct"/>
            <w:hideMark/>
          </w:tcPr>
          <w:p w14:paraId="2B1427D4" w14:textId="77777777"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 xml:space="preserve">Is(are) the CEAC </w:t>
            </w:r>
            <w:proofErr w:type="gramStart"/>
            <w:r w:rsidRPr="001B701F">
              <w:rPr>
                <w:rFonts w:ascii="Times New Roman" w:hAnsi="Times New Roman" w:cs="Times New Roman"/>
                <w:sz w:val="20"/>
                <w:szCs w:val="20"/>
              </w:rPr>
              <w:t>line(</w:t>
            </w:r>
            <w:proofErr w:type="gramEnd"/>
            <w:r w:rsidRPr="001B701F">
              <w:rPr>
                <w:rFonts w:ascii="Times New Roman" w:hAnsi="Times New Roman" w:cs="Times New Roman"/>
                <w:sz w:val="20"/>
                <w:szCs w:val="20"/>
              </w:rPr>
              <w:t>Overall validation) in line with the CE scatter plots and the efficient frontier?</w:t>
            </w:r>
          </w:p>
        </w:tc>
        <w:tc>
          <w:tcPr>
            <w:tcW w:w="736" w:type="pct"/>
            <w:hideMark/>
          </w:tcPr>
          <w:p w14:paraId="3F48C669" w14:textId="5878CC9B"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65F06E2D" w14:textId="2F710740"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r>
      <w:tr w:rsidR="0085495B" w:rsidRPr="001B701F" w14:paraId="43000766" w14:textId="77777777" w:rsidTr="00AF2935">
        <w:tc>
          <w:tcPr>
            <w:tcW w:w="3236" w:type="pct"/>
            <w:hideMark/>
          </w:tcPr>
          <w:p w14:paraId="7C16DB8C" w14:textId="77777777"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 xml:space="preserve">Does the PSA cloud demonstrate an unexpected </w:t>
            </w:r>
            <w:proofErr w:type="spellStart"/>
            <w:r w:rsidRPr="001B701F">
              <w:rPr>
                <w:rFonts w:ascii="Times New Roman" w:hAnsi="Times New Roman" w:cs="Times New Roman"/>
                <w:sz w:val="20"/>
                <w:szCs w:val="20"/>
              </w:rPr>
              <w:t>behaviour</w:t>
            </w:r>
            <w:proofErr w:type="spellEnd"/>
            <w:r w:rsidRPr="001B701F">
              <w:rPr>
                <w:rFonts w:ascii="Times New Roman" w:hAnsi="Times New Roman" w:cs="Times New Roman"/>
                <w:sz w:val="20"/>
                <w:szCs w:val="20"/>
              </w:rPr>
              <w:t xml:space="preserve"> or have an unusual shape?</w:t>
            </w:r>
          </w:p>
        </w:tc>
        <w:tc>
          <w:tcPr>
            <w:tcW w:w="736" w:type="pct"/>
            <w:hideMark/>
          </w:tcPr>
          <w:p w14:paraId="13F18485" w14:textId="575ACD97"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3375A321" w14:textId="4EBA4AD0"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r>
      <w:tr w:rsidR="0085495B" w:rsidRPr="001B701F" w14:paraId="0D52FB1B" w14:textId="77777777" w:rsidTr="00AF2935">
        <w:tc>
          <w:tcPr>
            <w:tcW w:w="3236" w:type="pct"/>
            <w:hideMark/>
          </w:tcPr>
          <w:p w14:paraId="7328A8CC" w14:textId="77777777"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Is the sum of all CEAC lines equal to 1 for all WTP values?</w:t>
            </w:r>
          </w:p>
        </w:tc>
        <w:tc>
          <w:tcPr>
            <w:tcW w:w="736" w:type="pct"/>
            <w:hideMark/>
          </w:tcPr>
          <w:p w14:paraId="79E084A7" w14:textId="4CB9B19F"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354E0643" w14:textId="13C674AF" w:rsidR="0085495B" w:rsidRPr="001B701F" w:rsidRDefault="0085495B" w:rsidP="0085495B">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20B38A9B" w14:textId="77777777" w:rsidTr="00AF2935">
        <w:tc>
          <w:tcPr>
            <w:tcW w:w="3236" w:type="pct"/>
            <w:hideMark/>
          </w:tcPr>
          <w:p w14:paraId="4377E83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Do the explored scenario analyses provide a balanced view on the structural uncertainty (i.e. not always looking at more optimistic scenarios)?</w:t>
            </w:r>
          </w:p>
        </w:tc>
        <w:tc>
          <w:tcPr>
            <w:tcW w:w="736" w:type="pct"/>
            <w:hideMark/>
          </w:tcPr>
          <w:p w14:paraId="6A1462A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2B1A080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r>
      <w:tr w:rsidR="00E672B0" w:rsidRPr="001B701F" w14:paraId="7AD9899F" w14:textId="77777777" w:rsidTr="00AF2935">
        <w:tc>
          <w:tcPr>
            <w:tcW w:w="3236" w:type="pct"/>
            <w:hideMark/>
          </w:tcPr>
          <w:p w14:paraId="22D91269"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scenario analysis results plausible and in line with a priori expectations?</w:t>
            </w:r>
          </w:p>
        </w:tc>
        <w:tc>
          <w:tcPr>
            <w:tcW w:w="736" w:type="pct"/>
            <w:hideMark/>
          </w:tcPr>
          <w:p w14:paraId="7CA3FF29"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3A80D0DD"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r>
      <w:tr w:rsidR="00E672B0" w:rsidRPr="001B701F" w14:paraId="66CEF7FB" w14:textId="77777777" w:rsidTr="00AF2935">
        <w:tc>
          <w:tcPr>
            <w:tcW w:w="3236" w:type="pct"/>
            <w:hideMark/>
          </w:tcPr>
          <w:p w14:paraId="068182B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Check the correlation between two PSA results (i.e. costs/QALYs under the SoC and costs/QALYs under the comparator). Should be very low (very high) if different (same) random streams are used for different arms</w:t>
            </w:r>
          </w:p>
        </w:tc>
        <w:tc>
          <w:tcPr>
            <w:tcW w:w="736" w:type="pct"/>
            <w:hideMark/>
          </w:tcPr>
          <w:p w14:paraId="318053F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2321E806"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4C3FD4D0" w14:textId="77777777" w:rsidTr="00AF2935">
        <w:tc>
          <w:tcPr>
            <w:tcW w:w="3236" w:type="pct"/>
            <w:hideMark/>
          </w:tcPr>
          <w:p w14:paraId="2D0C552A"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If a certain seed is used for random number generation (or previously generated random numbers are used), check if they are scattered evenly between 0 and 1 when they are plotted</w:t>
            </w:r>
          </w:p>
        </w:tc>
        <w:tc>
          <w:tcPr>
            <w:tcW w:w="736" w:type="pct"/>
            <w:hideMark/>
          </w:tcPr>
          <w:p w14:paraId="4D2C0532"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2CD0404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4C17EED5" w14:textId="77777777" w:rsidTr="00AF2935">
        <w:tc>
          <w:tcPr>
            <w:tcW w:w="3236" w:type="pct"/>
            <w:hideMark/>
          </w:tcPr>
          <w:p w14:paraId="47D41FA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Is the mean of the parameter samples generated by the model similar to the point estimate for that parameter? Use graphical methods to examine distributions, functions</w:t>
            </w:r>
          </w:p>
        </w:tc>
        <w:tc>
          <w:tcPr>
            <w:tcW w:w="736" w:type="pct"/>
            <w:hideMark/>
          </w:tcPr>
          <w:p w14:paraId="2FCF3FAE"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3CCAD346"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74EB5A04" w14:textId="77777777" w:rsidTr="00AF2935">
        <w:tc>
          <w:tcPr>
            <w:tcW w:w="3236" w:type="pct"/>
            <w:hideMark/>
          </w:tcPr>
          <w:p w14:paraId="4D324961"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Do sensitivity analyses include any parameters associated with methodological/structural uncertainty?</w:t>
            </w:r>
          </w:p>
        </w:tc>
        <w:tc>
          <w:tcPr>
            <w:tcW w:w="736" w:type="pct"/>
            <w:hideMark/>
          </w:tcPr>
          <w:p w14:paraId="1D35EC93"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Yes</w:t>
            </w:r>
          </w:p>
        </w:tc>
        <w:tc>
          <w:tcPr>
            <w:tcW w:w="1028" w:type="pct"/>
            <w:hideMark/>
          </w:tcPr>
          <w:p w14:paraId="38C1912E" w14:textId="1B9CA5C4"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Yes, </w:t>
            </w:r>
            <w:r w:rsidR="0085495B" w:rsidRPr="001B701F">
              <w:rPr>
                <w:rFonts w:ascii="Times New Roman" w:hAnsi="Times New Roman" w:cs="Times New Roman"/>
                <w:sz w:val="20"/>
                <w:szCs w:val="20"/>
              </w:rPr>
              <w:t xml:space="preserve">as reported in the manuscript. </w:t>
            </w:r>
          </w:p>
        </w:tc>
      </w:tr>
      <w:tr w:rsidR="00E672B0" w:rsidRPr="001B701F" w14:paraId="2DE7FB78" w14:textId="77777777" w:rsidTr="00AF2935">
        <w:tc>
          <w:tcPr>
            <w:tcW w:w="3236" w:type="pct"/>
            <w:hideMark/>
          </w:tcPr>
          <w:p w14:paraId="03E93029"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Value of information analysis if applicable: Was this implemented correctly?</w:t>
            </w:r>
          </w:p>
        </w:tc>
        <w:tc>
          <w:tcPr>
            <w:tcW w:w="736" w:type="pct"/>
            <w:hideMark/>
          </w:tcPr>
          <w:p w14:paraId="23E94D2B"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48422DE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4AF35368" w14:textId="77777777" w:rsidTr="00AF2935">
        <w:tc>
          <w:tcPr>
            <w:tcW w:w="3236" w:type="pct"/>
            <w:hideMark/>
          </w:tcPr>
          <w:p w14:paraId="37A6EA6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Which types of analysis?</w:t>
            </w:r>
          </w:p>
        </w:tc>
        <w:tc>
          <w:tcPr>
            <w:tcW w:w="736" w:type="pct"/>
            <w:hideMark/>
          </w:tcPr>
          <w:p w14:paraId="197C74E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569C72F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35454711" w14:textId="77777777" w:rsidTr="00AF2935">
        <w:tc>
          <w:tcPr>
            <w:tcW w:w="3236" w:type="pct"/>
            <w:hideMark/>
          </w:tcPr>
          <w:p w14:paraId="73D3A946"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Is EVPI larger than all individual EVPPIs?</w:t>
            </w:r>
          </w:p>
        </w:tc>
        <w:tc>
          <w:tcPr>
            <w:tcW w:w="736" w:type="pct"/>
            <w:hideMark/>
          </w:tcPr>
          <w:p w14:paraId="1A11E33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vMerge w:val="restart"/>
            <w:hideMark/>
          </w:tcPr>
          <w:p w14:paraId="3B47319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36EC0E35" w14:textId="77777777" w:rsidTr="00AF2935">
        <w:tc>
          <w:tcPr>
            <w:tcW w:w="3236" w:type="pct"/>
            <w:hideMark/>
          </w:tcPr>
          <w:p w14:paraId="3DC4244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Is EVPPI for a (group of) parameters larger than the EVSI of that (group) of parameter(s)?</w:t>
            </w:r>
          </w:p>
        </w:tc>
        <w:tc>
          <w:tcPr>
            <w:tcW w:w="736" w:type="pct"/>
            <w:hideMark/>
          </w:tcPr>
          <w:p w14:paraId="28B08E1D"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0" w:type="auto"/>
            <w:vMerge/>
            <w:hideMark/>
          </w:tcPr>
          <w:p w14:paraId="1848AB9B" w14:textId="77777777" w:rsidR="00E672B0" w:rsidRPr="001B701F" w:rsidRDefault="00E672B0">
            <w:pPr>
              <w:rPr>
                <w:rFonts w:ascii="Times New Roman" w:hAnsi="Times New Roman" w:cs="Times New Roman"/>
                <w:sz w:val="20"/>
                <w:szCs w:val="20"/>
              </w:rPr>
            </w:pPr>
          </w:p>
        </w:tc>
      </w:tr>
      <w:tr w:rsidR="00E672B0" w:rsidRPr="001B701F" w14:paraId="43BF99CE" w14:textId="77777777" w:rsidTr="00AF2935">
        <w:tc>
          <w:tcPr>
            <w:tcW w:w="3236" w:type="pct"/>
            <w:hideMark/>
          </w:tcPr>
          <w:p w14:paraId="18E9EA3D"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Are the results from EVPPI in line with OWSA or other parameter importance analysis (e.g. ANCOVA)?</w:t>
            </w:r>
          </w:p>
        </w:tc>
        <w:tc>
          <w:tcPr>
            <w:tcW w:w="736" w:type="pct"/>
            <w:hideMark/>
          </w:tcPr>
          <w:p w14:paraId="60CBD79C"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0" w:type="auto"/>
            <w:vMerge/>
            <w:hideMark/>
          </w:tcPr>
          <w:p w14:paraId="071B7762" w14:textId="77777777" w:rsidR="00E672B0" w:rsidRPr="001B701F" w:rsidRDefault="00E672B0">
            <w:pPr>
              <w:rPr>
                <w:rFonts w:ascii="Times New Roman" w:hAnsi="Times New Roman" w:cs="Times New Roman"/>
                <w:sz w:val="20"/>
                <w:szCs w:val="20"/>
              </w:rPr>
            </w:pPr>
          </w:p>
        </w:tc>
      </w:tr>
      <w:tr w:rsidR="00E672B0" w:rsidRPr="001B701F" w14:paraId="3B0E74FE" w14:textId="77777777" w:rsidTr="00AF2935">
        <w:tc>
          <w:tcPr>
            <w:tcW w:w="3236" w:type="pct"/>
            <w:hideMark/>
          </w:tcPr>
          <w:p w14:paraId="287C5E50"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lastRenderedPageBreak/>
              <w:t>Did the electronic model pass the black-box tests of the previous verification stages in all PSA iterations and in all scenario analysis settings?</w:t>
            </w:r>
          </w:p>
        </w:tc>
        <w:tc>
          <w:tcPr>
            <w:tcW w:w="736" w:type="pct"/>
            <w:hideMark/>
          </w:tcPr>
          <w:p w14:paraId="463ADAC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5AE9166F"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N/A</w:t>
            </w:r>
          </w:p>
        </w:tc>
      </w:tr>
      <w:tr w:rsidR="00B152BF" w:rsidRPr="001B701F" w14:paraId="2B32E487" w14:textId="77777777" w:rsidTr="00AF2935">
        <w:tc>
          <w:tcPr>
            <w:tcW w:w="3236" w:type="pct"/>
            <w:hideMark/>
          </w:tcPr>
          <w:p w14:paraId="34AB17DB" w14:textId="77777777" w:rsidR="00B152BF" w:rsidRPr="001B701F" w:rsidRDefault="00B152BF" w:rsidP="00B152BF">
            <w:pPr>
              <w:rPr>
                <w:rFonts w:ascii="Times New Roman" w:hAnsi="Times New Roman" w:cs="Times New Roman"/>
                <w:sz w:val="20"/>
                <w:szCs w:val="20"/>
              </w:rPr>
            </w:pPr>
            <w:r w:rsidRPr="001B701F">
              <w:rPr>
                <w:rFonts w:ascii="Times New Roman" w:hAnsi="Times New Roman" w:cs="Times New Roman"/>
                <w:sz w:val="20"/>
                <w:szCs w:val="20"/>
              </w:rPr>
              <w:t>Check if all sampled input parameters in the PSA are correctly linked to the corresponding event/state calculations</w:t>
            </w:r>
          </w:p>
        </w:tc>
        <w:tc>
          <w:tcPr>
            <w:tcW w:w="736" w:type="pct"/>
            <w:hideMark/>
          </w:tcPr>
          <w:p w14:paraId="22BEEF66" w14:textId="0347F9C7" w:rsidR="00B152BF" w:rsidRPr="001B701F" w:rsidRDefault="00B152BF" w:rsidP="00B152BF">
            <w:pPr>
              <w:rPr>
                <w:rFonts w:ascii="Times New Roman" w:hAnsi="Times New Roman" w:cs="Times New Roman"/>
                <w:sz w:val="20"/>
                <w:szCs w:val="20"/>
              </w:rPr>
            </w:pPr>
            <w:r w:rsidRPr="001B701F">
              <w:rPr>
                <w:rFonts w:ascii="Times New Roman" w:hAnsi="Times New Roman" w:cs="Times New Roman"/>
                <w:sz w:val="20"/>
                <w:szCs w:val="20"/>
              </w:rPr>
              <w:t>N/A</w:t>
            </w:r>
          </w:p>
        </w:tc>
        <w:tc>
          <w:tcPr>
            <w:tcW w:w="1028" w:type="pct"/>
            <w:hideMark/>
          </w:tcPr>
          <w:p w14:paraId="11F2D06F" w14:textId="44BB1FDF" w:rsidR="00B152BF" w:rsidRPr="001B701F" w:rsidRDefault="00B152BF" w:rsidP="00B152BF">
            <w:pPr>
              <w:rPr>
                <w:rFonts w:ascii="Times New Roman" w:hAnsi="Times New Roman" w:cs="Times New Roman"/>
                <w:sz w:val="20"/>
                <w:szCs w:val="20"/>
              </w:rPr>
            </w:pPr>
            <w:r w:rsidRPr="001B701F">
              <w:rPr>
                <w:rFonts w:ascii="Times New Roman" w:hAnsi="Times New Roman" w:cs="Times New Roman"/>
                <w:sz w:val="20"/>
                <w:szCs w:val="20"/>
              </w:rPr>
              <w:t>N/A</w:t>
            </w:r>
          </w:p>
        </w:tc>
      </w:tr>
      <w:tr w:rsidR="00E672B0" w:rsidRPr="001B701F" w14:paraId="76B94BB0" w14:textId="77777777" w:rsidTr="00AF2935">
        <w:tc>
          <w:tcPr>
            <w:tcW w:w="5000" w:type="pct"/>
            <w:gridSpan w:val="3"/>
            <w:hideMark/>
          </w:tcPr>
          <w:p w14:paraId="5A75DD57"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Overall validation/other supplementary checks</w:t>
            </w:r>
          </w:p>
        </w:tc>
      </w:tr>
      <w:tr w:rsidR="00E672B0" w:rsidRPr="001B701F" w14:paraId="3FE8B088" w14:textId="77777777" w:rsidTr="00AF2935">
        <w:tc>
          <w:tcPr>
            <w:tcW w:w="3236" w:type="pct"/>
            <w:hideMark/>
          </w:tcPr>
          <w:p w14:paraId="3D998D28"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Compare the model outcomes with clinical inputs used in the model, findings from the literature, clinical expert knowledge and other model outcomes </w:t>
            </w:r>
          </w:p>
        </w:tc>
        <w:tc>
          <w:tcPr>
            <w:tcW w:w="736" w:type="pct"/>
            <w:hideMark/>
          </w:tcPr>
          <w:p w14:paraId="46C918DD" w14:textId="7777777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 xml:space="preserve">Yes </w:t>
            </w:r>
          </w:p>
        </w:tc>
        <w:tc>
          <w:tcPr>
            <w:tcW w:w="1028" w:type="pct"/>
            <w:hideMark/>
          </w:tcPr>
          <w:p w14:paraId="2BCBAE41" w14:textId="045CEC57" w:rsidR="00E672B0" w:rsidRPr="001B701F" w:rsidRDefault="00E672B0">
            <w:pPr>
              <w:rPr>
                <w:rFonts w:ascii="Times New Roman" w:hAnsi="Times New Roman" w:cs="Times New Roman"/>
                <w:sz w:val="20"/>
                <w:szCs w:val="20"/>
              </w:rPr>
            </w:pPr>
            <w:r w:rsidRPr="001B701F">
              <w:rPr>
                <w:rFonts w:ascii="Times New Roman" w:hAnsi="Times New Roman" w:cs="Times New Roman"/>
                <w:sz w:val="20"/>
                <w:szCs w:val="20"/>
              </w:rPr>
              <w:t>The results were compared with local and international sources</w:t>
            </w:r>
            <w:r w:rsidR="00B152BF" w:rsidRPr="001B701F">
              <w:rPr>
                <w:rFonts w:ascii="Times New Roman" w:hAnsi="Times New Roman" w:cs="Times New Roman"/>
                <w:sz w:val="20"/>
                <w:szCs w:val="20"/>
              </w:rPr>
              <w:t xml:space="preserve">. </w:t>
            </w:r>
          </w:p>
        </w:tc>
      </w:tr>
    </w:tbl>
    <w:p w14:paraId="5CC91EBB" w14:textId="77777777" w:rsidR="00E672B0" w:rsidRPr="001B701F" w:rsidRDefault="00E672B0" w:rsidP="00E672B0">
      <w:pPr>
        <w:rPr>
          <w:rFonts w:ascii="Times New Roman" w:hAnsi="Times New Roman" w:cs="Times New Roman"/>
          <w:sz w:val="18"/>
        </w:rPr>
      </w:pPr>
      <w:r w:rsidRPr="001B701F">
        <w:rPr>
          <w:rFonts w:ascii="Times New Roman" w:hAnsi="Times New Roman" w:cs="Times New Roman"/>
          <w:sz w:val="18"/>
        </w:rPr>
        <w:t>*</w:t>
      </w:r>
      <w:proofErr w:type="spellStart"/>
      <w:r w:rsidRPr="001B701F">
        <w:rPr>
          <w:rFonts w:ascii="Times New Roman" w:hAnsi="Times New Roman" w:cs="Times New Roman"/>
          <w:sz w:val="18"/>
        </w:rPr>
        <w:t>Advishe</w:t>
      </w:r>
      <w:proofErr w:type="spellEnd"/>
      <w:r w:rsidRPr="001B701F">
        <w:rPr>
          <w:rFonts w:ascii="Times New Roman" w:hAnsi="Times New Roman" w:cs="Times New Roman"/>
          <w:sz w:val="18"/>
        </w:rPr>
        <w:t xml:space="preserve">: Assessment of the Validation Status of Health-Economic decision models, CEAC: Cost-Effectiveness Acceptability Curve, CPRD: Clinical Practice Research Datalink, CTTC: Cholesterol Treatment Trialists’ Collaboration. CV: Cardiovascular. EVPI: Expected Value of Perfect Information, EVPPI: Expected Value of Perfect Parameter Information, EVSI: Expected Value of Sample Information, HR: Hazard Ratio, ICER: Incremental Cost-Effectiveness Ratio, LLT: Lipid Lowering Treatment, OR: Odds Ratio, OWSA: One-Way Sensitivity Analysis, PSA: Probabilistic Sensitivity Analysis. QALYs: Quality-Adjusted Life Years, RR: Risk Ratio. SoC: Standard of Care, WTP: Willingness </w:t>
      </w:r>
      <w:proofErr w:type="gramStart"/>
      <w:r w:rsidRPr="001B701F">
        <w:rPr>
          <w:rFonts w:ascii="Times New Roman" w:hAnsi="Times New Roman" w:cs="Times New Roman"/>
          <w:sz w:val="18"/>
        </w:rPr>
        <w:t>To</w:t>
      </w:r>
      <w:proofErr w:type="gramEnd"/>
      <w:r w:rsidRPr="001B701F">
        <w:rPr>
          <w:rFonts w:ascii="Times New Roman" w:hAnsi="Times New Roman" w:cs="Times New Roman"/>
          <w:sz w:val="18"/>
        </w:rPr>
        <w:t xml:space="preserve"> Pay.</w:t>
      </w:r>
    </w:p>
    <w:bookmarkEnd w:id="83"/>
    <w:p w14:paraId="2453D885" w14:textId="77777777" w:rsidR="00A01E32" w:rsidRPr="001B701F" w:rsidRDefault="00A01E32" w:rsidP="00A01E32">
      <w:pPr>
        <w:spacing w:after="0" w:line="360" w:lineRule="auto"/>
        <w:rPr>
          <w:rFonts w:ascii="Times New Roman" w:hAnsi="Times New Roman" w:cs="Times New Roman"/>
          <w:b/>
          <w:bCs/>
          <w:sz w:val="20"/>
          <w:szCs w:val="20"/>
        </w:rPr>
      </w:pPr>
    </w:p>
    <w:p w14:paraId="0FF1B854" w14:textId="4022F406" w:rsidR="00A01E32" w:rsidRPr="001B701F" w:rsidRDefault="00A01E32" w:rsidP="00A01E32">
      <w:pPr>
        <w:spacing w:after="0" w:line="360" w:lineRule="auto"/>
        <w:rPr>
          <w:rFonts w:ascii="Times New Roman" w:hAnsi="Times New Roman" w:cs="Times New Roman"/>
          <w:color w:val="000000"/>
          <w:sz w:val="20"/>
          <w:szCs w:val="20"/>
        </w:rPr>
      </w:pPr>
    </w:p>
    <w:p w14:paraId="0866BF5A" w14:textId="77777777" w:rsidR="00AA5952" w:rsidRPr="001B701F" w:rsidRDefault="00AA5952">
      <w:pPr>
        <w:rPr>
          <w:rFonts w:ascii="Times New Roman" w:hAnsi="Times New Roman" w:cs="Times New Roman"/>
          <w:b/>
          <w:bCs/>
          <w:sz w:val="20"/>
          <w:szCs w:val="20"/>
        </w:rPr>
      </w:pPr>
      <w:r w:rsidRPr="001B701F">
        <w:rPr>
          <w:rFonts w:ascii="Times New Roman" w:hAnsi="Times New Roman" w:cs="Times New Roman"/>
          <w:b/>
          <w:bCs/>
          <w:sz w:val="20"/>
          <w:szCs w:val="20"/>
        </w:rPr>
        <w:br w:type="page"/>
      </w:r>
    </w:p>
    <w:p w14:paraId="5BC08A12" w14:textId="3CFB1BD0" w:rsidR="00E83348" w:rsidRPr="001B701F" w:rsidRDefault="00E83348" w:rsidP="00AF0C77">
      <w:pPr>
        <w:rPr>
          <w:rFonts w:ascii="Times New Roman" w:hAnsi="Times New Roman" w:cs="Times New Roman"/>
          <w:b/>
          <w:bCs/>
          <w:sz w:val="20"/>
          <w:szCs w:val="20"/>
        </w:rPr>
      </w:pPr>
      <w:r w:rsidRPr="001B701F">
        <w:rPr>
          <w:rFonts w:ascii="Times New Roman" w:hAnsi="Times New Roman" w:cs="Times New Roman"/>
          <w:b/>
          <w:bCs/>
          <w:sz w:val="20"/>
          <w:szCs w:val="20"/>
        </w:rPr>
        <w:lastRenderedPageBreak/>
        <w:t>References</w:t>
      </w:r>
    </w:p>
    <w:p w14:paraId="20DB5BA1" w14:textId="03AF4AB3" w:rsidR="003D6A6B" w:rsidRPr="003D6A6B" w:rsidRDefault="000A2621"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1B701F">
        <w:rPr>
          <w:rFonts w:ascii="Times New Roman" w:hAnsi="Times New Roman" w:cs="Times New Roman"/>
          <w:sz w:val="20"/>
          <w:szCs w:val="20"/>
        </w:rPr>
        <w:fldChar w:fldCharType="begin" w:fldLock="1"/>
      </w:r>
      <w:r w:rsidRPr="001B701F">
        <w:rPr>
          <w:rFonts w:ascii="Times New Roman" w:hAnsi="Times New Roman" w:cs="Times New Roman"/>
          <w:sz w:val="20"/>
          <w:szCs w:val="20"/>
        </w:rPr>
        <w:instrText xml:space="preserve">ADDIN Mendeley Bibliography CSL_BIBLIOGRAPHY </w:instrText>
      </w:r>
      <w:r w:rsidRPr="001B701F">
        <w:rPr>
          <w:rFonts w:ascii="Times New Roman" w:hAnsi="Times New Roman" w:cs="Times New Roman"/>
          <w:sz w:val="20"/>
          <w:szCs w:val="20"/>
        </w:rPr>
        <w:fldChar w:fldCharType="separate"/>
      </w:r>
      <w:r w:rsidR="003D6A6B" w:rsidRPr="003D6A6B">
        <w:rPr>
          <w:rFonts w:ascii="Times New Roman" w:hAnsi="Times New Roman" w:cs="Times New Roman"/>
          <w:noProof/>
          <w:kern w:val="0"/>
          <w:sz w:val="20"/>
        </w:rPr>
        <w:t xml:space="preserve">1. </w:t>
      </w:r>
      <w:r w:rsidR="003D6A6B" w:rsidRPr="003D6A6B">
        <w:rPr>
          <w:rFonts w:ascii="Times New Roman" w:hAnsi="Times New Roman" w:cs="Times New Roman"/>
          <w:noProof/>
          <w:kern w:val="0"/>
          <w:sz w:val="20"/>
        </w:rPr>
        <w:tab/>
        <w:t>Institute for Health Metrics and Evaluation. [Internet]. [cited 2020 Sep 30]. Available from: http://www.healthdata.org/about.</w:t>
      </w:r>
    </w:p>
    <w:p w14:paraId="1A5705A9"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 </w:t>
      </w:r>
      <w:r w:rsidRPr="003D6A6B">
        <w:rPr>
          <w:rFonts w:ascii="Times New Roman" w:hAnsi="Times New Roman" w:cs="Times New Roman"/>
          <w:noProof/>
          <w:kern w:val="0"/>
          <w:sz w:val="20"/>
        </w:rPr>
        <w:tab/>
        <w:t xml:space="preserve">Awad SF, O’Flaherty M, El-Nahas KG, Al-Hamaq AO, Critchley JA, Abu-Raddad LJ. Preventing type 2 diabetes mellitus in Qatar by reducing obesity, smoking, and  physical inactivity: mathematical modeling analyses. Popul Health Metr. 2019 Dec;17(1):20. </w:t>
      </w:r>
    </w:p>
    <w:p w14:paraId="1780D387"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3. </w:t>
      </w:r>
      <w:r w:rsidRPr="003D6A6B">
        <w:rPr>
          <w:rFonts w:ascii="Times New Roman" w:hAnsi="Times New Roman" w:cs="Times New Roman"/>
          <w:noProof/>
          <w:kern w:val="0"/>
          <w:sz w:val="20"/>
        </w:rPr>
        <w:tab/>
        <w:t xml:space="preserve">Bener A, Al-Hamaq AOAA. Predictions Burden of Diabetes and Economics Cost: Contributing Risk Factors of  Changing Disease Prevalence and its Pandemic Impact to Qatar. Exp Clin Endocrinol diabetes  Off journal, Ger  Soc Endocrinol [and] Ger Diabetes Assoc. 2016 Sep;124(8):504–11. </w:t>
      </w:r>
    </w:p>
    <w:p w14:paraId="443F9F2F"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4. </w:t>
      </w:r>
      <w:r w:rsidRPr="003D6A6B">
        <w:rPr>
          <w:rFonts w:ascii="Times New Roman" w:hAnsi="Times New Roman" w:cs="Times New Roman"/>
          <w:noProof/>
          <w:kern w:val="0"/>
          <w:sz w:val="20"/>
        </w:rPr>
        <w:tab/>
        <w:t xml:space="preserve">Syed MA, Alnuaimi AS, Zainel AJ, A/Qotba HA. Prevalence of non-communicable diseases by age, gender and nationality in  publicly funded primary care settings in Qatar. BMJ Nutr Prev Heal. 2019;2(1):20–9. </w:t>
      </w:r>
    </w:p>
    <w:p w14:paraId="57CAB04E"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5. </w:t>
      </w:r>
      <w:r w:rsidRPr="003D6A6B">
        <w:rPr>
          <w:rFonts w:ascii="Times New Roman" w:hAnsi="Times New Roman" w:cs="Times New Roman"/>
          <w:noProof/>
          <w:kern w:val="0"/>
          <w:sz w:val="20"/>
        </w:rPr>
        <w:tab/>
        <w:t xml:space="preserve">Goff DCJ, Lloyd-Jones DM, Bennett G, Coady S, D’Agostino RB, Gibbons R, et al. 2013 ACC/AHA guideline on the assessment of cardiovascular risk: a report of the  American College of Cardiology/American Heart Association Task Force on Practice Guidelines. Circulation. 2014 Jun;129(25 Suppl 2):S49-73. </w:t>
      </w:r>
    </w:p>
    <w:p w14:paraId="15DA7F33"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6. </w:t>
      </w:r>
      <w:r w:rsidRPr="003D6A6B">
        <w:rPr>
          <w:rFonts w:ascii="Times New Roman" w:hAnsi="Times New Roman" w:cs="Times New Roman"/>
          <w:noProof/>
          <w:kern w:val="0"/>
          <w:sz w:val="20"/>
        </w:rPr>
        <w:tab/>
        <w:t>The Primary Health Care Corporation [Internet]. Available from: https://www.phcc.gov.qa/</w:t>
      </w:r>
    </w:p>
    <w:p w14:paraId="7A4E795A"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7. </w:t>
      </w:r>
      <w:r w:rsidRPr="003D6A6B">
        <w:rPr>
          <w:rFonts w:ascii="Times New Roman" w:hAnsi="Times New Roman" w:cs="Times New Roman"/>
          <w:noProof/>
          <w:kern w:val="0"/>
          <w:sz w:val="20"/>
        </w:rPr>
        <w:tab/>
        <w:t xml:space="preserve">El-Menyar AA, Albinali HA, Bener A, Mohammed I, Al Suwaidi J. Prevalence and impact of diabetes mellitus in patients with acute myocardial  infarction: a 10-year experience. Angiology. 2009;60(6):683–8. </w:t>
      </w:r>
    </w:p>
    <w:p w14:paraId="2F9269E2"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8. </w:t>
      </w:r>
      <w:r w:rsidRPr="003D6A6B">
        <w:rPr>
          <w:rFonts w:ascii="Times New Roman" w:hAnsi="Times New Roman" w:cs="Times New Roman"/>
          <w:noProof/>
          <w:kern w:val="0"/>
          <w:sz w:val="20"/>
        </w:rPr>
        <w:tab/>
        <w:t xml:space="preserve">Khan FY, Yasin M, Abu-Khattab M, El Hiday AH, Errayes M, Lotf AK, et al. Stroke in Qatar: a first prospective hospital-based study of acute stroke. J stroke Cerebrovasc Dis  Off J Natl  Stroke Assoc. 2008;17(2):69–78. </w:t>
      </w:r>
    </w:p>
    <w:p w14:paraId="1EF4C411"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9. </w:t>
      </w:r>
      <w:r w:rsidRPr="003D6A6B">
        <w:rPr>
          <w:rFonts w:ascii="Times New Roman" w:hAnsi="Times New Roman" w:cs="Times New Roman"/>
          <w:noProof/>
          <w:kern w:val="0"/>
          <w:sz w:val="20"/>
        </w:rPr>
        <w:tab/>
        <w:t>Qatar Net Migration Rate 1950-2023 [Internet]. 2023. Available from: https://www.macrotrends.net/countries/QAT/qatar/net-migration#:~:text=The net migration rate for,a 8.94%25 decline from 2019.</w:t>
      </w:r>
    </w:p>
    <w:p w14:paraId="2F128629"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10. </w:t>
      </w:r>
      <w:r w:rsidRPr="003D6A6B">
        <w:rPr>
          <w:rFonts w:ascii="Times New Roman" w:hAnsi="Times New Roman" w:cs="Times New Roman"/>
          <w:noProof/>
          <w:kern w:val="0"/>
          <w:sz w:val="20"/>
        </w:rPr>
        <w:tab/>
        <w:t>Qatar QA: UCB Projection: Mortality Rate: Under 5 per 1000 Births [Internet]. Available from: https://www.ceicdata.com/en/qatar/demographic-projection/qa-ucb-projection-mortality-rate-under-5-per-1000-births</w:t>
      </w:r>
    </w:p>
    <w:p w14:paraId="74B19F65"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11. </w:t>
      </w:r>
      <w:r w:rsidRPr="003D6A6B">
        <w:rPr>
          <w:rFonts w:ascii="Times New Roman" w:hAnsi="Times New Roman" w:cs="Times New Roman"/>
          <w:noProof/>
          <w:kern w:val="0"/>
          <w:sz w:val="20"/>
        </w:rPr>
        <w:tab/>
        <w:t xml:space="preserve">Krempf M, Parhofer KG, Steg PG, Bhatt DL, Ohman EM, Röther J, et al. Cardiovascular event rates in diabetic and nondiabetic individuals with and without  established atherothrombosis (from the REduction of Atherothrombosis for Continued Health [REACH] Registry). Am J Cardiol. 2010 Mar;105(5):667–71. </w:t>
      </w:r>
    </w:p>
    <w:p w14:paraId="5D3CD0FD"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12. </w:t>
      </w:r>
      <w:r w:rsidRPr="003D6A6B">
        <w:rPr>
          <w:rFonts w:ascii="Times New Roman" w:hAnsi="Times New Roman" w:cs="Times New Roman"/>
          <w:noProof/>
          <w:kern w:val="0"/>
          <w:sz w:val="20"/>
        </w:rPr>
        <w:tab/>
        <w:t>Sørensen J, Ploug UJ. The Cost of Diabetes-Related Complications: Registry-Based Analysis of Days Absent from Work. Williams CC, editor. Econ Res Int [Internet]. 2013;2013:618039. Available from: https://doi.org/10.1155/2013/618039</w:t>
      </w:r>
    </w:p>
    <w:p w14:paraId="012A57F3"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13. </w:t>
      </w:r>
      <w:r w:rsidRPr="003D6A6B">
        <w:rPr>
          <w:rFonts w:ascii="Times New Roman" w:hAnsi="Times New Roman" w:cs="Times New Roman"/>
          <w:noProof/>
          <w:kern w:val="0"/>
          <w:sz w:val="20"/>
        </w:rPr>
        <w:tab/>
        <w:t xml:space="preserve">Breton M-C, Guénette L, Amiche MA, Kayibanda J-F, Grégoire J-P, Moisan J. Burden of diabetes on the ability to work: a systematic review. Diabetes Care. 2013 Mar;36(3):740–9. </w:t>
      </w:r>
    </w:p>
    <w:p w14:paraId="507CB72E"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14. </w:t>
      </w:r>
      <w:r w:rsidRPr="003D6A6B">
        <w:rPr>
          <w:rFonts w:ascii="Times New Roman" w:hAnsi="Times New Roman" w:cs="Times New Roman"/>
          <w:noProof/>
          <w:kern w:val="0"/>
          <w:sz w:val="20"/>
        </w:rPr>
        <w:tab/>
        <w:t xml:space="preserve">Goetzel RZ, Long SR, Ozminkowski RJ, Hawkins K, Wang S, Lynch W. Health, absence, disability, and presenteeism cost estimates of certain physical  and mental health conditions affecting U.S. employers. J Occup Environ Med. 2004 Apr;46(4):398–412. </w:t>
      </w:r>
    </w:p>
    <w:p w14:paraId="5B8C3880"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15. </w:t>
      </w:r>
      <w:r w:rsidRPr="003D6A6B">
        <w:rPr>
          <w:rFonts w:ascii="Times New Roman" w:hAnsi="Times New Roman" w:cs="Times New Roman"/>
          <w:noProof/>
          <w:kern w:val="0"/>
          <w:sz w:val="20"/>
        </w:rPr>
        <w:tab/>
        <w:t xml:space="preserve">Worcester MU, Elliott PC, Turner A, Pereira JJ, Murphy BM, Le Grande MR, et al. Resumption of work after acute coronary syndrome or coronary artery bypass graft  surgery. Heart Lung Circ. 2014 May;23(5):444–53. </w:t>
      </w:r>
    </w:p>
    <w:p w14:paraId="2D60752C"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16. </w:t>
      </w:r>
      <w:r w:rsidRPr="003D6A6B">
        <w:rPr>
          <w:rFonts w:ascii="Times New Roman" w:hAnsi="Times New Roman" w:cs="Times New Roman"/>
          <w:noProof/>
          <w:kern w:val="0"/>
          <w:sz w:val="20"/>
        </w:rPr>
        <w:tab/>
        <w:t xml:space="preserve">Hackett ML, Glozier N, Jan S, Lindley R. Returning to paid employment after stroke: the Psychosocial Outcomes In StrokE  (POISE) cohort study. PLoS One. 2012;7(7):e41795. </w:t>
      </w:r>
    </w:p>
    <w:p w14:paraId="687BD753"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17. </w:t>
      </w:r>
      <w:r w:rsidRPr="003D6A6B">
        <w:rPr>
          <w:rFonts w:ascii="Times New Roman" w:hAnsi="Times New Roman" w:cs="Times New Roman"/>
          <w:noProof/>
          <w:kern w:val="0"/>
          <w:sz w:val="20"/>
        </w:rPr>
        <w:tab/>
        <w:t xml:space="preserve">Vyas M V, Hackam DG, Silver FL, Laporte A, Kapral MK. Lost Productivity in Stroke Survivors: An </w:t>
      </w:r>
      <w:r w:rsidRPr="003D6A6B">
        <w:rPr>
          <w:rFonts w:ascii="Times New Roman" w:hAnsi="Times New Roman" w:cs="Times New Roman"/>
          <w:noProof/>
          <w:kern w:val="0"/>
          <w:sz w:val="20"/>
        </w:rPr>
        <w:lastRenderedPageBreak/>
        <w:t xml:space="preserve">Econometrics Analysis. Neuroepidemiology. 2016;47(3–4):164–70. </w:t>
      </w:r>
    </w:p>
    <w:p w14:paraId="720069C9"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18. </w:t>
      </w:r>
      <w:r w:rsidRPr="003D6A6B">
        <w:rPr>
          <w:rFonts w:ascii="Times New Roman" w:hAnsi="Times New Roman" w:cs="Times New Roman"/>
          <w:noProof/>
          <w:kern w:val="0"/>
          <w:sz w:val="20"/>
        </w:rPr>
        <w:tab/>
        <w:t xml:space="preserve">Ministry of Development Planning and Statistics. Births &amp; Deaths In the State of Qatar, 2016. [Accessed 2020 April]. Available from: https://www.psa.gov.qa/en/statistics/Statistical%20Releases/Population/BirthsDeaths/2016/Birth_death_2016_EN.pdf. </w:t>
      </w:r>
    </w:p>
    <w:p w14:paraId="14E72DAC"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19. </w:t>
      </w:r>
      <w:r w:rsidRPr="003D6A6B">
        <w:rPr>
          <w:rFonts w:ascii="Times New Roman" w:hAnsi="Times New Roman" w:cs="Times New Roman"/>
          <w:noProof/>
          <w:kern w:val="0"/>
          <w:sz w:val="20"/>
        </w:rPr>
        <w:tab/>
        <w:t xml:space="preserve">38- Qatar population (2021) live — Countrymeters [Internet]. Countrymeters.info. 2021 [cited 14 September 2021]. Available from: https://countrymeters.info/en/Qatar. </w:t>
      </w:r>
    </w:p>
    <w:p w14:paraId="03CFD776"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20. </w:t>
      </w:r>
      <w:r w:rsidRPr="003D6A6B">
        <w:rPr>
          <w:rFonts w:ascii="Times New Roman" w:hAnsi="Times New Roman" w:cs="Times New Roman"/>
          <w:noProof/>
          <w:kern w:val="0"/>
          <w:sz w:val="20"/>
        </w:rPr>
        <w:tab/>
        <w:t xml:space="preserve">Qatar: Gross domestic product (GDP) per capita in current prices from 1989 to 2029. Available at: https://www.statista.com/statistics/379994/gross-domestic-product-gdp-per-capita-in-qatar/. </w:t>
      </w:r>
    </w:p>
    <w:p w14:paraId="57897147"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21. </w:t>
      </w:r>
      <w:r w:rsidRPr="003D6A6B">
        <w:rPr>
          <w:rFonts w:ascii="Times New Roman" w:hAnsi="Times New Roman" w:cs="Times New Roman"/>
          <w:noProof/>
          <w:kern w:val="0"/>
          <w:sz w:val="20"/>
        </w:rPr>
        <w:tab/>
        <w:t>Passey ME, Shrestha RN, Bertram MY, Schofield DJ, Vos T, Callander EJ, et al. The impact of diabetes prevention on labour force participation and income of older Australians: an economic study. BMC Public Health [Internet]. 2012;12(1):16. Available from: https://doi.org/10.1186/1471-2458-12-16</w:t>
      </w:r>
    </w:p>
    <w:p w14:paraId="4ECB9F76"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22. </w:t>
      </w:r>
      <w:r w:rsidRPr="003D6A6B">
        <w:rPr>
          <w:rFonts w:ascii="Times New Roman" w:hAnsi="Times New Roman" w:cs="Times New Roman"/>
          <w:noProof/>
          <w:kern w:val="0"/>
          <w:sz w:val="20"/>
        </w:rPr>
        <w:tab/>
        <w:t xml:space="preserve">Alareeki A, Awad SF, Critchley JA, El-Nahas KG, Al-Hamaq AO, Alyafei SA, et al. Epidemiological impact of public health interventions against diabetes in Qatar:  mathematical modeling analyses. Front public Heal. 2023;11:1167807. </w:t>
      </w:r>
    </w:p>
    <w:p w14:paraId="74B15691"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23. </w:t>
      </w:r>
      <w:r w:rsidRPr="003D6A6B">
        <w:rPr>
          <w:rFonts w:ascii="Times New Roman" w:hAnsi="Times New Roman" w:cs="Times New Roman"/>
          <w:noProof/>
          <w:kern w:val="0"/>
          <w:sz w:val="20"/>
        </w:rPr>
        <w:tab/>
        <w:t xml:space="preserve">Persson S, Johansen P, Andersson E, Lindgren P, Thielke D, Thorsted BL, et al. Days absent from work as a result of complications associated with type 2  diabetes: Evidence from 20 years of linked national registry data in Sweden. Diabetes Obes Metab. 2020 Sep;22(9):1586–97. </w:t>
      </w:r>
    </w:p>
    <w:p w14:paraId="5252FDAC"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24. </w:t>
      </w:r>
      <w:r w:rsidRPr="003D6A6B">
        <w:rPr>
          <w:rFonts w:ascii="Times New Roman" w:hAnsi="Times New Roman" w:cs="Times New Roman"/>
          <w:noProof/>
          <w:kern w:val="0"/>
          <w:sz w:val="20"/>
        </w:rPr>
        <w:tab/>
        <w:t xml:space="preserve">Aggarwal R, Steinkamp J, Chiu N, Petrie B, Mirzan H. Intensive Blood Pressure Targets for Diabetic and Other High-Risk Populations: A  Pooled Individual Patient Data Analysis. Hypertens (Dallas, Tex  1979). 2018 May;71(5):833–9. </w:t>
      </w:r>
    </w:p>
    <w:p w14:paraId="54DA9935"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25. </w:t>
      </w:r>
      <w:r w:rsidRPr="003D6A6B">
        <w:rPr>
          <w:rFonts w:ascii="Times New Roman" w:hAnsi="Times New Roman" w:cs="Times New Roman"/>
          <w:noProof/>
          <w:kern w:val="0"/>
          <w:sz w:val="20"/>
        </w:rPr>
        <w:tab/>
        <w:t>10. Cardiovascular Disease and Risk Management: Standards of Care in Diabetes—2024. Diabetes Care [Internet]. 2023 Dec 11;47(Supplement_1):S179–218. Available from: https://doi.org/10.2337/dc24-S010</w:t>
      </w:r>
    </w:p>
    <w:p w14:paraId="61346B68"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kern w:val="0"/>
          <w:sz w:val="20"/>
        </w:rPr>
      </w:pPr>
      <w:r w:rsidRPr="003D6A6B">
        <w:rPr>
          <w:rFonts w:ascii="Times New Roman" w:hAnsi="Times New Roman" w:cs="Times New Roman"/>
          <w:noProof/>
          <w:kern w:val="0"/>
          <w:sz w:val="20"/>
        </w:rPr>
        <w:t xml:space="preserve">26. </w:t>
      </w:r>
      <w:r w:rsidRPr="003D6A6B">
        <w:rPr>
          <w:rFonts w:ascii="Times New Roman" w:hAnsi="Times New Roman" w:cs="Times New Roman"/>
          <w:noProof/>
          <w:kern w:val="0"/>
          <w:sz w:val="20"/>
        </w:rPr>
        <w:tab/>
        <w:t xml:space="preserve">Duncan MS, Freiberg MS, Greevy RAJ, Kundu S, Vasan RS, Tindle HA. Association of Smoking Cessation With Subsequent Risk of Cardiovascular Disease. JAMA. 2019 Aug;322(7):642–50. </w:t>
      </w:r>
    </w:p>
    <w:p w14:paraId="330956DD" w14:textId="77777777" w:rsidR="003D6A6B" w:rsidRPr="003D6A6B" w:rsidRDefault="003D6A6B" w:rsidP="003D6A6B">
      <w:pPr>
        <w:widowControl w:val="0"/>
        <w:autoSpaceDE w:val="0"/>
        <w:autoSpaceDN w:val="0"/>
        <w:adjustRightInd w:val="0"/>
        <w:spacing w:line="240" w:lineRule="auto"/>
        <w:ind w:left="640" w:hanging="640"/>
        <w:rPr>
          <w:rFonts w:ascii="Times New Roman" w:hAnsi="Times New Roman" w:cs="Times New Roman"/>
          <w:noProof/>
          <w:sz w:val="20"/>
        </w:rPr>
      </w:pPr>
      <w:r w:rsidRPr="003D6A6B">
        <w:rPr>
          <w:rFonts w:ascii="Times New Roman" w:hAnsi="Times New Roman" w:cs="Times New Roman"/>
          <w:noProof/>
          <w:kern w:val="0"/>
          <w:sz w:val="20"/>
        </w:rPr>
        <w:t xml:space="preserve">27. </w:t>
      </w:r>
      <w:r w:rsidRPr="003D6A6B">
        <w:rPr>
          <w:rFonts w:ascii="Times New Roman" w:hAnsi="Times New Roman" w:cs="Times New Roman"/>
          <w:noProof/>
          <w:kern w:val="0"/>
          <w:sz w:val="20"/>
        </w:rPr>
        <w:tab/>
        <w:t xml:space="preserve">Kearney PM, Blackwell L, Collins R, Keech A, Simes J, Peto R, et al. Efficacy of cholesterol-lowering therapy in 18,686 people with diabetes in 14  randomised trials of statins: a meta-analysis. Lancet (London, England). 2008 Jan;371(9607):117–25. </w:t>
      </w:r>
    </w:p>
    <w:p w14:paraId="179EDA7C" w14:textId="4258D150" w:rsidR="00E83348" w:rsidRPr="00DC43E7" w:rsidRDefault="000A2621" w:rsidP="00AF0C77">
      <w:pPr>
        <w:rPr>
          <w:rFonts w:ascii="Times New Roman" w:hAnsi="Times New Roman" w:cs="Times New Roman"/>
          <w:sz w:val="20"/>
          <w:szCs w:val="20"/>
        </w:rPr>
      </w:pPr>
      <w:r w:rsidRPr="001B701F">
        <w:rPr>
          <w:rFonts w:ascii="Times New Roman" w:hAnsi="Times New Roman" w:cs="Times New Roman"/>
          <w:sz w:val="20"/>
          <w:szCs w:val="20"/>
        </w:rPr>
        <w:fldChar w:fldCharType="end"/>
      </w:r>
    </w:p>
    <w:sectPr w:rsidR="00E83348" w:rsidRPr="00DC43E7" w:rsidSect="008912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8F315" w14:textId="77777777" w:rsidR="00883BC1" w:rsidRDefault="00883BC1" w:rsidP="005034D0">
      <w:pPr>
        <w:spacing w:after="0" w:line="240" w:lineRule="auto"/>
      </w:pPr>
      <w:r>
        <w:separator/>
      </w:r>
    </w:p>
  </w:endnote>
  <w:endnote w:type="continuationSeparator" w:id="0">
    <w:p w14:paraId="2C5217EC" w14:textId="77777777" w:rsidR="00883BC1" w:rsidRDefault="00883BC1" w:rsidP="00503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3029742"/>
      <w:docPartObj>
        <w:docPartGallery w:val="Page Numbers (Bottom of Page)"/>
        <w:docPartUnique/>
      </w:docPartObj>
    </w:sdtPr>
    <w:sdtEndPr>
      <w:rPr>
        <w:noProof/>
      </w:rPr>
    </w:sdtEndPr>
    <w:sdtContent>
      <w:p w14:paraId="156347C8" w14:textId="6795CB62" w:rsidR="00883BC1" w:rsidRDefault="00883BC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FA5D95" w14:textId="77777777" w:rsidR="00883BC1" w:rsidRDefault="00883B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CA1B9" w14:textId="77777777" w:rsidR="00883BC1" w:rsidRDefault="00883BC1" w:rsidP="005034D0">
      <w:pPr>
        <w:spacing w:after="0" w:line="240" w:lineRule="auto"/>
      </w:pPr>
      <w:r>
        <w:separator/>
      </w:r>
    </w:p>
  </w:footnote>
  <w:footnote w:type="continuationSeparator" w:id="0">
    <w:p w14:paraId="2FA3A807" w14:textId="77777777" w:rsidR="00883BC1" w:rsidRDefault="00883BC1" w:rsidP="005034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753B"/>
    <w:multiLevelType w:val="hybridMultilevel"/>
    <w:tmpl w:val="518A9F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B0A71"/>
    <w:multiLevelType w:val="hybridMultilevel"/>
    <w:tmpl w:val="ECAC2BB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390B9D"/>
    <w:multiLevelType w:val="multilevel"/>
    <w:tmpl w:val="87B00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EA3850"/>
    <w:multiLevelType w:val="hybridMultilevel"/>
    <w:tmpl w:val="B150DE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446B5C"/>
    <w:multiLevelType w:val="hybridMultilevel"/>
    <w:tmpl w:val="BBE240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931D6"/>
    <w:multiLevelType w:val="hybridMultilevel"/>
    <w:tmpl w:val="B150DE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8101CD"/>
    <w:multiLevelType w:val="hybridMultilevel"/>
    <w:tmpl w:val="5BC873DE"/>
    <w:lvl w:ilvl="0" w:tplc="04090009">
      <w:start w:val="1"/>
      <w:numFmt w:val="bullet"/>
      <w:lvlText w:val=""/>
      <w:lvlJc w:val="left"/>
      <w:pPr>
        <w:ind w:left="450" w:hanging="360"/>
      </w:pPr>
      <w:rPr>
        <w:rFonts w:ascii="Wingdings" w:hAnsi="Wingding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AE4BC0"/>
    <w:multiLevelType w:val="hybridMultilevel"/>
    <w:tmpl w:val="AC7CA7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7711FE6"/>
    <w:multiLevelType w:val="hybridMultilevel"/>
    <w:tmpl w:val="D8BC3A6C"/>
    <w:numStyleLink w:val="ImportedStyle1"/>
  </w:abstractNum>
  <w:abstractNum w:abstractNumId="9" w15:restartNumberingAfterBreak="0">
    <w:nsid w:val="4FBE0032"/>
    <w:multiLevelType w:val="hybridMultilevel"/>
    <w:tmpl w:val="B150DE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8FF6B37"/>
    <w:multiLevelType w:val="hybridMultilevel"/>
    <w:tmpl w:val="9FBECD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D490ADA"/>
    <w:multiLevelType w:val="hybridMultilevel"/>
    <w:tmpl w:val="A7E2FF6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10A02D4"/>
    <w:multiLevelType w:val="hybridMultilevel"/>
    <w:tmpl w:val="2C88A5F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93D132A"/>
    <w:multiLevelType w:val="hybridMultilevel"/>
    <w:tmpl w:val="D8BC3A6C"/>
    <w:styleLink w:val="ImportedStyle1"/>
    <w:lvl w:ilvl="0" w:tplc="D28AA934">
      <w:start w:val="1"/>
      <w:numFmt w:val="bullet"/>
      <w:lvlText w:val="·"/>
      <w:lvlJc w:val="left"/>
      <w:pPr>
        <w:ind w:left="81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CBCE4968">
      <w:start w:val="1"/>
      <w:numFmt w:val="bullet"/>
      <w:lvlText w:val="o"/>
      <w:lvlJc w:val="left"/>
      <w:pPr>
        <w:ind w:left="153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67D8583A">
      <w:start w:val="1"/>
      <w:numFmt w:val="bullet"/>
      <w:lvlText w:val="▪"/>
      <w:lvlJc w:val="left"/>
      <w:pPr>
        <w:ind w:left="225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38CA16C4">
      <w:start w:val="1"/>
      <w:numFmt w:val="bullet"/>
      <w:lvlText w:val="·"/>
      <w:lvlJc w:val="left"/>
      <w:pPr>
        <w:ind w:left="297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A32ECD3E">
      <w:start w:val="1"/>
      <w:numFmt w:val="bullet"/>
      <w:lvlText w:val="o"/>
      <w:lvlJc w:val="left"/>
      <w:pPr>
        <w:ind w:left="369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623E4B4A">
      <w:start w:val="1"/>
      <w:numFmt w:val="bullet"/>
      <w:lvlText w:val="▪"/>
      <w:lvlJc w:val="left"/>
      <w:pPr>
        <w:ind w:left="441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E92CDFC2">
      <w:start w:val="1"/>
      <w:numFmt w:val="bullet"/>
      <w:lvlText w:val="·"/>
      <w:lvlJc w:val="left"/>
      <w:pPr>
        <w:ind w:left="513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D1867B46">
      <w:start w:val="1"/>
      <w:numFmt w:val="bullet"/>
      <w:lvlText w:val="o"/>
      <w:lvlJc w:val="left"/>
      <w:pPr>
        <w:ind w:left="585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A7F83F26">
      <w:start w:val="1"/>
      <w:numFmt w:val="bullet"/>
      <w:lvlText w:val="▪"/>
      <w:lvlJc w:val="left"/>
      <w:pPr>
        <w:ind w:left="657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4" w15:restartNumberingAfterBreak="0">
    <w:nsid w:val="70A66871"/>
    <w:multiLevelType w:val="hybridMultilevel"/>
    <w:tmpl w:val="B150D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DE39C5"/>
    <w:multiLevelType w:val="hybridMultilevel"/>
    <w:tmpl w:val="491E68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660ADF"/>
    <w:multiLevelType w:val="hybridMultilevel"/>
    <w:tmpl w:val="F79E1D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EF407F"/>
    <w:multiLevelType w:val="hybridMultilevel"/>
    <w:tmpl w:val="295C3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
  </w:num>
  <w:num w:numId="3">
    <w:abstractNumId w:val="9"/>
  </w:num>
  <w:num w:numId="4">
    <w:abstractNumId w:val="5"/>
  </w:num>
  <w:num w:numId="5">
    <w:abstractNumId w:val="0"/>
  </w:num>
  <w:num w:numId="6">
    <w:abstractNumId w:val="6"/>
  </w:num>
  <w:num w:numId="7">
    <w:abstractNumId w:val="1"/>
  </w:num>
  <w:num w:numId="8">
    <w:abstractNumId w:val="11"/>
  </w:num>
  <w:num w:numId="9">
    <w:abstractNumId w:val="7"/>
  </w:num>
  <w:num w:numId="10">
    <w:abstractNumId w:val="12"/>
  </w:num>
  <w:num w:numId="11">
    <w:abstractNumId w:val="10"/>
  </w:num>
  <w:num w:numId="12">
    <w:abstractNumId w:val="2"/>
  </w:num>
  <w:num w:numId="13">
    <w:abstractNumId w:val="4"/>
  </w:num>
  <w:num w:numId="14">
    <w:abstractNumId w:val="17"/>
  </w:num>
  <w:num w:numId="15">
    <w:abstractNumId w:val="16"/>
  </w:num>
  <w:num w:numId="16">
    <w:abstractNumId w:val="15"/>
  </w:num>
  <w:num w:numId="17">
    <w:abstractNumId w:val="8"/>
  </w:num>
  <w:num w:numId="18">
    <w:abstractNumId w:val="1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na H F Abushanab [2]">
    <w15:presenceInfo w15:providerId="None" w15:userId="Dina H F Abushanab"/>
  </w15:person>
  <w15:person w15:author="Dina H F Abushanab">
    <w15:presenceInfo w15:providerId="AD" w15:userId="S::DAbushanab@hamad.qa::fed65721-b414-429b-82d1-90d85ed7a0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EAD"/>
    <w:rsid w:val="00002B09"/>
    <w:rsid w:val="00003C04"/>
    <w:rsid w:val="00006139"/>
    <w:rsid w:val="00006752"/>
    <w:rsid w:val="00007C5F"/>
    <w:rsid w:val="000158ED"/>
    <w:rsid w:val="00017D35"/>
    <w:rsid w:val="00026521"/>
    <w:rsid w:val="00033B1B"/>
    <w:rsid w:val="00035430"/>
    <w:rsid w:val="000404F4"/>
    <w:rsid w:val="0004079B"/>
    <w:rsid w:val="00042BA2"/>
    <w:rsid w:val="00045534"/>
    <w:rsid w:val="000503FA"/>
    <w:rsid w:val="000515BD"/>
    <w:rsid w:val="00053B56"/>
    <w:rsid w:val="00054B0C"/>
    <w:rsid w:val="000568B4"/>
    <w:rsid w:val="0006071E"/>
    <w:rsid w:val="0006619F"/>
    <w:rsid w:val="0006664F"/>
    <w:rsid w:val="00067D18"/>
    <w:rsid w:val="00073CD8"/>
    <w:rsid w:val="00075AF1"/>
    <w:rsid w:val="00075B7C"/>
    <w:rsid w:val="000764BF"/>
    <w:rsid w:val="00084BF0"/>
    <w:rsid w:val="00091915"/>
    <w:rsid w:val="00092436"/>
    <w:rsid w:val="00094ED4"/>
    <w:rsid w:val="00095B7D"/>
    <w:rsid w:val="000967D4"/>
    <w:rsid w:val="000A2621"/>
    <w:rsid w:val="000A3C9A"/>
    <w:rsid w:val="000A3DC1"/>
    <w:rsid w:val="000A4052"/>
    <w:rsid w:val="000A4259"/>
    <w:rsid w:val="000B036A"/>
    <w:rsid w:val="000B10A2"/>
    <w:rsid w:val="000B2661"/>
    <w:rsid w:val="000B7CE3"/>
    <w:rsid w:val="000C0413"/>
    <w:rsid w:val="000C08D4"/>
    <w:rsid w:val="000C2F97"/>
    <w:rsid w:val="000C639B"/>
    <w:rsid w:val="000D1A0F"/>
    <w:rsid w:val="000D3E6F"/>
    <w:rsid w:val="000D569D"/>
    <w:rsid w:val="000D5ABE"/>
    <w:rsid w:val="000D61B4"/>
    <w:rsid w:val="000D6EC1"/>
    <w:rsid w:val="000E0603"/>
    <w:rsid w:val="000E1E32"/>
    <w:rsid w:val="000E5583"/>
    <w:rsid w:val="000E7EAD"/>
    <w:rsid w:val="000F75AB"/>
    <w:rsid w:val="001061F8"/>
    <w:rsid w:val="00110808"/>
    <w:rsid w:val="00111CD1"/>
    <w:rsid w:val="00117F0F"/>
    <w:rsid w:val="001207B9"/>
    <w:rsid w:val="00120ADD"/>
    <w:rsid w:val="001254CE"/>
    <w:rsid w:val="001257AE"/>
    <w:rsid w:val="001356C4"/>
    <w:rsid w:val="0013784E"/>
    <w:rsid w:val="00141636"/>
    <w:rsid w:val="00143DCA"/>
    <w:rsid w:val="001456C8"/>
    <w:rsid w:val="00147502"/>
    <w:rsid w:val="00147798"/>
    <w:rsid w:val="00147C6B"/>
    <w:rsid w:val="00147DA8"/>
    <w:rsid w:val="00150C25"/>
    <w:rsid w:val="00150DCA"/>
    <w:rsid w:val="001533A4"/>
    <w:rsid w:val="001543C5"/>
    <w:rsid w:val="001610DE"/>
    <w:rsid w:val="00161A55"/>
    <w:rsid w:val="0016280E"/>
    <w:rsid w:val="00175A81"/>
    <w:rsid w:val="00177744"/>
    <w:rsid w:val="00181444"/>
    <w:rsid w:val="00183A3F"/>
    <w:rsid w:val="00185D52"/>
    <w:rsid w:val="001870A0"/>
    <w:rsid w:val="001904B8"/>
    <w:rsid w:val="00190DFA"/>
    <w:rsid w:val="00191543"/>
    <w:rsid w:val="00191886"/>
    <w:rsid w:val="0019286F"/>
    <w:rsid w:val="00192BDD"/>
    <w:rsid w:val="001A03DD"/>
    <w:rsid w:val="001A6861"/>
    <w:rsid w:val="001A711E"/>
    <w:rsid w:val="001B1241"/>
    <w:rsid w:val="001B2DB0"/>
    <w:rsid w:val="001B2EBC"/>
    <w:rsid w:val="001B47C8"/>
    <w:rsid w:val="001B701F"/>
    <w:rsid w:val="001C23B3"/>
    <w:rsid w:val="001D1780"/>
    <w:rsid w:val="001D29A9"/>
    <w:rsid w:val="001D5D56"/>
    <w:rsid w:val="001E1126"/>
    <w:rsid w:val="001E27C7"/>
    <w:rsid w:val="001F23F5"/>
    <w:rsid w:val="001F52C0"/>
    <w:rsid w:val="001F7ECD"/>
    <w:rsid w:val="002055E7"/>
    <w:rsid w:val="00205F51"/>
    <w:rsid w:val="00206D9A"/>
    <w:rsid w:val="0020716C"/>
    <w:rsid w:val="00211F15"/>
    <w:rsid w:val="002147F8"/>
    <w:rsid w:val="002176F0"/>
    <w:rsid w:val="002223B8"/>
    <w:rsid w:val="002239FE"/>
    <w:rsid w:val="002250FD"/>
    <w:rsid w:val="0022561F"/>
    <w:rsid w:val="002332E4"/>
    <w:rsid w:val="00234F58"/>
    <w:rsid w:val="0023538D"/>
    <w:rsid w:val="002442A9"/>
    <w:rsid w:val="00244AA7"/>
    <w:rsid w:val="00244EFE"/>
    <w:rsid w:val="00254619"/>
    <w:rsid w:val="00263E2B"/>
    <w:rsid w:val="00264375"/>
    <w:rsid w:val="002707FF"/>
    <w:rsid w:val="002708F6"/>
    <w:rsid w:val="00272C96"/>
    <w:rsid w:val="002758D3"/>
    <w:rsid w:val="00280A68"/>
    <w:rsid w:val="00280F7F"/>
    <w:rsid w:val="00281268"/>
    <w:rsid w:val="00281DD2"/>
    <w:rsid w:val="00284BA9"/>
    <w:rsid w:val="00293658"/>
    <w:rsid w:val="002942F4"/>
    <w:rsid w:val="002949CE"/>
    <w:rsid w:val="002A49DB"/>
    <w:rsid w:val="002B01A6"/>
    <w:rsid w:val="002B6EC5"/>
    <w:rsid w:val="002C05B3"/>
    <w:rsid w:val="002C573E"/>
    <w:rsid w:val="002D018F"/>
    <w:rsid w:val="002D1C60"/>
    <w:rsid w:val="002E2C9E"/>
    <w:rsid w:val="002E3BAD"/>
    <w:rsid w:val="002E6FDB"/>
    <w:rsid w:val="002F2D25"/>
    <w:rsid w:val="002F33CF"/>
    <w:rsid w:val="002F3AD3"/>
    <w:rsid w:val="002F40B2"/>
    <w:rsid w:val="002F6EB8"/>
    <w:rsid w:val="00302DC8"/>
    <w:rsid w:val="00303DB3"/>
    <w:rsid w:val="00311177"/>
    <w:rsid w:val="003130F1"/>
    <w:rsid w:val="00313233"/>
    <w:rsid w:val="00324DF7"/>
    <w:rsid w:val="00331DF3"/>
    <w:rsid w:val="00335A47"/>
    <w:rsid w:val="003448D6"/>
    <w:rsid w:val="00344BCE"/>
    <w:rsid w:val="00344DD3"/>
    <w:rsid w:val="00352BA4"/>
    <w:rsid w:val="00364D0B"/>
    <w:rsid w:val="00365148"/>
    <w:rsid w:val="00367E1D"/>
    <w:rsid w:val="00370B19"/>
    <w:rsid w:val="00373C7E"/>
    <w:rsid w:val="003758B9"/>
    <w:rsid w:val="0038390F"/>
    <w:rsid w:val="00391480"/>
    <w:rsid w:val="00391852"/>
    <w:rsid w:val="00397A9F"/>
    <w:rsid w:val="003A0248"/>
    <w:rsid w:val="003A1486"/>
    <w:rsid w:val="003A1EEA"/>
    <w:rsid w:val="003A4DA6"/>
    <w:rsid w:val="003B14CB"/>
    <w:rsid w:val="003B6169"/>
    <w:rsid w:val="003B6D8E"/>
    <w:rsid w:val="003D488B"/>
    <w:rsid w:val="003D64BA"/>
    <w:rsid w:val="003D64DB"/>
    <w:rsid w:val="003D6A6B"/>
    <w:rsid w:val="003E2AE5"/>
    <w:rsid w:val="003E2BB3"/>
    <w:rsid w:val="003F4230"/>
    <w:rsid w:val="003F4374"/>
    <w:rsid w:val="003F52DA"/>
    <w:rsid w:val="003F54AB"/>
    <w:rsid w:val="003F7060"/>
    <w:rsid w:val="003F74DD"/>
    <w:rsid w:val="00402327"/>
    <w:rsid w:val="00403565"/>
    <w:rsid w:val="00403A7F"/>
    <w:rsid w:val="00404FD9"/>
    <w:rsid w:val="00405E7B"/>
    <w:rsid w:val="00406258"/>
    <w:rsid w:val="00421A9B"/>
    <w:rsid w:val="00421C70"/>
    <w:rsid w:val="00430DFC"/>
    <w:rsid w:val="00437F82"/>
    <w:rsid w:val="00443AB2"/>
    <w:rsid w:val="00446D7A"/>
    <w:rsid w:val="00454394"/>
    <w:rsid w:val="00454A41"/>
    <w:rsid w:val="00454B04"/>
    <w:rsid w:val="00455895"/>
    <w:rsid w:val="00457CF0"/>
    <w:rsid w:val="00460100"/>
    <w:rsid w:val="00463B0C"/>
    <w:rsid w:val="00471393"/>
    <w:rsid w:val="00477933"/>
    <w:rsid w:val="00482090"/>
    <w:rsid w:val="00485C01"/>
    <w:rsid w:val="00486656"/>
    <w:rsid w:val="00486974"/>
    <w:rsid w:val="00486CDD"/>
    <w:rsid w:val="0048705B"/>
    <w:rsid w:val="004916AF"/>
    <w:rsid w:val="004936F2"/>
    <w:rsid w:val="00494C57"/>
    <w:rsid w:val="004976C1"/>
    <w:rsid w:val="004A1998"/>
    <w:rsid w:val="004A4C3C"/>
    <w:rsid w:val="004A6955"/>
    <w:rsid w:val="004B0357"/>
    <w:rsid w:val="004B4AD1"/>
    <w:rsid w:val="004B6BD6"/>
    <w:rsid w:val="004C189F"/>
    <w:rsid w:val="004C6FB1"/>
    <w:rsid w:val="004C73AA"/>
    <w:rsid w:val="004D04C3"/>
    <w:rsid w:val="004D23AF"/>
    <w:rsid w:val="004D50C8"/>
    <w:rsid w:val="004D7F2F"/>
    <w:rsid w:val="004E029F"/>
    <w:rsid w:val="004E11B1"/>
    <w:rsid w:val="004E23A5"/>
    <w:rsid w:val="004E4838"/>
    <w:rsid w:val="004E7BA3"/>
    <w:rsid w:val="004F0551"/>
    <w:rsid w:val="004F29FD"/>
    <w:rsid w:val="004F48CB"/>
    <w:rsid w:val="004F502A"/>
    <w:rsid w:val="004F63D7"/>
    <w:rsid w:val="004F7B12"/>
    <w:rsid w:val="0050032E"/>
    <w:rsid w:val="005034D0"/>
    <w:rsid w:val="00507988"/>
    <w:rsid w:val="005116ED"/>
    <w:rsid w:val="00512040"/>
    <w:rsid w:val="0051305B"/>
    <w:rsid w:val="0051505E"/>
    <w:rsid w:val="00515100"/>
    <w:rsid w:val="00517D03"/>
    <w:rsid w:val="005221BA"/>
    <w:rsid w:val="00522661"/>
    <w:rsid w:val="005228AB"/>
    <w:rsid w:val="0052292D"/>
    <w:rsid w:val="005274BE"/>
    <w:rsid w:val="005438EA"/>
    <w:rsid w:val="005539C9"/>
    <w:rsid w:val="00555B6C"/>
    <w:rsid w:val="00561386"/>
    <w:rsid w:val="00566B19"/>
    <w:rsid w:val="0057021F"/>
    <w:rsid w:val="00570992"/>
    <w:rsid w:val="00573441"/>
    <w:rsid w:val="00573C98"/>
    <w:rsid w:val="0057647E"/>
    <w:rsid w:val="005836AE"/>
    <w:rsid w:val="0058508E"/>
    <w:rsid w:val="0058591A"/>
    <w:rsid w:val="005918D9"/>
    <w:rsid w:val="005936A7"/>
    <w:rsid w:val="0059401D"/>
    <w:rsid w:val="0059739B"/>
    <w:rsid w:val="005974BE"/>
    <w:rsid w:val="005A0E25"/>
    <w:rsid w:val="005A0E8C"/>
    <w:rsid w:val="005A3001"/>
    <w:rsid w:val="005A4869"/>
    <w:rsid w:val="005A5A81"/>
    <w:rsid w:val="005B17B7"/>
    <w:rsid w:val="005B1EBC"/>
    <w:rsid w:val="005B3797"/>
    <w:rsid w:val="005C0D70"/>
    <w:rsid w:val="005C60F7"/>
    <w:rsid w:val="005C7CE3"/>
    <w:rsid w:val="005D17F5"/>
    <w:rsid w:val="005D26E5"/>
    <w:rsid w:val="005D51C8"/>
    <w:rsid w:val="005D5BA5"/>
    <w:rsid w:val="005D67CC"/>
    <w:rsid w:val="005D7B53"/>
    <w:rsid w:val="005E0E34"/>
    <w:rsid w:val="005E396E"/>
    <w:rsid w:val="005E467A"/>
    <w:rsid w:val="005E5864"/>
    <w:rsid w:val="005E64EE"/>
    <w:rsid w:val="005E6D67"/>
    <w:rsid w:val="005E7F1F"/>
    <w:rsid w:val="00600833"/>
    <w:rsid w:val="0060125F"/>
    <w:rsid w:val="00603A67"/>
    <w:rsid w:val="006040EE"/>
    <w:rsid w:val="00616EAD"/>
    <w:rsid w:val="0062031E"/>
    <w:rsid w:val="0062173C"/>
    <w:rsid w:val="00621C58"/>
    <w:rsid w:val="00621CEB"/>
    <w:rsid w:val="00622AF5"/>
    <w:rsid w:val="00630938"/>
    <w:rsid w:val="00634E8F"/>
    <w:rsid w:val="00643175"/>
    <w:rsid w:val="00651D12"/>
    <w:rsid w:val="006543D5"/>
    <w:rsid w:val="00655EE7"/>
    <w:rsid w:val="00660690"/>
    <w:rsid w:val="0066197E"/>
    <w:rsid w:val="0066288E"/>
    <w:rsid w:val="006659D7"/>
    <w:rsid w:val="00665A38"/>
    <w:rsid w:val="0067251F"/>
    <w:rsid w:val="0067390E"/>
    <w:rsid w:val="00675A72"/>
    <w:rsid w:val="00691894"/>
    <w:rsid w:val="006933E4"/>
    <w:rsid w:val="00693578"/>
    <w:rsid w:val="00694D91"/>
    <w:rsid w:val="006A1236"/>
    <w:rsid w:val="006A284B"/>
    <w:rsid w:val="006B3278"/>
    <w:rsid w:val="006B4362"/>
    <w:rsid w:val="006B4D3B"/>
    <w:rsid w:val="006B765C"/>
    <w:rsid w:val="006C47AF"/>
    <w:rsid w:val="006D384A"/>
    <w:rsid w:val="006D4855"/>
    <w:rsid w:val="006D5F1C"/>
    <w:rsid w:val="006D629E"/>
    <w:rsid w:val="006E2C8F"/>
    <w:rsid w:val="006F011F"/>
    <w:rsid w:val="006F0A77"/>
    <w:rsid w:val="006F0B88"/>
    <w:rsid w:val="006F116C"/>
    <w:rsid w:val="006F48F4"/>
    <w:rsid w:val="00702299"/>
    <w:rsid w:val="00704F7C"/>
    <w:rsid w:val="007073CE"/>
    <w:rsid w:val="00710060"/>
    <w:rsid w:val="00710956"/>
    <w:rsid w:val="00716A07"/>
    <w:rsid w:val="00716A51"/>
    <w:rsid w:val="00717357"/>
    <w:rsid w:val="00717A54"/>
    <w:rsid w:val="00721D86"/>
    <w:rsid w:val="007222D6"/>
    <w:rsid w:val="007264D8"/>
    <w:rsid w:val="00726B64"/>
    <w:rsid w:val="007353A6"/>
    <w:rsid w:val="0073647F"/>
    <w:rsid w:val="007378EB"/>
    <w:rsid w:val="00740EA6"/>
    <w:rsid w:val="00741622"/>
    <w:rsid w:val="00741A63"/>
    <w:rsid w:val="007436CA"/>
    <w:rsid w:val="00746716"/>
    <w:rsid w:val="00747EE8"/>
    <w:rsid w:val="00755AD6"/>
    <w:rsid w:val="007621EC"/>
    <w:rsid w:val="00767D0D"/>
    <w:rsid w:val="0077039C"/>
    <w:rsid w:val="00772351"/>
    <w:rsid w:val="007743DD"/>
    <w:rsid w:val="007762DD"/>
    <w:rsid w:val="0077645E"/>
    <w:rsid w:val="00780568"/>
    <w:rsid w:val="00780F63"/>
    <w:rsid w:val="0078165B"/>
    <w:rsid w:val="0078456A"/>
    <w:rsid w:val="007872D7"/>
    <w:rsid w:val="00787E80"/>
    <w:rsid w:val="007901BD"/>
    <w:rsid w:val="00792E94"/>
    <w:rsid w:val="00796591"/>
    <w:rsid w:val="007965B9"/>
    <w:rsid w:val="007A756D"/>
    <w:rsid w:val="007B7F04"/>
    <w:rsid w:val="007C284C"/>
    <w:rsid w:val="007C5962"/>
    <w:rsid w:val="007C5C14"/>
    <w:rsid w:val="007C6284"/>
    <w:rsid w:val="007E2E7D"/>
    <w:rsid w:val="007F56AC"/>
    <w:rsid w:val="007F6802"/>
    <w:rsid w:val="007F703E"/>
    <w:rsid w:val="007F71D3"/>
    <w:rsid w:val="007F7A37"/>
    <w:rsid w:val="00801E02"/>
    <w:rsid w:val="00804606"/>
    <w:rsid w:val="00810B1F"/>
    <w:rsid w:val="00814611"/>
    <w:rsid w:val="008170A8"/>
    <w:rsid w:val="0082262B"/>
    <w:rsid w:val="00823DA9"/>
    <w:rsid w:val="00825288"/>
    <w:rsid w:val="0082696A"/>
    <w:rsid w:val="00826BA2"/>
    <w:rsid w:val="008323A7"/>
    <w:rsid w:val="008341C6"/>
    <w:rsid w:val="00834248"/>
    <w:rsid w:val="00837640"/>
    <w:rsid w:val="00844A21"/>
    <w:rsid w:val="00846182"/>
    <w:rsid w:val="0085363A"/>
    <w:rsid w:val="00853B7D"/>
    <w:rsid w:val="0085495B"/>
    <w:rsid w:val="0085622C"/>
    <w:rsid w:val="00861F40"/>
    <w:rsid w:val="008621C0"/>
    <w:rsid w:val="008627BB"/>
    <w:rsid w:val="0086327B"/>
    <w:rsid w:val="00865716"/>
    <w:rsid w:val="00866363"/>
    <w:rsid w:val="00866A07"/>
    <w:rsid w:val="0087269B"/>
    <w:rsid w:val="00877248"/>
    <w:rsid w:val="008774E1"/>
    <w:rsid w:val="008802C5"/>
    <w:rsid w:val="00883905"/>
    <w:rsid w:val="00883BC1"/>
    <w:rsid w:val="0088426A"/>
    <w:rsid w:val="00890EA9"/>
    <w:rsid w:val="00891235"/>
    <w:rsid w:val="0089641E"/>
    <w:rsid w:val="00896D15"/>
    <w:rsid w:val="008A1208"/>
    <w:rsid w:val="008A4158"/>
    <w:rsid w:val="008A4A2B"/>
    <w:rsid w:val="008A5FA3"/>
    <w:rsid w:val="008C270A"/>
    <w:rsid w:val="008C4E46"/>
    <w:rsid w:val="008C5694"/>
    <w:rsid w:val="008D05D4"/>
    <w:rsid w:val="008D3F83"/>
    <w:rsid w:val="008D5700"/>
    <w:rsid w:val="008D60A0"/>
    <w:rsid w:val="008D6409"/>
    <w:rsid w:val="008E14BD"/>
    <w:rsid w:val="008E171A"/>
    <w:rsid w:val="008E2823"/>
    <w:rsid w:val="008E7F19"/>
    <w:rsid w:val="008F0487"/>
    <w:rsid w:val="00911C22"/>
    <w:rsid w:val="00911E12"/>
    <w:rsid w:val="00912BB0"/>
    <w:rsid w:val="00913CE0"/>
    <w:rsid w:val="00921CF6"/>
    <w:rsid w:val="00922D8D"/>
    <w:rsid w:val="009242F4"/>
    <w:rsid w:val="00924857"/>
    <w:rsid w:val="00926E20"/>
    <w:rsid w:val="00926EA8"/>
    <w:rsid w:val="00933391"/>
    <w:rsid w:val="0094165A"/>
    <w:rsid w:val="00943E9F"/>
    <w:rsid w:val="009450CF"/>
    <w:rsid w:val="009467CA"/>
    <w:rsid w:val="00951D32"/>
    <w:rsid w:val="009522BD"/>
    <w:rsid w:val="00956930"/>
    <w:rsid w:val="00956F6F"/>
    <w:rsid w:val="0096251B"/>
    <w:rsid w:val="00962E51"/>
    <w:rsid w:val="00963C18"/>
    <w:rsid w:val="00967324"/>
    <w:rsid w:val="00970EC0"/>
    <w:rsid w:val="009717BA"/>
    <w:rsid w:val="00972750"/>
    <w:rsid w:val="00973FDA"/>
    <w:rsid w:val="00974285"/>
    <w:rsid w:val="00974E95"/>
    <w:rsid w:val="009802B5"/>
    <w:rsid w:val="00980404"/>
    <w:rsid w:val="00981236"/>
    <w:rsid w:val="00987F06"/>
    <w:rsid w:val="00994CCB"/>
    <w:rsid w:val="009A6A69"/>
    <w:rsid w:val="009B1CA7"/>
    <w:rsid w:val="009B2721"/>
    <w:rsid w:val="009B4C66"/>
    <w:rsid w:val="009B64E3"/>
    <w:rsid w:val="009B70C3"/>
    <w:rsid w:val="009C3CCD"/>
    <w:rsid w:val="009C5526"/>
    <w:rsid w:val="009C5F1E"/>
    <w:rsid w:val="009D01BC"/>
    <w:rsid w:val="009D7578"/>
    <w:rsid w:val="009E1D59"/>
    <w:rsid w:val="009E27DE"/>
    <w:rsid w:val="009E6A01"/>
    <w:rsid w:val="009E6FB2"/>
    <w:rsid w:val="009F044D"/>
    <w:rsid w:val="00A01E32"/>
    <w:rsid w:val="00A02689"/>
    <w:rsid w:val="00A03D14"/>
    <w:rsid w:val="00A0421B"/>
    <w:rsid w:val="00A0758B"/>
    <w:rsid w:val="00A30AA2"/>
    <w:rsid w:val="00A3102E"/>
    <w:rsid w:val="00A3302B"/>
    <w:rsid w:val="00A349FD"/>
    <w:rsid w:val="00A36E74"/>
    <w:rsid w:val="00A43DD9"/>
    <w:rsid w:val="00A44CFA"/>
    <w:rsid w:val="00A45BC4"/>
    <w:rsid w:val="00A47A0F"/>
    <w:rsid w:val="00A50BC3"/>
    <w:rsid w:val="00A51D6C"/>
    <w:rsid w:val="00A56466"/>
    <w:rsid w:val="00A57C5E"/>
    <w:rsid w:val="00A57F1E"/>
    <w:rsid w:val="00A62342"/>
    <w:rsid w:val="00A62417"/>
    <w:rsid w:val="00A646DC"/>
    <w:rsid w:val="00A66FC9"/>
    <w:rsid w:val="00A70791"/>
    <w:rsid w:val="00A72432"/>
    <w:rsid w:val="00A740C1"/>
    <w:rsid w:val="00A75BAF"/>
    <w:rsid w:val="00A76AC6"/>
    <w:rsid w:val="00A94F4F"/>
    <w:rsid w:val="00A9744A"/>
    <w:rsid w:val="00AA1ADA"/>
    <w:rsid w:val="00AA2F9D"/>
    <w:rsid w:val="00AA4AB6"/>
    <w:rsid w:val="00AA5951"/>
    <w:rsid w:val="00AA5952"/>
    <w:rsid w:val="00AA5F20"/>
    <w:rsid w:val="00AA6481"/>
    <w:rsid w:val="00AB4CD6"/>
    <w:rsid w:val="00AB5D21"/>
    <w:rsid w:val="00AC17E9"/>
    <w:rsid w:val="00AC1B00"/>
    <w:rsid w:val="00AC27CD"/>
    <w:rsid w:val="00AC2A1D"/>
    <w:rsid w:val="00AC78EB"/>
    <w:rsid w:val="00AE0291"/>
    <w:rsid w:val="00AE0A81"/>
    <w:rsid w:val="00AE4CD6"/>
    <w:rsid w:val="00AF0C77"/>
    <w:rsid w:val="00AF1180"/>
    <w:rsid w:val="00AF2935"/>
    <w:rsid w:val="00AF3445"/>
    <w:rsid w:val="00B023D0"/>
    <w:rsid w:val="00B02CDF"/>
    <w:rsid w:val="00B07B2F"/>
    <w:rsid w:val="00B10703"/>
    <w:rsid w:val="00B107E1"/>
    <w:rsid w:val="00B152BF"/>
    <w:rsid w:val="00B2030D"/>
    <w:rsid w:val="00B23D38"/>
    <w:rsid w:val="00B243D2"/>
    <w:rsid w:val="00B25114"/>
    <w:rsid w:val="00B27061"/>
    <w:rsid w:val="00B27DEE"/>
    <w:rsid w:val="00B35556"/>
    <w:rsid w:val="00B41D03"/>
    <w:rsid w:val="00B525DE"/>
    <w:rsid w:val="00B5775C"/>
    <w:rsid w:val="00B61D5F"/>
    <w:rsid w:val="00B62DF5"/>
    <w:rsid w:val="00B64E86"/>
    <w:rsid w:val="00B65CC0"/>
    <w:rsid w:val="00B76131"/>
    <w:rsid w:val="00B76545"/>
    <w:rsid w:val="00B82AAD"/>
    <w:rsid w:val="00B84196"/>
    <w:rsid w:val="00B876E1"/>
    <w:rsid w:val="00B91BB8"/>
    <w:rsid w:val="00B96587"/>
    <w:rsid w:val="00BA0A68"/>
    <w:rsid w:val="00BA4260"/>
    <w:rsid w:val="00BB04DB"/>
    <w:rsid w:val="00BB26E0"/>
    <w:rsid w:val="00BB2D65"/>
    <w:rsid w:val="00BB3825"/>
    <w:rsid w:val="00BB451C"/>
    <w:rsid w:val="00BB6ADF"/>
    <w:rsid w:val="00BC0137"/>
    <w:rsid w:val="00BC5763"/>
    <w:rsid w:val="00BC674E"/>
    <w:rsid w:val="00BD24D3"/>
    <w:rsid w:val="00BD3FA1"/>
    <w:rsid w:val="00BD4B6E"/>
    <w:rsid w:val="00BD6533"/>
    <w:rsid w:val="00BD6FBC"/>
    <w:rsid w:val="00BD72EA"/>
    <w:rsid w:val="00BE51B8"/>
    <w:rsid w:val="00BE7138"/>
    <w:rsid w:val="00BF0B4C"/>
    <w:rsid w:val="00BF210D"/>
    <w:rsid w:val="00BF33E5"/>
    <w:rsid w:val="00BF41B6"/>
    <w:rsid w:val="00BF45F1"/>
    <w:rsid w:val="00BF47B1"/>
    <w:rsid w:val="00BF4956"/>
    <w:rsid w:val="00BF5051"/>
    <w:rsid w:val="00BF74B5"/>
    <w:rsid w:val="00C00CC8"/>
    <w:rsid w:val="00C039E2"/>
    <w:rsid w:val="00C05834"/>
    <w:rsid w:val="00C06980"/>
    <w:rsid w:val="00C06B68"/>
    <w:rsid w:val="00C113DE"/>
    <w:rsid w:val="00C25434"/>
    <w:rsid w:val="00C31B35"/>
    <w:rsid w:val="00C34804"/>
    <w:rsid w:val="00C369AF"/>
    <w:rsid w:val="00C42400"/>
    <w:rsid w:val="00C432DD"/>
    <w:rsid w:val="00C45CBF"/>
    <w:rsid w:val="00C47442"/>
    <w:rsid w:val="00C515A7"/>
    <w:rsid w:val="00C606EE"/>
    <w:rsid w:val="00C60C0E"/>
    <w:rsid w:val="00C653CE"/>
    <w:rsid w:val="00C707D2"/>
    <w:rsid w:val="00C7551E"/>
    <w:rsid w:val="00C80473"/>
    <w:rsid w:val="00C80E3B"/>
    <w:rsid w:val="00C862CC"/>
    <w:rsid w:val="00C87FC9"/>
    <w:rsid w:val="00C907B8"/>
    <w:rsid w:val="00C90D3B"/>
    <w:rsid w:val="00C942A2"/>
    <w:rsid w:val="00C97966"/>
    <w:rsid w:val="00CA0DC1"/>
    <w:rsid w:val="00CA1EFE"/>
    <w:rsid w:val="00CA2EB0"/>
    <w:rsid w:val="00CA2EE5"/>
    <w:rsid w:val="00CA438F"/>
    <w:rsid w:val="00CB0970"/>
    <w:rsid w:val="00CB14CB"/>
    <w:rsid w:val="00CB1EFE"/>
    <w:rsid w:val="00CB5621"/>
    <w:rsid w:val="00CC48B0"/>
    <w:rsid w:val="00CC64BE"/>
    <w:rsid w:val="00CD0647"/>
    <w:rsid w:val="00CD36E1"/>
    <w:rsid w:val="00CD5565"/>
    <w:rsid w:val="00CD5F2A"/>
    <w:rsid w:val="00CD68F2"/>
    <w:rsid w:val="00CD7D66"/>
    <w:rsid w:val="00CE4C2B"/>
    <w:rsid w:val="00CE5968"/>
    <w:rsid w:val="00CE5FFA"/>
    <w:rsid w:val="00CF3A5C"/>
    <w:rsid w:val="00CF3C1C"/>
    <w:rsid w:val="00D00237"/>
    <w:rsid w:val="00D10376"/>
    <w:rsid w:val="00D123A5"/>
    <w:rsid w:val="00D1444B"/>
    <w:rsid w:val="00D14693"/>
    <w:rsid w:val="00D160EF"/>
    <w:rsid w:val="00D2036E"/>
    <w:rsid w:val="00D270F5"/>
    <w:rsid w:val="00D44AC0"/>
    <w:rsid w:val="00D46DEB"/>
    <w:rsid w:val="00D51D92"/>
    <w:rsid w:val="00D5277C"/>
    <w:rsid w:val="00D57573"/>
    <w:rsid w:val="00D6532E"/>
    <w:rsid w:val="00D738D8"/>
    <w:rsid w:val="00D74B06"/>
    <w:rsid w:val="00D84DC5"/>
    <w:rsid w:val="00D85A7B"/>
    <w:rsid w:val="00D87D8A"/>
    <w:rsid w:val="00D92440"/>
    <w:rsid w:val="00D92D8F"/>
    <w:rsid w:val="00DA0440"/>
    <w:rsid w:val="00DA115D"/>
    <w:rsid w:val="00DA437E"/>
    <w:rsid w:val="00DA46AA"/>
    <w:rsid w:val="00DA4ACF"/>
    <w:rsid w:val="00DC1653"/>
    <w:rsid w:val="00DC43E7"/>
    <w:rsid w:val="00DC4CC2"/>
    <w:rsid w:val="00DD0980"/>
    <w:rsid w:val="00DD1FAB"/>
    <w:rsid w:val="00DD3107"/>
    <w:rsid w:val="00E011D3"/>
    <w:rsid w:val="00E016D7"/>
    <w:rsid w:val="00E02A0D"/>
    <w:rsid w:val="00E02E17"/>
    <w:rsid w:val="00E03EEE"/>
    <w:rsid w:val="00E0429B"/>
    <w:rsid w:val="00E0597E"/>
    <w:rsid w:val="00E07D19"/>
    <w:rsid w:val="00E10BB4"/>
    <w:rsid w:val="00E170DB"/>
    <w:rsid w:val="00E17D4D"/>
    <w:rsid w:val="00E201E3"/>
    <w:rsid w:val="00E22D49"/>
    <w:rsid w:val="00E23AA7"/>
    <w:rsid w:val="00E31127"/>
    <w:rsid w:val="00E37920"/>
    <w:rsid w:val="00E6441D"/>
    <w:rsid w:val="00E672B0"/>
    <w:rsid w:val="00E7122E"/>
    <w:rsid w:val="00E723B4"/>
    <w:rsid w:val="00E74B16"/>
    <w:rsid w:val="00E74F1F"/>
    <w:rsid w:val="00E83348"/>
    <w:rsid w:val="00E84BBF"/>
    <w:rsid w:val="00E87D84"/>
    <w:rsid w:val="00E90D09"/>
    <w:rsid w:val="00E925A8"/>
    <w:rsid w:val="00E951B9"/>
    <w:rsid w:val="00E9585D"/>
    <w:rsid w:val="00E97ADD"/>
    <w:rsid w:val="00EA1A5D"/>
    <w:rsid w:val="00EA327E"/>
    <w:rsid w:val="00EA4176"/>
    <w:rsid w:val="00EA6273"/>
    <w:rsid w:val="00EA631B"/>
    <w:rsid w:val="00EA63BB"/>
    <w:rsid w:val="00EA7ABB"/>
    <w:rsid w:val="00EB4A29"/>
    <w:rsid w:val="00EB6522"/>
    <w:rsid w:val="00EB6E04"/>
    <w:rsid w:val="00EC2A3F"/>
    <w:rsid w:val="00ED02B9"/>
    <w:rsid w:val="00ED03F3"/>
    <w:rsid w:val="00ED1FE2"/>
    <w:rsid w:val="00ED3BBB"/>
    <w:rsid w:val="00ED3D91"/>
    <w:rsid w:val="00ED5DA9"/>
    <w:rsid w:val="00ED629C"/>
    <w:rsid w:val="00EE4E03"/>
    <w:rsid w:val="00EE7D1D"/>
    <w:rsid w:val="00EF161B"/>
    <w:rsid w:val="00EF5A56"/>
    <w:rsid w:val="00F00005"/>
    <w:rsid w:val="00F01744"/>
    <w:rsid w:val="00F01EB8"/>
    <w:rsid w:val="00F039A8"/>
    <w:rsid w:val="00F14A96"/>
    <w:rsid w:val="00F179C0"/>
    <w:rsid w:val="00F20631"/>
    <w:rsid w:val="00F215D9"/>
    <w:rsid w:val="00F22797"/>
    <w:rsid w:val="00F22A7B"/>
    <w:rsid w:val="00F22BE3"/>
    <w:rsid w:val="00F25923"/>
    <w:rsid w:val="00F25D5D"/>
    <w:rsid w:val="00F33D09"/>
    <w:rsid w:val="00F37B1B"/>
    <w:rsid w:val="00F43D54"/>
    <w:rsid w:val="00F46695"/>
    <w:rsid w:val="00F47E5F"/>
    <w:rsid w:val="00F51553"/>
    <w:rsid w:val="00F564A1"/>
    <w:rsid w:val="00F679C5"/>
    <w:rsid w:val="00F73E3F"/>
    <w:rsid w:val="00F80820"/>
    <w:rsid w:val="00F811AB"/>
    <w:rsid w:val="00F82696"/>
    <w:rsid w:val="00F82871"/>
    <w:rsid w:val="00F82B3D"/>
    <w:rsid w:val="00F84AD1"/>
    <w:rsid w:val="00F9284F"/>
    <w:rsid w:val="00F9331F"/>
    <w:rsid w:val="00F96D7A"/>
    <w:rsid w:val="00FA05F5"/>
    <w:rsid w:val="00FA17CC"/>
    <w:rsid w:val="00FA48EA"/>
    <w:rsid w:val="00FA4B01"/>
    <w:rsid w:val="00FA5DB4"/>
    <w:rsid w:val="00FA731B"/>
    <w:rsid w:val="00FB7CC6"/>
    <w:rsid w:val="00FC4FB0"/>
    <w:rsid w:val="00FD00DA"/>
    <w:rsid w:val="00FD1472"/>
    <w:rsid w:val="00FD2EA9"/>
    <w:rsid w:val="00FE0D14"/>
    <w:rsid w:val="00FE64C0"/>
    <w:rsid w:val="00FF04AE"/>
    <w:rsid w:val="00FF1AE1"/>
    <w:rsid w:val="00FF24BF"/>
    <w:rsid w:val="00FF4A7D"/>
    <w:rsid w:val="36ACFC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35556"/>
  <w15:chartTrackingRefBased/>
  <w15:docId w15:val="{A704B4E0-E667-490F-91BE-C92F3906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B14CB"/>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3B14CB"/>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next w:val="Normal"/>
    <w:link w:val="Heading3Char"/>
    <w:uiPriority w:val="9"/>
    <w:semiHidden/>
    <w:unhideWhenUsed/>
    <w:qFormat/>
    <w:rsid w:val="003B14CB"/>
    <w:pPr>
      <w:keepNext/>
      <w:keepLines/>
      <w:spacing w:before="40" w:after="0"/>
      <w:outlineLvl w:val="2"/>
    </w:pPr>
    <w:rPr>
      <w:rFonts w:asciiTheme="majorHAnsi" w:eastAsiaTheme="majorEastAsia" w:hAnsiTheme="majorHAnsi" w:cstheme="majorBidi"/>
      <w:color w:val="1F3763" w:themeColor="accent1" w:themeShade="7F"/>
      <w:kern w:val="0"/>
      <w:sz w:val="24"/>
      <w:szCs w:val="24"/>
      <w14:ligatures w14:val="none"/>
    </w:rPr>
  </w:style>
  <w:style w:type="paragraph" w:styleId="Heading4">
    <w:name w:val="heading 4"/>
    <w:basedOn w:val="Normal"/>
    <w:next w:val="Normal"/>
    <w:link w:val="Heading4Char"/>
    <w:uiPriority w:val="9"/>
    <w:semiHidden/>
    <w:unhideWhenUsed/>
    <w:qFormat/>
    <w:rsid w:val="003B14CB"/>
    <w:pPr>
      <w:keepNext/>
      <w:keepLines/>
      <w:spacing w:before="40" w:after="0"/>
      <w:outlineLvl w:val="3"/>
    </w:pPr>
    <w:rPr>
      <w:rFonts w:asciiTheme="majorHAnsi" w:eastAsiaTheme="majorEastAsia" w:hAnsiTheme="majorHAnsi" w:cstheme="majorBidi"/>
      <w:i/>
      <w:iCs/>
      <w:color w:val="2F5496" w:themeColor="accent1" w:themeShade="BF"/>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0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14CB"/>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3B14CB"/>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semiHidden/>
    <w:rsid w:val="003B14CB"/>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
    <w:semiHidden/>
    <w:rsid w:val="003B14CB"/>
    <w:rPr>
      <w:rFonts w:asciiTheme="majorHAnsi" w:eastAsiaTheme="majorEastAsia" w:hAnsiTheme="majorHAnsi" w:cstheme="majorBidi"/>
      <w:i/>
      <w:iCs/>
      <w:color w:val="2F5496" w:themeColor="accent1" w:themeShade="BF"/>
      <w:kern w:val="0"/>
      <w14:ligatures w14:val="none"/>
    </w:rPr>
  </w:style>
  <w:style w:type="character" w:styleId="Hyperlink">
    <w:name w:val="Hyperlink"/>
    <w:basedOn w:val="DefaultParagraphFont"/>
    <w:uiPriority w:val="99"/>
    <w:unhideWhenUsed/>
    <w:rsid w:val="003B14CB"/>
    <w:rPr>
      <w:color w:val="0000FF"/>
      <w:u w:val="single"/>
    </w:rPr>
  </w:style>
  <w:style w:type="character" w:styleId="CommentReference">
    <w:name w:val="annotation reference"/>
    <w:basedOn w:val="DefaultParagraphFont"/>
    <w:uiPriority w:val="99"/>
    <w:semiHidden/>
    <w:unhideWhenUsed/>
    <w:rsid w:val="003B14CB"/>
    <w:rPr>
      <w:sz w:val="16"/>
      <w:szCs w:val="16"/>
    </w:rPr>
  </w:style>
  <w:style w:type="paragraph" w:styleId="CommentText">
    <w:name w:val="annotation text"/>
    <w:basedOn w:val="Normal"/>
    <w:link w:val="CommentTextChar"/>
    <w:uiPriority w:val="99"/>
    <w:unhideWhenUsed/>
    <w:rsid w:val="003B14CB"/>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3B14C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B14CB"/>
    <w:rPr>
      <w:b/>
      <w:bCs/>
    </w:rPr>
  </w:style>
  <w:style w:type="character" w:customStyle="1" w:styleId="CommentSubjectChar">
    <w:name w:val="Comment Subject Char"/>
    <w:basedOn w:val="CommentTextChar"/>
    <w:link w:val="CommentSubject"/>
    <w:uiPriority w:val="99"/>
    <w:semiHidden/>
    <w:rsid w:val="003B14CB"/>
    <w:rPr>
      <w:b/>
      <w:bCs/>
      <w:kern w:val="0"/>
      <w:sz w:val="20"/>
      <w:szCs w:val="20"/>
      <w14:ligatures w14:val="none"/>
    </w:rPr>
  </w:style>
  <w:style w:type="character" w:customStyle="1" w:styleId="il">
    <w:name w:val="il"/>
    <w:basedOn w:val="DefaultParagraphFont"/>
    <w:rsid w:val="003B14CB"/>
  </w:style>
  <w:style w:type="character" w:styleId="UnresolvedMention">
    <w:name w:val="Unresolved Mention"/>
    <w:basedOn w:val="DefaultParagraphFont"/>
    <w:uiPriority w:val="99"/>
    <w:semiHidden/>
    <w:unhideWhenUsed/>
    <w:rsid w:val="003B14CB"/>
    <w:rPr>
      <w:color w:val="605E5C"/>
      <w:shd w:val="clear" w:color="auto" w:fill="E1DFDD"/>
    </w:rPr>
  </w:style>
  <w:style w:type="character" w:customStyle="1" w:styleId="article-clienttype">
    <w:name w:val="article-client_type"/>
    <w:basedOn w:val="DefaultParagraphFont"/>
    <w:rsid w:val="003B14CB"/>
  </w:style>
  <w:style w:type="character" w:customStyle="1" w:styleId="pipe">
    <w:name w:val="pipe"/>
    <w:basedOn w:val="DefaultParagraphFont"/>
    <w:rsid w:val="003B14CB"/>
  </w:style>
  <w:style w:type="character" w:customStyle="1" w:styleId="article-date">
    <w:name w:val="article-date"/>
    <w:basedOn w:val="DefaultParagraphFont"/>
    <w:rsid w:val="003B14CB"/>
  </w:style>
  <w:style w:type="character" w:customStyle="1" w:styleId="al-author-delim">
    <w:name w:val="al-author-delim"/>
    <w:basedOn w:val="DefaultParagraphFont"/>
    <w:rsid w:val="003B14CB"/>
  </w:style>
  <w:style w:type="character" w:styleId="Emphasis">
    <w:name w:val="Emphasis"/>
    <w:basedOn w:val="DefaultParagraphFont"/>
    <w:uiPriority w:val="20"/>
    <w:qFormat/>
    <w:rsid w:val="003B14CB"/>
    <w:rPr>
      <w:i/>
      <w:iCs/>
    </w:rPr>
  </w:style>
  <w:style w:type="paragraph" w:customStyle="1" w:styleId="toolbar-item">
    <w:name w:val="toolbar-item"/>
    <w:basedOn w:val="Normal"/>
    <w:rsid w:val="003B14C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creenreader-text">
    <w:name w:val="screenreader-text"/>
    <w:basedOn w:val="DefaultParagraphFont"/>
    <w:rsid w:val="003B14CB"/>
  </w:style>
  <w:style w:type="character" w:customStyle="1" w:styleId="toolbar-label">
    <w:name w:val="toolbar-label"/>
    <w:basedOn w:val="DefaultParagraphFont"/>
    <w:rsid w:val="003B14CB"/>
  </w:style>
  <w:style w:type="character" w:customStyle="1" w:styleId="toolbar-text">
    <w:name w:val="toolbar-text"/>
    <w:basedOn w:val="DefaultParagraphFont"/>
    <w:rsid w:val="003B14CB"/>
  </w:style>
  <w:style w:type="paragraph" w:styleId="NormalWeb">
    <w:name w:val="Normal (Web)"/>
    <w:basedOn w:val="Normal"/>
    <w:uiPriority w:val="99"/>
    <w:semiHidden/>
    <w:unhideWhenUsed/>
    <w:rsid w:val="003B14C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
    <w:name w:val="p"/>
    <w:basedOn w:val="Normal"/>
    <w:rsid w:val="003B14C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3B14CB"/>
    <w:pPr>
      <w:ind w:left="720"/>
      <w:contextualSpacing/>
    </w:pPr>
    <w:rPr>
      <w:kern w:val="0"/>
      <w14:ligatures w14:val="none"/>
    </w:rPr>
  </w:style>
  <w:style w:type="paragraph" w:styleId="Header">
    <w:name w:val="header"/>
    <w:basedOn w:val="Normal"/>
    <w:link w:val="HeaderChar"/>
    <w:uiPriority w:val="99"/>
    <w:unhideWhenUsed/>
    <w:rsid w:val="003B14CB"/>
    <w:pPr>
      <w:tabs>
        <w:tab w:val="center" w:pos="4680"/>
        <w:tab w:val="right" w:pos="9360"/>
      </w:tabs>
      <w:spacing w:after="0" w:line="240" w:lineRule="auto"/>
    </w:pPr>
    <w:rPr>
      <w:kern w:val="0"/>
      <w14:ligatures w14:val="none"/>
    </w:rPr>
  </w:style>
  <w:style w:type="character" w:customStyle="1" w:styleId="HeaderChar">
    <w:name w:val="Header Char"/>
    <w:basedOn w:val="DefaultParagraphFont"/>
    <w:link w:val="Header"/>
    <w:uiPriority w:val="99"/>
    <w:rsid w:val="003B14CB"/>
    <w:rPr>
      <w:kern w:val="0"/>
      <w14:ligatures w14:val="none"/>
    </w:rPr>
  </w:style>
  <w:style w:type="paragraph" w:styleId="Footer">
    <w:name w:val="footer"/>
    <w:basedOn w:val="Normal"/>
    <w:link w:val="FooterChar"/>
    <w:uiPriority w:val="99"/>
    <w:unhideWhenUsed/>
    <w:rsid w:val="003B14CB"/>
    <w:pPr>
      <w:tabs>
        <w:tab w:val="center" w:pos="4680"/>
        <w:tab w:val="right" w:pos="9360"/>
      </w:tabs>
      <w:spacing w:after="0" w:line="240" w:lineRule="auto"/>
    </w:pPr>
    <w:rPr>
      <w:kern w:val="0"/>
      <w14:ligatures w14:val="none"/>
    </w:rPr>
  </w:style>
  <w:style w:type="character" w:customStyle="1" w:styleId="FooterChar">
    <w:name w:val="Footer Char"/>
    <w:basedOn w:val="DefaultParagraphFont"/>
    <w:link w:val="Footer"/>
    <w:uiPriority w:val="99"/>
    <w:rsid w:val="003B14CB"/>
    <w:rPr>
      <w:kern w:val="0"/>
      <w14:ligatures w14:val="none"/>
    </w:rPr>
  </w:style>
  <w:style w:type="character" w:styleId="FollowedHyperlink">
    <w:name w:val="FollowedHyperlink"/>
    <w:basedOn w:val="DefaultParagraphFont"/>
    <w:uiPriority w:val="99"/>
    <w:semiHidden/>
    <w:unhideWhenUsed/>
    <w:rsid w:val="003B14CB"/>
    <w:rPr>
      <w:color w:val="954F72"/>
      <w:u w:val="single"/>
    </w:rPr>
  </w:style>
  <w:style w:type="paragraph" w:customStyle="1" w:styleId="msonormal0">
    <w:name w:val="msonormal"/>
    <w:basedOn w:val="Normal"/>
    <w:rsid w:val="003B14C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3B14CB"/>
    <w:pPr>
      <w:spacing w:before="100" w:beforeAutospacing="1" w:after="100" w:afterAutospacing="1" w:line="240" w:lineRule="auto"/>
    </w:pPr>
    <w:rPr>
      <w:rFonts w:ascii="Tahoma" w:eastAsia="Times New Roman" w:hAnsi="Tahoma" w:cs="Tahoma"/>
      <w:b/>
      <w:bCs/>
      <w:color w:val="000000"/>
      <w:kern w:val="0"/>
      <w:sz w:val="18"/>
      <w:szCs w:val="18"/>
      <w14:ligatures w14:val="none"/>
    </w:rPr>
  </w:style>
  <w:style w:type="paragraph" w:customStyle="1" w:styleId="font6">
    <w:name w:val="font6"/>
    <w:basedOn w:val="Normal"/>
    <w:rsid w:val="003B14CB"/>
    <w:pPr>
      <w:spacing w:before="100" w:beforeAutospacing="1" w:after="100" w:afterAutospacing="1" w:line="240" w:lineRule="auto"/>
    </w:pPr>
    <w:rPr>
      <w:rFonts w:ascii="Tahoma" w:eastAsia="Times New Roman" w:hAnsi="Tahoma" w:cs="Tahoma"/>
      <w:color w:val="000000"/>
      <w:kern w:val="0"/>
      <w:sz w:val="18"/>
      <w:szCs w:val="18"/>
      <w14:ligatures w14:val="none"/>
    </w:rPr>
  </w:style>
  <w:style w:type="paragraph" w:customStyle="1" w:styleId="font7">
    <w:name w:val="font7"/>
    <w:basedOn w:val="Normal"/>
    <w:rsid w:val="003B14CB"/>
    <w:pPr>
      <w:spacing w:before="100" w:beforeAutospacing="1" w:after="100" w:afterAutospacing="1" w:line="240" w:lineRule="auto"/>
    </w:pPr>
    <w:rPr>
      <w:rFonts w:ascii="Tahoma" w:eastAsia="Times New Roman" w:hAnsi="Tahoma" w:cs="Tahoma"/>
      <w:color w:val="000000"/>
      <w:kern w:val="0"/>
      <w:sz w:val="18"/>
      <w:szCs w:val="18"/>
      <w14:ligatures w14:val="none"/>
    </w:rPr>
  </w:style>
  <w:style w:type="paragraph" w:customStyle="1" w:styleId="font8">
    <w:name w:val="font8"/>
    <w:basedOn w:val="Normal"/>
    <w:rsid w:val="003B14CB"/>
    <w:pPr>
      <w:spacing w:before="100" w:beforeAutospacing="1" w:after="100" w:afterAutospacing="1" w:line="240" w:lineRule="auto"/>
    </w:pPr>
    <w:rPr>
      <w:rFonts w:ascii="Tahoma" w:eastAsia="Times New Roman" w:hAnsi="Tahoma" w:cs="Tahoma"/>
      <w:b/>
      <w:bCs/>
      <w:color w:val="000000"/>
      <w:kern w:val="0"/>
      <w:sz w:val="18"/>
      <w:szCs w:val="18"/>
      <w14:ligatures w14:val="none"/>
    </w:rPr>
  </w:style>
  <w:style w:type="paragraph" w:customStyle="1" w:styleId="xl187">
    <w:name w:val="xl187"/>
    <w:basedOn w:val="Normal"/>
    <w:rsid w:val="003B14CB"/>
    <w:pPr>
      <w:spacing w:before="100" w:beforeAutospacing="1" w:after="100" w:afterAutospacing="1" w:line="240" w:lineRule="auto"/>
    </w:pPr>
    <w:rPr>
      <w:rFonts w:ascii="Arial" w:eastAsia="Times New Roman" w:hAnsi="Arial" w:cs="Arial"/>
      <w:kern w:val="0"/>
      <w:sz w:val="18"/>
      <w:szCs w:val="18"/>
      <w14:ligatures w14:val="none"/>
    </w:rPr>
  </w:style>
  <w:style w:type="paragraph" w:customStyle="1" w:styleId="xl188">
    <w:name w:val="xl188"/>
    <w:basedOn w:val="Normal"/>
    <w:rsid w:val="003B14CB"/>
    <w:pPr>
      <w:spacing w:before="100" w:beforeAutospacing="1" w:after="100" w:afterAutospacing="1" w:line="240" w:lineRule="auto"/>
    </w:pPr>
    <w:rPr>
      <w:rFonts w:ascii="Arial" w:eastAsia="Times New Roman" w:hAnsi="Arial" w:cs="Arial"/>
      <w:kern w:val="0"/>
      <w:sz w:val="18"/>
      <w:szCs w:val="18"/>
      <w14:ligatures w14:val="none"/>
    </w:rPr>
  </w:style>
  <w:style w:type="paragraph" w:customStyle="1" w:styleId="xl189">
    <w:name w:val="xl189"/>
    <w:basedOn w:val="Normal"/>
    <w:rsid w:val="003B14C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kern w:val="0"/>
      <w:sz w:val="18"/>
      <w:szCs w:val="18"/>
      <w14:ligatures w14:val="none"/>
    </w:rPr>
  </w:style>
  <w:style w:type="paragraph" w:customStyle="1" w:styleId="xl190">
    <w:name w:val="xl190"/>
    <w:basedOn w:val="Normal"/>
    <w:rsid w:val="003B14CB"/>
    <w:pPr>
      <w:pBdr>
        <w:lef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1">
    <w:name w:val="xl191"/>
    <w:basedOn w:val="Normal"/>
    <w:rsid w:val="003B14CB"/>
    <w:pPr>
      <w:pBdr>
        <w:left w:val="single" w:sz="4" w:space="0" w:color="auto"/>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2">
    <w:name w:val="xl192"/>
    <w:basedOn w:val="Normal"/>
    <w:rsid w:val="003B14CB"/>
    <w:pPr>
      <w:pBdr>
        <w:left w:val="dotted" w:sz="4" w:space="0" w:color="auto"/>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3">
    <w:name w:val="xl193"/>
    <w:basedOn w:val="Normal"/>
    <w:rsid w:val="003B14CB"/>
    <w:pPr>
      <w:pBdr>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4">
    <w:name w:val="xl194"/>
    <w:basedOn w:val="Normal"/>
    <w:rsid w:val="003B14CB"/>
    <w:pPr>
      <w:pBdr>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5">
    <w:name w:val="xl195"/>
    <w:basedOn w:val="Normal"/>
    <w:rsid w:val="003B14CB"/>
    <w:pP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6">
    <w:name w:val="xl196"/>
    <w:basedOn w:val="Normal"/>
    <w:rsid w:val="003B14CB"/>
    <w:pPr>
      <w:pBdr>
        <w:top w:val="single" w:sz="4" w:space="0" w:color="auto"/>
        <w:left w:val="single" w:sz="4" w:space="0" w:color="auto"/>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7">
    <w:name w:val="xl197"/>
    <w:basedOn w:val="Normal"/>
    <w:rsid w:val="003B14CB"/>
    <w:pPr>
      <w:pBdr>
        <w:top w:val="single" w:sz="4" w:space="0" w:color="auto"/>
        <w:lef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8">
    <w:name w:val="xl198"/>
    <w:basedOn w:val="Normal"/>
    <w:rsid w:val="003B14C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199">
    <w:name w:val="xl199"/>
    <w:basedOn w:val="Normal"/>
    <w:rsid w:val="003B14CB"/>
    <w:pP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00">
    <w:name w:val="xl200"/>
    <w:basedOn w:val="Normal"/>
    <w:rsid w:val="003B14CB"/>
    <w:pPr>
      <w:pBdr>
        <w:lef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01">
    <w:name w:val="xl201"/>
    <w:basedOn w:val="Normal"/>
    <w:rsid w:val="003B14C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02">
    <w:name w:val="xl202"/>
    <w:basedOn w:val="Normal"/>
    <w:rsid w:val="003B14CB"/>
    <w:pPr>
      <w:pBdr>
        <w:left w:val="single" w:sz="4" w:space="0" w:color="auto"/>
      </w:pBdr>
      <w:shd w:val="clear" w:color="000000" w:fill="F2F2F2"/>
      <w:spacing w:before="100" w:beforeAutospacing="1" w:after="100" w:afterAutospacing="1" w:line="240" w:lineRule="auto"/>
      <w:jc w:val="center"/>
    </w:pPr>
    <w:rPr>
      <w:rFonts w:ascii="Arial" w:eastAsia="Times New Roman" w:hAnsi="Arial" w:cs="Arial"/>
      <w:b/>
      <w:bCs/>
      <w:kern w:val="0"/>
      <w:sz w:val="18"/>
      <w:szCs w:val="18"/>
      <w14:ligatures w14:val="none"/>
    </w:rPr>
  </w:style>
  <w:style w:type="paragraph" w:customStyle="1" w:styleId="xl203">
    <w:name w:val="xl203"/>
    <w:basedOn w:val="Normal"/>
    <w:rsid w:val="003B14CB"/>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04">
    <w:name w:val="xl204"/>
    <w:basedOn w:val="Normal"/>
    <w:rsid w:val="003B14CB"/>
    <w:pPr>
      <w:pBdr>
        <w:top w:val="single" w:sz="4"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Arial" w:eastAsia="Times New Roman" w:hAnsi="Arial" w:cs="Arial"/>
      <w:b/>
      <w:bCs/>
      <w:color w:val="FFFFFF"/>
      <w:kern w:val="0"/>
      <w:sz w:val="18"/>
      <w:szCs w:val="18"/>
      <w14:ligatures w14:val="none"/>
    </w:rPr>
  </w:style>
  <w:style w:type="paragraph" w:customStyle="1" w:styleId="xl205">
    <w:name w:val="xl205"/>
    <w:basedOn w:val="Normal"/>
    <w:rsid w:val="003B14CB"/>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pPr>
    <w:rPr>
      <w:rFonts w:ascii="Arial" w:eastAsia="Times New Roman" w:hAnsi="Arial" w:cs="Arial"/>
      <w:b/>
      <w:bCs/>
      <w:kern w:val="0"/>
      <w:sz w:val="18"/>
      <w:szCs w:val="18"/>
      <w14:ligatures w14:val="none"/>
    </w:rPr>
  </w:style>
  <w:style w:type="paragraph" w:customStyle="1" w:styleId="xl206">
    <w:name w:val="xl206"/>
    <w:basedOn w:val="Normal"/>
    <w:rsid w:val="003B14CB"/>
    <w:pPr>
      <w:pBdr>
        <w:left w:val="single" w:sz="4" w:space="0" w:color="auto"/>
        <w:right w:val="dotted" w:sz="4" w:space="0" w:color="auto"/>
      </w:pBdr>
      <w:shd w:val="clear" w:color="000000" w:fill="F2F2F2"/>
      <w:spacing w:before="100" w:beforeAutospacing="1" w:after="100" w:afterAutospacing="1" w:line="240" w:lineRule="auto"/>
      <w:jc w:val="center"/>
    </w:pPr>
    <w:rPr>
      <w:rFonts w:ascii="Arial" w:eastAsia="Times New Roman" w:hAnsi="Arial" w:cs="Arial"/>
      <w:kern w:val="0"/>
      <w:sz w:val="18"/>
      <w:szCs w:val="18"/>
      <w14:ligatures w14:val="none"/>
    </w:rPr>
  </w:style>
  <w:style w:type="paragraph" w:customStyle="1" w:styleId="xl207">
    <w:name w:val="xl207"/>
    <w:basedOn w:val="Normal"/>
    <w:rsid w:val="003B14CB"/>
    <w:pPr>
      <w:pBdr>
        <w:right w:val="dotted" w:sz="4" w:space="0" w:color="auto"/>
      </w:pBdr>
      <w:shd w:val="clear" w:color="000000" w:fill="F2F2F2"/>
      <w:spacing w:before="100" w:beforeAutospacing="1" w:after="100" w:afterAutospacing="1" w:line="240" w:lineRule="auto"/>
      <w:jc w:val="center"/>
    </w:pPr>
    <w:rPr>
      <w:rFonts w:ascii="Arial" w:eastAsia="Times New Roman" w:hAnsi="Arial" w:cs="Arial"/>
      <w:kern w:val="0"/>
      <w:sz w:val="18"/>
      <w:szCs w:val="18"/>
      <w14:ligatures w14:val="none"/>
    </w:rPr>
  </w:style>
  <w:style w:type="paragraph" w:customStyle="1" w:styleId="xl208">
    <w:name w:val="xl208"/>
    <w:basedOn w:val="Normal"/>
    <w:rsid w:val="003B14CB"/>
    <w:pPr>
      <w:spacing w:before="100" w:beforeAutospacing="1" w:after="100" w:afterAutospacing="1" w:line="240" w:lineRule="auto"/>
    </w:pPr>
    <w:rPr>
      <w:rFonts w:ascii="Arial" w:eastAsia="Times New Roman" w:hAnsi="Arial" w:cs="Arial"/>
      <w:kern w:val="0"/>
      <w:sz w:val="18"/>
      <w:szCs w:val="18"/>
      <w14:ligatures w14:val="none"/>
    </w:rPr>
  </w:style>
  <w:style w:type="paragraph" w:customStyle="1" w:styleId="xl209">
    <w:name w:val="xl209"/>
    <w:basedOn w:val="Normal"/>
    <w:rsid w:val="003B14CB"/>
    <w:pPr>
      <w:pBdr>
        <w:top w:val="single" w:sz="4" w:space="0" w:color="auto"/>
        <w:left w:val="single" w:sz="4" w:space="0" w:color="auto"/>
        <w:bottom w:val="single" w:sz="4" w:space="0" w:color="auto"/>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0">
    <w:name w:val="xl210"/>
    <w:basedOn w:val="Normal"/>
    <w:rsid w:val="003B14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1">
    <w:name w:val="xl211"/>
    <w:basedOn w:val="Normal"/>
    <w:rsid w:val="003B14CB"/>
    <w:pPr>
      <w:pBdr>
        <w:left w:val="single" w:sz="4" w:space="0" w:color="auto"/>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2">
    <w:name w:val="xl212"/>
    <w:basedOn w:val="Normal"/>
    <w:rsid w:val="003B14CB"/>
    <w:pPr>
      <w:pBdr>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3">
    <w:name w:val="xl213"/>
    <w:basedOn w:val="Normal"/>
    <w:rsid w:val="003B14CB"/>
    <w:pPr>
      <w:pBdr>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4">
    <w:name w:val="xl214"/>
    <w:basedOn w:val="Normal"/>
    <w:rsid w:val="003B14CB"/>
    <w:pP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5">
    <w:name w:val="xl215"/>
    <w:basedOn w:val="Normal"/>
    <w:rsid w:val="003B14CB"/>
    <w:pPr>
      <w:pBdr>
        <w:top w:val="single" w:sz="4" w:space="0" w:color="auto"/>
        <w:left w:val="single" w:sz="4" w:space="0" w:color="auto"/>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6">
    <w:name w:val="xl216"/>
    <w:basedOn w:val="Normal"/>
    <w:rsid w:val="003B14C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7">
    <w:name w:val="xl217"/>
    <w:basedOn w:val="Normal"/>
    <w:rsid w:val="003B14CB"/>
    <w:pP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8">
    <w:name w:val="xl218"/>
    <w:basedOn w:val="Normal"/>
    <w:rsid w:val="003B14CB"/>
    <w:pPr>
      <w:pBdr>
        <w:lef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19">
    <w:name w:val="xl219"/>
    <w:basedOn w:val="Normal"/>
    <w:rsid w:val="003B14C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20">
    <w:name w:val="xl220"/>
    <w:basedOn w:val="Normal"/>
    <w:rsid w:val="003B14CB"/>
    <w:pPr>
      <w:pBdr>
        <w:left w:val="dotted"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21">
    <w:name w:val="xl221"/>
    <w:basedOn w:val="Normal"/>
    <w:rsid w:val="003B14CB"/>
    <w:pPr>
      <w:shd w:val="clear" w:color="000000" w:fill="F2F2F2"/>
      <w:spacing w:before="100" w:beforeAutospacing="1" w:after="100" w:afterAutospacing="1" w:line="240" w:lineRule="auto"/>
      <w:jc w:val="center"/>
    </w:pPr>
    <w:rPr>
      <w:rFonts w:ascii="Arial" w:eastAsia="Times New Roman" w:hAnsi="Arial" w:cs="Arial"/>
      <w:kern w:val="0"/>
      <w:sz w:val="18"/>
      <w:szCs w:val="18"/>
      <w14:ligatures w14:val="none"/>
    </w:rPr>
  </w:style>
  <w:style w:type="paragraph" w:customStyle="1" w:styleId="xl222">
    <w:name w:val="xl222"/>
    <w:basedOn w:val="Normal"/>
    <w:rsid w:val="003B14CB"/>
    <w:pPr>
      <w:pBdr>
        <w:left w:val="single" w:sz="4" w:space="0" w:color="auto"/>
        <w:right w:val="single" w:sz="4" w:space="0" w:color="auto"/>
      </w:pBdr>
      <w:shd w:val="clear" w:color="000000" w:fill="F2F2F2"/>
      <w:spacing w:before="100" w:beforeAutospacing="1" w:after="100" w:afterAutospacing="1" w:line="240" w:lineRule="auto"/>
      <w:jc w:val="center"/>
    </w:pPr>
    <w:rPr>
      <w:rFonts w:ascii="Arial" w:eastAsia="Times New Roman" w:hAnsi="Arial" w:cs="Arial"/>
      <w:kern w:val="0"/>
      <w:sz w:val="18"/>
      <w:szCs w:val="18"/>
      <w14:ligatures w14:val="none"/>
    </w:rPr>
  </w:style>
  <w:style w:type="paragraph" w:customStyle="1" w:styleId="xl223">
    <w:name w:val="xl223"/>
    <w:basedOn w:val="Normal"/>
    <w:rsid w:val="003B14CB"/>
    <w:pPr>
      <w:pBdr>
        <w:left w:val="dotted" w:sz="4" w:space="0" w:color="auto"/>
        <w:right w:val="single" w:sz="4" w:space="0" w:color="auto"/>
      </w:pBdr>
      <w:shd w:val="clear" w:color="000000" w:fill="F2F2F2"/>
      <w:spacing w:before="100" w:beforeAutospacing="1" w:after="100" w:afterAutospacing="1" w:line="240" w:lineRule="auto"/>
      <w:jc w:val="center"/>
    </w:pPr>
    <w:rPr>
      <w:rFonts w:ascii="Arial" w:eastAsia="Times New Roman" w:hAnsi="Arial" w:cs="Arial"/>
      <w:kern w:val="0"/>
      <w:sz w:val="18"/>
      <w:szCs w:val="18"/>
      <w14:ligatures w14:val="none"/>
    </w:rPr>
  </w:style>
  <w:style w:type="paragraph" w:customStyle="1" w:styleId="xl224">
    <w:name w:val="xl224"/>
    <w:basedOn w:val="Normal"/>
    <w:rsid w:val="003B14CB"/>
    <w:pPr>
      <w:pBdr>
        <w:top w:val="single" w:sz="4" w:space="0" w:color="auto"/>
        <w:bottom w:val="single" w:sz="4" w:space="0" w:color="auto"/>
        <w:right w:val="dotted"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25">
    <w:name w:val="xl225"/>
    <w:basedOn w:val="Normal"/>
    <w:rsid w:val="003B14CB"/>
    <w:pPr>
      <w:pBdr>
        <w:top w:val="single" w:sz="4" w:space="0" w:color="auto"/>
        <w:left w:val="dotted"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26">
    <w:name w:val="xl226"/>
    <w:basedOn w:val="Normal"/>
    <w:rsid w:val="003B14CB"/>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27">
    <w:name w:val="xl227"/>
    <w:basedOn w:val="Normal"/>
    <w:rsid w:val="003B14CB"/>
    <w:pPr>
      <w:pBdr>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28">
    <w:name w:val="xl228"/>
    <w:basedOn w:val="Normal"/>
    <w:rsid w:val="003B14CB"/>
    <w:pPr>
      <w:pBdr>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29">
    <w:name w:val="xl229"/>
    <w:basedOn w:val="Normal"/>
    <w:rsid w:val="003B14CB"/>
    <w:pPr>
      <w:pBdr>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30">
    <w:name w:val="xl230"/>
    <w:basedOn w:val="Normal"/>
    <w:rsid w:val="003B14CB"/>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31">
    <w:name w:val="xl231"/>
    <w:basedOn w:val="Normal"/>
    <w:rsid w:val="003B14CB"/>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32">
    <w:name w:val="xl232"/>
    <w:basedOn w:val="Normal"/>
    <w:rsid w:val="003B14CB"/>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33">
    <w:name w:val="xl233"/>
    <w:basedOn w:val="Normal"/>
    <w:rsid w:val="003B14CB"/>
    <w:pPr>
      <w:pBdr>
        <w:top w:val="single" w:sz="4" w:space="0" w:color="auto"/>
        <w:left w:val="single" w:sz="4" w:space="0" w:color="auto"/>
        <w:bottom w:val="single" w:sz="4" w:space="0" w:color="auto"/>
      </w:pBdr>
      <w:shd w:val="clear" w:color="000000" w:fill="008080"/>
      <w:spacing w:before="100" w:beforeAutospacing="1" w:after="100" w:afterAutospacing="1" w:line="240" w:lineRule="auto"/>
      <w:jc w:val="center"/>
      <w:textAlignment w:val="center"/>
    </w:pPr>
    <w:rPr>
      <w:rFonts w:ascii="Arial" w:eastAsia="Times New Roman" w:hAnsi="Arial" w:cs="Arial"/>
      <w:b/>
      <w:bCs/>
      <w:color w:val="FFFFFF"/>
      <w:kern w:val="0"/>
      <w:sz w:val="18"/>
      <w:szCs w:val="18"/>
      <w14:ligatures w14:val="none"/>
    </w:rPr>
  </w:style>
  <w:style w:type="paragraph" w:customStyle="1" w:styleId="xl234">
    <w:name w:val="xl234"/>
    <w:basedOn w:val="Normal"/>
    <w:rsid w:val="003B14CB"/>
    <w:pPr>
      <w:pBdr>
        <w:top w:val="single" w:sz="4" w:space="0" w:color="auto"/>
        <w:bottom w:val="single" w:sz="4" w:space="0" w:color="auto"/>
      </w:pBdr>
      <w:shd w:val="clear" w:color="000000" w:fill="008080"/>
      <w:spacing w:before="100" w:beforeAutospacing="1" w:after="100" w:afterAutospacing="1" w:line="240" w:lineRule="auto"/>
      <w:jc w:val="center"/>
      <w:textAlignment w:val="center"/>
    </w:pPr>
    <w:rPr>
      <w:rFonts w:ascii="Arial" w:eastAsia="Times New Roman" w:hAnsi="Arial" w:cs="Arial"/>
      <w:b/>
      <w:bCs/>
      <w:color w:val="FFFFFF"/>
      <w:kern w:val="0"/>
      <w:sz w:val="18"/>
      <w:szCs w:val="18"/>
      <w14:ligatures w14:val="none"/>
    </w:rPr>
  </w:style>
  <w:style w:type="paragraph" w:customStyle="1" w:styleId="xl235">
    <w:name w:val="xl235"/>
    <w:basedOn w:val="Normal"/>
    <w:rsid w:val="003B14CB"/>
    <w:pPr>
      <w:pBdr>
        <w:top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Arial" w:eastAsia="Times New Roman" w:hAnsi="Arial" w:cs="Arial"/>
      <w:b/>
      <w:bCs/>
      <w:color w:val="FFFFFF"/>
      <w:kern w:val="0"/>
      <w:sz w:val="18"/>
      <w:szCs w:val="18"/>
      <w14:ligatures w14:val="none"/>
    </w:rPr>
  </w:style>
  <w:style w:type="paragraph" w:customStyle="1" w:styleId="xl236">
    <w:name w:val="xl236"/>
    <w:basedOn w:val="Normal"/>
    <w:rsid w:val="003B14CB"/>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37">
    <w:name w:val="xl237"/>
    <w:basedOn w:val="Normal"/>
    <w:rsid w:val="003B14CB"/>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customStyle="1" w:styleId="xl238">
    <w:name w:val="xl238"/>
    <w:basedOn w:val="Normal"/>
    <w:rsid w:val="003B14CB"/>
    <w:pPr>
      <w:pBdr>
        <w:top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Arial" w:eastAsia="Times New Roman" w:hAnsi="Arial" w:cs="Arial"/>
      <w:b/>
      <w:bCs/>
      <w:kern w:val="0"/>
      <w:sz w:val="18"/>
      <w:szCs w:val="18"/>
      <w14:ligatures w14:val="none"/>
    </w:rPr>
  </w:style>
  <w:style w:type="paragraph" w:styleId="BalloonText">
    <w:name w:val="Balloon Text"/>
    <w:basedOn w:val="Normal"/>
    <w:link w:val="BalloonTextChar"/>
    <w:uiPriority w:val="99"/>
    <w:semiHidden/>
    <w:unhideWhenUsed/>
    <w:rsid w:val="003B14CB"/>
    <w:pPr>
      <w:spacing w:after="0" w:line="240" w:lineRule="auto"/>
    </w:pPr>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3B14CB"/>
    <w:rPr>
      <w:rFonts w:ascii="Segoe UI" w:hAnsi="Segoe UI" w:cs="Segoe UI"/>
      <w:kern w:val="0"/>
      <w:sz w:val="18"/>
      <w:szCs w:val="18"/>
      <w14:ligatures w14:val="none"/>
    </w:rPr>
  </w:style>
  <w:style w:type="paragraph" w:styleId="Revision">
    <w:name w:val="Revision"/>
    <w:hidden/>
    <w:uiPriority w:val="99"/>
    <w:semiHidden/>
    <w:rsid w:val="003B14CB"/>
    <w:pPr>
      <w:spacing w:after="0" w:line="240" w:lineRule="auto"/>
    </w:pPr>
    <w:rPr>
      <w:kern w:val="0"/>
      <w14:ligatures w14:val="none"/>
    </w:rPr>
  </w:style>
  <w:style w:type="character" w:styleId="PlaceholderText">
    <w:name w:val="Placeholder Text"/>
    <w:basedOn w:val="DefaultParagraphFont"/>
    <w:uiPriority w:val="99"/>
    <w:semiHidden/>
    <w:rsid w:val="003B14CB"/>
    <w:rPr>
      <w:color w:val="808080"/>
    </w:rPr>
  </w:style>
  <w:style w:type="table" w:styleId="PlainTable2">
    <w:name w:val="Plain Table 2"/>
    <w:basedOn w:val="TableNormal"/>
    <w:uiPriority w:val="42"/>
    <w:rsid w:val="00E23AA7"/>
    <w:pPr>
      <w:spacing w:after="0" w:line="240" w:lineRule="auto"/>
    </w:pPr>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443A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E672B0"/>
    <w:pPr>
      <w:spacing w:after="0" w:line="240" w:lineRule="auto"/>
    </w:pPr>
    <w:rPr>
      <w:kern w:val="0"/>
      <w14:ligatures w14:val="none"/>
    </w:rPr>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Body">
    <w:name w:val="Body"/>
    <w:uiPriority w:val="99"/>
    <w:rsid w:val="00007C5F"/>
    <w:pPr>
      <w:pBdr>
        <w:top w:val="nil"/>
        <w:left w:val="nil"/>
        <w:bottom w:val="nil"/>
        <w:right w:val="nil"/>
        <w:between w:val="nil"/>
        <w:bar w:val="nil"/>
      </w:pBdr>
    </w:pPr>
    <w:rPr>
      <w:rFonts w:ascii="Calibri" w:eastAsia="Arial Unicode MS" w:hAnsi="Calibri" w:cs="Arial Unicode MS"/>
      <w:color w:val="000000"/>
      <w:kern w:val="0"/>
      <w:u w:color="000000"/>
      <w:bdr w:val="nil"/>
      <w:lang w:val="de-DE" w:eastAsia="en-AU"/>
      <w14:textOutline w14:w="0" w14:cap="flat" w14:cmpd="sng" w14:algn="ctr">
        <w14:noFill/>
        <w14:prstDash w14:val="solid"/>
        <w14:bevel/>
      </w14:textOutline>
      <w14:ligatures w14:val="none"/>
    </w:rPr>
  </w:style>
  <w:style w:type="character" w:customStyle="1" w:styleId="None">
    <w:name w:val="None"/>
    <w:rsid w:val="00007C5F"/>
  </w:style>
  <w:style w:type="character" w:customStyle="1" w:styleId="Hyperlink0">
    <w:name w:val="Hyperlink.0"/>
    <w:basedOn w:val="None"/>
    <w:rsid w:val="00007C5F"/>
    <w:rPr>
      <w:rFonts w:ascii="Calibri" w:eastAsia="Calibri" w:hAnsi="Calibri" w:cs="Calibri"/>
      <w:outline w:val="0"/>
      <w:color w:val="000000"/>
      <w:u w:val="single" w:color="000000"/>
    </w:rPr>
  </w:style>
  <w:style w:type="numbering" w:customStyle="1" w:styleId="ImportedStyle1">
    <w:name w:val="Imported Style 1"/>
    <w:rsid w:val="0089641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9523">
      <w:bodyDiv w:val="1"/>
      <w:marLeft w:val="0"/>
      <w:marRight w:val="0"/>
      <w:marTop w:val="0"/>
      <w:marBottom w:val="0"/>
      <w:divBdr>
        <w:top w:val="none" w:sz="0" w:space="0" w:color="auto"/>
        <w:left w:val="none" w:sz="0" w:space="0" w:color="auto"/>
        <w:bottom w:val="none" w:sz="0" w:space="0" w:color="auto"/>
        <w:right w:val="none" w:sz="0" w:space="0" w:color="auto"/>
      </w:divBdr>
    </w:div>
    <w:div w:id="28190379">
      <w:bodyDiv w:val="1"/>
      <w:marLeft w:val="0"/>
      <w:marRight w:val="0"/>
      <w:marTop w:val="0"/>
      <w:marBottom w:val="0"/>
      <w:divBdr>
        <w:top w:val="none" w:sz="0" w:space="0" w:color="auto"/>
        <w:left w:val="none" w:sz="0" w:space="0" w:color="auto"/>
        <w:bottom w:val="none" w:sz="0" w:space="0" w:color="auto"/>
        <w:right w:val="none" w:sz="0" w:space="0" w:color="auto"/>
      </w:divBdr>
      <w:divsChild>
        <w:div w:id="866715642">
          <w:marLeft w:val="0"/>
          <w:marRight w:val="0"/>
          <w:marTop w:val="0"/>
          <w:marBottom w:val="0"/>
          <w:divBdr>
            <w:top w:val="none" w:sz="0" w:space="0" w:color="auto"/>
            <w:left w:val="none" w:sz="0" w:space="0" w:color="auto"/>
            <w:bottom w:val="none" w:sz="0" w:space="0" w:color="auto"/>
            <w:right w:val="none" w:sz="0" w:space="0" w:color="auto"/>
          </w:divBdr>
          <w:divsChild>
            <w:div w:id="897320842">
              <w:marLeft w:val="0"/>
              <w:marRight w:val="0"/>
              <w:marTop w:val="0"/>
              <w:marBottom w:val="0"/>
              <w:divBdr>
                <w:top w:val="none" w:sz="0" w:space="0" w:color="auto"/>
                <w:left w:val="none" w:sz="0" w:space="0" w:color="auto"/>
                <w:bottom w:val="none" w:sz="0" w:space="0" w:color="auto"/>
                <w:right w:val="none" w:sz="0" w:space="0" w:color="auto"/>
              </w:divBdr>
              <w:divsChild>
                <w:div w:id="476993520">
                  <w:marLeft w:val="0"/>
                  <w:marRight w:val="0"/>
                  <w:marTop w:val="0"/>
                  <w:marBottom w:val="0"/>
                  <w:divBdr>
                    <w:top w:val="none" w:sz="0" w:space="0" w:color="auto"/>
                    <w:left w:val="none" w:sz="0" w:space="0" w:color="auto"/>
                    <w:bottom w:val="none" w:sz="0" w:space="0" w:color="auto"/>
                    <w:right w:val="none" w:sz="0" w:space="0" w:color="auto"/>
                  </w:divBdr>
                  <w:divsChild>
                    <w:div w:id="958803251">
                      <w:marLeft w:val="0"/>
                      <w:marRight w:val="0"/>
                      <w:marTop w:val="0"/>
                      <w:marBottom w:val="0"/>
                      <w:divBdr>
                        <w:top w:val="none" w:sz="0" w:space="0" w:color="auto"/>
                        <w:left w:val="none" w:sz="0" w:space="0" w:color="auto"/>
                        <w:bottom w:val="none" w:sz="0" w:space="0" w:color="auto"/>
                        <w:right w:val="none" w:sz="0" w:space="0" w:color="auto"/>
                      </w:divBdr>
                      <w:divsChild>
                        <w:div w:id="714307660">
                          <w:marLeft w:val="0"/>
                          <w:marRight w:val="0"/>
                          <w:marTop w:val="0"/>
                          <w:marBottom w:val="0"/>
                          <w:divBdr>
                            <w:top w:val="none" w:sz="0" w:space="0" w:color="auto"/>
                            <w:left w:val="none" w:sz="0" w:space="0" w:color="auto"/>
                            <w:bottom w:val="none" w:sz="0" w:space="0" w:color="auto"/>
                            <w:right w:val="none" w:sz="0" w:space="0" w:color="auto"/>
                          </w:divBdr>
                          <w:divsChild>
                            <w:div w:id="952247460">
                              <w:marLeft w:val="0"/>
                              <w:marRight w:val="0"/>
                              <w:marTop w:val="0"/>
                              <w:marBottom w:val="0"/>
                              <w:divBdr>
                                <w:top w:val="none" w:sz="0" w:space="0" w:color="auto"/>
                                <w:left w:val="none" w:sz="0" w:space="0" w:color="auto"/>
                                <w:bottom w:val="none" w:sz="0" w:space="0" w:color="auto"/>
                                <w:right w:val="none" w:sz="0" w:space="0" w:color="auto"/>
                              </w:divBdr>
                              <w:divsChild>
                                <w:div w:id="46118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86183">
      <w:bodyDiv w:val="1"/>
      <w:marLeft w:val="0"/>
      <w:marRight w:val="0"/>
      <w:marTop w:val="0"/>
      <w:marBottom w:val="0"/>
      <w:divBdr>
        <w:top w:val="none" w:sz="0" w:space="0" w:color="auto"/>
        <w:left w:val="none" w:sz="0" w:space="0" w:color="auto"/>
        <w:bottom w:val="none" w:sz="0" w:space="0" w:color="auto"/>
        <w:right w:val="none" w:sz="0" w:space="0" w:color="auto"/>
      </w:divBdr>
    </w:div>
    <w:div w:id="94598172">
      <w:bodyDiv w:val="1"/>
      <w:marLeft w:val="0"/>
      <w:marRight w:val="0"/>
      <w:marTop w:val="0"/>
      <w:marBottom w:val="0"/>
      <w:divBdr>
        <w:top w:val="none" w:sz="0" w:space="0" w:color="auto"/>
        <w:left w:val="none" w:sz="0" w:space="0" w:color="auto"/>
        <w:bottom w:val="none" w:sz="0" w:space="0" w:color="auto"/>
        <w:right w:val="none" w:sz="0" w:space="0" w:color="auto"/>
      </w:divBdr>
    </w:div>
    <w:div w:id="104233468">
      <w:bodyDiv w:val="1"/>
      <w:marLeft w:val="0"/>
      <w:marRight w:val="0"/>
      <w:marTop w:val="0"/>
      <w:marBottom w:val="0"/>
      <w:divBdr>
        <w:top w:val="none" w:sz="0" w:space="0" w:color="auto"/>
        <w:left w:val="none" w:sz="0" w:space="0" w:color="auto"/>
        <w:bottom w:val="none" w:sz="0" w:space="0" w:color="auto"/>
        <w:right w:val="none" w:sz="0" w:space="0" w:color="auto"/>
      </w:divBdr>
      <w:divsChild>
        <w:div w:id="1432047635">
          <w:marLeft w:val="0"/>
          <w:marRight w:val="0"/>
          <w:marTop w:val="0"/>
          <w:marBottom w:val="0"/>
          <w:divBdr>
            <w:top w:val="none" w:sz="0" w:space="0" w:color="auto"/>
            <w:left w:val="none" w:sz="0" w:space="0" w:color="auto"/>
            <w:bottom w:val="none" w:sz="0" w:space="0" w:color="auto"/>
            <w:right w:val="none" w:sz="0" w:space="0" w:color="auto"/>
          </w:divBdr>
          <w:divsChild>
            <w:div w:id="323902196">
              <w:marLeft w:val="0"/>
              <w:marRight w:val="0"/>
              <w:marTop w:val="0"/>
              <w:marBottom w:val="0"/>
              <w:divBdr>
                <w:top w:val="none" w:sz="0" w:space="0" w:color="auto"/>
                <w:left w:val="none" w:sz="0" w:space="0" w:color="auto"/>
                <w:bottom w:val="none" w:sz="0" w:space="0" w:color="auto"/>
                <w:right w:val="none" w:sz="0" w:space="0" w:color="auto"/>
              </w:divBdr>
              <w:divsChild>
                <w:div w:id="68234070">
                  <w:marLeft w:val="0"/>
                  <w:marRight w:val="0"/>
                  <w:marTop w:val="0"/>
                  <w:marBottom w:val="0"/>
                  <w:divBdr>
                    <w:top w:val="none" w:sz="0" w:space="0" w:color="auto"/>
                    <w:left w:val="none" w:sz="0" w:space="0" w:color="auto"/>
                    <w:bottom w:val="none" w:sz="0" w:space="0" w:color="auto"/>
                    <w:right w:val="none" w:sz="0" w:space="0" w:color="auto"/>
                  </w:divBdr>
                  <w:divsChild>
                    <w:div w:id="1589727428">
                      <w:marLeft w:val="0"/>
                      <w:marRight w:val="0"/>
                      <w:marTop w:val="0"/>
                      <w:marBottom w:val="0"/>
                      <w:divBdr>
                        <w:top w:val="none" w:sz="0" w:space="0" w:color="auto"/>
                        <w:left w:val="none" w:sz="0" w:space="0" w:color="auto"/>
                        <w:bottom w:val="none" w:sz="0" w:space="0" w:color="auto"/>
                        <w:right w:val="none" w:sz="0" w:space="0" w:color="auto"/>
                      </w:divBdr>
                      <w:divsChild>
                        <w:div w:id="544753605">
                          <w:marLeft w:val="0"/>
                          <w:marRight w:val="0"/>
                          <w:marTop w:val="0"/>
                          <w:marBottom w:val="0"/>
                          <w:divBdr>
                            <w:top w:val="none" w:sz="0" w:space="0" w:color="auto"/>
                            <w:left w:val="none" w:sz="0" w:space="0" w:color="auto"/>
                            <w:bottom w:val="none" w:sz="0" w:space="0" w:color="auto"/>
                            <w:right w:val="none" w:sz="0" w:space="0" w:color="auto"/>
                          </w:divBdr>
                          <w:divsChild>
                            <w:div w:id="1640838022">
                              <w:marLeft w:val="0"/>
                              <w:marRight w:val="0"/>
                              <w:marTop w:val="0"/>
                              <w:marBottom w:val="0"/>
                              <w:divBdr>
                                <w:top w:val="none" w:sz="0" w:space="0" w:color="auto"/>
                                <w:left w:val="none" w:sz="0" w:space="0" w:color="auto"/>
                                <w:bottom w:val="none" w:sz="0" w:space="0" w:color="auto"/>
                                <w:right w:val="none" w:sz="0" w:space="0" w:color="auto"/>
                              </w:divBdr>
                              <w:divsChild>
                                <w:div w:id="137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73474">
      <w:bodyDiv w:val="1"/>
      <w:marLeft w:val="0"/>
      <w:marRight w:val="0"/>
      <w:marTop w:val="0"/>
      <w:marBottom w:val="0"/>
      <w:divBdr>
        <w:top w:val="none" w:sz="0" w:space="0" w:color="auto"/>
        <w:left w:val="none" w:sz="0" w:space="0" w:color="auto"/>
        <w:bottom w:val="none" w:sz="0" w:space="0" w:color="auto"/>
        <w:right w:val="none" w:sz="0" w:space="0" w:color="auto"/>
      </w:divBdr>
    </w:div>
    <w:div w:id="109203721">
      <w:bodyDiv w:val="1"/>
      <w:marLeft w:val="0"/>
      <w:marRight w:val="0"/>
      <w:marTop w:val="0"/>
      <w:marBottom w:val="0"/>
      <w:divBdr>
        <w:top w:val="none" w:sz="0" w:space="0" w:color="auto"/>
        <w:left w:val="none" w:sz="0" w:space="0" w:color="auto"/>
        <w:bottom w:val="none" w:sz="0" w:space="0" w:color="auto"/>
        <w:right w:val="none" w:sz="0" w:space="0" w:color="auto"/>
      </w:divBdr>
    </w:div>
    <w:div w:id="121114984">
      <w:bodyDiv w:val="1"/>
      <w:marLeft w:val="0"/>
      <w:marRight w:val="0"/>
      <w:marTop w:val="0"/>
      <w:marBottom w:val="0"/>
      <w:divBdr>
        <w:top w:val="none" w:sz="0" w:space="0" w:color="auto"/>
        <w:left w:val="none" w:sz="0" w:space="0" w:color="auto"/>
        <w:bottom w:val="none" w:sz="0" w:space="0" w:color="auto"/>
        <w:right w:val="none" w:sz="0" w:space="0" w:color="auto"/>
      </w:divBdr>
    </w:div>
    <w:div w:id="173424295">
      <w:bodyDiv w:val="1"/>
      <w:marLeft w:val="0"/>
      <w:marRight w:val="0"/>
      <w:marTop w:val="0"/>
      <w:marBottom w:val="0"/>
      <w:divBdr>
        <w:top w:val="none" w:sz="0" w:space="0" w:color="auto"/>
        <w:left w:val="none" w:sz="0" w:space="0" w:color="auto"/>
        <w:bottom w:val="none" w:sz="0" w:space="0" w:color="auto"/>
        <w:right w:val="none" w:sz="0" w:space="0" w:color="auto"/>
      </w:divBdr>
    </w:div>
    <w:div w:id="195194944">
      <w:bodyDiv w:val="1"/>
      <w:marLeft w:val="0"/>
      <w:marRight w:val="0"/>
      <w:marTop w:val="0"/>
      <w:marBottom w:val="0"/>
      <w:divBdr>
        <w:top w:val="none" w:sz="0" w:space="0" w:color="auto"/>
        <w:left w:val="none" w:sz="0" w:space="0" w:color="auto"/>
        <w:bottom w:val="none" w:sz="0" w:space="0" w:color="auto"/>
        <w:right w:val="none" w:sz="0" w:space="0" w:color="auto"/>
      </w:divBdr>
    </w:div>
    <w:div w:id="225338849">
      <w:bodyDiv w:val="1"/>
      <w:marLeft w:val="0"/>
      <w:marRight w:val="0"/>
      <w:marTop w:val="0"/>
      <w:marBottom w:val="0"/>
      <w:divBdr>
        <w:top w:val="none" w:sz="0" w:space="0" w:color="auto"/>
        <w:left w:val="none" w:sz="0" w:space="0" w:color="auto"/>
        <w:bottom w:val="none" w:sz="0" w:space="0" w:color="auto"/>
        <w:right w:val="none" w:sz="0" w:space="0" w:color="auto"/>
      </w:divBdr>
    </w:div>
    <w:div w:id="258832485">
      <w:bodyDiv w:val="1"/>
      <w:marLeft w:val="0"/>
      <w:marRight w:val="0"/>
      <w:marTop w:val="0"/>
      <w:marBottom w:val="0"/>
      <w:divBdr>
        <w:top w:val="none" w:sz="0" w:space="0" w:color="auto"/>
        <w:left w:val="none" w:sz="0" w:space="0" w:color="auto"/>
        <w:bottom w:val="none" w:sz="0" w:space="0" w:color="auto"/>
        <w:right w:val="none" w:sz="0" w:space="0" w:color="auto"/>
      </w:divBdr>
    </w:div>
    <w:div w:id="275672133">
      <w:bodyDiv w:val="1"/>
      <w:marLeft w:val="0"/>
      <w:marRight w:val="0"/>
      <w:marTop w:val="0"/>
      <w:marBottom w:val="0"/>
      <w:divBdr>
        <w:top w:val="none" w:sz="0" w:space="0" w:color="auto"/>
        <w:left w:val="none" w:sz="0" w:space="0" w:color="auto"/>
        <w:bottom w:val="none" w:sz="0" w:space="0" w:color="auto"/>
        <w:right w:val="none" w:sz="0" w:space="0" w:color="auto"/>
      </w:divBdr>
    </w:div>
    <w:div w:id="277108091">
      <w:bodyDiv w:val="1"/>
      <w:marLeft w:val="0"/>
      <w:marRight w:val="0"/>
      <w:marTop w:val="0"/>
      <w:marBottom w:val="0"/>
      <w:divBdr>
        <w:top w:val="none" w:sz="0" w:space="0" w:color="auto"/>
        <w:left w:val="none" w:sz="0" w:space="0" w:color="auto"/>
        <w:bottom w:val="none" w:sz="0" w:space="0" w:color="auto"/>
        <w:right w:val="none" w:sz="0" w:space="0" w:color="auto"/>
      </w:divBdr>
    </w:div>
    <w:div w:id="357195151">
      <w:bodyDiv w:val="1"/>
      <w:marLeft w:val="0"/>
      <w:marRight w:val="0"/>
      <w:marTop w:val="0"/>
      <w:marBottom w:val="0"/>
      <w:divBdr>
        <w:top w:val="none" w:sz="0" w:space="0" w:color="auto"/>
        <w:left w:val="none" w:sz="0" w:space="0" w:color="auto"/>
        <w:bottom w:val="none" w:sz="0" w:space="0" w:color="auto"/>
        <w:right w:val="none" w:sz="0" w:space="0" w:color="auto"/>
      </w:divBdr>
      <w:divsChild>
        <w:div w:id="320082633">
          <w:marLeft w:val="0"/>
          <w:marRight w:val="0"/>
          <w:marTop w:val="0"/>
          <w:marBottom w:val="0"/>
          <w:divBdr>
            <w:top w:val="none" w:sz="0" w:space="0" w:color="auto"/>
            <w:left w:val="none" w:sz="0" w:space="0" w:color="auto"/>
            <w:bottom w:val="none" w:sz="0" w:space="0" w:color="auto"/>
            <w:right w:val="none" w:sz="0" w:space="0" w:color="auto"/>
          </w:divBdr>
          <w:divsChild>
            <w:div w:id="198727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78938">
      <w:bodyDiv w:val="1"/>
      <w:marLeft w:val="0"/>
      <w:marRight w:val="0"/>
      <w:marTop w:val="0"/>
      <w:marBottom w:val="0"/>
      <w:divBdr>
        <w:top w:val="none" w:sz="0" w:space="0" w:color="auto"/>
        <w:left w:val="none" w:sz="0" w:space="0" w:color="auto"/>
        <w:bottom w:val="none" w:sz="0" w:space="0" w:color="auto"/>
        <w:right w:val="none" w:sz="0" w:space="0" w:color="auto"/>
      </w:divBdr>
    </w:div>
    <w:div w:id="421418175">
      <w:bodyDiv w:val="1"/>
      <w:marLeft w:val="0"/>
      <w:marRight w:val="0"/>
      <w:marTop w:val="0"/>
      <w:marBottom w:val="0"/>
      <w:divBdr>
        <w:top w:val="none" w:sz="0" w:space="0" w:color="auto"/>
        <w:left w:val="none" w:sz="0" w:space="0" w:color="auto"/>
        <w:bottom w:val="none" w:sz="0" w:space="0" w:color="auto"/>
        <w:right w:val="none" w:sz="0" w:space="0" w:color="auto"/>
      </w:divBdr>
    </w:div>
    <w:div w:id="464273458">
      <w:bodyDiv w:val="1"/>
      <w:marLeft w:val="0"/>
      <w:marRight w:val="0"/>
      <w:marTop w:val="0"/>
      <w:marBottom w:val="0"/>
      <w:divBdr>
        <w:top w:val="none" w:sz="0" w:space="0" w:color="auto"/>
        <w:left w:val="none" w:sz="0" w:space="0" w:color="auto"/>
        <w:bottom w:val="none" w:sz="0" w:space="0" w:color="auto"/>
        <w:right w:val="none" w:sz="0" w:space="0" w:color="auto"/>
      </w:divBdr>
    </w:div>
    <w:div w:id="476149175">
      <w:bodyDiv w:val="1"/>
      <w:marLeft w:val="0"/>
      <w:marRight w:val="0"/>
      <w:marTop w:val="0"/>
      <w:marBottom w:val="0"/>
      <w:divBdr>
        <w:top w:val="none" w:sz="0" w:space="0" w:color="auto"/>
        <w:left w:val="none" w:sz="0" w:space="0" w:color="auto"/>
        <w:bottom w:val="none" w:sz="0" w:space="0" w:color="auto"/>
        <w:right w:val="none" w:sz="0" w:space="0" w:color="auto"/>
      </w:divBdr>
    </w:div>
    <w:div w:id="495075722">
      <w:bodyDiv w:val="1"/>
      <w:marLeft w:val="0"/>
      <w:marRight w:val="0"/>
      <w:marTop w:val="0"/>
      <w:marBottom w:val="0"/>
      <w:divBdr>
        <w:top w:val="none" w:sz="0" w:space="0" w:color="auto"/>
        <w:left w:val="none" w:sz="0" w:space="0" w:color="auto"/>
        <w:bottom w:val="none" w:sz="0" w:space="0" w:color="auto"/>
        <w:right w:val="none" w:sz="0" w:space="0" w:color="auto"/>
      </w:divBdr>
    </w:div>
    <w:div w:id="548347005">
      <w:bodyDiv w:val="1"/>
      <w:marLeft w:val="0"/>
      <w:marRight w:val="0"/>
      <w:marTop w:val="0"/>
      <w:marBottom w:val="0"/>
      <w:divBdr>
        <w:top w:val="none" w:sz="0" w:space="0" w:color="auto"/>
        <w:left w:val="none" w:sz="0" w:space="0" w:color="auto"/>
        <w:bottom w:val="none" w:sz="0" w:space="0" w:color="auto"/>
        <w:right w:val="none" w:sz="0" w:space="0" w:color="auto"/>
      </w:divBdr>
      <w:divsChild>
        <w:div w:id="895701105">
          <w:marLeft w:val="0"/>
          <w:marRight w:val="0"/>
          <w:marTop w:val="0"/>
          <w:marBottom w:val="0"/>
          <w:divBdr>
            <w:top w:val="none" w:sz="0" w:space="0" w:color="auto"/>
            <w:left w:val="none" w:sz="0" w:space="0" w:color="auto"/>
            <w:bottom w:val="none" w:sz="0" w:space="0" w:color="auto"/>
            <w:right w:val="none" w:sz="0" w:space="0" w:color="auto"/>
          </w:divBdr>
          <w:divsChild>
            <w:div w:id="933788085">
              <w:marLeft w:val="0"/>
              <w:marRight w:val="0"/>
              <w:marTop w:val="0"/>
              <w:marBottom w:val="0"/>
              <w:divBdr>
                <w:top w:val="none" w:sz="0" w:space="0" w:color="auto"/>
                <w:left w:val="none" w:sz="0" w:space="0" w:color="auto"/>
                <w:bottom w:val="none" w:sz="0" w:space="0" w:color="auto"/>
                <w:right w:val="none" w:sz="0" w:space="0" w:color="auto"/>
              </w:divBdr>
              <w:divsChild>
                <w:div w:id="1437864109">
                  <w:marLeft w:val="0"/>
                  <w:marRight w:val="0"/>
                  <w:marTop w:val="0"/>
                  <w:marBottom w:val="0"/>
                  <w:divBdr>
                    <w:top w:val="none" w:sz="0" w:space="0" w:color="auto"/>
                    <w:left w:val="none" w:sz="0" w:space="0" w:color="auto"/>
                    <w:bottom w:val="none" w:sz="0" w:space="0" w:color="auto"/>
                    <w:right w:val="none" w:sz="0" w:space="0" w:color="auto"/>
                  </w:divBdr>
                  <w:divsChild>
                    <w:div w:id="1340960151">
                      <w:marLeft w:val="0"/>
                      <w:marRight w:val="0"/>
                      <w:marTop w:val="0"/>
                      <w:marBottom w:val="0"/>
                      <w:divBdr>
                        <w:top w:val="none" w:sz="0" w:space="0" w:color="auto"/>
                        <w:left w:val="none" w:sz="0" w:space="0" w:color="auto"/>
                        <w:bottom w:val="none" w:sz="0" w:space="0" w:color="auto"/>
                        <w:right w:val="none" w:sz="0" w:space="0" w:color="auto"/>
                      </w:divBdr>
                      <w:divsChild>
                        <w:div w:id="987242994">
                          <w:marLeft w:val="0"/>
                          <w:marRight w:val="0"/>
                          <w:marTop w:val="0"/>
                          <w:marBottom w:val="0"/>
                          <w:divBdr>
                            <w:top w:val="none" w:sz="0" w:space="0" w:color="auto"/>
                            <w:left w:val="none" w:sz="0" w:space="0" w:color="auto"/>
                            <w:bottom w:val="none" w:sz="0" w:space="0" w:color="auto"/>
                            <w:right w:val="none" w:sz="0" w:space="0" w:color="auto"/>
                          </w:divBdr>
                          <w:divsChild>
                            <w:div w:id="1205095137">
                              <w:marLeft w:val="0"/>
                              <w:marRight w:val="0"/>
                              <w:marTop w:val="0"/>
                              <w:marBottom w:val="0"/>
                              <w:divBdr>
                                <w:top w:val="none" w:sz="0" w:space="0" w:color="auto"/>
                                <w:left w:val="none" w:sz="0" w:space="0" w:color="auto"/>
                                <w:bottom w:val="none" w:sz="0" w:space="0" w:color="auto"/>
                                <w:right w:val="none" w:sz="0" w:space="0" w:color="auto"/>
                              </w:divBdr>
                              <w:divsChild>
                                <w:div w:id="12638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148230">
      <w:bodyDiv w:val="1"/>
      <w:marLeft w:val="0"/>
      <w:marRight w:val="0"/>
      <w:marTop w:val="0"/>
      <w:marBottom w:val="0"/>
      <w:divBdr>
        <w:top w:val="none" w:sz="0" w:space="0" w:color="auto"/>
        <w:left w:val="none" w:sz="0" w:space="0" w:color="auto"/>
        <w:bottom w:val="none" w:sz="0" w:space="0" w:color="auto"/>
        <w:right w:val="none" w:sz="0" w:space="0" w:color="auto"/>
      </w:divBdr>
    </w:div>
    <w:div w:id="571354012">
      <w:bodyDiv w:val="1"/>
      <w:marLeft w:val="0"/>
      <w:marRight w:val="0"/>
      <w:marTop w:val="0"/>
      <w:marBottom w:val="0"/>
      <w:divBdr>
        <w:top w:val="none" w:sz="0" w:space="0" w:color="auto"/>
        <w:left w:val="none" w:sz="0" w:space="0" w:color="auto"/>
        <w:bottom w:val="none" w:sz="0" w:space="0" w:color="auto"/>
        <w:right w:val="none" w:sz="0" w:space="0" w:color="auto"/>
      </w:divBdr>
    </w:div>
    <w:div w:id="603924897">
      <w:bodyDiv w:val="1"/>
      <w:marLeft w:val="0"/>
      <w:marRight w:val="0"/>
      <w:marTop w:val="0"/>
      <w:marBottom w:val="0"/>
      <w:divBdr>
        <w:top w:val="none" w:sz="0" w:space="0" w:color="auto"/>
        <w:left w:val="none" w:sz="0" w:space="0" w:color="auto"/>
        <w:bottom w:val="none" w:sz="0" w:space="0" w:color="auto"/>
        <w:right w:val="none" w:sz="0" w:space="0" w:color="auto"/>
      </w:divBdr>
    </w:div>
    <w:div w:id="652292395">
      <w:bodyDiv w:val="1"/>
      <w:marLeft w:val="0"/>
      <w:marRight w:val="0"/>
      <w:marTop w:val="0"/>
      <w:marBottom w:val="0"/>
      <w:divBdr>
        <w:top w:val="none" w:sz="0" w:space="0" w:color="auto"/>
        <w:left w:val="none" w:sz="0" w:space="0" w:color="auto"/>
        <w:bottom w:val="none" w:sz="0" w:space="0" w:color="auto"/>
        <w:right w:val="none" w:sz="0" w:space="0" w:color="auto"/>
      </w:divBdr>
      <w:divsChild>
        <w:div w:id="766274680">
          <w:marLeft w:val="0"/>
          <w:marRight w:val="0"/>
          <w:marTop w:val="400"/>
          <w:marBottom w:val="400"/>
          <w:divBdr>
            <w:top w:val="none" w:sz="0" w:space="0" w:color="auto"/>
            <w:left w:val="none" w:sz="0" w:space="0" w:color="auto"/>
            <w:bottom w:val="none" w:sz="0" w:space="0" w:color="auto"/>
            <w:right w:val="none" w:sz="0" w:space="0" w:color="auto"/>
          </w:divBdr>
        </w:div>
      </w:divsChild>
    </w:div>
    <w:div w:id="677582218">
      <w:bodyDiv w:val="1"/>
      <w:marLeft w:val="0"/>
      <w:marRight w:val="0"/>
      <w:marTop w:val="0"/>
      <w:marBottom w:val="0"/>
      <w:divBdr>
        <w:top w:val="none" w:sz="0" w:space="0" w:color="auto"/>
        <w:left w:val="none" w:sz="0" w:space="0" w:color="auto"/>
        <w:bottom w:val="none" w:sz="0" w:space="0" w:color="auto"/>
        <w:right w:val="none" w:sz="0" w:space="0" w:color="auto"/>
      </w:divBdr>
    </w:div>
    <w:div w:id="683819998">
      <w:bodyDiv w:val="1"/>
      <w:marLeft w:val="0"/>
      <w:marRight w:val="0"/>
      <w:marTop w:val="0"/>
      <w:marBottom w:val="0"/>
      <w:divBdr>
        <w:top w:val="none" w:sz="0" w:space="0" w:color="auto"/>
        <w:left w:val="none" w:sz="0" w:space="0" w:color="auto"/>
        <w:bottom w:val="none" w:sz="0" w:space="0" w:color="auto"/>
        <w:right w:val="none" w:sz="0" w:space="0" w:color="auto"/>
      </w:divBdr>
    </w:div>
    <w:div w:id="732653500">
      <w:bodyDiv w:val="1"/>
      <w:marLeft w:val="0"/>
      <w:marRight w:val="0"/>
      <w:marTop w:val="0"/>
      <w:marBottom w:val="0"/>
      <w:divBdr>
        <w:top w:val="none" w:sz="0" w:space="0" w:color="auto"/>
        <w:left w:val="none" w:sz="0" w:space="0" w:color="auto"/>
        <w:bottom w:val="none" w:sz="0" w:space="0" w:color="auto"/>
        <w:right w:val="none" w:sz="0" w:space="0" w:color="auto"/>
      </w:divBdr>
    </w:div>
    <w:div w:id="736589180">
      <w:bodyDiv w:val="1"/>
      <w:marLeft w:val="0"/>
      <w:marRight w:val="0"/>
      <w:marTop w:val="0"/>
      <w:marBottom w:val="0"/>
      <w:divBdr>
        <w:top w:val="none" w:sz="0" w:space="0" w:color="auto"/>
        <w:left w:val="none" w:sz="0" w:space="0" w:color="auto"/>
        <w:bottom w:val="none" w:sz="0" w:space="0" w:color="auto"/>
        <w:right w:val="none" w:sz="0" w:space="0" w:color="auto"/>
      </w:divBdr>
    </w:div>
    <w:div w:id="766315946">
      <w:bodyDiv w:val="1"/>
      <w:marLeft w:val="0"/>
      <w:marRight w:val="0"/>
      <w:marTop w:val="0"/>
      <w:marBottom w:val="0"/>
      <w:divBdr>
        <w:top w:val="none" w:sz="0" w:space="0" w:color="auto"/>
        <w:left w:val="none" w:sz="0" w:space="0" w:color="auto"/>
        <w:bottom w:val="none" w:sz="0" w:space="0" w:color="auto"/>
        <w:right w:val="none" w:sz="0" w:space="0" w:color="auto"/>
      </w:divBdr>
    </w:div>
    <w:div w:id="829904914">
      <w:bodyDiv w:val="1"/>
      <w:marLeft w:val="0"/>
      <w:marRight w:val="0"/>
      <w:marTop w:val="0"/>
      <w:marBottom w:val="0"/>
      <w:divBdr>
        <w:top w:val="none" w:sz="0" w:space="0" w:color="auto"/>
        <w:left w:val="none" w:sz="0" w:space="0" w:color="auto"/>
        <w:bottom w:val="none" w:sz="0" w:space="0" w:color="auto"/>
        <w:right w:val="none" w:sz="0" w:space="0" w:color="auto"/>
      </w:divBdr>
    </w:div>
    <w:div w:id="902716248">
      <w:bodyDiv w:val="1"/>
      <w:marLeft w:val="0"/>
      <w:marRight w:val="0"/>
      <w:marTop w:val="0"/>
      <w:marBottom w:val="0"/>
      <w:divBdr>
        <w:top w:val="none" w:sz="0" w:space="0" w:color="auto"/>
        <w:left w:val="none" w:sz="0" w:space="0" w:color="auto"/>
        <w:bottom w:val="none" w:sz="0" w:space="0" w:color="auto"/>
        <w:right w:val="none" w:sz="0" w:space="0" w:color="auto"/>
      </w:divBdr>
    </w:div>
    <w:div w:id="965694065">
      <w:bodyDiv w:val="1"/>
      <w:marLeft w:val="0"/>
      <w:marRight w:val="0"/>
      <w:marTop w:val="0"/>
      <w:marBottom w:val="0"/>
      <w:divBdr>
        <w:top w:val="none" w:sz="0" w:space="0" w:color="auto"/>
        <w:left w:val="none" w:sz="0" w:space="0" w:color="auto"/>
        <w:bottom w:val="none" w:sz="0" w:space="0" w:color="auto"/>
        <w:right w:val="none" w:sz="0" w:space="0" w:color="auto"/>
      </w:divBdr>
    </w:div>
    <w:div w:id="970093559">
      <w:bodyDiv w:val="1"/>
      <w:marLeft w:val="0"/>
      <w:marRight w:val="0"/>
      <w:marTop w:val="0"/>
      <w:marBottom w:val="0"/>
      <w:divBdr>
        <w:top w:val="none" w:sz="0" w:space="0" w:color="auto"/>
        <w:left w:val="none" w:sz="0" w:space="0" w:color="auto"/>
        <w:bottom w:val="none" w:sz="0" w:space="0" w:color="auto"/>
        <w:right w:val="none" w:sz="0" w:space="0" w:color="auto"/>
      </w:divBdr>
      <w:divsChild>
        <w:div w:id="1172718828">
          <w:marLeft w:val="0"/>
          <w:marRight w:val="0"/>
          <w:marTop w:val="0"/>
          <w:marBottom w:val="0"/>
          <w:divBdr>
            <w:top w:val="none" w:sz="0" w:space="0" w:color="auto"/>
            <w:left w:val="none" w:sz="0" w:space="0" w:color="auto"/>
            <w:bottom w:val="none" w:sz="0" w:space="0" w:color="auto"/>
            <w:right w:val="none" w:sz="0" w:space="0" w:color="auto"/>
          </w:divBdr>
          <w:divsChild>
            <w:div w:id="1231500450">
              <w:marLeft w:val="0"/>
              <w:marRight w:val="0"/>
              <w:marTop w:val="0"/>
              <w:marBottom w:val="0"/>
              <w:divBdr>
                <w:top w:val="none" w:sz="0" w:space="0" w:color="auto"/>
                <w:left w:val="none" w:sz="0" w:space="0" w:color="auto"/>
                <w:bottom w:val="none" w:sz="0" w:space="0" w:color="auto"/>
                <w:right w:val="none" w:sz="0" w:space="0" w:color="auto"/>
              </w:divBdr>
              <w:divsChild>
                <w:div w:id="1800028697">
                  <w:marLeft w:val="0"/>
                  <w:marRight w:val="0"/>
                  <w:marTop w:val="0"/>
                  <w:marBottom w:val="0"/>
                  <w:divBdr>
                    <w:top w:val="none" w:sz="0" w:space="0" w:color="auto"/>
                    <w:left w:val="none" w:sz="0" w:space="0" w:color="auto"/>
                    <w:bottom w:val="none" w:sz="0" w:space="0" w:color="auto"/>
                    <w:right w:val="none" w:sz="0" w:space="0" w:color="auto"/>
                  </w:divBdr>
                  <w:divsChild>
                    <w:div w:id="1678382968">
                      <w:marLeft w:val="0"/>
                      <w:marRight w:val="0"/>
                      <w:marTop w:val="0"/>
                      <w:marBottom w:val="0"/>
                      <w:divBdr>
                        <w:top w:val="none" w:sz="0" w:space="0" w:color="auto"/>
                        <w:left w:val="none" w:sz="0" w:space="0" w:color="auto"/>
                        <w:bottom w:val="none" w:sz="0" w:space="0" w:color="auto"/>
                        <w:right w:val="none" w:sz="0" w:space="0" w:color="auto"/>
                      </w:divBdr>
                      <w:divsChild>
                        <w:div w:id="1685748187">
                          <w:marLeft w:val="0"/>
                          <w:marRight w:val="0"/>
                          <w:marTop w:val="0"/>
                          <w:marBottom w:val="0"/>
                          <w:divBdr>
                            <w:top w:val="none" w:sz="0" w:space="0" w:color="auto"/>
                            <w:left w:val="none" w:sz="0" w:space="0" w:color="auto"/>
                            <w:bottom w:val="none" w:sz="0" w:space="0" w:color="auto"/>
                            <w:right w:val="none" w:sz="0" w:space="0" w:color="auto"/>
                          </w:divBdr>
                          <w:divsChild>
                            <w:div w:id="295571016">
                              <w:marLeft w:val="0"/>
                              <w:marRight w:val="0"/>
                              <w:marTop w:val="0"/>
                              <w:marBottom w:val="0"/>
                              <w:divBdr>
                                <w:top w:val="none" w:sz="0" w:space="0" w:color="auto"/>
                                <w:left w:val="none" w:sz="0" w:space="0" w:color="auto"/>
                                <w:bottom w:val="none" w:sz="0" w:space="0" w:color="auto"/>
                                <w:right w:val="none" w:sz="0" w:space="0" w:color="auto"/>
                              </w:divBdr>
                              <w:divsChild>
                                <w:div w:id="449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27221">
      <w:bodyDiv w:val="1"/>
      <w:marLeft w:val="0"/>
      <w:marRight w:val="0"/>
      <w:marTop w:val="0"/>
      <w:marBottom w:val="0"/>
      <w:divBdr>
        <w:top w:val="none" w:sz="0" w:space="0" w:color="auto"/>
        <w:left w:val="none" w:sz="0" w:space="0" w:color="auto"/>
        <w:bottom w:val="none" w:sz="0" w:space="0" w:color="auto"/>
        <w:right w:val="none" w:sz="0" w:space="0" w:color="auto"/>
      </w:divBdr>
      <w:divsChild>
        <w:div w:id="1787234259">
          <w:marLeft w:val="0"/>
          <w:marRight w:val="0"/>
          <w:marTop w:val="0"/>
          <w:marBottom w:val="0"/>
          <w:divBdr>
            <w:top w:val="none" w:sz="0" w:space="0" w:color="auto"/>
            <w:left w:val="none" w:sz="0" w:space="0" w:color="auto"/>
            <w:bottom w:val="none" w:sz="0" w:space="0" w:color="auto"/>
            <w:right w:val="none" w:sz="0" w:space="0" w:color="auto"/>
          </w:divBdr>
          <w:divsChild>
            <w:div w:id="1422868604">
              <w:marLeft w:val="0"/>
              <w:marRight w:val="0"/>
              <w:marTop w:val="0"/>
              <w:marBottom w:val="0"/>
              <w:divBdr>
                <w:top w:val="none" w:sz="0" w:space="0" w:color="auto"/>
                <w:left w:val="none" w:sz="0" w:space="0" w:color="auto"/>
                <w:bottom w:val="none" w:sz="0" w:space="0" w:color="auto"/>
                <w:right w:val="none" w:sz="0" w:space="0" w:color="auto"/>
              </w:divBdr>
              <w:divsChild>
                <w:div w:id="516581816">
                  <w:marLeft w:val="0"/>
                  <w:marRight w:val="0"/>
                  <w:marTop w:val="0"/>
                  <w:marBottom w:val="0"/>
                  <w:divBdr>
                    <w:top w:val="none" w:sz="0" w:space="0" w:color="auto"/>
                    <w:left w:val="none" w:sz="0" w:space="0" w:color="auto"/>
                    <w:bottom w:val="none" w:sz="0" w:space="0" w:color="auto"/>
                    <w:right w:val="none" w:sz="0" w:space="0" w:color="auto"/>
                  </w:divBdr>
                  <w:divsChild>
                    <w:div w:id="2001808081">
                      <w:marLeft w:val="0"/>
                      <w:marRight w:val="0"/>
                      <w:marTop w:val="0"/>
                      <w:marBottom w:val="0"/>
                      <w:divBdr>
                        <w:top w:val="none" w:sz="0" w:space="0" w:color="auto"/>
                        <w:left w:val="none" w:sz="0" w:space="0" w:color="auto"/>
                        <w:bottom w:val="none" w:sz="0" w:space="0" w:color="auto"/>
                        <w:right w:val="none" w:sz="0" w:space="0" w:color="auto"/>
                      </w:divBdr>
                      <w:divsChild>
                        <w:div w:id="252862801">
                          <w:marLeft w:val="0"/>
                          <w:marRight w:val="0"/>
                          <w:marTop w:val="0"/>
                          <w:marBottom w:val="0"/>
                          <w:divBdr>
                            <w:top w:val="none" w:sz="0" w:space="0" w:color="auto"/>
                            <w:left w:val="none" w:sz="0" w:space="0" w:color="auto"/>
                            <w:bottom w:val="none" w:sz="0" w:space="0" w:color="auto"/>
                            <w:right w:val="none" w:sz="0" w:space="0" w:color="auto"/>
                          </w:divBdr>
                          <w:divsChild>
                            <w:div w:id="458299527">
                              <w:marLeft w:val="0"/>
                              <w:marRight w:val="0"/>
                              <w:marTop w:val="0"/>
                              <w:marBottom w:val="0"/>
                              <w:divBdr>
                                <w:top w:val="none" w:sz="0" w:space="0" w:color="auto"/>
                                <w:left w:val="none" w:sz="0" w:space="0" w:color="auto"/>
                                <w:bottom w:val="none" w:sz="0" w:space="0" w:color="auto"/>
                                <w:right w:val="none" w:sz="0" w:space="0" w:color="auto"/>
                              </w:divBdr>
                              <w:divsChild>
                                <w:div w:id="18594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137691">
      <w:bodyDiv w:val="1"/>
      <w:marLeft w:val="0"/>
      <w:marRight w:val="0"/>
      <w:marTop w:val="0"/>
      <w:marBottom w:val="0"/>
      <w:divBdr>
        <w:top w:val="none" w:sz="0" w:space="0" w:color="auto"/>
        <w:left w:val="none" w:sz="0" w:space="0" w:color="auto"/>
        <w:bottom w:val="none" w:sz="0" w:space="0" w:color="auto"/>
        <w:right w:val="none" w:sz="0" w:space="0" w:color="auto"/>
      </w:divBdr>
    </w:div>
    <w:div w:id="1050377298">
      <w:bodyDiv w:val="1"/>
      <w:marLeft w:val="0"/>
      <w:marRight w:val="0"/>
      <w:marTop w:val="0"/>
      <w:marBottom w:val="0"/>
      <w:divBdr>
        <w:top w:val="none" w:sz="0" w:space="0" w:color="auto"/>
        <w:left w:val="none" w:sz="0" w:space="0" w:color="auto"/>
        <w:bottom w:val="none" w:sz="0" w:space="0" w:color="auto"/>
        <w:right w:val="none" w:sz="0" w:space="0" w:color="auto"/>
      </w:divBdr>
    </w:div>
    <w:div w:id="1074813256">
      <w:bodyDiv w:val="1"/>
      <w:marLeft w:val="0"/>
      <w:marRight w:val="0"/>
      <w:marTop w:val="0"/>
      <w:marBottom w:val="0"/>
      <w:divBdr>
        <w:top w:val="none" w:sz="0" w:space="0" w:color="auto"/>
        <w:left w:val="none" w:sz="0" w:space="0" w:color="auto"/>
        <w:bottom w:val="none" w:sz="0" w:space="0" w:color="auto"/>
        <w:right w:val="none" w:sz="0" w:space="0" w:color="auto"/>
      </w:divBdr>
    </w:div>
    <w:div w:id="1108354019">
      <w:bodyDiv w:val="1"/>
      <w:marLeft w:val="0"/>
      <w:marRight w:val="0"/>
      <w:marTop w:val="0"/>
      <w:marBottom w:val="0"/>
      <w:divBdr>
        <w:top w:val="none" w:sz="0" w:space="0" w:color="auto"/>
        <w:left w:val="none" w:sz="0" w:space="0" w:color="auto"/>
        <w:bottom w:val="none" w:sz="0" w:space="0" w:color="auto"/>
        <w:right w:val="none" w:sz="0" w:space="0" w:color="auto"/>
      </w:divBdr>
      <w:divsChild>
        <w:div w:id="21514263">
          <w:marLeft w:val="0"/>
          <w:marRight w:val="0"/>
          <w:marTop w:val="0"/>
          <w:marBottom w:val="0"/>
          <w:divBdr>
            <w:top w:val="none" w:sz="0" w:space="0" w:color="auto"/>
            <w:left w:val="none" w:sz="0" w:space="0" w:color="auto"/>
            <w:bottom w:val="none" w:sz="0" w:space="0" w:color="auto"/>
            <w:right w:val="none" w:sz="0" w:space="0" w:color="auto"/>
          </w:divBdr>
          <w:divsChild>
            <w:div w:id="2144804843">
              <w:marLeft w:val="0"/>
              <w:marRight w:val="0"/>
              <w:marTop w:val="0"/>
              <w:marBottom w:val="0"/>
              <w:divBdr>
                <w:top w:val="none" w:sz="0" w:space="0" w:color="auto"/>
                <w:left w:val="none" w:sz="0" w:space="0" w:color="auto"/>
                <w:bottom w:val="none" w:sz="0" w:space="0" w:color="auto"/>
                <w:right w:val="none" w:sz="0" w:space="0" w:color="auto"/>
              </w:divBdr>
              <w:divsChild>
                <w:div w:id="784496548">
                  <w:marLeft w:val="0"/>
                  <w:marRight w:val="0"/>
                  <w:marTop w:val="0"/>
                  <w:marBottom w:val="0"/>
                  <w:divBdr>
                    <w:top w:val="none" w:sz="0" w:space="0" w:color="auto"/>
                    <w:left w:val="none" w:sz="0" w:space="0" w:color="auto"/>
                    <w:bottom w:val="none" w:sz="0" w:space="0" w:color="auto"/>
                    <w:right w:val="none" w:sz="0" w:space="0" w:color="auto"/>
                  </w:divBdr>
                  <w:divsChild>
                    <w:div w:id="432945220">
                      <w:marLeft w:val="0"/>
                      <w:marRight w:val="0"/>
                      <w:marTop w:val="0"/>
                      <w:marBottom w:val="0"/>
                      <w:divBdr>
                        <w:top w:val="none" w:sz="0" w:space="0" w:color="auto"/>
                        <w:left w:val="none" w:sz="0" w:space="0" w:color="auto"/>
                        <w:bottom w:val="none" w:sz="0" w:space="0" w:color="auto"/>
                        <w:right w:val="none" w:sz="0" w:space="0" w:color="auto"/>
                      </w:divBdr>
                      <w:divsChild>
                        <w:div w:id="1627737878">
                          <w:marLeft w:val="0"/>
                          <w:marRight w:val="0"/>
                          <w:marTop w:val="0"/>
                          <w:marBottom w:val="0"/>
                          <w:divBdr>
                            <w:top w:val="none" w:sz="0" w:space="0" w:color="auto"/>
                            <w:left w:val="none" w:sz="0" w:space="0" w:color="auto"/>
                            <w:bottom w:val="none" w:sz="0" w:space="0" w:color="auto"/>
                            <w:right w:val="none" w:sz="0" w:space="0" w:color="auto"/>
                          </w:divBdr>
                          <w:divsChild>
                            <w:div w:id="774132698">
                              <w:marLeft w:val="0"/>
                              <w:marRight w:val="0"/>
                              <w:marTop w:val="0"/>
                              <w:marBottom w:val="0"/>
                              <w:divBdr>
                                <w:top w:val="none" w:sz="0" w:space="0" w:color="auto"/>
                                <w:left w:val="none" w:sz="0" w:space="0" w:color="auto"/>
                                <w:bottom w:val="none" w:sz="0" w:space="0" w:color="auto"/>
                                <w:right w:val="none" w:sz="0" w:space="0" w:color="auto"/>
                              </w:divBdr>
                              <w:divsChild>
                                <w:div w:id="135299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12613">
      <w:bodyDiv w:val="1"/>
      <w:marLeft w:val="0"/>
      <w:marRight w:val="0"/>
      <w:marTop w:val="0"/>
      <w:marBottom w:val="0"/>
      <w:divBdr>
        <w:top w:val="none" w:sz="0" w:space="0" w:color="auto"/>
        <w:left w:val="none" w:sz="0" w:space="0" w:color="auto"/>
        <w:bottom w:val="none" w:sz="0" w:space="0" w:color="auto"/>
        <w:right w:val="none" w:sz="0" w:space="0" w:color="auto"/>
      </w:divBdr>
    </w:div>
    <w:div w:id="1207450365">
      <w:bodyDiv w:val="1"/>
      <w:marLeft w:val="0"/>
      <w:marRight w:val="0"/>
      <w:marTop w:val="0"/>
      <w:marBottom w:val="0"/>
      <w:divBdr>
        <w:top w:val="none" w:sz="0" w:space="0" w:color="auto"/>
        <w:left w:val="none" w:sz="0" w:space="0" w:color="auto"/>
        <w:bottom w:val="none" w:sz="0" w:space="0" w:color="auto"/>
        <w:right w:val="none" w:sz="0" w:space="0" w:color="auto"/>
      </w:divBdr>
    </w:div>
    <w:div w:id="1210529524">
      <w:bodyDiv w:val="1"/>
      <w:marLeft w:val="0"/>
      <w:marRight w:val="0"/>
      <w:marTop w:val="0"/>
      <w:marBottom w:val="0"/>
      <w:divBdr>
        <w:top w:val="none" w:sz="0" w:space="0" w:color="auto"/>
        <w:left w:val="none" w:sz="0" w:space="0" w:color="auto"/>
        <w:bottom w:val="none" w:sz="0" w:space="0" w:color="auto"/>
        <w:right w:val="none" w:sz="0" w:space="0" w:color="auto"/>
      </w:divBdr>
    </w:div>
    <w:div w:id="1307710067">
      <w:bodyDiv w:val="1"/>
      <w:marLeft w:val="0"/>
      <w:marRight w:val="0"/>
      <w:marTop w:val="0"/>
      <w:marBottom w:val="0"/>
      <w:divBdr>
        <w:top w:val="none" w:sz="0" w:space="0" w:color="auto"/>
        <w:left w:val="none" w:sz="0" w:space="0" w:color="auto"/>
        <w:bottom w:val="none" w:sz="0" w:space="0" w:color="auto"/>
        <w:right w:val="none" w:sz="0" w:space="0" w:color="auto"/>
      </w:divBdr>
    </w:div>
    <w:div w:id="1349138795">
      <w:bodyDiv w:val="1"/>
      <w:marLeft w:val="0"/>
      <w:marRight w:val="0"/>
      <w:marTop w:val="0"/>
      <w:marBottom w:val="0"/>
      <w:divBdr>
        <w:top w:val="none" w:sz="0" w:space="0" w:color="auto"/>
        <w:left w:val="none" w:sz="0" w:space="0" w:color="auto"/>
        <w:bottom w:val="none" w:sz="0" w:space="0" w:color="auto"/>
        <w:right w:val="none" w:sz="0" w:space="0" w:color="auto"/>
      </w:divBdr>
    </w:div>
    <w:div w:id="1377270959">
      <w:bodyDiv w:val="1"/>
      <w:marLeft w:val="0"/>
      <w:marRight w:val="0"/>
      <w:marTop w:val="0"/>
      <w:marBottom w:val="0"/>
      <w:divBdr>
        <w:top w:val="none" w:sz="0" w:space="0" w:color="auto"/>
        <w:left w:val="none" w:sz="0" w:space="0" w:color="auto"/>
        <w:bottom w:val="none" w:sz="0" w:space="0" w:color="auto"/>
        <w:right w:val="none" w:sz="0" w:space="0" w:color="auto"/>
      </w:divBdr>
    </w:div>
    <w:div w:id="1382172958">
      <w:bodyDiv w:val="1"/>
      <w:marLeft w:val="0"/>
      <w:marRight w:val="0"/>
      <w:marTop w:val="0"/>
      <w:marBottom w:val="0"/>
      <w:divBdr>
        <w:top w:val="none" w:sz="0" w:space="0" w:color="auto"/>
        <w:left w:val="none" w:sz="0" w:space="0" w:color="auto"/>
        <w:bottom w:val="none" w:sz="0" w:space="0" w:color="auto"/>
        <w:right w:val="none" w:sz="0" w:space="0" w:color="auto"/>
      </w:divBdr>
    </w:div>
    <w:div w:id="1437485465">
      <w:bodyDiv w:val="1"/>
      <w:marLeft w:val="0"/>
      <w:marRight w:val="0"/>
      <w:marTop w:val="0"/>
      <w:marBottom w:val="0"/>
      <w:divBdr>
        <w:top w:val="none" w:sz="0" w:space="0" w:color="auto"/>
        <w:left w:val="none" w:sz="0" w:space="0" w:color="auto"/>
        <w:bottom w:val="none" w:sz="0" w:space="0" w:color="auto"/>
        <w:right w:val="none" w:sz="0" w:space="0" w:color="auto"/>
      </w:divBdr>
    </w:div>
    <w:div w:id="1439329968">
      <w:bodyDiv w:val="1"/>
      <w:marLeft w:val="0"/>
      <w:marRight w:val="0"/>
      <w:marTop w:val="0"/>
      <w:marBottom w:val="0"/>
      <w:divBdr>
        <w:top w:val="none" w:sz="0" w:space="0" w:color="auto"/>
        <w:left w:val="none" w:sz="0" w:space="0" w:color="auto"/>
        <w:bottom w:val="none" w:sz="0" w:space="0" w:color="auto"/>
        <w:right w:val="none" w:sz="0" w:space="0" w:color="auto"/>
      </w:divBdr>
    </w:div>
    <w:div w:id="1471824566">
      <w:bodyDiv w:val="1"/>
      <w:marLeft w:val="0"/>
      <w:marRight w:val="0"/>
      <w:marTop w:val="0"/>
      <w:marBottom w:val="0"/>
      <w:divBdr>
        <w:top w:val="none" w:sz="0" w:space="0" w:color="auto"/>
        <w:left w:val="none" w:sz="0" w:space="0" w:color="auto"/>
        <w:bottom w:val="none" w:sz="0" w:space="0" w:color="auto"/>
        <w:right w:val="none" w:sz="0" w:space="0" w:color="auto"/>
      </w:divBdr>
    </w:div>
    <w:div w:id="1493137429">
      <w:bodyDiv w:val="1"/>
      <w:marLeft w:val="0"/>
      <w:marRight w:val="0"/>
      <w:marTop w:val="0"/>
      <w:marBottom w:val="0"/>
      <w:divBdr>
        <w:top w:val="none" w:sz="0" w:space="0" w:color="auto"/>
        <w:left w:val="none" w:sz="0" w:space="0" w:color="auto"/>
        <w:bottom w:val="none" w:sz="0" w:space="0" w:color="auto"/>
        <w:right w:val="none" w:sz="0" w:space="0" w:color="auto"/>
      </w:divBdr>
    </w:div>
    <w:div w:id="1516265298">
      <w:bodyDiv w:val="1"/>
      <w:marLeft w:val="0"/>
      <w:marRight w:val="0"/>
      <w:marTop w:val="0"/>
      <w:marBottom w:val="0"/>
      <w:divBdr>
        <w:top w:val="none" w:sz="0" w:space="0" w:color="auto"/>
        <w:left w:val="none" w:sz="0" w:space="0" w:color="auto"/>
        <w:bottom w:val="none" w:sz="0" w:space="0" w:color="auto"/>
        <w:right w:val="none" w:sz="0" w:space="0" w:color="auto"/>
      </w:divBdr>
    </w:div>
    <w:div w:id="1524247415">
      <w:bodyDiv w:val="1"/>
      <w:marLeft w:val="0"/>
      <w:marRight w:val="0"/>
      <w:marTop w:val="0"/>
      <w:marBottom w:val="0"/>
      <w:divBdr>
        <w:top w:val="none" w:sz="0" w:space="0" w:color="auto"/>
        <w:left w:val="none" w:sz="0" w:space="0" w:color="auto"/>
        <w:bottom w:val="none" w:sz="0" w:space="0" w:color="auto"/>
        <w:right w:val="none" w:sz="0" w:space="0" w:color="auto"/>
      </w:divBdr>
    </w:div>
    <w:div w:id="1566404661">
      <w:bodyDiv w:val="1"/>
      <w:marLeft w:val="0"/>
      <w:marRight w:val="0"/>
      <w:marTop w:val="0"/>
      <w:marBottom w:val="0"/>
      <w:divBdr>
        <w:top w:val="none" w:sz="0" w:space="0" w:color="auto"/>
        <w:left w:val="none" w:sz="0" w:space="0" w:color="auto"/>
        <w:bottom w:val="none" w:sz="0" w:space="0" w:color="auto"/>
        <w:right w:val="none" w:sz="0" w:space="0" w:color="auto"/>
      </w:divBdr>
      <w:divsChild>
        <w:div w:id="57750424">
          <w:marLeft w:val="0"/>
          <w:marRight w:val="0"/>
          <w:marTop w:val="400"/>
          <w:marBottom w:val="400"/>
          <w:divBdr>
            <w:top w:val="none" w:sz="0" w:space="0" w:color="auto"/>
            <w:left w:val="none" w:sz="0" w:space="0" w:color="auto"/>
            <w:bottom w:val="none" w:sz="0" w:space="0" w:color="auto"/>
            <w:right w:val="none" w:sz="0" w:space="0" w:color="auto"/>
          </w:divBdr>
        </w:div>
      </w:divsChild>
    </w:div>
    <w:div w:id="1657494896">
      <w:bodyDiv w:val="1"/>
      <w:marLeft w:val="0"/>
      <w:marRight w:val="0"/>
      <w:marTop w:val="0"/>
      <w:marBottom w:val="0"/>
      <w:divBdr>
        <w:top w:val="none" w:sz="0" w:space="0" w:color="auto"/>
        <w:left w:val="none" w:sz="0" w:space="0" w:color="auto"/>
        <w:bottom w:val="none" w:sz="0" w:space="0" w:color="auto"/>
        <w:right w:val="none" w:sz="0" w:space="0" w:color="auto"/>
      </w:divBdr>
    </w:div>
    <w:div w:id="1664234005">
      <w:bodyDiv w:val="1"/>
      <w:marLeft w:val="0"/>
      <w:marRight w:val="0"/>
      <w:marTop w:val="0"/>
      <w:marBottom w:val="0"/>
      <w:divBdr>
        <w:top w:val="none" w:sz="0" w:space="0" w:color="auto"/>
        <w:left w:val="none" w:sz="0" w:space="0" w:color="auto"/>
        <w:bottom w:val="none" w:sz="0" w:space="0" w:color="auto"/>
        <w:right w:val="none" w:sz="0" w:space="0" w:color="auto"/>
      </w:divBdr>
    </w:div>
    <w:div w:id="1684240236">
      <w:bodyDiv w:val="1"/>
      <w:marLeft w:val="0"/>
      <w:marRight w:val="0"/>
      <w:marTop w:val="0"/>
      <w:marBottom w:val="0"/>
      <w:divBdr>
        <w:top w:val="none" w:sz="0" w:space="0" w:color="auto"/>
        <w:left w:val="none" w:sz="0" w:space="0" w:color="auto"/>
        <w:bottom w:val="none" w:sz="0" w:space="0" w:color="auto"/>
        <w:right w:val="none" w:sz="0" w:space="0" w:color="auto"/>
      </w:divBdr>
    </w:div>
    <w:div w:id="1712723390">
      <w:bodyDiv w:val="1"/>
      <w:marLeft w:val="0"/>
      <w:marRight w:val="0"/>
      <w:marTop w:val="0"/>
      <w:marBottom w:val="0"/>
      <w:divBdr>
        <w:top w:val="none" w:sz="0" w:space="0" w:color="auto"/>
        <w:left w:val="none" w:sz="0" w:space="0" w:color="auto"/>
        <w:bottom w:val="none" w:sz="0" w:space="0" w:color="auto"/>
        <w:right w:val="none" w:sz="0" w:space="0" w:color="auto"/>
      </w:divBdr>
    </w:div>
    <w:div w:id="1727491281">
      <w:bodyDiv w:val="1"/>
      <w:marLeft w:val="0"/>
      <w:marRight w:val="0"/>
      <w:marTop w:val="0"/>
      <w:marBottom w:val="0"/>
      <w:divBdr>
        <w:top w:val="none" w:sz="0" w:space="0" w:color="auto"/>
        <w:left w:val="none" w:sz="0" w:space="0" w:color="auto"/>
        <w:bottom w:val="none" w:sz="0" w:space="0" w:color="auto"/>
        <w:right w:val="none" w:sz="0" w:space="0" w:color="auto"/>
      </w:divBdr>
    </w:div>
    <w:div w:id="1742022419">
      <w:bodyDiv w:val="1"/>
      <w:marLeft w:val="0"/>
      <w:marRight w:val="0"/>
      <w:marTop w:val="0"/>
      <w:marBottom w:val="0"/>
      <w:divBdr>
        <w:top w:val="none" w:sz="0" w:space="0" w:color="auto"/>
        <w:left w:val="none" w:sz="0" w:space="0" w:color="auto"/>
        <w:bottom w:val="none" w:sz="0" w:space="0" w:color="auto"/>
        <w:right w:val="none" w:sz="0" w:space="0" w:color="auto"/>
      </w:divBdr>
      <w:divsChild>
        <w:div w:id="299920848">
          <w:marLeft w:val="0"/>
          <w:marRight w:val="0"/>
          <w:marTop w:val="0"/>
          <w:marBottom w:val="0"/>
          <w:divBdr>
            <w:top w:val="none" w:sz="0" w:space="0" w:color="auto"/>
            <w:left w:val="none" w:sz="0" w:space="0" w:color="auto"/>
            <w:bottom w:val="none" w:sz="0" w:space="0" w:color="auto"/>
            <w:right w:val="none" w:sz="0" w:space="0" w:color="auto"/>
          </w:divBdr>
          <w:divsChild>
            <w:div w:id="2146652256">
              <w:marLeft w:val="0"/>
              <w:marRight w:val="0"/>
              <w:marTop w:val="0"/>
              <w:marBottom w:val="0"/>
              <w:divBdr>
                <w:top w:val="none" w:sz="0" w:space="0" w:color="auto"/>
                <w:left w:val="none" w:sz="0" w:space="0" w:color="auto"/>
                <w:bottom w:val="none" w:sz="0" w:space="0" w:color="auto"/>
                <w:right w:val="none" w:sz="0" w:space="0" w:color="auto"/>
              </w:divBdr>
              <w:divsChild>
                <w:div w:id="780760225">
                  <w:marLeft w:val="0"/>
                  <w:marRight w:val="0"/>
                  <w:marTop w:val="0"/>
                  <w:marBottom w:val="0"/>
                  <w:divBdr>
                    <w:top w:val="none" w:sz="0" w:space="0" w:color="auto"/>
                    <w:left w:val="none" w:sz="0" w:space="0" w:color="auto"/>
                    <w:bottom w:val="none" w:sz="0" w:space="0" w:color="auto"/>
                    <w:right w:val="none" w:sz="0" w:space="0" w:color="auto"/>
                  </w:divBdr>
                  <w:divsChild>
                    <w:div w:id="628901651">
                      <w:marLeft w:val="0"/>
                      <w:marRight w:val="0"/>
                      <w:marTop w:val="0"/>
                      <w:marBottom w:val="0"/>
                      <w:divBdr>
                        <w:top w:val="none" w:sz="0" w:space="0" w:color="auto"/>
                        <w:left w:val="none" w:sz="0" w:space="0" w:color="auto"/>
                        <w:bottom w:val="none" w:sz="0" w:space="0" w:color="auto"/>
                        <w:right w:val="none" w:sz="0" w:space="0" w:color="auto"/>
                      </w:divBdr>
                      <w:divsChild>
                        <w:div w:id="1279488419">
                          <w:marLeft w:val="0"/>
                          <w:marRight w:val="0"/>
                          <w:marTop w:val="0"/>
                          <w:marBottom w:val="0"/>
                          <w:divBdr>
                            <w:top w:val="none" w:sz="0" w:space="0" w:color="auto"/>
                            <w:left w:val="none" w:sz="0" w:space="0" w:color="auto"/>
                            <w:bottom w:val="none" w:sz="0" w:space="0" w:color="auto"/>
                            <w:right w:val="none" w:sz="0" w:space="0" w:color="auto"/>
                          </w:divBdr>
                          <w:divsChild>
                            <w:div w:id="566693787">
                              <w:marLeft w:val="0"/>
                              <w:marRight w:val="0"/>
                              <w:marTop w:val="0"/>
                              <w:marBottom w:val="0"/>
                              <w:divBdr>
                                <w:top w:val="none" w:sz="0" w:space="0" w:color="auto"/>
                                <w:left w:val="none" w:sz="0" w:space="0" w:color="auto"/>
                                <w:bottom w:val="none" w:sz="0" w:space="0" w:color="auto"/>
                                <w:right w:val="none" w:sz="0" w:space="0" w:color="auto"/>
                              </w:divBdr>
                              <w:divsChild>
                                <w:div w:id="166277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540912">
      <w:bodyDiv w:val="1"/>
      <w:marLeft w:val="0"/>
      <w:marRight w:val="0"/>
      <w:marTop w:val="0"/>
      <w:marBottom w:val="0"/>
      <w:divBdr>
        <w:top w:val="none" w:sz="0" w:space="0" w:color="auto"/>
        <w:left w:val="none" w:sz="0" w:space="0" w:color="auto"/>
        <w:bottom w:val="none" w:sz="0" w:space="0" w:color="auto"/>
        <w:right w:val="none" w:sz="0" w:space="0" w:color="auto"/>
      </w:divBdr>
    </w:div>
    <w:div w:id="1815633283">
      <w:bodyDiv w:val="1"/>
      <w:marLeft w:val="0"/>
      <w:marRight w:val="0"/>
      <w:marTop w:val="0"/>
      <w:marBottom w:val="0"/>
      <w:divBdr>
        <w:top w:val="none" w:sz="0" w:space="0" w:color="auto"/>
        <w:left w:val="none" w:sz="0" w:space="0" w:color="auto"/>
        <w:bottom w:val="none" w:sz="0" w:space="0" w:color="auto"/>
        <w:right w:val="none" w:sz="0" w:space="0" w:color="auto"/>
      </w:divBdr>
    </w:div>
    <w:div w:id="1845707220">
      <w:bodyDiv w:val="1"/>
      <w:marLeft w:val="0"/>
      <w:marRight w:val="0"/>
      <w:marTop w:val="0"/>
      <w:marBottom w:val="0"/>
      <w:divBdr>
        <w:top w:val="none" w:sz="0" w:space="0" w:color="auto"/>
        <w:left w:val="none" w:sz="0" w:space="0" w:color="auto"/>
        <w:bottom w:val="none" w:sz="0" w:space="0" w:color="auto"/>
        <w:right w:val="none" w:sz="0" w:space="0" w:color="auto"/>
      </w:divBdr>
      <w:divsChild>
        <w:div w:id="1600063932">
          <w:marLeft w:val="0"/>
          <w:marRight w:val="0"/>
          <w:marTop w:val="0"/>
          <w:marBottom w:val="0"/>
          <w:divBdr>
            <w:top w:val="none" w:sz="0" w:space="0" w:color="auto"/>
            <w:left w:val="none" w:sz="0" w:space="0" w:color="auto"/>
            <w:bottom w:val="none" w:sz="0" w:space="0" w:color="auto"/>
            <w:right w:val="none" w:sz="0" w:space="0" w:color="auto"/>
          </w:divBdr>
          <w:divsChild>
            <w:div w:id="831067590">
              <w:marLeft w:val="0"/>
              <w:marRight w:val="0"/>
              <w:marTop w:val="0"/>
              <w:marBottom w:val="0"/>
              <w:divBdr>
                <w:top w:val="none" w:sz="0" w:space="0" w:color="auto"/>
                <w:left w:val="none" w:sz="0" w:space="0" w:color="auto"/>
                <w:bottom w:val="none" w:sz="0" w:space="0" w:color="auto"/>
                <w:right w:val="none" w:sz="0" w:space="0" w:color="auto"/>
              </w:divBdr>
              <w:divsChild>
                <w:div w:id="2126541450">
                  <w:marLeft w:val="0"/>
                  <w:marRight w:val="0"/>
                  <w:marTop w:val="0"/>
                  <w:marBottom w:val="0"/>
                  <w:divBdr>
                    <w:top w:val="none" w:sz="0" w:space="0" w:color="auto"/>
                    <w:left w:val="none" w:sz="0" w:space="0" w:color="auto"/>
                    <w:bottom w:val="none" w:sz="0" w:space="0" w:color="auto"/>
                    <w:right w:val="none" w:sz="0" w:space="0" w:color="auto"/>
                  </w:divBdr>
                  <w:divsChild>
                    <w:div w:id="394663877">
                      <w:marLeft w:val="0"/>
                      <w:marRight w:val="0"/>
                      <w:marTop w:val="0"/>
                      <w:marBottom w:val="0"/>
                      <w:divBdr>
                        <w:top w:val="none" w:sz="0" w:space="0" w:color="auto"/>
                        <w:left w:val="none" w:sz="0" w:space="0" w:color="auto"/>
                        <w:bottom w:val="none" w:sz="0" w:space="0" w:color="auto"/>
                        <w:right w:val="none" w:sz="0" w:space="0" w:color="auto"/>
                      </w:divBdr>
                      <w:divsChild>
                        <w:div w:id="904679250">
                          <w:marLeft w:val="0"/>
                          <w:marRight w:val="0"/>
                          <w:marTop w:val="0"/>
                          <w:marBottom w:val="0"/>
                          <w:divBdr>
                            <w:top w:val="none" w:sz="0" w:space="0" w:color="auto"/>
                            <w:left w:val="none" w:sz="0" w:space="0" w:color="auto"/>
                            <w:bottom w:val="none" w:sz="0" w:space="0" w:color="auto"/>
                            <w:right w:val="none" w:sz="0" w:space="0" w:color="auto"/>
                          </w:divBdr>
                          <w:divsChild>
                            <w:div w:id="816995819">
                              <w:marLeft w:val="0"/>
                              <w:marRight w:val="0"/>
                              <w:marTop w:val="0"/>
                              <w:marBottom w:val="0"/>
                              <w:divBdr>
                                <w:top w:val="none" w:sz="0" w:space="0" w:color="auto"/>
                                <w:left w:val="none" w:sz="0" w:space="0" w:color="auto"/>
                                <w:bottom w:val="none" w:sz="0" w:space="0" w:color="auto"/>
                                <w:right w:val="none" w:sz="0" w:space="0" w:color="auto"/>
                              </w:divBdr>
                              <w:divsChild>
                                <w:div w:id="168698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600163">
      <w:bodyDiv w:val="1"/>
      <w:marLeft w:val="0"/>
      <w:marRight w:val="0"/>
      <w:marTop w:val="0"/>
      <w:marBottom w:val="0"/>
      <w:divBdr>
        <w:top w:val="none" w:sz="0" w:space="0" w:color="auto"/>
        <w:left w:val="none" w:sz="0" w:space="0" w:color="auto"/>
        <w:bottom w:val="none" w:sz="0" w:space="0" w:color="auto"/>
        <w:right w:val="none" w:sz="0" w:space="0" w:color="auto"/>
      </w:divBdr>
    </w:div>
    <w:div w:id="1881018209">
      <w:bodyDiv w:val="1"/>
      <w:marLeft w:val="0"/>
      <w:marRight w:val="0"/>
      <w:marTop w:val="0"/>
      <w:marBottom w:val="0"/>
      <w:divBdr>
        <w:top w:val="none" w:sz="0" w:space="0" w:color="auto"/>
        <w:left w:val="none" w:sz="0" w:space="0" w:color="auto"/>
        <w:bottom w:val="none" w:sz="0" w:space="0" w:color="auto"/>
        <w:right w:val="none" w:sz="0" w:space="0" w:color="auto"/>
      </w:divBdr>
      <w:divsChild>
        <w:div w:id="524828509">
          <w:marLeft w:val="0"/>
          <w:marRight w:val="0"/>
          <w:marTop w:val="0"/>
          <w:marBottom w:val="0"/>
          <w:divBdr>
            <w:top w:val="none" w:sz="0" w:space="0" w:color="auto"/>
            <w:left w:val="none" w:sz="0" w:space="0" w:color="auto"/>
            <w:bottom w:val="none" w:sz="0" w:space="0" w:color="auto"/>
            <w:right w:val="none" w:sz="0" w:space="0" w:color="auto"/>
          </w:divBdr>
          <w:divsChild>
            <w:div w:id="1480222828">
              <w:marLeft w:val="0"/>
              <w:marRight w:val="0"/>
              <w:marTop w:val="0"/>
              <w:marBottom w:val="0"/>
              <w:divBdr>
                <w:top w:val="none" w:sz="0" w:space="0" w:color="auto"/>
                <w:left w:val="none" w:sz="0" w:space="0" w:color="auto"/>
                <w:bottom w:val="none" w:sz="0" w:space="0" w:color="auto"/>
                <w:right w:val="none" w:sz="0" w:space="0" w:color="auto"/>
              </w:divBdr>
              <w:divsChild>
                <w:div w:id="827480276">
                  <w:marLeft w:val="0"/>
                  <w:marRight w:val="0"/>
                  <w:marTop w:val="0"/>
                  <w:marBottom w:val="0"/>
                  <w:divBdr>
                    <w:top w:val="none" w:sz="0" w:space="0" w:color="auto"/>
                    <w:left w:val="none" w:sz="0" w:space="0" w:color="auto"/>
                    <w:bottom w:val="none" w:sz="0" w:space="0" w:color="auto"/>
                    <w:right w:val="none" w:sz="0" w:space="0" w:color="auto"/>
                  </w:divBdr>
                  <w:divsChild>
                    <w:div w:id="1609006267">
                      <w:marLeft w:val="0"/>
                      <w:marRight w:val="0"/>
                      <w:marTop w:val="0"/>
                      <w:marBottom w:val="0"/>
                      <w:divBdr>
                        <w:top w:val="none" w:sz="0" w:space="0" w:color="auto"/>
                        <w:left w:val="none" w:sz="0" w:space="0" w:color="auto"/>
                        <w:bottom w:val="none" w:sz="0" w:space="0" w:color="auto"/>
                        <w:right w:val="none" w:sz="0" w:space="0" w:color="auto"/>
                      </w:divBdr>
                      <w:divsChild>
                        <w:div w:id="883710828">
                          <w:marLeft w:val="0"/>
                          <w:marRight w:val="0"/>
                          <w:marTop w:val="0"/>
                          <w:marBottom w:val="0"/>
                          <w:divBdr>
                            <w:top w:val="none" w:sz="0" w:space="0" w:color="auto"/>
                            <w:left w:val="none" w:sz="0" w:space="0" w:color="auto"/>
                            <w:bottom w:val="none" w:sz="0" w:space="0" w:color="auto"/>
                            <w:right w:val="none" w:sz="0" w:space="0" w:color="auto"/>
                          </w:divBdr>
                          <w:divsChild>
                            <w:div w:id="590629494">
                              <w:marLeft w:val="0"/>
                              <w:marRight w:val="0"/>
                              <w:marTop w:val="0"/>
                              <w:marBottom w:val="0"/>
                              <w:divBdr>
                                <w:top w:val="none" w:sz="0" w:space="0" w:color="auto"/>
                                <w:left w:val="none" w:sz="0" w:space="0" w:color="auto"/>
                                <w:bottom w:val="none" w:sz="0" w:space="0" w:color="auto"/>
                                <w:right w:val="none" w:sz="0" w:space="0" w:color="auto"/>
                              </w:divBdr>
                              <w:divsChild>
                                <w:div w:id="135700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289698">
      <w:bodyDiv w:val="1"/>
      <w:marLeft w:val="0"/>
      <w:marRight w:val="0"/>
      <w:marTop w:val="0"/>
      <w:marBottom w:val="0"/>
      <w:divBdr>
        <w:top w:val="none" w:sz="0" w:space="0" w:color="auto"/>
        <w:left w:val="none" w:sz="0" w:space="0" w:color="auto"/>
        <w:bottom w:val="none" w:sz="0" w:space="0" w:color="auto"/>
        <w:right w:val="none" w:sz="0" w:space="0" w:color="auto"/>
      </w:divBdr>
    </w:div>
    <w:div w:id="1903632572">
      <w:bodyDiv w:val="1"/>
      <w:marLeft w:val="0"/>
      <w:marRight w:val="0"/>
      <w:marTop w:val="0"/>
      <w:marBottom w:val="0"/>
      <w:divBdr>
        <w:top w:val="none" w:sz="0" w:space="0" w:color="auto"/>
        <w:left w:val="none" w:sz="0" w:space="0" w:color="auto"/>
        <w:bottom w:val="none" w:sz="0" w:space="0" w:color="auto"/>
        <w:right w:val="none" w:sz="0" w:space="0" w:color="auto"/>
      </w:divBdr>
    </w:div>
    <w:div w:id="1910338598">
      <w:bodyDiv w:val="1"/>
      <w:marLeft w:val="0"/>
      <w:marRight w:val="0"/>
      <w:marTop w:val="0"/>
      <w:marBottom w:val="0"/>
      <w:divBdr>
        <w:top w:val="none" w:sz="0" w:space="0" w:color="auto"/>
        <w:left w:val="none" w:sz="0" w:space="0" w:color="auto"/>
        <w:bottom w:val="none" w:sz="0" w:space="0" w:color="auto"/>
        <w:right w:val="none" w:sz="0" w:space="0" w:color="auto"/>
      </w:divBdr>
    </w:div>
    <w:div w:id="1917858223">
      <w:bodyDiv w:val="1"/>
      <w:marLeft w:val="0"/>
      <w:marRight w:val="0"/>
      <w:marTop w:val="0"/>
      <w:marBottom w:val="0"/>
      <w:divBdr>
        <w:top w:val="none" w:sz="0" w:space="0" w:color="auto"/>
        <w:left w:val="none" w:sz="0" w:space="0" w:color="auto"/>
        <w:bottom w:val="none" w:sz="0" w:space="0" w:color="auto"/>
        <w:right w:val="none" w:sz="0" w:space="0" w:color="auto"/>
      </w:divBdr>
    </w:div>
    <w:div w:id="1929458021">
      <w:bodyDiv w:val="1"/>
      <w:marLeft w:val="0"/>
      <w:marRight w:val="0"/>
      <w:marTop w:val="0"/>
      <w:marBottom w:val="0"/>
      <w:divBdr>
        <w:top w:val="none" w:sz="0" w:space="0" w:color="auto"/>
        <w:left w:val="none" w:sz="0" w:space="0" w:color="auto"/>
        <w:bottom w:val="none" w:sz="0" w:space="0" w:color="auto"/>
        <w:right w:val="none" w:sz="0" w:space="0" w:color="auto"/>
      </w:divBdr>
    </w:div>
    <w:div w:id="1954554831">
      <w:bodyDiv w:val="1"/>
      <w:marLeft w:val="0"/>
      <w:marRight w:val="0"/>
      <w:marTop w:val="0"/>
      <w:marBottom w:val="0"/>
      <w:divBdr>
        <w:top w:val="none" w:sz="0" w:space="0" w:color="auto"/>
        <w:left w:val="none" w:sz="0" w:space="0" w:color="auto"/>
        <w:bottom w:val="none" w:sz="0" w:space="0" w:color="auto"/>
        <w:right w:val="none" w:sz="0" w:space="0" w:color="auto"/>
      </w:divBdr>
    </w:div>
    <w:div w:id="2000578685">
      <w:bodyDiv w:val="1"/>
      <w:marLeft w:val="0"/>
      <w:marRight w:val="0"/>
      <w:marTop w:val="0"/>
      <w:marBottom w:val="0"/>
      <w:divBdr>
        <w:top w:val="none" w:sz="0" w:space="0" w:color="auto"/>
        <w:left w:val="none" w:sz="0" w:space="0" w:color="auto"/>
        <w:bottom w:val="none" w:sz="0" w:space="0" w:color="auto"/>
        <w:right w:val="none" w:sz="0" w:space="0" w:color="auto"/>
      </w:divBdr>
    </w:div>
    <w:div w:id="2039088761">
      <w:bodyDiv w:val="1"/>
      <w:marLeft w:val="0"/>
      <w:marRight w:val="0"/>
      <w:marTop w:val="0"/>
      <w:marBottom w:val="0"/>
      <w:divBdr>
        <w:top w:val="none" w:sz="0" w:space="0" w:color="auto"/>
        <w:left w:val="none" w:sz="0" w:space="0" w:color="auto"/>
        <w:bottom w:val="none" w:sz="0" w:space="0" w:color="auto"/>
        <w:right w:val="none" w:sz="0" w:space="0" w:color="auto"/>
      </w:divBdr>
      <w:divsChild>
        <w:div w:id="170990834">
          <w:marLeft w:val="0"/>
          <w:marRight w:val="0"/>
          <w:marTop w:val="0"/>
          <w:marBottom w:val="0"/>
          <w:divBdr>
            <w:top w:val="none" w:sz="0" w:space="0" w:color="auto"/>
            <w:left w:val="none" w:sz="0" w:space="0" w:color="auto"/>
            <w:bottom w:val="none" w:sz="0" w:space="0" w:color="auto"/>
            <w:right w:val="none" w:sz="0" w:space="0" w:color="auto"/>
          </w:divBdr>
          <w:divsChild>
            <w:div w:id="1420562133">
              <w:marLeft w:val="0"/>
              <w:marRight w:val="0"/>
              <w:marTop w:val="0"/>
              <w:marBottom w:val="0"/>
              <w:divBdr>
                <w:top w:val="none" w:sz="0" w:space="0" w:color="auto"/>
                <w:left w:val="none" w:sz="0" w:space="0" w:color="auto"/>
                <w:bottom w:val="none" w:sz="0" w:space="0" w:color="auto"/>
                <w:right w:val="none" w:sz="0" w:space="0" w:color="auto"/>
              </w:divBdr>
              <w:divsChild>
                <w:div w:id="1371685658">
                  <w:marLeft w:val="0"/>
                  <w:marRight w:val="0"/>
                  <w:marTop w:val="0"/>
                  <w:marBottom w:val="0"/>
                  <w:divBdr>
                    <w:top w:val="none" w:sz="0" w:space="0" w:color="auto"/>
                    <w:left w:val="none" w:sz="0" w:space="0" w:color="auto"/>
                    <w:bottom w:val="none" w:sz="0" w:space="0" w:color="auto"/>
                    <w:right w:val="none" w:sz="0" w:space="0" w:color="auto"/>
                  </w:divBdr>
                  <w:divsChild>
                    <w:div w:id="2105177368">
                      <w:marLeft w:val="0"/>
                      <w:marRight w:val="0"/>
                      <w:marTop w:val="0"/>
                      <w:marBottom w:val="0"/>
                      <w:divBdr>
                        <w:top w:val="none" w:sz="0" w:space="0" w:color="auto"/>
                        <w:left w:val="none" w:sz="0" w:space="0" w:color="auto"/>
                        <w:bottom w:val="none" w:sz="0" w:space="0" w:color="auto"/>
                        <w:right w:val="none" w:sz="0" w:space="0" w:color="auto"/>
                      </w:divBdr>
                      <w:divsChild>
                        <w:div w:id="1225020939">
                          <w:marLeft w:val="0"/>
                          <w:marRight w:val="0"/>
                          <w:marTop w:val="0"/>
                          <w:marBottom w:val="0"/>
                          <w:divBdr>
                            <w:top w:val="none" w:sz="0" w:space="0" w:color="auto"/>
                            <w:left w:val="none" w:sz="0" w:space="0" w:color="auto"/>
                            <w:bottom w:val="none" w:sz="0" w:space="0" w:color="auto"/>
                            <w:right w:val="none" w:sz="0" w:space="0" w:color="auto"/>
                          </w:divBdr>
                          <w:divsChild>
                            <w:div w:id="1624650070">
                              <w:marLeft w:val="0"/>
                              <w:marRight w:val="0"/>
                              <w:marTop w:val="0"/>
                              <w:marBottom w:val="0"/>
                              <w:divBdr>
                                <w:top w:val="none" w:sz="0" w:space="0" w:color="auto"/>
                                <w:left w:val="none" w:sz="0" w:space="0" w:color="auto"/>
                                <w:bottom w:val="none" w:sz="0" w:space="0" w:color="auto"/>
                                <w:right w:val="none" w:sz="0" w:space="0" w:color="auto"/>
                              </w:divBdr>
                              <w:divsChild>
                                <w:div w:id="110172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811985">
      <w:bodyDiv w:val="1"/>
      <w:marLeft w:val="0"/>
      <w:marRight w:val="0"/>
      <w:marTop w:val="0"/>
      <w:marBottom w:val="0"/>
      <w:divBdr>
        <w:top w:val="none" w:sz="0" w:space="0" w:color="auto"/>
        <w:left w:val="none" w:sz="0" w:space="0" w:color="auto"/>
        <w:bottom w:val="none" w:sz="0" w:space="0" w:color="auto"/>
        <w:right w:val="none" w:sz="0" w:space="0" w:color="auto"/>
      </w:divBdr>
      <w:divsChild>
        <w:div w:id="205216160">
          <w:marLeft w:val="0"/>
          <w:marRight w:val="0"/>
          <w:marTop w:val="0"/>
          <w:marBottom w:val="0"/>
          <w:divBdr>
            <w:top w:val="none" w:sz="0" w:space="0" w:color="auto"/>
            <w:left w:val="none" w:sz="0" w:space="0" w:color="auto"/>
            <w:bottom w:val="none" w:sz="0" w:space="0" w:color="auto"/>
            <w:right w:val="none" w:sz="0" w:space="0" w:color="auto"/>
          </w:divBdr>
          <w:divsChild>
            <w:div w:id="232160679">
              <w:marLeft w:val="0"/>
              <w:marRight w:val="0"/>
              <w:marTop w:val="0"/>
              <w:marBottom w:val="0"/>
              <w:divBdr>
                <w:top w:val="none" w:sz="0" w:space="0" w:color="auto"/>
                <w:left w:val="none" w:sz="0" w:space="0" w:color="auto"/>
                <w:bottom w:val="none" w:sz="0" w:space="0" w:color="auto"/>
                <w:right w:val="none" w:sz="0" w:space="0" w:color="auto"/>
              </w:divBdr>
              <w:divsChild>
                <w:div w:id="33430991">
                  <w:marLeft w:val="0"/>
                  <w:marRight w:val="0"/>
                  <w:marTop w:val="0"/>
                  <w:marBottom w:val="0"/>
                  <w:divBdr>
                    <w:top w:val="none" w:sz="0" w:space="0" w:color="auto"/>
                    <w:left w:val="none" w:sz="0" w:space="0" w:color="auto"/>
                    <w:bottom w:val="none" w:sz="0" w:space="0" w:color="auto"/>
                    <w:right w:val="none" w:sz="0" w:space="0" w:color="auto"/>
                  </w:divBdr>
                  <w:divsChild>
                    <w:div w:id="1652053512">
                      <w:marLeft w:val="0"/>
                      <w:marRight w:val="0"/>
                      <w:marTop w:val="0"/>
                      <w:marBottom w:val="0"/>
                      <w:divBdr>
                        <w:top w:val="none" w:sz="0" w:space="0" w:color="auto"/>
                        <w:left w:val="none" w:sz="0" w:space="0" w:color="auto"/>
                        <w:bottom w:val="none" w:sz="0" w:space="0" w:color="auto"/>
                        <w:right w:val="none" w:sz="0" w:space="0" w:color="auto"/>
                      </w:divBdr>
                      <w:divsChild>
                        <w:div w:id="1320441">
                          <w:marLeft w:val="0"/>
                          <w:marRight w:val="0"/>
                          <w:marTop w:val="0"/>
                          <w:marBottom w:val="0"/>
                          <w:divBdr>
                            <w:top w:val="none" w:sz="0" w:space="0" w:color="auto"/>
                            <w:left w:val="none" w:sz="0" w:space="0" w:color="auto"/>
                            <w:bottom w:val="none" w:sz="0" w:space="0" w:color="auto"/>
                            <w:right w:val="none" w:sz="0" w:space="0" w:color="auto"/>
                          </w:divBdr>
                          <w:divsChild>
                            <w:div w:id="1357274045">
                              <w:marLeft w:val="0"/>
                              <w:marRight w:val="0"/>
                              <w:marTop w:val="0"/>
                              <w:marBottom w:val="0"/>
                              <w:divBdr>
                                <w:top w:val="none" w:sz="0" w:space="0" w:color="auto"/>
                                <w:left w:val="none" w:sz="0" w:space="0" w:color="auto"/>
                                <w:bottom w:val="none" w:sz="0" w:space="0" w:color="auto"/>
                                <w:right w:val="none" w:sz="0" w:space="0" w:color="auto"/>
                              </w:divBdr>
                              <w:divsChild>
                                <w:div w:id="210472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533984">
      <w:bodyDiv w:val="1"/>
      <w:marLeft w:val="0"/>
      <w:marRight w:val="0"/>
      <w:marTop w:val="0"/>
      <w:marBottom w:val="0"/>
      <w:divBdr>
        <w:top w:val="none" w:sz="0" w:space="0" w:color="auto"/>
        <w:left w:val="none" w:sz="0" w:space="0" w:color="auto"/>
        <w:bottom w:val="none" w:sz="0" w:space="0" w:color="auto"/>
        <w:right w:val="none" w:sz="0" w:space="0" w:color="auto"/>
      </w:divBdr>
    </w:div>
    <w:div w:id="2073119562">
      <w:bodyDiv w:val="1"/>
      <w:marLeft w:val="0"/>
      <w:marRight w:val="0"/>
      <w:marTop w:val="0"/>
      <w:marBottom w:val="0"/>
      <w:divBdr>
        <w:top w:val="none" w:sz="0" w:space="0" w:color="auto"/>
        <w:left w:val="none" w:sz="0" w:space="0" w:color="auto"/>
        <w:bottom w:val="none" w:sz="0" w:space="0" w:color="auto"/>
        <w:right w:val="none" w:sz="0" w:space="0" w:color="auto"/>
      </w:divBdr>
    </w:div>
    <w:div w:id="2090997656">
      <w:bodyDiv w:val="1"/>
      <w:marLeft w:val="0"/>
      <w:marRight w:val="0"/>
      <w:marTop w:val="0"/>
      <w:marBottom w:val="0"/>
      <w:divBdr>
        <w:top w:val="none" w:sz="0" w:space="0" w:color="auto"/>
        <w:left w:val="none" w:sz="0" w:space="0" w:color="auto"/>
        <w:bottom w:val="none" w:sz="0" w:space="0" w:color="auto"/>
        <w:right w:val="none" w:sz="0" w:space="0" w:color="auto"/>
      </w:divBdr>
    </w:div>
    <w:div w:id="2111588322">
      <w:bodyDiv w:val="1"/>
      <w:marLeft w:val="0"/>
      <w:marRight w:val="0"/>
      <w:marTop w:val="0"/>
      <w:marBottom w:val="0"/>
      <w:divBdr>
        <w:top w:val="none" w:sz="0" w:space="0" w:color="auto"/>
        <w:left w:val="none" w:sz="0" w:space="0" w:color="auto"/>
        <w:bottom w:val="none" w:sz="0" w:space="0" w:color="auto"/>
        <w:right w:val="none" w:sz="0" w:space="0" w:color="auto"/>
      </w:divBdr>
    </w:div>
    <w:div w:id="211373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na.abushanab@monash.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oud.a@qu.edu.q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57F4E-9387-49FB-8480-02E280938B66}">
  <ds:schemaRefs>
    <ds:schemaRef ds:uri="http://schemas.openxmlformats.org/officeDocument/2006/bibliography"/>
  </ds:schemaRefs>
</ds:datastoreItem>
</file>

<file path=docMetadata/LabelInfo.xml><?xml version="1.0" encoding="utf-8"?>
<clbl:labelList xmlns:clbl="http://schemas.microsoft.com/office/2020/mipLabelMetadata">
  <clbl:label id="{573f5887-035d-4765-8d10-97aaac8deb4a}" enabled="1" method="Standard" siteId="{f08ae827-76a0-4eda-8325-df208f3835ab}" contentBits="0" removed="0"/>
</clbl:labelList>
</file>

<file path=docProps/app.xml><?xml version="1.0" encoding="utf-8"?>
<Properties xmlns="http://schemas.openxmlformats.org/officeDocument/2006/extended-properties" xmlns:vt="http://schemas.openxmlformats.org/officeDocument/2006/docPropsVTypes">
  <Template>Normal.dotm</Template>
  <TotalTime>97</TotalTime>
  <Pages>43</Pages>
  <Words>12819</Words>
  <Characters>204882</Characters>
  <Application>Microsoft Office Word</Application>
  <DocSecurity>0</DocSecurity>
  <Lines>1707</Lines>
  <Paragraphs>434</Paragraphs>
  <ScaleCrop>false</ScaleCrop>
  <HeadingPairs>
    <vt:vector size="2" baseType="variant">
      <vt:variant>
        <vt:lpstr>Title</vt:lpstr>
      </vt:variant>
      <vt:variant>
        <vt:i4>1</vt:i4>
      </vt:variant>
    </vt:vector>
  </HeadingPairs>
  <TitlesOfParts>
    <vt:vector size="1" baseType="lpstr">
      <vt:lpstr/>
    </vt:vector>
  </TitlesOfParts>
  <Company>HMC</Company>
  <LinksUpToDate>false</LinksUpToDate>
  <CharactersWithSpaces>217267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H F Abushanab</dc:creator>
  <cp:keywords/>
  <dc:description/>
  <cp:lastModifiedBy>Dina Abushanab</cp:lastModifiedBy>
  <cp:revision>33</cp:revision>
  <dcterms:created xsi:type="dcterms:W3CDTF">2024-09-28T08:29:00Z</dcterms:created>
  <dcterms:modified xsi:type="dcterms:W3CDTF">2025-02-27T09:22:00Z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2023-12-24T04:30:32Z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1e525901-c734-4e83-bce4-c434805052d7</vt:lpwstr>
  </property>
  <property fmtid="{D5CDD505-2E9C-101B-9397-08002B2CF9AE}" pid="8" name="MSIP_Label_573f5887-035d-4765-8d10-97aaac8deb4a_ContentBits">
    <vt:lpwstr>0</vt:lpwstr>
  </property>
  <property fmtid="{D5CDD505-2E9C-101B-9397-08002B2CF9AE}" pid="9" name="Mendeley Recent Style Id 0_1">
    <vt:lpwstr>http://www.zotero.org/styles/antibiotics</vt:lpwstr>
  </property>
  <property fmtid="{D5CDD505-2E9C-101B-9397-08002B2CF9AE}" pid="10" name="Mendeley Recent Style Name 0_1">
    <vt:lpwstr>Antibiotics</vt:lpwstr>
  </property>
  <property fmtid="{D5CDD505-2E9C-101B-9397-08002B2CF9AE}" pid="11" name="Mendeley Recent Style Id 1_1">
    <vt:lpwstr>http://www.zotero.org/styles/bmj-open</vt:lpwstr>
  </property>
  <property fmtid="{D5CDD505-2E9C-101B-9397-08002B2CF9AE}" pid="12" name="Mendeley Recent Style Name 1_1">
    <vt:lpwstr>BMJ Open</vt:lpwstr>
  </property>
  <property fmtid="{D5CDD505-2E9C-101B-9397-08002B2CF9AE}" pid="13" name="Mendeley Recent Style Id 2_1">
    <vt:lpwstr>http://www.zotero.org/styles/harvard-cite-them-right</vt:lpwstr>
  </property>
  <property fmtid="{D5CDD505-2E9C-101B-9397-08002B2CF9AE}" pid="14" name="Mendeley Recent Style Name 2_1">
    <vt:lpwstr>Cite Them Right 10th edition - Harvard</vt:lpwstr>
  </property>
  <property fmtid="{D5CDD505-2E9C-101B-9397-08002B2CF9AE}" pid="15" name="Mendeley Recent Style Id 3_1">
    <vt:lpwstr>http://www.zotero.org/styles/diabetes-and-metabolism</vt:lpwstr>
  </property>
  <property fmtid="{D5CDD505-2E9C-101B-9397-08002B2CF9AE}" pid="16" name="Mendeley Recent Style Name 3_1">
    <vt:lpwstr>Diabetes &amp; Metabolism</vt:lpwstr>
  </property>
  <property fmtid="{D5CDD505-2E9C-101B-9397-08002B2CF9AE}" pid="17" name="Mendeley Recent Style Id 4_1">
    <vt:lpwstr>http://www.zotero.org/styles/diabetes-care</vt:lpwstr>
  </property>
  <property fmtid="{D5CDD505-2E9C-101B-9397-08002B2CF9AE}" pid="18" name="Mendeley Recent Style Name 4_1">
    <vt:lpwstr>Diabetes Care</vt:lpwstr>
  </property>
  <property fmtid="{D5CDD505-2E9C-101B-9397-08002B2CF9AE}" pid="19" name="Mendeley Recent Style Id 5_1">
    <vt:lpwstr>http://www.zotero.org/styles/diabetes-research-and-clinical-practice</vt:lpwstr>
  </property>
  <property fmtid="{D5CDD505-2E9C-101B-9397-08002B2CF9AE}" pid="20" name="Mendeley Recent Style Name 5_1">
    <vt:lpwstr>Diabetes Research and Clinical Practice</vt:lpwstr>
  </property>
  <property fmtid="{D5CDD505-2E9C-101B-9397-08002B2CF9AE}" pid="21" name="Mendeley Recent Style Id 6_1">
    <vt:lpwstr>http://www.zotero.org/styles/ieee</vt:lpwstr>
  </property>
  <property fmtid="{D5CDD505-2E9C-101B-9397-08002B2CF9AE}" pid="22" name="Mendeley Recent Style Name 6_1">
    <vt:lpwstr>IEEE</vt:lpwstr>
  </property>
  <property fmtid="{D5CDD505-2E9C-101B-9397-08002B2CF9AE}" pid="23" name="Mendeley Recent Style Id 7_1">
    <vt:lpwstr>http://www.zotero.org/styles/journal-of-pharmaceutical-policy-and-practice</vt:lpwstr>
  </property>
  <property fmtid="{D5CDD505-2E9C-101B-9397-08002B2CF9AE}" pid="24" name="Mendeley Recent Style Name 7_1">
    <vt:lpwstr>Journal of Pharmaceutical Policy and Practice</vt:lpwstr>
  </property>
  <property fmtid="{D5CDD505-2E9C-101B-9397-08002B2CF9AE}" pid="25" name="Mendeley Recent Style Id 8_1">
    <vt:lpwstr>http://www.zotero.org/styles/oxford-university-press-scimed-numeric</vt:lpwstr>
  </property>
  <property fmtid="{D5CDD505-2E9C-101B-9397-08002B2CF9AE}" pid="26" name="Mendeley Recent Style Name 8_1">
    <vt:lpwstr>Oxford University Press SciMed (numeric)</vt:lpwstr>
  </property>
  <property fmtid="{D5CDD505-2E9C-101B-9397-08002B2CF9AE}" pid="27" name="Mendeley Recent Style Id 9_1">
    <vt:lpwstr>http://www.zotero.org/styles/vancouver</vt:lpwstr>
  </property>
  <property fmtid="{D5CDD505-2E9C-101B-9397-08002B2CF9AE}" pid="28" name="Mendeley Recent Style Name 9_1">
    <vt:lpwstr>Vancouver</vt:lpwstr>
  </property>
  <property fmtid="{D5CDD505-2E9C-101B-9397-08002B2CF9AE}" pid="29" name="Mendeley Document_1">
    <vt:lpwstr>True</vt:lpwstr>
  </property>
  <property fmtid="{D5CDD505-2E9C-101B-9397-08002B2CF9AE}" pid="30" name="Mendeley Unique User Id_1">
    <vt:lpwstr>92c03e71-88ed-3357-9a5d-8d6f11bb1a77</vt:lpwstr>
  </property>
  <property fmtid="{D5CDD505-2E9C-101B-9397-08002B2CF9AE}" pid="31" name="Mendeley Citation Style_1">
    <vt:lpwstr>http://www.zotero.org/styles/vancouver</vt:lpwstr>
  </property>
  <property fmtid="{D5CDD505-2E9C-101B-9397-08002B2CF9AE}" pid="32" name="GrammarlyDocumentId">
    <vt:lpwstr>5657bdac78e2d93dd1adbc573b79265d6d3ccda143de9fc6b3618ad2eaf15dea</vt:lpwstr>
  </property>
</Properties>
</file>