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02CD8C" w14:textId="4DC6F3CD" w:rsidR="00AD0016" w:rsidRPr="00B70C14" w:rsidRDefault="00FE5C17" w:rsidP="006D09D0">
      <w:pPr>
        <w:spacing w:line="480" w:lineRule="auto"/>
        <w:contextualSpacing/>
        <w:jc w:val="center"/>
        <w:rPr>
          <w:rFonts w:ascii="Times New Roman" w:hAnsi="Times New Roman" w:cs="Times New Roman"/>
          <w:b/>
          <w:bCs/>
          <w:sz w:val="24"/>
          <w:szCs w:val="24"/>
          <w:lang w:val="en-US"/>
        </w:rPr>
      </w:pPr>
      <w:r>
        <w:rPr>
          <w:rFonts w:ascii="Times New Roman" w:hAnsi="Times New Roman" w:cs="Times New Roman"/>
          <w:b/>
          <w:bCs/>
          <w:sz w:val="24"/>
          <w:szCs w:val="24"/>
          <w:lang w:val="en-CA"/>
        </w:rPr>
        <w:t>Non-invasive s</w:t>
      </w:r>
      <w:r w:rsidRPr="009C435B">
        <w:rPr>
          <w:rFonts w:ascii="Times New Roman" w:hAnsi="Times New Roman" w:cs="Times New Roman"/>
          <w:b/>
          <w:bCs/>
          <w:sz w:val="24"/>
          <w:szCs w:val="24"/>
          <w:lang w:val="en-CA"/>
        </w:rPr>
        <w:t xml:space="preserve">ystemic viral delivery of </w:t>
      </w:r>
      <w:r>
        <w:rPr>
          <w:rFonts w:ascii="Times New Roman" w:hAnsi="Times New Roman" w:cs="Times New Roman"/>
          <w:b/>
          <w:bCs/>
          <w:sz w:val="24"/>
          <w:szCs w:val="24"/>
          <w:lang w:val="en-CA"/>
        </w:rPr>
        <w:t xml:space="preserve">human </w:t>
      </w:r>
      <w:r w:rsidRPr="009C435B">
        <w:rPr>
          <w:rFonts w:ascii="Times New Roman" w:hAnsi="Times New Roman" w:cs="Times New Roman"/>
          <w:b/>
          <w:bCs/>
          <w:sz w:val="24"/>
          <w:szCs w:val="24"/>
          <w:lang w:val="en-CA"/>
        </w:rPr>
        <w:t>alpha-synuclein mimi</w:t>
      </w:r>
      <w:r>
        <w:rPr>
          <w:rFonts w:ascii="Times New Roman" w:hAnsi="Times New Roman" w:cs="Times New Roman"/>
          <w:b/>
          <w:bCs/>
          <w:sz w:val="24"/>
          <w:szCs w:val="24"/>
          <w:lang w:val="en-CA"/>
        </w:rPr>
        <w:t>cs</w:t>
      </w:r>
      <w:r w:rsidRPr="009C435B">
        <w:rPr>
          <w:rFonts w:ascii="Times New Roman" w:hAnsi="Times New Roman" w:cs="Times New Roman"/>
          <w:b/>
          <w:bCs/>
          <w:sz w:val="24"/>
          <w:szCs w:val="24"/>
          <w:lang w:val="en-CA"/>
        </w:rPr>
        <w:t xml:space="preserve"> selective</w:t>
      </w:r>
      <w:r>
        <w:rPr>
          <w:rFonts w:ascii="Times New Roman" w:hAnsi="Times New Roman" w:cs="Times New Roman"/>
          <w:b/>
          <w:bCs/>
          <w:sz w:val="24"/>
          <w:szCs w:val="24"/>
          <w:lang w:val="en-CA"/>
        </w:rPr>
        <w:t xml:space="preserve"> and progressive</w:t>
      </w:r>
      <w:r w:rsidRPr="009C435B">
        <w:rPr>
          <w:rFonts w:ascii="Times New Roman" w:hAnsi="Times New Roman" w:cs="Times New Roman"/>
          <w:b/>
          <w:bCs/>
          <w:sz w:val="24"/>
          <w:szCs w:val="24"/>
          <w:lang w:val="en-CA"/>
        </w:rPr>
        <w:t xml:space="preserve"> neuropathology </w:t>
      </w:r>
      <w:r>
        <w:rPr>
          <w:rFonts w:ascii="Times New Roman" w:hAnsi="Times New Roman" w:cs="Times New Roman"/>
          <w:b/>
          <w:bCs/>
          <w:sz w:val="24"/>
          <w:szCs w:val="24"/>
          <w:lang w:val="en-CA"/>
        </w:rPr>
        <w:t>of</w:t>
      </w:r>
      <w:r w:rsidRPr="009C435B">
        <w:rPr>
          <w:rFonts w:ascii="Times New Roman" w:hAnsi="Times New Roman" w:cs="Times New Roman"/>
          <w:b/>
          <w:bCs/>
          <w:sz w:val="24"/>
          <w:szCs w:val="24"/>
          <w:lang w:val="en-CA"/>
        </w:rPr>
        <w:t xml:space="preserve"> Parkinson’s disease</w:t>
      </w:r>
      <w:r>
        <w:rPr>
          <w:rFonts w:ascii="Times New Roman" w:hAnsi="Times New Roman" w:cs="Times New Roman"/>
          <w:b/>
          <w:bCs/>
          <w:sz w:val="24"/>
          <w:szCs w:val="24"/>
          <w:lang w:val="en-CA"/>
        </w:rPr>
        <w:t xml:space="preserve"> in rodent brain</w:t>
      </w:r>
      <w:r w:rsidR="00D53445">
        <w:rPr>
          <w:rFonts w:ascii="Times New Roman" w:hAnsi="Times New Roman" w:cs="Times New Roman"/>
          <w:b/>
          <w:bCs/>
          <w:sz w:val="24"/>
          <w:szCs w:val="24"/>
          <w:lang w:val="en-CA"/>
        </w:rPr>
        <w:t>s</w:t>
      </w:r>
      <w:r w:rsidR="00AD0016" w:rsidRPr="00B70C14">
        <w:rPr>
          <w:rFonts w:ascii="Times New Roman" w:hAnsi="Times New Roman" w:cs="Times New Roman"/>
          <w:b/>
          <w:bCs/>
          <w:sz w:val="24"/>
          <w:szCs w:val="24"/>
          <w:lang w:val="en-US"/>
        </w:rPr>
        <w:t xml:space="preserve"> </w:t>
      </w:r>
    </w:p>
    <w:p w14:paraId="33733257" w14:textId="09919713" w:rsidR="00580394" w:rsidRPr="00B70C14" w:rsidRDefault="00580394" w:rsidP="006D09D0">
      <w:pPr>
        <w:spacing w:line="480" w:lineRule="auto"/>
        <w:contextualSpacing/>
        <w:jc w:val="both"/>
        <w:rPr>
          <w:rFonts w:ascii="Times New Roman" w:hAnsi="Times New Roman" w:cs="Times New Roman"/>
          <w:b/>
          <w:bCs/>
          <w:sz w:val="24"/>
          <w:szCs w:val="24"/>
          <w:lang w:val="en-US"/>
        </w:rPr>
      </w:pPr>
    </w:p>
    <w:p w14:paraId="4CD755B8" w14:textId="72EFBFCF" w:rsidR="00B70C14" w:rsidRPr="00B70C14" w:rsidRDefault="00B70C14" w:rsidP="006D09D0">
      <w:pPr>
        <w:spacing w:line="480" w:lineRule="auto"/>
        <w:contextualSpacing/>
        <w:jc w:val="both"/>
        <w:rPr>
          <w:rFonts w:ascii="Times New Roman" w:hAnsi="Times New Roman" w:cs="Times New Roman"/>
          <w:color w:val="000000"/>
          <w:sz w:val="24"/>
          <w:szCs w:val="24"/>
          <w:lang w:val="en-US"/>
        </w:rPr>
      </w:pPr>
      <w:r w:rsidRPr="00B70C14">
        <w:rPr>
          <w:rFonts w:ascii="Times New Roman" w:hAnsi="Times New Roman" w:cs="Times New Roman"/>
          <w:b/>
          <w:sz w:val="24"/>
          <w:szCs w:val="24"/>
          <w:lang w:val="en-US"/>
        </w:rPr>
        <w:t xml:space="preserve">Authors: </w:t>
      </w:r>
      <w:r w:rsidRPr="00B70C14">
        <w:rPr>
          <w:rFonts w:ascii="Times New Roman" w:hAnsi="Times New Roman" w:cs="Times New Roman"/>
          <w:color w:val="000000"/>
          <w:sz w:val="24"/>
          <w:szCs w:val="24"/>
          <w:lang w:val="en-US"/>
        </w:rPr>
        <w:t xml:space="preserve">Morgan </w:t>
      </w:r>
      <w:proofErr w:type="spellStart"/>
      <w:r w:rsidRPr="00B70C14">
        <w:rPr>
          <w:rFonts w:ascii="Times New Roman" w:hAnsi="Times New Roman" w:cs="Times New Roman"/>
          <w:color w:val="000000"/>
          <w:sz w:val="24"/>
          <w:szCs w:val="24"/>
          <w:lang w:val="en-US"/>
        </w:rPr>
        <w:t>Bérard</w:t>
      </w:r>
      <w:proofErr w:type="spellEnd"/>
      <w:r>
        <w:rPr>
          <w:rFonts w:ascii="Times New Roman" w:hAnsi="Times New Roman" w:cs="Times New Roman"/>
          <w:color w:val="000000"/>
          <w:sz w:val="24"/>
          <w:szCs w:val="24"/>
          <w:lang w:val="en-US"/>
        </w:rPr>
        <w:t xml:space="preserve"> </w:t>
      </w:r>
      <w:r w:rsidRPr="00B70C14">
        <w:rPr>
          <w:rFonts w:ascii="Times New Roman" w:hAnsi="Times New Roman" w:cs="Times New Roman"/>
          <w:color w:val="000000"/>
          <w:sz w:val="24"/>
          <w:szCs w:val="24"/>
          <w:vertAlign w:val="superscript"/>
          <w:lang w:val="en-US"/>
        </w:rPr>
        <w:t>1,2</w:t>
      </w:r>
      <w:r w:rsidRPr="00B70C14">
        <w:rPr>
          <w:rFonts w:ascii="Times New Roman" w:hAnsi="Times New Roman" w:cs="Times New Roman"/>
          <w:color w:val="000000"/>
          <w:sz w:val="24"/>
          <w:szCs w:val="24"/>
          <w:lang w:val="en-US"/>
        </w:rPr>
        <w:t>, Laura Martínez-</w:t>
      </w:r>
      <w:proofErr w:type="spellStart"/>
      <w:r w:rsidRPr="00B70C14">
        <w:rPr>
          <w:rFonts w:ascii="Times New Roman" w:hAnsi="Times New Roman" w:cs="Times New Roman"/>
          <w:color w:val="000000"/>
          <w:sz w:val="24"/>
          <w:szCs w:val="24"/>
          <w:lang w:val="en-US"/>
        </w:rPr>
        <w:t>Drudis</w:t>
      </w:r>
      <w:proofErr w:type="spellEnd"/>
      <w:r>
        <w:rPr>
          <w:rFonts w:ascii="Times New Roman" w:hAnsi="Times New Roman" w:cs="Times New Roman"/>
          <w:color w:val="000000"/>
          <w:sz w:val="24"/>
          <w:szCs w:val="24"/>
          <w:lang w:val="en-US"/>
        </w:rPr>
        <w:t xml:space="preserve"> </w:t>
      </w:r>
      <w:r w:rsidRPr="00B70C14">
        <w:rPr>
          <w:rFonts w:ascii="Times New Roman" w:hAnsi="Times New Roman" w:cs="Times New Roman"/>
          <w:color w:val="000000"/>
          <w:sz w:val="24"/>
          <w:szCs w:val="24"/>
          <w:vertAlign w:val="superscript"/>
          <w:lang w:val="en-US"/>
        </w:rPr>
        <w:t>1,2</w:t>
      </w:r>
      <w:r>
        <w:rPr>
          <w:rFonts w:ascii="Times New Roman" w:hAnsi="Times New Roman" w:cs="Times New Roman"/>
          <w:color w:val="000000"/>
          <w:sz w:val="24"/>
          <w:szCs w:val="24"/>
          <w:lang w:val="en-US"/>
        </w:rPr>
        <w:t>,</w:t>
      </w:r>
      <w:r w:rsidRPr="00B70C14">
        <w:rPr>
          <w:rFonts w:ascii="Times New Roman" w:hAnsi="Times New Roman" w:cs="Times New Roman"/>
          <w:color w:val="000000"/>
          <w:sz w:val="24"/>
          <w:szCs w:val="24"/>
          <w:lang w:val="en-US"/>
        </w:rPr>
        <w:t xml:space="preserve"> Razan </w:t>
      </w:r>
      <w:proofErr w:type="spellStart"/>
      <w:r w:rsidRPr="00B70C14">
        <w:rPr>
          <w:rFonts w:ascii="Times New Roman" w:hAnsi="Times New Roman" w:cs="Times New Roman"/>
          <w:color w:val="000000"/>
          <w:sz w:val="24"/>
          <w:szCs w:val="24"/>
          <w:lang w:val="en-US"/>
        </w:rPr>
        <w:t>Sheta</w:t>
      </w:r>
      <w:proofErr w:type="spellEnd"/>
      <w:r>
        <w:rPr>
          <w:rFonts w:ascii="Times New Roman" w:hAnsi="Times New Roman" w:cs="Times New Roman"/>
          <w:color w:val="000000"/>
          <w:sz w:val="24"/>
          <w:szCs w:val="24"/>
          <w:lang w:val="en-US"/>
        </w:rPr>
        <w:t xml:space="preserve"> </w:t>
      </w:r>
      <w:r w:rsidRPr="00B70C14">
        <w:rPr>
          <w:rFonts w:ascii="Times New Roman" w:hAnsi="Times New Roman" w:cs="Times New Roman"/>
          <w:color w:val="000000"/>
          <w:sz w:val="24"/>
          <w:szCs w:val="24"/>
          <w:vertAlign w:val="superscript"/>
          <w:lang w:val="en-US"/>
        </w:rPr>
        <w:t>1,2</w:t>
      </w:r>
      <w:r w:rsidRPr="00B70C14">
        <w:rPr>
          <w:rFonts w:ascii="Times New Roman" w:hAnsi="Times New Roman" w:cs="Times New Roman"/>
          <w:color w:val="000000"/>
          <w:sz w:val="24"/>
          <w:szCs w:val="24"/>
          <w:lang w:val="en-US"/>
        </w:rPr>
        <w:t>, Omar M. A. El-</w:t>
      </w:r>
      <w:proofErr w:type="spellStart"/>
      <w:r w:rsidRPr="00B70C14">
        <w:rPr>
          <w:rFonts w:ascii="Times New Roman" w:hAnsi="Times New Roman" w:cs="Times New Roman"/>
          <w:color w:val="000000"/>
          <w:sz w:val="24"/>
          <w:szCs w:val="24"/>
          <w:lang w:val="en-US"/>
        </w:rPr>
        <w:t>Agnaf</w:t>
      </w:r>
      <w:proofErr w:type="spellEnd"/>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vertAlign w:val="superscript"/>
          <w:lang w:val="en-US"/>
        </w:rPr>
        <w:t>3</w:t>
      </w:r>
      <w:r>
        <w:rPr>
          <w:rFonts w:ascii="Times New Roman" w:hAnsi="Times New Roman" w:cs="Times New Roman"/>
          <w:color w:val="000000"/>
          <w:sz w:val="24"/>
          <w:szCs w:val="24"/>
          <w:lang w:val="en-US"/>
        </w:rPr>
        <w:t>, Abid Oueslati</w:t>
      </w:r>
      <w:r w:rsidRPr="00B70C14">
        <w:rPr>
          <w:rFonts w:ascii="Times New Roman" w:hAnsi="Times New Roman" w:cs="Times New Roman"/>
          <w:color w:val="000000"/>
          <w:sz w:val="24"/>
          <w:szCs w:val="24"/>
          <w:vertAlign w:val="superscript"/>
          <w:lang w:val="en-US"/>
        </w:rPr>
        <w:t>1</w:t>
      </w:r>
      <w:r>
        <w:rPr>
          <w:rFonts w:ascii="Times New Roman" w:hAnsi="Times New Roman" w:cs="Times New Roman"/>
          <w:color w:val="000000"/>
          <w:sz w:val="24"/>
          <w:szCs w:val="24"/>
          <w:vertAlign w:val="superscript"/>
          <w:lang w:val="en-US"/>
        </w:rPr>
        <w:t xml:space="preserve"> </w:t>
      </w:r>
      <w:r w:rsidRPr="00B70C14">
        <w:rPr>
          <w:rFonts w:ascii="Times New Roman" w:hAnsi="Times New Roman" w:cs="Times New Roman"/>
          <w:color w:val="000000"/>
          <w:sz w:val="24"/>
          <w:szCs w:val="24"/>
          <w:vertAlign w:val="superscript"/>
          <w:lang w:val="en-US"/>
        </w:rPr>
        <w:t>,2</w:t>
      </w:r>
      <w:r>
        <w:rPr>
          <w:rFonts w:ascii="Times New Roman" w:hAnsi="Times New Roman" w:cs="Times New Roman"/>
          <w:color w:val="000000"/>
          <w:sz w:val="24"/>
          <w:szCs w:val="24"/>
          <w:lang w:val="en-US"/>
        </w:rPr>
        <w:t xml:space="preserve"> *</w:t>
      </w:r>
    </w:p>
    <w:p w14:paraId="7441A0F3" w14:textId="14C88F21" w:rsidR="00B70C14" w:rsidRPr="00B70C14" w:rsidRDefault="00B70C14" w:rsidP="006D09D0">
      <w:pPr>
        <w:spacing w:line="480" w:lineRule="auto"/>
        <w:contextualSpacing/>
        <w:jc w:val="both"/>
        <w:rPr>
          <w:rFonts w:ascii="Times New Roman" w:hAnsi="Times New Roman" w:cs="Times New Roman"/>
          <w:color w:val="000000"/>
          <w:sz w:val="24"/>
          <w:szCs w:val="24"/>
          <w:lang w:val="en-US"/>
        </w:rPr>
      </w:pPr>
    </w:p>
    <w:p w14:paraId="6D279A69" w14:textId="4FBDE2D2" w:rsidR="00B70C14" w:rsidRPr="00B70C14" w:rsidRDefault="00B70C14" w:rsidP="006D09D0">
      <w:pPr>
        <w:spacing w:line="480" w:lineRule="auto"/>
        <w:contextualSpacing/>
        <w:jc w:val="both"/>
        <w:rPr>
          <w:rFonts w:ascii="Times New Roman" w:hAnsi="Times New Roman" w:cs="Times New Roman"/>
          <w:color w:val="000000"/>
          <w:sz w:val="24"/>
          <w:szCs w:val="24"/>
          <w:lang w:val="en-US"/>
        </w:rPr>
      </w:pPr>
      <w:r w:rsidRPr="00B70C14">
        <w:rPr>
          <w:rFonts w:ascii="Times New Roman" w:hAnsi="Times New Roman" w:cs="Times New Roman"/>
          <w:color w:val="000000"/>
          <w:sz w:val="24"/>
          <w:szCs w:val="24"/>
          <w:vertAlign w:val="superscript"/>
          <w:lang w:val="en-US"/>
        </w:rPr>
        <w:t>1</w:t>
      </w:r>
      <w:r w:rsidRPr="00B70C14">
        <w:rPr>
          <w:rFonts w:ascii="Times New Roman" w:hAnsi="Times New Roman" w:cs="Times New Roman"/>
          <w:color w:val="000000"/>
          <w:sz w:val="24"/>
          <w:szCs w:val="24"/>
          <w:lang w:val="en-US"/>
        </w:rPr>
        <w:t xml:space="preserve">CHU de Québec Research Center, Axe Neurosciences. </w:t>
      </w:r>
      <w:r w:rsidRPr="00B70C14">
        <w:rPr>
          <w:rFonts w:ascii="Times New Roman" w:hAnsi="Times New Roman" w:cs="Times New Roman"/>
          <w:color w:val="000000"/>
          <w:sz w:val="24"/>
          <w:szCs w:val="24"/>
          <w:vertAlign w:val="superscript"/>
          <w:lang w:val="en-US"/>
        </w:rPr>
        <w:t>2</w:t>
      </w:r>
      <w:r w:rsidRPr="00B70C14">
        <w:rPr>
          <w:rFonts w:ascii="Times New Roman" w:hAnsi="Times New Roman" w:cs="Times New Roman"/>
          <w:color w:val="000000"/>
          <w:sz w:val="24"/>
          <w:szCs w:val="24"/>
          <w:lang w:val="en-US"/>
        </w:rPr>
        <w:t xml:space="preserve">Department of Molecular Medicine, Faculty of Medicine, Université Laval, Quebec City, Canada. </w:t>
      </w:r>
      <w:r>
        <w:rPr>
          <w:rFonts w:ascii="Times New Roman" w:hAnsi="Times New Roman" w:cs="Times New Roman"/>
          <w:color w:val="000000"/>
          <w:sz w:val="24"/>
          <w:szCs w:val="24"/>
          <w:vertAlign w:val="superscript"/>
          <w:lang w:val="en-US"/>
        </w:rPr>
        <w:t>3</w:t>
      </w:r>
      <w:r w:rsidRPr="00B70C14">
        <w:rPr>
          <w:rFonts w:ascii="Times New Roman" w:hAnsi="Times New Roman" w:cs="Times New Roman"/>
          <w:color w:val="000000"/>
          <w:sz w:val="24"/>
          <w:szCs w:val="24"/>
          <w:lang w:val="en-US"/>
        </w:rPr>
        <w:t>Neurological Disorders Research Center, Qatar Biomedical Research Institute, Hamad Bin Khalifa University, Qatar Foundation, Doha 34110, Qatar</w:t>
      </w:r>
    </w:p>
    <w:p w14:paraId="4A3A00FA" w14:textId="2E445156" w:rsidR="00B70C14" w:rsidRPr="00B70C14" w:rsidRDefault="00B70C14" w:rsidP="006D09D0">
      <w:pPr>
        <w:spacing w:line="480" w:lineRule="auto"/>
        <w:contextualSpacing/>
        <w:jc w:val="both"/>
        <w:rPr>
          <w:rFonts w:ascii="Times New Roman" w:hAnsi="Times New Roman" w:cs="Times New Roman"/>
          <w:color w:val="000000"/>
          <w:sz w:val="24"/>
          <w:szCs w:val="24"/>
          <w:lang w:val="en-US"/>
        </w:rPr>
      </w:pPr>
    </w:p>
    <w:p w14:paraId="74955F94" w14:textId="3B4159D8" w:rsidR="00B70C14" w:rsidRPr="00807CA3" w:rsidRDefault="00B70C14" w:rsidP="006D09D0">
      <w:pPr>
        <w:snapToGrid w:val="0"/>
        <w:spacing w:after="120" w:line="480" w:lineRule="auto"/>
        <w:jc w:val="both"/>
        <w:rPr>
          <w:rFonts w:ascii="Times New Roman" w:hAnsi="Times New Roman"/>
          <w:color w:val="000000"/>
          <w:sz w:val="24"/>
        </w:rPr>
      </w:pPr>
      <w:r w:rsidRPr="00807CA3">
        <w:rPr>
          <w:rFonts w:ascii="Times New Roman" w:hAnsi="Times New Roman"/>
          <w:b/>
          <w:color w:val="000000"/>
          <w:sz w:val="24"/>
        </w:rPr>
        <w:t xml:space="preserve">* </w:t>
      </w:r>
      <w:proofErr w:type="spellStart"/>
      <w:proofErr w:type="gramStart"/>
      <w:r w:rsidRPr="00807CA3">
        <w:rPr>
          <w:rFonts w:ascii="Times New Roman" w:hAnsi="Times New Roman"/>
          <w:color w:val="000000"/>
          <w:sz w:val="24"/>
        </w:rPr>
        <w:t>Corresponden</w:t>
      </w:r>
      <w:r w:rsidR="007B05CB" w:rsidRPr="00807CA3">
        <w:rPr>
          <w:rFonts w:ascii="Times New Roman" w:hAnsi="Times New Roman"/>
          <w:color w:val="000000"/>
          <w:sz w:val="24"/>
        </w:rPr>
        <w:t>ce</w:t>
      </w:r>
      <w:proofErr w:type="spellEnd"/>
      <w:r w:rsidR="007B05CB" w:rsidRPr="00807CA3">
        <w:rPr>
          <w:rFonts w:ascii="Times New Roman" w:hAnsi="Times New Roman"/>
          <w:color w:val="000000"/>
          <w:sz w:val="24"/>
        </w:rPr>
        <w:t>:</w:t>
      </w:r>
      <w:proofErr w:type="gramEnd"/>
      <w:r w:rsidR="007B05CB" w:rsidRPr="00807CA3">
        <w:rPr>
          <w:rFonts w:ascii="Times New Roman" w:hAnsi="Times New Roman"/>
          <w:color w:val="000000"/>
          <w:sz w:val="24"/>
        </w:rPr>
        <w:t xml:space="preserve"> abid.oueslati.1@ulaval.ca</w:t>
      </w:r>
    </w:p>
    <w:p w14:paraId="0DF113E8" w14:textId="77777777" w:rsidR="00B70C14" w:rsidRPr="00807CA3" w:rsidRDefault="00B70C14" w:rsidP="006D09D0">
      <w:pPr>
        <w:spacing w:line="480" w:lineRule="auto"/>
        <w:contextualSpacing/>
        <w:rPr>
          <w:color w:val="000000"/>
          <w:sz w:val="24"/>
        </w:rPr>
      </w:pPr>
    </w:p>
    <w:p w14:paraId="3003B4A1" w14:textId="5E686735" w:rsidR="00F612EF" w:rsidRPr="00807CA3" w:rsidRDefault="00F612EF" w:rsidP="006D09D0">
      <w:pPr>
        <w:spacing w:line="480" w:lineRule="auto"/>
        <w:contextualSpacing/>
        <w:rPr>
          <w:rFonts w:ascii="Times New Roman" w:hAnsi="Times New Roman"/>
          <w:color w:val="000000"/>
          <w:sz w:val="24"/>
        </w:rPr>
      </w:pPr>
      <w:r w:rsidRPr="00807CA3">
        <w:rPr>
          <w:rFonts w:ascii="Times New Roman" w:hAnsi="Times New Roman"/>
          <w:color w:val="000000"/>
          <w:sz w:val="24"/>
        </w:rPr>
        <w:t xml:space="preserve">Morgan </w:t>
      </w:r>
      <w:proofErr w:type="gramStart"/>
      <w:r w:rsidRPr="00807CA3">
        <w:rPr>
          <w:rFonts w:ascii="Times New Roman" w:hAnsi="Times New Roman"/>
          <w:color w:val="000000"/>
          <w:sz w:val="24"/>
        </w:rPr>
        <w:t>Bérard:</w:t>
      </w:r>
      <w:proofErr w:type="gramEnd"/>
      <w:r w:rsidRPr="00807CA3">
        <w:rPr>
          <w:rFonts w:ascii="Times New Roman" w:hAnsi="Times New Roman"/>
          <w:color w:val="000000"/>
          <w:sz w:val="24"/>
        </w:rPr>
        <w:t xml:space="preserve"> morgan.berard@crchudequebec.ulaval.ca</w:t>
      </w:r>
    </w:p>
    <w:p w14:paraId="242DCF59" w14:textId="5F79A52C" w:rsidR="00F612EF" w:rsidRPr="00807CA3" w:rsidRDefault="00F612EF" w:rsidP="006D09D0">
      <w:pPr>
        <w:spacing w:line="480" w:lineRule="auto"/>
        <w:contextualSpacing/>
        <w:rPr>
          <w:rFonts w:ascii="Times New Roman" w:hAnsi="Times New Roman"/>
          <w:color w:val="000000"/>
          <w:sz w:val="24"/>
        </w:rPr>
      </w:pPr>
      <w:r w:rsidRPr="00807CA3">
        <w:rPr>
          <w:rFonts w:ascii="Times New Roman" w:hAnsi="Times New Roman"/>
          <w:color w:val="000000"/>
          <w:sz w:val="24"/>
        </w:rPr>
        <w:t xml:space="preserve">Laura </w:t>
      </w:r>
      <w:proofErr w:type="spellStart"/>
      <w:r w:rsidRPr="00807CA3">
        <w:rPr>
          <w:rFonts w:ascii="Times New Roman" w:hAnsi="Times New Roman"/>
          <w:color w:val="000000"/>
          <w:sz w:val="24"/>
        </w:rPr>
        <w:t>Martínez-</w:t>
      </w:r>
      <w:proofErr w:type="gramStart"/>
      <w:r w:rsidRPr="00807CA3">
        <w:rPr>
          <w:rFonts w:ascii="Times New Roman" w:hAnsi="Times New Roman"/>
          <w:color w:val="000000"/>
          <w:sz w:val="24"/>
        </w:rPr>
        <w:t>Drudis</w:t>
      </w:r>
      <w:proofErr w:type="spellEnd"/>
      <w:r w:rsidRPr="00807CA3">
        <w:rPr>
          <w:rFonts w:ascii="Times New Roman" w:hAnsi="Times New Roman"/>
          <w:color w:val="000000"/>
          <w:sz w:val="24"/>
        </w:rPr>
        <w:t>:</w:t>
      </w:r>
      <w:proofErr w:type="gramEnd"/>
      <w:r w:rsidRPr="00807CA3">
        <w:rPr>
          <w:rFonts w:ascii="Times New Roman" w:hAnsi="Times New Roman"/>
          <w:color w:val="000000"/>
          <w:sz w:val="24"/>
        </w:rPr>
        <w:t xml:space="preserve"> laura.martinez-drudis.1@ulaval.ca</w:t>
      </w:r>
    </w:p>
    <w:p w14:paraId="4C79D8E0" w14:textId="71F5A31F" w:rsidR="00F612EF" w:rsidRDefault="00F612EF" w:rsidP="006D09D0">
      <w:pPr>
        <w:spacing w:line="480" w:lineRule="auto"/>
        <w:contextualSpacing/>
        <w:rPr>
          <w:rFonts w:ascii="Times New Roman" w:hAnsi="Times New Roman" w:cs="Times New Roman"/>
          <w:color w:val="000000"/>
          <w:sz w:val="24"/>
          <w:szCs w:val="24"/>
          <w:lang w:val="en-US"/>
        </w:rPr>
      </w:pPr>
      <w:r w:rsidRPr="00B70C14">
        <w:rPr>
          <w:rFonts w:ascii="Times New Roman" w:hAnsi="Times New Roman" w:cs="Times New Roman"/>
          <w:color w:val="000000"/>
          <w:sz w:val="24"/>
          <w:szCs w:val="24"/>
          <w:lang w:val="en-US"/>
        </w:rPr>
        <w:t xml:space="preserve">Razan </w:t>
      </w:r>
      <w:proofErr w:type="spellStart"/>
      <w:r w:rsidRPr="00B70C14">
        <w:rPr>
          <w:rFonts w:ascii="Times New Roman" w:hAnsi="Times New Roman" w:cs="Times New Roman"/>
          <w:color w:val="000000"/>
          <w:sz w:val="24"/>
          <w:szCs w:val="24"/>
          <w:lang w:val="en-US"/>
        </w:rPr>
        <w:t>Sheta</w:t>
      </w:r>
      <w:proofErr w:type="spellEnd"/>
      <w:r>
        <w:rPr>
          <w:rFonts w:ascii="Times New Roman" w:hAnsi="Times New Roman" w:cs="Times New Roman"/>
          <w:color w:val="000000"/>
          <w:sz w:val="24"/>
          <w:szCs w:val="24"/>
          <w:lang w:val="en-US"/>
        </w:rPr>
        <w:t xml:space="preserve">: </w:t>
      </w:r>
      <w:r w:rsidRPr="00F612EF">
        <w:rPr>
          <w:rFonts w:ascii="Times New Roman" w:hAnsi="Times New Roman" w:cs="Times New Roman"/>
          <w:color w:val="000000"/>
          <w:sz w:val="24"/>
          <w:szCs w:val="24"/>
          <w:lang w:val="en-US"/>
        </w:rPr>
        <w:t>razan.sheta.1@ulaval.ca</w:t>
      </w:r>
    </w:p>
    <w:p w14:paraId="55CFFD7A" w14:textId="73ABB69F" w:rsidR="00481FCB" w:rsidRPr="00807CA3" w:rsidRDefault="00F612EF" w:rsidP="006D09D0">
      <w:pPr>
        <w:spacing w:line="480" w:lineRule="auto"/>
        <w:contextualSpacing/>
        <w:rPr>
          <w:rFonts w:ascii="Times New Roman" w:hAnsi="Times New Roman"/>
          <w:b/>
          <w:sz w:val="24"/>
        </w:rPr>
      </w:pPr>
      <w:r w:rsidRPr="00807CA3">
        <w:rPr>
          <w:rFonts w:ascii="Times New Roman" w:hAnsi="Times New Roman"/>
          <w:color w:val="000000"/>
          <w:sz w:val="24"/>
        </w:rPr>
        <w:t>Omar M. A. El-</w:t>
      </w:r>
      <w:proofErr w:type="spellStart"/>
      <w:proofErr w:type="gramStart"/>
      <w:r w:rsidRPr="00807CA3">
        <w:rPr>
          <w:rFonts w:ascii="Times New Roman" w:hAnsi="Times New Roman"/>
          <w:color w:val="000000"/>
          <w:sz w:val="24"/>
        </w:rPr>
        <w:t>Agnaf</w:t>
      </w:r>
      <w:proofErr w:type="spellEnd"/>
      <w:r w:rsidRPr="00807CA3">
        <w:rPr>
          <w:rFonts w:ascii="Times New Roman" w:hAnsi="Times New Roman"/>
          <w:color w:val="000000"/>
          <w:sz w:val="24"/>
        </w:rPr>
        <w:t>:</w:t>
      </w:r>
      <w:proofErr w:type="gramEnd"/>
      <w:r w:rsidRPr="00807CA3">
        <w:rPr>
          <w:rFonts w:ascii="Times New Roman" w:hAnsi="Times New Roman"/>
          <w:color w:val="000000"/>
          <w:sz w:val="24"/>
        </w:rPr>
        <w:t xml:space="preserve"> oelagnaf@hbku.edu.qa</w:t>
      </w:r>
    </w:p>
    <w:p w14:paraId="488A32C7" w14:textId="7B78C394" w:rsidR="00481FCB" w:rsidRPr="00F612EF" w:rsidRDefault="00F612EF" w:rsidP="006D09D0">
      <w:pPr>
        <w:spacing w:line="480" w:lineRule="auto"/>
        <w:contextualSpacing/>
        <w:rPr>
          <w:rFonts w:ascii="Times New Roman" w:hAnsi="Times New Roman" w:cs="Times New Roman"/>
          <w:sz w:val="24"/>
          <w:szCs w:val="24"/>
          <w:lang w:val="en-US"/>
        </w:rPr>
      </w:pPr>
      <w:r w:rsidRPr="00F612EF">
        <w:rPr>
          <w:rFonts w:ascii="Times New Roman" w:hAnsi="Times New Roman" w:cs="Times New Roman"/>
          <w:sz w:val="24"/>
          <w:szCs w:val="24"/>
          <w:lang w:val="en-US"/>
        </w:rPr>
        <w:t xml:space="preserve">Abid </w:t>
      </w:r>
      <w:proofErr w:type="spellStart"/>
      <w:r w:rsidRPr="00F612EF">
        <w:rPr>
          <w:rFonts w:ascii="Times New Roman" w:hAnsi="Times New Roman" w:cs="Times New Roman"/>
          <w:sz w:val="24"/>
          <w:szCs w:val="24"/>
          <w:lang w:val="en-US"/>
        </w:rPr>
        <w:t>Oueslati</w:t>
      </w:r>
      <w:proofErr w:type="spellEnd"/>
      <w:r w:rsidRPr="00F612EF">
        <w:rPr>
          <w:rFonts w:ascii="Times New Roman" w:hAnsi="Times New Roman" w:cs="Times New Roman"/>
          <w:sz w:val="24"/>
          <w:szCs w:val="24"/>
          <w:lang w:val="en-US"/>
        </w:rPr>
        <w:t>: abid.oueslati.1@ulaval.ca</w:t>
      </w:r>
    </w:p>
    <w:p w14:paraId="190CC1F3" w14:textId="19793882" w:rsidR="00481FCB" w:rsidRDefault="00481FCB" w:rsidP="006D09D0">
      <w:pPr>
        <w:spacing w:line="480" w:lineRule="auto"/>
        <w:contextualSpacing/>
        <w:rPr>
          <w:rFonts w:ascii="Times New Roman" w:hAnsi="Times New Roman" w:cs="Times New Roman"/>
          <w:b/>
          <w:bCs/>
          <w:sz w:val="24"/>
          <w:szCs w:val="24"/>
          <w:lang w:val="en-US"/>
        </w:rPr>
      </w:pPr>
    </w:p>
    <w:p w14:paraId="5A7993AA" w14:textId="0522C2B1" w:rsidR="00481FCB" w:rsidRDefault="00481FCB" w:rsidP="006D09D0">
      <w:pPr>
        <w:spacing w:line="480" w:lineRule="auto"/>
        <w:contextualSpacing/>
        <w:rPr>
          <w:rFonts w:ascii="Times New Roman" w:hAnsi="Times New Roman" w:cs="Times New Roman"/>
          <w:b/>
          <w:bCs/>
          <w:sz w:val="24"/>
          <w:szCs w:val="24"/>
          <w:lang w:val="en-US"/>
        </w:rPr>
      </w:pPr>
    </w:p>
    <w:p w14:paraId="2193C34A" w14:textId="3CB7B032" w:rsidR="00481FCB" w:rsidRDefault="00481FCB" w:rsidP="006D09D0">
      <w:pPr>
        <w:spacing w:line="480" w:lineRule="auto"/>
        <w:contextualSpacing/>
        <w:rPr>
          <w:rFonts w:ascii="Times New Roman" w:hAnsi="Times New Roman" w:cs="Times New Roman"/>
          <w:b/>
          <w:bCs/>
          <w:sz w:val="24"/>
          <w:szCs w:val="24"/>
          <w:lang w:val="en-US"/>
        </w:rPr>
      </w:pPr>
    </w:p>
    <w:p w14:paraId="6DEF3E7C" w14:textId="0E3D1076" w:rsidR="00481FCB" w:rsidRDefault="00481FCB" w:rsidP="006D09D0">
      <w:pPr>
        <w:spacing w:line="480" w:lineRule="auto"/>
        <w:contextualSpacing/>
        <w:rPr>
          <w:rFonts w:ascii="Times New Roman" w:hAnsi="Times New Roman" w:cs="Times New Roman"/>
          <w:b/>
          <w:bCs/>
          <w:sz w:val="24"/>
          <w:szCs w:val="24"/>
          <w:lang w:val="en-US"/>
        </w:rPr>
      </w:pPr>
    </w:p>
    <w:p w14:paraId="57AD4A9E" w14:textId="2E1481BE" w:rsidR="00481FCB" w:rsidRDefault="00481FCB" w:rsidP="006D09D0">
      <w:pPr>
        <w:spacing w:line="480" w:lineRule="auto"/>
        <w:contextualSpacing/>
        <w:rPr>
          <w:rFonts w:ascii="Times New Roman" w:hAnsi="Times New Roman" w:cs="Times New Roman"/>
          <w:b/>
          <w:bCs/>
          <w:sz w:val="24"/>
          <w:szCs w:val="24"/>
          <w:lang w:val="en-US"/>
        </w:rPr>
      </w:pPr>
    </w:p>
    <w:p w14:paraId="63C2108A" w14:textId="27017904" w:rsidR="00481FCB" w:rsidRDefault="00481FCB" w:rsidP="006D09D0">
      <w:pPr>
        <w:spacing w:line="480" w:lineRule="auto"/>
        <w:contextualSpacing/>
        <w:rPr>
          <w:rFonts w:ascii="Times New Roman" w:hAnsi="Times New Roman" w:cs="Times New Roman"/>
          <w:b/>
          <w:bCs/>
          <w:sz w:val="24"/>
          <w:szCs w:val="24"/>
          <w:lang w:val="en-US"/>
        </w:rPr>
      </w:pPr>
    </w:p>
    <w:p w14:paraId="36B39629" w14:textId="77777777" w:rsidR="00481FCB" w:rsidRDefault="00481FCB" w:rsidP="006D09D0">
      <w:pPr>
        <w:spacing w:line="480" w:lineRule="auto"/>
        <w:contextualSpacing/>
        <w:rPr>
          <w:rFonts w:ascii="Times New Roman" w:hAnsi="Times New Roman" w:cs="Times New Roman"/>
          <w:b/>
          <w:bCs/>
          <w:sz w:val="24"/>
          <w:szCs w:val="24"/>
          <w:lang w:val="en-US"/>
        </w:rPr>
      </w:pPr>
    </w:p>
    <w:p w14:paraId="5E369E6C" w14:textId="49B592DD" w:rsidR="00581B05" w:rsidRPr="00B70C14" w:rsidRDefault="00581B05" w:rsidP="006D09D0">
      <w:pPr>
        <w:spacing w:line="480" w:lineRule="auto"/>
        <w:contextualSpacing/>
        <w:rPr>
          <w:rFonts w:ascii="Times New Roman" w:hAnsi="Times New Roman" w:cs="Times New Roman"/>
          <w:b/>
          <w:bCs/>
          <w:sz w:val="28"/>
          <w:szCs w:val="28"/>
          <w:lang w:val="en-US"/>
        </w:rPr>
      </w:pPr>
      <w:r w:rsidRPr="00B70C14">
        <w:rPr>
          <w:rFonts w:ascii="Times New Roman" w:hAnsi="Times New Roman" w:cs="Times New Roman"/>
          <w:b/>
          <w:bCs/>
          <w:sz w:val="28"/>
          <w:szCs w:val="28"/>
          <w:lang w:val="en-US"/>
        </w:rPr>
        <w:lastRenderedPageBreak/>
        <w:t>Abstr</w:t>
      </w:r>
      <w:r w:rsidR="00B45AA2" w:rsidRPr="00B70C14">
        <w:rPr>
          <w:rFonts w:ascii="Times New Roman" w:hAnsi="Times New Roman" w:cs="Times New Roman"/>
          <w:b/>
          <w:bCs/>
          <w:sz w:val="28"/>
          <w:szCs w:val="28"/>
          <w:lang w:val="en-US"/>
        </w:rPr>
        <w:t>a</w:t>
      </w:r>
      <w:r w:rsidRPr="00B70C14">
        <w:rPr>
          <w:rFonts w:ascii="Times New Roman" w:hAnsi="Times New Roman" w:cs="Times New Roman"/>
          <w:b/>
          <w:bCs/>
          <w:sz w:val="28"/>
          <w:szCs w:val="28"/>
          <w:lang w:val="en-US"/>
        </w:rPr>
        <w:t>ct</w:t>
      </w:r>
    </w:p>
    <w:p w14:paraId="5B33D2FA" w14:textId="77777777" w:rsidR="001D0E0E" w:rsidRDefault="00B27807" w:rsidP="006D09D0">
      <w:pPr>
        <w:spacing w:line="480" w:lineRule="auto"/>
        <w:contextualSpacing/>
        <w:jc w:val="both"/>
        <w:rPr>
          <w:rFonts w:ascii="Times New Roman" w:hAnsi="Times New Roman" w:cs="Times New Roman"/>
          <w:sz w:val="24"/>
          <w:szCs w:val="24"/>
          <w:lang w:val="en-US"/>
        </w:rPr>
      </w:pPr>
      <w:r w:rsidRPr="00B27807">
        <w:rPr>
          <w:rFonts w:ascii="Times New Roman" w:hAnsi="Times New Roman" w:cs="Times New Roman"/>
          <w:b/>
          <w:bCs/>
          <w:sz w:val="24"/>
          <w:szCs w:val="24"/>
          <w:lang w:val="en-US"/>
        </w:rPr>
        <w:t>Background:</w:t>
      </w:r>
    </w:p>
    <w:p w14:paraId="50BBCA76" w14:textId="522F8C1D" w:rsidR="00B27807" w:rsidRDefault="00D718E0" w:rsidP="006D09D0">
      <w:pPr>
        <w:spacing w:line="480" w:lineRule="auto"/>
        <w:contextualSpacing/>
        <w:jc w:val="both"/>
        <w:rPr>
          <w:rFonts w:ascii="Times New Roman" w:hAnsi="Times New Roman" w:cs="Times New Roman"/>
          <w:sz w:val="24"/>
          <w:szCs w:val="24"/>
          <w:lang w:val="en-US"/>
        </w:rPr>
      </w:pPr>
      <w:r w:rsidRPr="00B70C14">
        <w:rPr>
          <w:rFonts w:ascii="Times New Roman" w:hAnsi="Times New Roman" w:cs="Times New Roman"/>
          <w:sz w:val="24"/>
          <w:szCs w:val="24"/>
          <w:lang w:val="en-US"/>
        </w:rPr>
        <w:t>Alp</w:t>
      </w:r>
      <w:r w:rsidR="00777576" w:rsidRPr="00B70C14">
        <w:rPr>
          <w:rFonts w:ascii="Times New Roman" w:hAnsi="Times New Roman" w:cs="Times New Roman"/>
          <w:sz w:val="24"/>
          <w:szCs w:val="24"/>
          <w:lang w:val="en-US"/>
        </w:rPr>
        <w:t>h</w:t>
      </w:r>
      <w:r w:rsidR="00781045" w:rsidRPr="00B70C14">
        <w:rPr>
          <w:rFonts w:ascii="Times New Roman" w:hAnsi="Times New Roman" w:cs="Times New Roman"/>
          <w:sz w:val="24"/>
          <w:szCs w:val="24"/>
          <w:lang w:val="en-US"/>
        </w:rPr>
        <w:t>a-syn</w:t>
      </w:r>
      <w:r w:rsidRPr="00B70C14">
        <w:rPr>
          <w:rFonts w:ascii="Times New Roman" w:hAnsi="Times New Roman" w:cs="Times New Roman"/>
          <w:sz w:val="24"/>
          <w:szCs w:val="24"/>
          <w:lang w:val="en-US"/>
        </w:rPr>
        <w:t>uclein</w:t>
      </w:r>
      <w:r w:rsidR="00274B87" w:rsidRPr="00B70C14">
        <w:rPr>
          <w:rFonts w:ascii="Times New Roman" w:hAnsi="Times New Roman" w:cs="Times New Roman"/>
          <w:sz w:val="24"/>
          <w:szCs w:val="24"/>
          <w:lang w:val="en-US"/>
        </w:rPr>
        <w:t xml:space="preserve"> (</w:t>
      </w:r>
      <w:r w:rsidR="00274B87" w:rsidRPr="00B70C14">
        <w:rPr>
          <w:rFonts w:ascii="Times New Roman" w:hAnsi="Times New Roman" w:cs="Times New Roman"/>
          <w:sz w:val="24"/>
          <w:szCs w:val="24"/>
          <w:lang w:val="en-US"/>
        </w:rPr>
        <w:sym w:font="Symbol" w:char="F061"/>
      </w:r>
      <w:r w:rsidR="00274B87" w:rsidRPr="00B70C14">
        <w:rPr>
          <w:rFonts w:ascii="Times New Roman" w:hAnsi="Times New Roman" w:cs="Times New Roman"/>
          <w:sz w:val="24"/>
          <w:szCs w:val="24"/>
          <w:lang w:val="en-US"/>
        </w:rPr>
        <w:t>-syn)</w:t>
      </w:r>
      <w:r w:rsidRPr="00B70C14">
        <w:rPr>
          <w:rFonts w:ascii="Times New Roman" w:hAnsi="Times New Roman" w:cs="Times New Roman"/>
          <w:sz w:val="24"/>
          <w:szCs w:val="24"/>
          <w:lang w:val="en-US"/>
        </w:rPr>
        <w:t xml:space="preserve"> aggregation into proteinaceous intraneuronal inclusions, called Lewy bodies</w:t>
      </w:r>
      <w:r w:rsidR="000F1262" w:rsidRPr="00B70C14">
        <w:rPr>
          <w:rFonts w:ascii="Times New Roman" w:hAnsi="Times New Roman" w:cs="Times New Roman"/>
          <w:sz w:val="24"/>
          <w:szCs w:val="24"/>
          <w:lang w:val="en-US"/>
        </w:rPr>
        <w:t xml:space="preserve"> (LBs)</w:t>
      </w:r>
      <w:r w:rsidRPr="00B70C14">
        <w:rPr>
          <w:rFonts w:ascii="Times New Roman" w:hAnsi="Times New Roman" w:cs="Times New Roman"/>
          <w:sz w:val="24"/>
          <w:szCs w:val="24"/>
          <w:lang w:val="en-US"/>
        </w:rPr>
        <w:t>, is the neuropathological hallmark of Parkinson’s disease (PD) and related synuclein</w:t>
      </w:r>
      <w:r w:rsidR="00130D50" w:rsidRPr="00B70C14">
        <w:rPr>
          <w:rFonts w:ascii="Times New Roman" w:hAnsi="Times New Roman" w:cs="Times New Roman"/>
          <w:sz w:val="24"/>
          <w:szCs w:val="24"/>
          <w:lang w:val="en-US"/>
        </w:rPr>
        <w:t>o</w:t>
      </w:r>
      <w:r w:rsidRPr="00B70C14">
        <w:rPr>
          <w:rFonts w:ascii="Times New Roman" w:hAnsi="Times New Roman" w:cs="Times New Roman"/>
          <w:sz w:val="24"/>
          <w:szCs w:val="24"/>
          <w:lang w:val="en-US"/>
        </w:rPr>
        <w:t xml:space="preserve">pathies. However, the exact role of </w:t>
      </w:r>
      <w:r w:rsidR="00274B87" w:rsidRPr="00B70C14">
        <w:rPr>
          <w:rFonts w:ascii="Times New Roman" w:hAnsi="Times New Roman" w:cs="Times New Roman"/>
          <w:sz w:val="24"/>
          <w:szCs w:val="24"/>
          <w:lang w:val="en-US"/>
        </w:rPr>
        <w:sym w:font="Symbol" w:char="F061"/>
      </w:r>
      <w:r w:rsidR="00274B87" w:rsidRPr="00B70C14">
        <w:rPr>
          <w:rFonts w:ascii="Times New Roman" w:hAnsi="Times New Roman" w:cs="Times New Roman"/>
          <w:sz w:val="24"/>
          <w:szCs w:val="24"/>
          <w:lang w:val="en-US"/>
        </w:rPr>
        <w:t xml:space="preserve">-syn </w:t>
      </w:r>
      <w:r w:rsidRPr="00B70C14">
        <w:rPr>
          <w:rFonts w:ascii="Times New Roman" w:hAnsi="Times New Roman" w:cs="Times New Roman"/>
          <w:sz w:val="24"/>
          <w:szCs w:val="24"/>
          <w:lang w:val="en-US"/>
        </w:rPr>
        <w:t>inclusion</w:t>
      </w:r>
      <w:r w:rsidR="00274B87" w:rsidRPr="00B70C14">
        <w:rPr>
          <w:rFonts w:ascii="Times New Roman" w:hAnsi="Times New Roman" w:cs="Times New Roman"/>
          <w:sz w:val="24"/>
          <w:szCs w:val="24"/>
          <w:lang w:val="en-US"/>
        </w:rPr>
        <w:t>s</w:t>
      </w:r>
      <w:r w:rsidRPr="00B70C14">
        <w:rPr>
          <w:rFonts w:ascii="Times New Roman" w:hAnsi="Times New Roman" w:cs="Times New Roman"/>
          <w:sz w:val="24"/>
          <w:szCs w:val="24"/>
          <w:lang w:val="en-US"/>
        </w:rPr>
        <w:t xml:space="preserve"> in </w:t>
      </w:r>
      <w:r w:rsidR="0052792C">
        <w:rPr>
          <w:rFonts w:ascii="Times New Roman" w:hAnsi="Times New Roman" w:cs="Times New Roman"/>
          <w:sz w:val="24"/>
          <w:szCs w:val="24"/>
          <w:lang w:val="en-US"/>
        </w:rPr>
        <w:t>PD</w:t>
      </w:r>
      <w:r w:rsidRPr="00B70C14">
        <w:rPr>
          <w:rFonts w:ascii="Times New Roman" w:hAnsi="Times New Roman" w:cs="Times New Roman"/>
          <w:sz w:val="24"/>
          <w:szCs w:val="24"/>
          <w:lang w:val="en-US"/>
        </w:rPr>
        <w:t xml:space="preserve"> pathogenesis remain</w:t>
      </w:r>
      <w:r w:rsidR="0052792C">
        <w:rPr>
          <w:rFonts w:ascii="Times New Roman" w:hAnsi="Times New Roman" w:cs="Times New Roman"/>
          <w:sz w:val="24"/>
          <w:szCs w:val="24"/>
          <w:lang w:val="en-US"/>
        </w:rPr>
        <w:t>s</w:t>
      </w:r>
      <w:r w:rsidRPr="00B70C14">
        <w:rPr>
          <w:rFonts w:ascii="Times New Roman" w:hAnsi="Times New Roman" w:cs="Times New Roman"/>
          <w:sz w:val="24"/>
          <w:szCs w:val="24"/>
          <w:lang w:val="en-US"/>
        </w:rPr>
        <w:t xml:space="preserve"> elusive.</w:t>
      </w:r>
      <w:r w:rsidR="00B27807">
        <w:rPr>
          <w:rFonts w:ascii="Times New Roman" w:hAnsi="Times New Roman" w:cs="Times New Roman"/>
          <w:sz w:val="24"/>
          <w:szCs w:val="24"/>
          <w:lang w:val="en-US"/>
        </w:rPr>
        <w:t xml:space="preserve"> This lack of knowledge is mainly due to the absence of optimal </w:t>
      </w:r>
      <w:r w:rsidR="001504BB" w:rsidRPr="00B70C14">
        <w:rPr>
          <w:rFonts w:ascii="Times New Roman" w:hAnsi="Times New Roman" w:cs="Times New Roman"/>
          <w:sz w:val="24"/>
          <w:szCs w:val="24"/>
          <w:lang w:val="en-US"/>
        </w:rPr>
        <w:t>α-syn</w:t>
      </w:r>
      <w:r w:rsidR="00B27807">
        <w:rPr>
          <w:rFonts w:ascii="Times New Roman" w:hAnsi="Times New Roman" w:cs="Times New Roman"/>
          <w:sz w:val="24"/>
          <w:szCs w:val="24"/>
          <w:lang w:val="en-US"/>
        </w:rPr>
        <w:t>-based animal model</w:t>
      </w:r>
      <w:r w:rsidR="00BF0974">
        <w:rPr>
          <w:rFonts w:ascii="Times New Roman" w:hAnsi="Times New Roman" w:cs="Times New Roman"/>
          <w:sz w:val="24"/>
          <w:szCs w:val="24"/>
          <w:lang w:val="en-US"/>
        </w:rPr>
        <w:t>s</w:t>
      </w:r>
      <w:r w:rsidR="00B27807">
        <w:rPr>
          <w:rFonts w:ascii="Times New Roman" w:hAnsi="Times New Roman" w:cs="Times New Roman"/>
          <w:sz w:val="24"/>
          <w:szCs w:val="24"/>
          <w:lang w:val="en-US"/>
        </w:rPr>
        <w:t xml:space="preserve"> that recapitulate </w:t>
      </w:r>
      <w:r w:rsidR="009F00EE">
        <w:rPr>
          <w:rFonts w:ascii="Times New Roman" w:hAnsi="Times New Roman" w:cs="Times New Roman"/>
          <w:sz w:val="24"/>
          <w:szCs w:val="24"/>
          <w:lang w:val="en-US"/>
        </w:rPr>
        <w:t>the different</w:t>
      </w:r>
      <w:r w:rsidR="00B27807">
        <w:rPr>
          <w:rFonts w:ascii="Times New Roman" w:hAnsi="Times New Roman" w:cs="Times New Roman"/>
          <w:sz w:val="24"/>
          <w:szCs w:val="24"/>
          <w:lang w:val="en-US"/>
        </w:rPr>
        <w:t xml:space="preserve"> stages of neurodegeneration. </w:t>
      </w:r>
    </w:p>
    <w:p w14:paraId="5192DBB3" w14:textId="77777777" w:rsidR="00B27807" w:rsidRPr="001D0E0E" w:rsidRDefault="00B27807" w:rsidP="006D09D0">
      <w:pPr>
        <w:spacing w:line="480" w:lineRule="auto"/>
        <w:contextualSpacing/>
        <w:jc w:val="both"/>
        <w:rPr>
          <w:rFonts w:ascii="Times New Roman" w:hAnsi="Times New Roman" w:cs="Times New Roman"/>
          <w:b/>
          <w:bCs/>
          <w:sz w:val="24"/>
          <w:szCs w:val="24"/>
          <w:lang w:val="en-US"/>
        </w:rPr>
      </w:pPr>
      <w:r w:rsidRPr="001D0E0E">
        <w:rPr>
          <w:rFonts w:ascii="Times New Roman" w:hAnsi="Times New Roman" w:cs="Times New Roman"/>
          <w:b/>
          <w:bCs/>
          <w:sz w:val="24"/>
          <w:szCs w:val="24"/>
          <w:lang w:val="en-US"/>
        </w:rPr>
        <w:t>Methods</w:t>
      </w:r>
      <w:r w:rsidR="00BF0974">
        <w:rPr>
          <w:rFonts w:ascii="Times New Roman" w:hAnsi="Times New Roman" w:cs="Times New Roman"/>
          <w:b/>
          <w:bCs/>
          <w:sz w:val="24"/>
          <w:szCs w:val="24"/>
          <w:lang w:val="en-US"/>
        </w:rPr>
        <w:t>:</w:t>
      </w:r>
    </w:p>
    <w:p w14:paraId="2C75C3ED" w14:textId="4E9791DE" w:rsidR="00B27807" w:rsidRDefault="001D0E0E" w:rsidP="006D09D0">
      <w:pPr>
        <w:spacing w:line="480" w:lineRule="auto"/>
        <w:contextualSpacing/>
        <w:jc w:val="both"/>
        <w:rPr>
          <w:rFonts w:ascii="Times New Roman" w:hAnsi="Times New Roman" w:cs="Times New Roman"/>
          <w:sz w:val="24"/>
          <w:szCs w:val="24"/>
          <w:lang w:val="en-US"/>
        </w:rPr>
      </w:pPr>
      <w:r w:rsidRPr="00B70C14">
        <w:rPr>
          <w:rFonts w:ascii="Times New Roman" w:hAnsi="Times New Roman" w:cs="Times New Roman"/>
          <w:sz w:val="24"/>
          <w:szCs w:val="24"/>
          <w:lang w:val="en-US"/>
        </w:rPr>
        <w:t xml:space="preserve">Here we describe a novel approach for a systemic delivery </w:t>
      </w:r>
      <w:r w:rsidRPr="00016B62">
        <w:rPr>
          <w:rFonts w:ascii="Times New Roman" w:hAnsi="Times New Roman" w:cs="Times New Roman"/>
          <w:sz w:val="24"/>
          <w:szCs w:val="24"/>
          <w:lang w:val="en-US"/>
        </w:rPr>
        <w:t xml:space="preserve">of </w:t>
      </w:r>
      <w:r w:rsidRPr="00664FCB">
        <w:rPr>
          <w:rFonts w:ascii="Times New Roman" w:hAnsi="Times New Roman" w:cs="Times New Roman"/>
          <w:sz w:val="24"/>
          <w:szCs w:val="24"/>
          <w:lang w:val="en-US"/>
        </w:rPr>
        <w:t xml:space="preserve">viral particles </w:t>
      </w:r>
      <w:r w:rsidR="009F00EE">
        <w:rPr>
          <w:rFonts w:ascii="Times New Roman" w:hAnsi="Times New Roman" w:cs="Times New Roman"/>
          <w:sz w:val="24"/>
          <w:szCs w:val="24"/>
          <w:lang w:val="en-US"/>
        </w:rPr>
        <w:t>carrying</w:t>
      </w:r>
      <w:r w:rsidRPr="00664FCB">
        <w:rPr>
          <w:rFonts w:ascii="Times New Roman" w:hAnsi="Times New Roman" w:cs="Times New Roman"/>
          <w:sz w:val="24"/>
          <w:szCs w:val="24"/>
          <w:lang w:val="en-US"/>
        </w:rPr>
        <w:t xml:space="preserve"> </w:t>
      </w:r>
      <w:r w:rsidRPr="00F918E2">
        <w:rPr>
          <w:rFonts w:ascii="Times New Roman" w:hAnsi="Times New Roman" w:cs="Times New Roman"/>
          <w:sz w:val="24"/>
          <w:szCs w:val="24"/>
          <w:lang w:val="en-US"/>
        </w:rPr>
        <w:t xml:space="preserve">human </w:t>
      </w:r>
      <w:r w:rsidRPr="00F918E2">
        <w:rPr>
          <w:rFonts w:ascii="Times New Roman" w:hAnsi="Times New Roman" w:cs="Times New Roman"/>
          <w:sz w:val="24"/>
          <w:szCs w:val="24"/>
          <w:lang w:val="en-US"/>
        </w:rPr>
        <w:sym w:font="Symbol" w:char="F061"/>
      </w:r>
      <w:r w:rsidRPr="00F918E2">
        <w:rPr>
          <w:rFonts w:ascii="Times New Roman" w:hAnsi="Times New Roman" w:cs="Times New Roman"/>
          <w:sz w:val="24"/>
          <w:szCs w:val="24"/>
          <w:lang w:val="en-US"/>
        </w:rPr>
        <w:t>-syn</w:t>
      </w:r>
      <w:r w:rsidRPr="00016B62">
        <w:rPr>
          <w:rFonts w:ascii="Times New Roman" w:hAnsi="Times New Roman" w:cs="Times New Roman"/>
          <w:sz w:val="24"/>
          <w:szCs w:val="24"/>
          <w:lang w:val="en-US"/>
        </w:rPr>
        <w:t xml:space="preserve"> allowing</w:t>
      </w:r>
      <w:r w:rsidRPr="00B70C14">
        <w:rPr>
          <w:rFonts w:ascii="Times New Roman" w:hAnsi="Times New Roman" w:cs="Times New Roman"/>
          <w:sz w:val="24"/>
          <w:szCs w:val="24"/>
          <w:lang w:val="en-US"/>
        </w:rPr>
        <w:t xml:space="preserve"> </w:t>
      </w:r>
      <w:r>
        <w:rPr>
          <w:rFonts w:ascii="Times New Roman" w:hAnsi="Times New Roman" w:cs="Times New Roman"/>
          <w:sz w:val="24"/>
          <w:szCs w:val="24"/>
          <w:lang w:val="en-US"/>
        </w:rPr>
        <w:t>for a</w:t>
      </w:r>
      <w:r w:rsidRPr="00B70C14">
        <w:rPr>
          <w:rFonts w:ascii="Times New Roman" w:hAnsi="Times New Roman" w:cs="Times New Roman"/>
          <w:sz w:val="24"/>
          <w:szCs w:val="24"/>
          <w:lang w:val="en-US"/>
        </w:rPr>
        <w:t xml:space="preserve"> large-scale overexpression of this protein in </w:t>
      </w:r>
      <w:r>
        <w:rPr>
          <w:rFonts w:ascii="Times New Roman" w:hAnsi="Times New Roman" w:cs="Times New Roman"/>
          <w:sz w:val="24"/>
          <w:szCs w:val="24"/>
          <w:lang w:val="en-US"/>
        </w:rPr>
        <w:t xml:space="preserve">the </w:t>
      </w:r>
      <w:r w:rsidRPr="00B70C14">
        <w:rPr>
          <w:rFonts w:ascii="Times New Roman" w:hAnsi="Times New Roman" w:cs="Times New Roman"/>
          <w:sz w:val="24"/>
          <w:szCs w:val="24"/>
          <w:lang w:val="en-US"/>
        </w:rPr>
        <w:t xml:space="preserve">mouse brain. </w:t>
      </w:r>
      <w:r>
        <w:rPr>
          <w:rFonts w:ascii="Times New Roman" w:hAnsi="Times New Roman" w:cs="Times New Roman"/>
          <w:sz w:val="24"/>
          <w:szCs w:val="24"/>
          <w:lang w:val="en-US"/>
        </w:rPr>
        <w:t xml:space="preserve">This approach is based on the use of </w:t>
      </w:r>
      <w:r w:rsidR="00B27807" w:rsidRPr="00B70C14">
        <w:rPr>
          <w:rFonts w:ascii="Times New Roman" w:hAnsi="Times New Roman" w:cs="Times New Roman"/>
          <w:sz w:val="24"/>
          <w:szCs w:val="24"/>
          <w:lang w:val="en-US"/>
        </w:rPr>
        <w:t xml:space="preserve">a new generation of </w:t>
      </w:r>
      <w:r>
        <w:rPr>
          <w:rFonts w:ascii="Times New Roman" w:hAnsi="Times New Roman" w:cs="Times New Roman"/>
          <w:sz w:val="24"/>
          <w:szCs w:val="24"/>
          <w:lang w:val="en-US"/>
        </w:rPr>
        <w:t>adeno-associated virus (</w:t>
      </w:r>
      <w:r w:rsidR="00B27807" w:rsidRPr="00B70C14">
        <w:rPr>
          <w:rFonts w:ascii="Times New Roman" w:hAnsi="Times New Roman" w:cs="Times New Roman"/>
          <w:sz w:val="24"/>
          <w:szCs w:val="24"/>
          <w:lang w:val="en-US"/>
        </w:rPr>
        <w:t>AAV</w:t>
      </w:r>
      <w:r>
        <w:rPr>
          <w:rFonts w:ascii="Times New Roman" w:hAnsi="Times New Roman" w:cs="Times New Roman"/>
          <w:sz w:val="24"/>
          <w:szCs w:val="24"/>
          <w:lang w:val="en-US"/>
        </w:rPr>
        <w:t>)</w:t>
      </w:r>
      <w:r w:rsidR="00B27807" w:rsidRPr="00B70C14">
        <w:rPr>
          <w:rFonts w:ascii="Times New Roman" w:hAnsi="Times New Roman" w:cs="Times New Roman"/>
          <w:sz w:val="24"/>
          <w:szCs w:val="24"/>
          <w:lang w:val="en-US"/>
        </w:rPr>
        <w:t>, AAV</w:t>
      </w:r>
      <w:r w:rsidR="00B27807">
        <w:rPr>
          <w:rFonts w:ascii="Times New Roman" w:hAnsi="Times New Roman" w:cs="Times New Roman"/>
          <w:sz w:val="24"/>
          <w:szCs w:val="24"/>
          <w:lang w:val="en-US"/>
        </w:rPr>
        <w:t>-</w:t>
      </w:r>
      <w:proofErr w:type="spellStart"/>
      <w:r w:rsidR="00B27807" w:rsidRPr="00C164F6">
        <w:rPr>
          <w:rFonts w:ascii="Times New Roman" w:hAnsi="Times New Roman" w:cs="Times New Roman"/>
          <w:sz w:val="24"/>
          <w:szCs w:val="24"/>
          <w:lang w:val="en-US"/>
        </w:rPr>
        <w:t>PHP.eB</w:t>
      </w:r>
      <w:proofErr w:type="spellEnd"/>
      <w:r w:rsidR="00B27807" w:rsidRPr="00B70C14">
        <w:rPr>
          <w:rFonts w:ascii="Times New Roman" w:hAnsi="Times New Roman" w:cs="Times New Roman"/>
          <w:sz w:val="24"/>
          <w:szCs w:val="24"/>
          <w:lang w:val="en-US"/>
        </w:rPr>
        <w:t xml:space="preserve">, </w:t>
      </w:r>
      <w:r>
        <w:rPr>
          <w:rFonts w:ascii="Times New Roman" w:hAnsi="Times New Roman" w:cs="Times New Roman"/>
          <w:sz w:val="24"/>
          <w:szCs w:val="24"/>
          <w:lang w:val="en-US"/>
        </w:rPr>
        <w:t>with an</w:t>
      </w:r>
      <w:r w:rsidR="00B27807" w:rsidRPr="00B70C14">
        <w:rPr>
          <w:rFonts w:ascii="Times New Roman" w:hAnsi="Times New Roman" w:cs="Times New Roman"/>
          <w:sz w:val="24"/>
          <w:szCs w:val="24"/>
          <w:lang w:val="en-US"/>
        </w:rPr>
        <w:t xml:space="preserve"> increased capacity to cross the blood-brain </w:t>
      </w:r>
      <w:r>
        <w:rPr>
          <w:rFonts w:ascii="Times New Roman" w:hAnsi="Times New Roman" w:cs="Times New Roman"/>
          <w:sz w:val="24"/>
          <w:szCs w:val="24"/>
          <w:lang w:val="en-US"/>
        </w:rPr>
        <w:t>barrier</w:t>
      </w:r>
      <w:r w:rsidR="009F00EE">
        <w:rPr>
          <w:rFonts w:ascii="Times New Roman" w:hAnsi="Times New Roman" w:cs="Times New Roman"/>
          <w:sz w:val="24"/>
          <w:szCs w:val="24"/>
          <w:lang w:val="en-US"/>
        </w:rPr>
        <w:t xml:space="preserve">, thus </w:t>
      </w:r>
      <w:r w:rsidR="00B27807">
        <w:rPr>
          <w:rFonts w:ascii="Times New Roman" w:hAnsi="Times New Roman" w:cs="Times New Roman"/>
          <w:sz w:val="24"/>
          <w:szCs w:val="24"/>
          <w:lang w:val="en-US"/>
        </w:rPr>
        <w:t>offering</w:t>
      </w:r>
      <w:r w:rsidR="00B27807" w:rsidRPr="00B70C14">
        <w:rPr>
          <w:rFonts w:ascii="Times New Roman" w:hAnsi="Times New Roman" w:cs="Times New Roman"/>
          <w:sz w:val="24"/>
          <w:szCs w:val="24"/>
          <w:lang w:val="en-US"/>
        </w:rPr>
        <w:t xml:space="preserve"> a viable tool </w:t>
      </w:r>
      <w:r w:rsidR="00B27807">
        <w:rPr>
          <w:rFonts w:ascii="Times New Roman" w:hAnsi="Times New Roman" w:cs="Times New Roman"/>
          <w:sz w:val="24"/>
          <w:szCs w:val="24"/>
          <w:lang w:val="en-US"/>
        </w:rPr>
        <w:t>for</w:t>
      </w:r>
      <w:r w:rsidR="00B27807" w:rsidRPr="00B70C14">
        <w:rPr>
          <w:rFonts w:ascii="Times New Roman" w:hAnsi="Times New Roman" w:cs="Times New Roman"/>
          <w:sz w:val="24"/>
          <w:szCs w:val="24"/>
          <w:lang w:val="en-US"/>
        </w:rPr>
        <w:t xml:space="preserve"> a </w:t>
      </w:r>
      <w:r w:rsidR="009F00EE">
        <w:rPr>
          <w:rFonts w:ascii="Times New Roman" w:hAnsi="Times New Roman" w:cs="Times New Roman"/>
          <w:sz w:val="24"/>
          <w:szCs w:val="24"/>
          <w:lang w:val="en-US"/>
        </w:rPr>
        <w:t xml:space="preserve">non-invasive and </w:t>
      </w:r>
      <w:r w:rsidR="00B27807" w:rsidRPr="00B70C14">
        <w:rPr>
          <w:rFonts w:ascii="Times New Roman" w:hAnsi="Times New Roman" w:cs="Times New Roman"/>
          <w:sz w:val="24"/>
          <w:szCs w:val="24"/>
          <w:lang w:val="en-US"/>
        </w:rPr>
        <w:t xml:space="preserve">large-scale gene delivery in the </w:t>
      </w:r>
      <w:r w:rsidR="00B27807">
        <w:rPr>
          <w:rFonts w:ascii="Times New Roman" w:hAnsi="Times New Roman" w:cs="Times New Roman"/>
          <w:sz w:val="24"/>
          <w:szCs w:val="24"/>
          <w:lang w:val="en-US"/>
        </w:rPr>
        <w:t>central nervous system</w:t>
      </w:r>
      <w:r>
        <w:rPr>
          <w:rFonts w:ascii="Times New Roman" w:hAnsi="Times New Roman" w:cs="Times New Roman"/>
          <w:sz w:val="24"/>
          <w:szCs w:val="24"/>
          <w:lang w:val="en-US"/>
        </w:rPr>
        <w:t>.</w:t>
      </w:r>
    </w:p>
    <w:p w14:paraId="67D3CF15" w14:textId="77777777" w:rsidR="001D0E0E" w:rsidRPr="001D0E0E" w:rsidRDefault="001D0E0E" w:rsidP="006D09D0">
      <w:pPr>
        <w:spacing w:line="480" w:lineRule="auto"/>
        <w:contextualSpacing/>
        <w:jc w:val="both"/>
        <w:rPr>
          <w:rFonts w:ascii="Times New Roman" w:hAnsi="Times New Roman" w:cs="Times New Roman"/>
          <w:b/>
          <w:bCs/>
          <w:sz w:val="24"/>
          <w:szCs w:val="24"/>
          <w:lang w:val="en-US"/>
        </w:rPr>
      </w:pPr>
      <w:r w:rsidRPr="001D0E0E">
        <w:rPr>
          <w:rFonts w:ascii="Times New Roman" w:hAnsi="Times New Roman" w:cs="Times New Roman"/>
          <w:b/>
          <w:bCs/>
          <w:sz w:val="24"/>
          <w:szCs w:val="24"/>
          <w:lang w:val="en-US"/>
        </w:rPr>
        <w:t xml:space="preserve">Results: </w:t>
      </w:r>
    </w:p>
    <w:p w14:paraId="13B228BD" w14:textId="152F16C3" w:rsidR="007C5819" w:rsidRDefault="009877EC" w:rsidP="006D09D0">
      <w:pPr>
        <w:spacing w:line="480" w:lineRule="auto"/>
        <w:contextualSpacing/>
        <w:jc w:val="both"/>
        <w:rPr>
          <w:rFonts w:ascii="Times New Roman" w:hAnsi="Times New Roman" w:cs="Times New Roman"/>
          <w:b/>
          <w:bCs/>
          <w:sz w:val="24"/>
          <w:szCs w:val="24"/>
          <w:lang w:val="en-US"/>
        </w:rPr>
      </w:pPr>
      <w:r w:rsidRPr="00B70C14">
        <w:rPr>
          <w:rFonts w:ascii="Times New Roman" w:hAnsi="Times New Roman" w:cs="Times New Roman"/>
          <w:sz w:val="24"/>
          <w:szCs w:val="24"/>
          <w:lang w:val="en-US"/>
        </w:rPr>
        <w:t xml:space="preserve">Using this model, we report that </w:t>
      </w:r>
      <w:r w:rsidR="006065E6" w:rsidRPr="00B70C14">
        <w:rPr>
          <w:rFonts w:ascii="Times New Roman" w:hAnsi="Times New Roman" w:cs="Times New Roman"/>
          <w:sz w:val="24"/>
          <w:szCs w:val="24"/>
          <w:lang w:val="en-US"/>
        </w:rPr>
        <w:t>widespread</w:t>
      </w:r>
      <w:r w:rsidRPr="00B70C14">
        <w:rPr>
          <w:rFonts w:ascii="Times New Roman" w:hAnsi="Times New Roman" w:cs="Times New Roman"/>
          <w:sz w:val="24"/>
          <w:szCs w:val="24"/>
          <w:lang w:val="en-US"/>
        </w:rPr>
        <w:t xml:space="preserve"> overexpression of human </w:t>
      </w:r>
      <w:r w:rsidR="00274B87" w:rsidRPr="00B70C14">
        <w:rPr>
          <w:rFonts w:ascii="Times New Roman" w:hAnsi="Times New Roman" w:cs="Times New Roman"/>
          <w:sz w:val="24"/>
          <w:szCs w:val="24"/>
          <w:lang w:val="en-US"/>
        </w:rPr>
        <w:sym w:font="Symbol" w:char="F061"/>
      </w:r>
      <w:r w:rsidR="00274B87" w:rsidRPr="00B70C14">
        <w:rPr>
          <w:rFonts w:ascii="Times New Roman" w:hAnsi="Times New Roman" w:cs="Times New Roman"/>
          <w:sz w:val="24"/>
          <w:szCs w:val="24"/>
          <w:lang w:val="en-US"/>
        </w:rPr>
        <w:t xml:space="preserve">-syn </w:t>
      </w:r>
      <w:r w:rsidRPr="00B70C14">
        <w:rPr>
          <w:rFonts w:ascii="Times New Roman" w:hAnsi="Times New Roman" w:cs="Times New Roman"/>
          <w:sz w:val="24"/>
          <w:szCs w:val="24"/>
          <w:lang w:val="en-US"/>
        </w:rPr>
        <w:t xml:space="preserve">induced selective degeneration of dopaminergic </w:t>
      </w:r>
      <w:r w:rsidR="002E7551">
        <w:rPr>
          <w:rFonts w:ascii="Times New Roman" w:hAnsi="Times New Roman" w:cs="Times New Roman"/>
          <w:sz w:val="24"/>
          <w:szCs w:val="24"/>
          <w:lang w:val="en-US"/>
        </w:rPr>
        <w:t xml:space="preserve">(DA) </w:t>
      </w:r>
      <w:r w:rsidRPr="00B70C14">
        <w:rPr>
          <w:rFonts w:ascii="Times New Roman" w:hAnsi="Times New Roman" w:cs="Times New Roman"/>
          <w:sz w:val="24"/>
          <w:szCs w:val="24"/>
          <w:lang w:val="en-US"/>
        </w:rPr>
        <w:t>neurons</w:t>
      </w:r>
      <w:r w:rsidR="00400836" w:rsidRPr="00B70C14">
        <w:rPr>
          <w:rFonts w:ascii="Times New Roman" w:hAnsi="Times New Roman" w:cs="Times New Roman"/>
          <w:sz w:val="24"/>
          <w:szCs w:val="24"/>
          <w:lang w:val="en-US"/>
        </w:rPr>
        <w:t>, an exacerbated neuroinflammatory response</w:t>
      </w:r>
      <w:r w:rsidRPr="00B70C14">
        <w:rPr>
          <w:rFonts w:ascii="Times New Roman" w:hAnsi="Times New Roman" w:cs="Times New Roman"/>
          <w:sz w:val="24"/>
          <w:szCs w:val="24"/>
          <w:lang w:val="en-US"/>
        </w:rPr>
        <w:t xml:space="preserve"> in the substantia nigra</w:t>
      </w:r>
      <w:r w:rsidR="00400836" w:rsidRPr="00B70C14">
        <w:rPr>
          <w:rFonts w:ascii="Times New Roman" w:hAnsi="Times New Roman" w:cs="Times New Roman"/>
          <w:sz w:val="24"/>
          <w:szCs w:val="24"/>
          <w:lang w:val="en-US"/>
        </w:rPr>
        <w:t xml:space="preserve"> and </w:t>
      </w:r>
      <w:r w:rsidRPr="00B70C14">
        <w:rPr>
          <w:rFonts w:ascii="Times New Roman" w:hAnsi="Times New Roman" w:cs="Times New Roman"/>
          <w:sz w:val="24"/>
          <w:szCs w:val="24"/>
          <w:lang w:val="en-US"/>
        </w:rPr>
        <w:t xml:space="preserve">a progressive manifestation of PD-like motor impairments. </w:t>
      </w:r>
      <w:r w:rsidR="00400836" w:rsidRPr="00B70C14">
        <w:rPr>
          <w:rFonts w:ascii="Times New Roman" w:hAnsi="Times New Roman" w:cs="Times New Roman"/>
          <w:sz w:val="24"/>
          <w:szCs w:val="24"/>
          <w:lang w:val="en-US"/>
        </w:rPr>
        <w:t>Interestingly, biochemical analysis revealed the presence of insoluble α-syn oligomers</w:t>
      </w:r>
      <w:r w:rsidR="00C6214A" w:rsidRPr="00B70C14">
        <w:rPr>
          <w:rFonts w:ascii="Times New Roman" w:hAnsi="Times New Roman" w:cs="Times New Roman"/>
          <w:sz w:val="24"/>
          <w:szCs w:val="24"/>
          <w:lang w:val="en-US"/>
        </w:rPr>
        <w:t xml:space="preserve"> in the midbrain. </w:t>
      </w:r>
      <w:r w:rsidRPr="00B70C14">
        <w:rPr>
          <w:rFonts w:ascii="Times New Roman" w:hAnsi="Times New Roman" w:cs="Times New Roman"/>
          <w:sz w:val="24"/>
          <w:szCs w:val="24"/>
          <w:lang w:val="en-US"/>
        </w:rPr>
        <w:t xml:space="preserve">Together, our data demonstrate that </w:t>
      </w:r>
      <w:r w:rsidR="002237A5">
        <w:rPr>
          <w:rFonts w:ascii="Times New Roman" w:hAnsi="Times New Roman" w:cs="Times New Roman"/>
          <w:sz w:val="24"/>
          <w:szCs w:val="24"/>
          <w:lang w:val="en-US"/>
        </w:rPr>
        <w:t>a single</w:t>
      </w:r>
      <w:r w:rsidRPr="00B70C14">
        <w:rPr>
          <w:rFonts w:ascii="Times New Roman" w:hAnsi="Times New Roman" w:cs="Times New Roman"/>
          <w:sz w:val="24"/>
          <w:szCs w:val="24"/>
          <w:lang w:val="en-US"/>
        </w:rPr>
        <w:t xml:space="preserve"> non-invasive </w:t>
      </w:r>
      <w:r w:rsidR="002237A5">
        <w:rPr>
          <w:rFonts w:ascii="Times New Roman" w:hAnsi="Times New Roman" w:cs="Times New Roman"/>
          <w:sz w:val="24"/>
          <w:szCs w:val="24"/>
          <w:lang w:val="en-US"/>
        </w:rPr>
        <w:t xml:space="preserve">systemic </w:t>
      </w:r>
      <w:r w:rsidRPr="00D73161">
        <w:rPr>
          <w:rFonts w:ascii="Times New Roman" w:hAnsi="Times New Roman" w:cs="Times New Roman"/>
          <w:sz w:val="24"/>
          <w:szCs w:val="24"/>
          <w:lang w:val="en-US"/>
        </w:rPr>
        <w:t xml:space="preserve">delivery </w:t>
      </w:r>
      <w:r w:rsidR="002237A5" w:rsidRPr="00D73161">
        <w:rPr>
          <w:rFonts w:ascii="Times New Roman" w:hAnsi="Times New Roman" w:cs="Times New Roman"/>
          <w:sz w:val="24"/>
          <w:szCs w:val="24"/>
          <w:lang w:val="en-US"/>
        </w:rPr>
        <w:t>of viral particle</w:t>
      </w:r>
      <w:r w:rsidR="001504BB">
        <w:rPr>
          <w:rFonts w:ascii="Times New Roman" w:hAnsi="Times New Roman" w:cs="Times New Roman"/>
          <w:sz w:val="24"/>
          <w:szCs w:val="24"/>
          <w:lang w:val="en-US"/>
        </w:rPr>
        <w:t>s</w:t>
      </w:r>
      <w:r w:rsidR="002237A5" w:rsidRPr="00D73161">
        <w:rPr>
          <w:rFonts w:ascii="Times New Roman" w:hAnsi="Times New Roman" w:cs="Times New Roman"/>
          <w:sz w:val="24"/>
          <w:szCs w:val="24"/>
          <w:lang w:val="en-US"/>
        </w:rPr>
        <w:t xml:space="preserve"> overexpressing </w:t>
      </w:r>
      <w:r w:rsidR="00274B87" w:rsidRPr="00D73161">
        <w:rPr>
          <w:rFonts w:ascii="Times New Roman" w:hAnsi="Times New Roman" w:cs="Times New Roman"/>
          <w:sz w:val="24"/>
          <w:szCs w:val="24"/>
          <w:lang w:val="en-US"/>
        </w:rPr>
        <w:sym w:font="Symbol" w:char="F061"/>
      </w:r>
      <w:r w:rsidR="00274B87" w:rsidRPr="00D73161">
        <w:rPr>
          <w:rFonts w:ascii="Times New Roman" w:hAnsi="Times New Roman" w:cs="Times New Roman"/>
          <w:sz w:val="24"/>
          <w:szCs w:val="24"/>
          <w:lang w:val="en-US"/>
        </w:rPr>
        <w:t xml:space="preserve">-syn </w:t>
      </w:r>
      <w:r w:rsidR="0003314E" w:rsidRPr="00D73161">
        <w:rPr>
          <w:rFonts w:ascii="Times New Roman" w:hAnsi="Times New Roman" w:cs="Times New Roman"/>
          <w:sz w:val="24"/>
          <w:szCs w:val="24"/>
          <w:lang w:val="en-US"/>
        </w:rPr>
        <w:t>prompted</w:t>
      </w:r>
      <w:r w:rsidR="0003314E">
        <w:rPr>
          <w:rFonts w:ascii="Times New Roman" w:hAnsi="Times New Roman" w:cs="Times New Roman"/>
          <w:sz w:val="24"/>
          <w:szCs w:val="24"/>
          <w:lang w:val="en-US"/>
        </w:rPr>
        <w:t xml:space="preserve"> </w:t>
      </w:r>
      <w:r w:rsidR="002237A5">
        <w:rPr>
          <w:rFonts w:ascii="Times New Roman" w:hAnsi="Times New Roman" w:cs="Times New Roman"/>
          <w:sz w:val="24"/>
          <w:szCs w:val="24"/>
          <w:lang w:val="en-US"/>
        </w:rPr>
        <w:t xml:space="preserve">selective and progressive neuropathology resembling the early stages of PD. </w:t>
      </w:r>
    </w:p>
    <w:p w14:paraId="77F4EB57" w14:textId="175E3208" w:rsidR="001D0E0E" w:rsidRDefault="001D0E0E" w:rsidP="006D09D0">
      <w:pPr>
        <w:spacing w:line="480" w:lineRule="auto"/>
        <w:contextualSpacing/>
        <w:jc w:val="both"/>
        <w:rPr>
          <w:rFonts w:ascii="Times New Roman" w:hAnsi="Times New Roman" w:cs="Times New Roman"/>
          <w:b/>
          <w:bCs/>
          <w:sz w:val="24"/>
          <w:szCs w:val="24"/>
          <w:lang w:val="en-US"/>
        </w:rPr>
      </w:pPr>
      <w:r w:rsidRPr="001D0E0E">
        <w:rPr>
          <w:rFonts w:ascii="Times New Roman" w:hAnsi="Times New Roman" w:cs="Times New Roman"/>
          <w:b/>
          <w:bCs/>
          <w:sz w:val="24"/>
          <w:szCs w:val="24"/>
          <w:lang w:val="en-US"/>
        </w:rPr>
        <w:t>Conclusions:</w:t>
      </w:r>
    </w:p>
    <w:p w14:paraId="432B791A" w14:textId="6A693D12" w:rsidR="00581B05" w:rsidRDefault="009F00EE" w:rsidP="006D09D0">
      <w:pPr>
        <w:spacing w:line="48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O</w:t>
      </w:r>
      <w:r w:rsidR="001D0E0E" w:rsidRPr="001D0E0E">
        <w:rPr>
          <w:rFonts w:ascii="Times New Roman" w:hAnsi="Times New Roman" w:cs="Times New Roman"/>
          <w:sz w:val="24"/>
          <w:szCs w:val="24"/>
          <w:lang w:val="en-US"/>
        </w:rPr>
        <w:t xml:space="preserve">ur </w:t>
      </w:r>
      <w:r w:rsidR="002237A5" w:rsidRPr="001D0E0E">
        <w:rPr>
          <w:rFonts w:ascii="Times New Roman" w:hAnsi="Times New Roman" w:cs="Times New Roman"/>
          <w:sz w:val="24"/>
          <w:szCs w:val="24"/>
          <w:lang w:val="en-US"/>
        </w:rPr>
        <w:t>new</w:t>
      </w:r>
      <w:r w:rsidR="002237A5">
        <w:rPr>
          <w:rFonts w:ascii="Times New Roman" w:hAnsi="Times New Roman" w:cs="Times New Roman"/>
          <w:sz w:val="24"/>
          <w:szCs w:val="24"/>
          <w:lang w:val="en-US"/>
        </w:rPr>
        <w:t xml:space="preserve"> </w:t>
      </w:r>
      <w:r w:rsidR="002237A5" w:rsidRPr="00635A05">
        <w:rPr>
          <w:rFonts w:ascii="Times New Roman" w:hAnsi="Times New Roman" w:cs="Times New Roman"/>
          <w:i/>
          <w:iCs/>
          <w:sz w:val="24"/>
          <w:szCs w:val="24"/>
          <w:lang w:val="en-US"/>
        </w:rPr>
        <w:t>in vivo</w:t>
      </w:r>
      <w:r w:rsidR="002237A5">
        <w:rPr>
          <w:rFonts w:ascii="Times New Roman" w:hAnsi="Times New Roman" w:cs="Times New Roman"/>
          <w:sz w:val="24"/>
          <w:szCs w:val="24"/>
          <w:lang w:val="en-US"/>
        </w:rPr>
        <w:t xml:space="preserve"> model </w:t>
      </w:r>
      <w:r>
        <w:rPr>
          <w:rFonts w:ascii="Times New Roman" w:hAnsi="Times New Roman" w:cs="Times New Roman"/>
          <w:sz w:val="24"/>
          <w:szCs w:val="24"/>
          <w:lang w:val="en-US"/>
        </w:rPr>
        <w:t xml:space="preserve">represents </w:t>
      </w:r>
      <w:r w:rsidR="0003314E">
        <w:rPr>
          <w:rFonts w:ascii="Times New Roman" w:hAnsi="Times New Roman" w:cs="Times New Roman"/>
          <w:sz w:val="24"/>
          <w:szCs w:val="24"/>
          <w:lang w:val="en-US"/>
        </w:rPr>
        <w:t xml:space="preserve">a </w:t>
      </w:r>
      <w:r w:rsidR="0052792C">
        <w:rPr>
          <w:rFonts w:ascii="Times New Roman" w:hAnsi="Times New Roman" w:cs="Times New Roman"/>
          <w:sz w:val="24"/>
          <w:szCs w:val="24"/>
          <w:lang w:val="en-US"/>
        </w:rPr>
        <w:t>valuable</w:t>
      </w:r>
      <w:r w:rsidR="0003314E">
        <w:rPr>
          <w:rFonts w:ascii="Times New Roman" w:hAnsi="Times New Roman" w:cs="Times New Roman"/>
          <w:sz w:val="24"/>
          <w:szCs w:val="24"/>
          <w:lang w:val="en-US"/>
        </w:rPr>
        <w:t xml:space="preserve"> tool</w:t>
      </w:r>
      <w:r w:rsidR="00B45AA2" w:rsidRPr="00B70C14">
        <w:rPr>
          <w:rFonts w:ascii="Times New Roman" w:hAnsi="Times New Roman" w:cs="Times New Roman"/>
          <w:sz w:val="24"/>
          <w:szCs w:val="24"/>
          <w:lang w:val="en-US"/>
        </w:rPr>
        <w:t xml:space="preserve"> </w:t>
      </w:r>
      <w:r w:rsidR="0003314E" w:rsidRPr="00B70C14">
        <w:rPr>
          <w:rFonts w:ascii="Times New Roman" w:hAnsi="Times New Roman" w:cs="Times New Roman"/>
          <w:sz w:val="24"/>
          <w:szCs w:val="24"/>
          <w:lang w:val="en-US"/>
        </w:rPr>
        <w:t xml:space="preserve">to </w:t>
      </w:r>
      <w:r w:rsidR="0052792C">
        <w:rPr>
          <w:rFonts w:ascii="Times New Roman" w:hAnsi="Times New Roman" w:cs="Times New Roman"/>
          <w:sz w:val="24"/>
          <w:szCs w:val="24"/>
          <w:lang w:val="en-US"/>
        </w:rPr>
        <w:t>study</w:t>
      </w:r>
      <w:r w:rsidR="0003314E" w:rsidRPr="00B70C14">
        <w:rPr>
          <w:rFonts w:ascii="Times New Roman" w:hAnsi="Times New Roman" w:cs="Times New Roman"/>
          <w:sz w:val="24"/>
          <w:szCs w:val="24"/>
          <w:lang w:val="en-US"/>
        </w:rPr>
        <w:t xml:space="preserve"> the role of </w:t>
      </w:r>
      <w:r w:rsidR="0003314E" w:rsidRPr="00B70C14">
        <w:rPr>
          <w:rFonts w:ascii="Times New Roman" w:hAnsi="Times New Roman" w:cs="Times New Roman"/>
          <w:sz w:val="24"/>
          <w:szCs w:val="24"/>
          <w:lang w:val="en-US"/>
        </w:rPr>
        <w:sym w:font="Symbol" w:char="F061"/>
      </w:r>
      <w:r w:rsidR="0003314E" w:rsidRPr="00B70C14">
        <w:rPr>
          <w:rFonts w:ascii="Times New Roman" w:hAnsi="Times New Roman" w:cs="Times New Roman"/>
          <w:sz w:val="24"/>
          <w:szCs w:val="24"/>
          <w:lang w:val="en-US"/>
        </w:rPr>
        <w:t>-</w:t>
      </w:r>
      <w:r w:rsidR="0003314E" w:rsidRPr="004A4D3D">
        <w:rPr>
          <w:rFonts w:ascii="Times New Roman" w:hAnsi="Times New Roman" w:cs="Times New Roman"/>
          <w:sz w:val="24"/>
          <w:szCs w:val="24"/>
          <w:lang w:val="en-US"/>
        </w:rPr>
        <w:t>syn in PD pathogenesis</w:t>
      </w:r>
      <w:r w:rsidR="00D05B71">
        <w:rPr>
          <w:rFonts w:ascii="Times New Roman" w:hAnsi="Times New Roman" w:cs="Times New Roman"/>
          <w:sz w:val="24"/>
          <w:szCs w:val="24"/>
          <w:lang w:val="en-US"/>
        </w:rPr>
        <w:t xml:space="preserve"> and </w:t>
      </w:r>
      <w:r w:rsidR="0003314E" w:rsidRPr="004A4D3D">
        <w:rPr>
          <w:rFonts w:ascii="Times New Roman" w:hAnsi="Times New Roman" w:cs="Times New Roman"/>
          <w:sz w:val="24"/>
          <w:szCs w:val="24"/>
          <w:lang w:val="en-US"/>
        </w:rPr>
        <w:t xml:space="preserve">in the </w:t>
      </w:r>
      <w:r w:rsidR="00B45AA2" w:rsidRPr="004A4D3D">
        <w:rPr>
          <w:rFonts w:ascii="Times New Roman" w:hAnsi="Times New Roman" w:cs="Times New Roman"/>
          <w:sz w:val="24"/>
          <w:szCs w:val="24"/>
          <w:lang w:val="en-US"/>
        </w:rPr>
        <w:t>selective vulnerability of nigral DA neurons</w:t>
      </w:r>
      <w:r w:rsidR="00BF0974">
        <w:rPr>
          <w:rFonts w:ascii="Times New Roman" w:hAnsi="Times New Roman" w:cs="Times New Roman"/>
          <w:sz w:val="24"/>
          <w:szCs w:val="24"/>
          <w:lang w:val="en-US"/>
        </w:rPr>
        <w:t>;</w:t>
      </w:r>
      <w:r>
        <w:rPr>
          <w:rFonts w:ascii="Times New Roman" w:hAnsi="Times New Roman" w:cs="Times New Roman"/>
          <w:sz w:val="24"/>
          <w:szCs w:val="24"/>
          <w:lang w:val="en-US"/>
        </w:rPr>
        <w:t xml:space="preserve"> and offers the opportunity to test new strategies targeting α-syn toxic</w:t>
      </w:r>
      <w:r w:rsidR="00341DC1">
        <w:rPr>
          <w:rFonts w:ascii="Times New Roman" w:hAnsi="Times New Roman" w:cs="Times New Roman"/>
          <w:sz w:val="24"/>
          <w:szCs w:val="24"/>
          <w:lang w:val="en-US"/>
        </w:rPr>
        <w:t>i</w:t>
      </w:r>
      <w:r>
        <w:rPr>
          <w:rFonts w:ascii="Times New Roman" w:hAnsi="Times New Roman" w:cs="Times New Roman"/>
          <w:sz w:val="24"/>
          <w:szCs w:val="24"/>
          <w:lang w:val="en-US"/>
        </w:rPr>
        <w:t xml:space="preserve">ty for the development of disease-modifying </w:t>
      </w:r>
      <w:r w:rsidR="0003314E">
        <w:rPr>
          <w:rFonts w:ascii="Times New Roman" w:hAnsi="Times New Roman" w:cs="Times New Roman"/>
          <w:sz w:val="24"/>
          <w:szCs w:val="24"/>
          <w:lang w:val="en-US"/>
        </w:rPr>
        <w:t>therapies</w:t>
      </w:r>
      <w:r>
        <w:rPr>
          <w:rFonts w:ascii="Times New Roman" w:hAnsi="Times New Roman" w:cs="Times New Roman"/>
          <w:sz w:val="24"/>
          <w:szCs w:val="24"/>
          <w:lang w:val="en-US"/>
        </w:rPr>
        <w:t xml:space="preserve"> for PD and related disorders</w:t>
      </w:r>
      <w:r w:rsidR="00B45AA2" w:rsidRPr="00B70C14">
        <w:rPr>
          <w:rFonts w:ascii="Times New Roman" w:hAnsi="Times New Roman" w:cs="Times New Roman"/>
          <w:sz w:val="24"/>
          <w:szCs w:val="24"/>
          <w:lang w:val="en-US"/>
        </w:rPr>
        <w:t>.</w:t>
      </w:r>
    </w:p>
    <w:p w14:paraId="6258D179" w14:textId="04690B6B" w:rsidR="00E4083B" w:rsidRDefault="00E4083B" w:rsidP="006D09D0">
      <w:pPr>
        <w:spacing w:line="480" w:lineRule="auto"/>
        <w:contextualSpacing/>
        <w:jc w:val="both"/>
        <w:rPr>
          <w:rFonts w:ascii="Times New Roman" w:hAnsi="Times New Roman" w:cs="Times New Roman"/>
          <w:sz w:val="24"/>
          <w:szCs w:val="24"/>
          <w:lang w:val="en-US"/>
        </w:rPr>
      </w:pPr>
    </w:p>
    <w:p w14:paraId="7CAAD189" w14:textId="77777777" w:rsidR="0059796C" w:rsidRDefault="00E4083B" w:rsidP="006D09D0">
      <w:pPr>
        <w:spacing w:line="480" w:lineRule="auto"/>
        <w:contextualSpacing/>
        <w:jc w:val="both"/>
        <w:rPr>
          <w:rFonts w:ascii="Times New Roman" w:hAnsi="Times New Roman" w:cs="Times New Roman"/>
          <w:sz w:val="24"/>
          <w:szCs w:val="24"/>
          <w:lang w:val="en-US"/>
        </w:rPr>
      </w:pPr>
      <w:r w:rsidRPr="0059796C">
        <w:rPr>
          <w:rFonts w:ascii="Times New Roman" w:hAnsi="Times New Roman" w:cs="Times New Roman"/>
          <w:b/>
          <w:bCs/>
          <w:sz w:val="24"/>
          <w:szCs w:val="24"/>
          <w:lang w:val="en-US"/>
        </w:rPr>
        <w:t>Keywords:</w:t>
      </w:r>
      <w:r>
        <w:rPr>
          <w:rFonts w:ascii="Times New Roman" w:hAnsi="Times New Roman" w:cs="Times New Roman"/>
          <w:sz w:val="24"/>
          <w:szCs w:val="24"/>
          <w:lang w:val="en-US"/>
        </w:rPr>
        <w:t xml:space="preserve"> </w:t>
      </w:r>
    </w:p>
    <w:p w14:paraId="4CE7B008" w14:textId="5EF4B945" w:rsidR="00E4083B" w:rsidRPr="001D0E0E" w:rsidRDefault="00E4083B" w:rsidP="006D09D0">
      <w:pPr>
        <w:spacing w:line="480" w:lineRule="auto"/>
        <w:contextualSpacing/>
        <w:jc w:val="both"/>
        <w:rPr>
          <w:rFonts w:ascii="Times New Roman" w:hAnsi="Times New Roman" w:cs="Times New Roman"/>
          <w:b/>
          <w:bCs/>
          <w:sz w:val="24"/>
          <w:szCs w:val="24"/>
          <w:lang w:val="en-US"/>
        </w:rPr>
      </w:pPr>
      <w:r>
        <w:rPr>
          <w:rFonts w:ascii="Times New Roman" w:hAnsi="Times New Roman" w:cs="Times New Roman"/>
          <w:sz w:val="24"/>
          <w:szCs w:val="24"/>
          <w:lang w:val="en-US"/>
        </w:rPr>
        <w:t xml:space="preserve">alpha-synuclein, </w:t>
      </w:r>
      <w:r w:rsidR="0059796C">
        <w:rPr>
          <w:rFonts w:ascii="Times New Roman" w:hAnsi="Times New Roman" w:cs="Times New Roman"/>
          <w:sz w:val="24"/>
          <w:szCs w:val="24"/>
          <w:lang w:val="en-US"/>
        </w:rPr>
        <w:t>a</w:t>
      </w:r>
      <w:r>
        <w:rPr>
          <w:rFonts w:ascii="Times New Roman" w:hAnsi="Times New Roman" w:cs="Times New Roman"/>
          <w:sz w:val="24"/>
          <w:szCs w:val="24"/>
          <w:lang w:val="en-US"/>
        </w:rPr>
        <w:t>deno-associated virus, AAV-</w:t>
      </w:r>
      <w:proofErr w:type="spellStart"/>
      <w:r>
        <w:rPr>
          <w:rFonts w:ascii="Times New Roman" w:hAnsi="Times New Roman" w:cs="Times New Roman"/>
          <w:sz w:val="24"/>
          <w:szCs w:val="24"/>
          <w:lang w:val="en-US"/>
        </w:rPr>
        <w:t>PHP.eB</w:t>
      </w:r>
      <w:proofErr w:type="spellEnd"/>
      <w:r>
        <w:rPr>
          <w:rFonts w:ascii="Times New Roman" w:hAnsi="Times New Roman" w:cs="Times New Roman"/>
          <w:sz w:val="24"/>
          <w:szCs w:val="24"/>
          <w:lang w:val="en-US"/>
        </w:rPr>
        <w:t>, neurodegeneration, Parkinson’s disease, animal model, systemic delivery, PD-like symptoms, genetic model of PD, protein aggregation.</w:t>
      </w:r>
    </w:p>
    <w:p w14:paraId="542C7C9E" w14:textId="77777777" w:rsidR="00481FCB" w:rsidRDefault="00481FCB" w:rsidP="006D09D0">
      <w:pPr>
        <w:spacing w:line="480" w:lineRule="auto"/>
        <w:contextualSpacing/>
        <w:rPr>
          <w:rFonts w:ascii="Times New Roman" w:hAnsi="Times New Roman" w:cs="Times New Roman"/>
          <w:b/>
          <w:bCs/>
          <w:sz w:val="24"/>
          <w:szCs w:val="24"/>
          <w:lang w:val="en-US"/>
        </w:rPr>
      </w:pPr>
    </w:p>
    <w:p w14:paraId="4C48BC2A" w14:textId="59BD7488" w:rsidR="00720199" w:rsidRPr="00B70C14" w:rsidRDefault="0059796C" w:rsidP="006D09D0">
      <w:pPr>
        <w:spacing w:line="480" w:lineRule="auto"/>
        <w:contextualSpacing/>
        <w:rPr>
          <w:rFonts w:ascii="Times New Roman" w:hAnsi="Times New Roman" w:cs="Times New Roman"/>
          <w:b/>
          <w:bCs/>
          <w:sz w:val="28"/>
          <w:szCs w:val="28"/>
          <w:lang w:val="en-US"/>
        </w:rPr>
      </w:pPr>
      <w:r>
        <w:rPr>
          <w:rFonts w:ascii="Times New Roman" w:hAnsi="Times New Roman" w:cs="Times New Roman"/>
          <w:b/>
          <w:bCs/>
          <w:sz w:val="28"/>
          <w:szCs w:val="28"/>
          <w:lang w:val="en-US"/>
        </w:rPr>
        <w:t>Background</w:t>
      </w:r>
    </w:p>
    <w:p w14:paraId="5E5A595A" w14:textId="15686A42" w:rsidR="00580394" w:rsidRPr="00B70C14" w:rsidRDefault="00580394" w:rsidP="006D09D0">
      <w:pPr>
        <w:spacing w:line="480" w:lineRule="auto"/>
        <w:contextualSpacing/>
        <w:jc w:val="both"/>
        <w:rPr>
          <w:rFonts w:ascii="Times New Roman" w:hAnsi="Times New Roman" w:cs="Times New Roman"/>
          <w:sz w:val="24"/>
          <w:szCs w:val="24"/>
          <w:lang w:val="en-US"/>
        </w:rPr>
      </w:pPr>
    </w:p>
    <w:p w14:paraId="4A54A754" w14:textId="4A88FF85" w:rsidR="00573904" w:rsidRPr="00B70C14" w:rsidRDefault="00745B71" w:rsidP="006D09D0">
      <w:pPr>
        <w:spacing w:line="480" w:lineRule="auto"/>
        <w:contextualSpacing/>
        <w:jc w:val="both"/>
        <w:rPr>
          <w:rFonts w:ascii="Times New Roman" w:hAnsi="Times New Roman" w:cs="Times New Roman"/>
          <w:sz w:val="24"/>
          <w:szCs w:val="24"/>
          <w:lang w:val="en-US"/>
        </w:rPr>
      </w:pPr>
      <w:r w:rsidRPr="00B70C14">
        <w:rPr>
          <w:rFonts w:ascii="Times New Roman" w:hAnsi="Times New Roman" w:cs="Times New Roman"/>
          <w:sz w:val="24"/>
          <w:szCs w:val="24"/>
          <w:lang w:val="en-US"/>
        </w:rPr>
        <w:t>Parkinson</w:t>
      </w:r>
      <w:r w:rsidR="002E7551">
        <w:rPr>
          <w:rFonts w:ascii="Times New Roman" w:hAnsi="Times New Roman" w:cs="Times New Roman"/>
          <w:sz w:val="24"/>
          <w:szCs w:val="24"/>
          <w:lang w:val="en-US"/>
        </w:rPr>
        <w:t>’s</w:t>
      </w:r>
      <w:r w:rsidRPr="00B70C14">
        <w:rPr>
          <w:rFonts w:ascii="Times New Roman" w:hAnsi="Times New Roman" w:cs="Times New Roman"/>
          <w:sz w:val="24"/>
          <w:szCs w:val="24"/>
          <w:lang w:val="en-US"/>
        </w:rPr>
        <w:t xml:space="preserve"> disease </w:t>
      </w:r>
      <w:r w:rsidR="00A0436E" w:rsidRPr="00B70C14">
        <w:rPr>
          <w:rFonts w:ascii="Times New Roman" w:hAnsi="Times New Roman" w:cs="Times New Roman"/>
          <w:sz w:val="24"/>
          <w:szCs w:val="24"/>
          <w:lang w:val="en-US"/>
        </w:rPr>
        <w:t xml:space="preserve">(PD) </w:t>
      </w:r>
      <w:r w:rsidRPr="00B70C14">
        <w:rPr>
          <w:rFonts w:ascii="Times New Roman" w:hAnsi="Times New Roman" w:cs="Times New Roman"/>
          <w:sz w:val="24"/>
          <w:szCs w:val="24"/>
          <w:lang w:val="en-US"/>
        </w:rPr>
        <w:t xml:space="preserve">is </w:t>
      </w:r>
      <w:r w:rsidR="0081014B" w:rsidRPr="00B70C14">
        <w:rPr>
          <w:rFonts w:ascii="Times New Roman" w:hAnsi="Times New Roman" w:cs="Times New Roman"/>
          <w:sz w:val="24"/>
          <w:szCs w:val="24"/>
          <w:lang w:val="en-US"/>
        </w:rPr>
        <w:t xml:space="preserve">a </w:t>
      </w:r>
      <w:r w:rsidRPr="00B70C14">
        <w:rPr>
          <w:rFonts w:ascii="Times New Roman" w:hAnsi="Times New Roman" w:cs="Times New Roman"/>
          <w:sz w:val="24"/>
          <w:szCs w:val="24"/>
          <w:lang w:val="en-US"/>
        </w:rPr>
        <w:t xml:space="preserve">neurodegenerative disorder </w:t>
      </w:r>
      <w:r w:rsidR="00573904" w:rsidRPr="00B70C14">
        <w:rPr>
          <w:rFonts w:ascii="Times New Roman" w:hAnsi="Times New Roman" w:cs="Times New Roman"/>
          <w:sz w:val="24"/>
          <w:szCs w:val="24"/>
          <w:lang w:val="en-US"/>
        </w:rPr>
        <w:t>characterized</w:t>
      </w:r>
      <w:r w:rsidRPr="00B70C14">
        <w:rPr>
          <w:rFonts w:ascii="Times New Roman" w:hAnsi="Times New Roman" w:cs="Times New Roman"/>
          <w:sz w:val="24"/>
          <w:szCs w:val="24"/>
          <w:lang w:val="en-US"/>
        </w:rPr>
        <w:t xml:space="preserve"> by </w:t>
      </w:r>
      <w:r w:rsidR="002E7551">
        <w:rPr>
          <w:rFonts w:ascii="Times New Roman" w:hAnsi="Times New Roman" w:cs="Times New Roman"/>
          <w:sz w:val="24"/>
          <w:szCs w:val="24"/>
          <w:lang w:val="en-US"/>
        </w:rPr>
        <w:t>a</w:t>
      </w:r>
      <w:r w:rsidR="002E7551" w:rsidRPr="00B70C14">
        <w:rPr>
          <w:rFonts w:ascii="Times New Roman" w:hAnsi="Times New Roman" w:cs="Times New Roman"/>
          <w:sz w:val="24"/>
          <w:szCs w:val="24"/>
          <w:lang w:val="en-US"/>
        </w:rPr>
        <w:t xml:space="preserve"> </w:t>
      </w:r>
      <w:r w:rsidRPr="00B70C14">
        <w:rPr>
          <w:rFonts w:ascii="Times New Roman" w:hAnsi="Times New Roman" w:cs="Times New Roman"/>
          <w:sz w:val="24"/>
          <w:szCs w:val="24"/>
          <w:lang w:val="en-US"/>
        </w:rPr>
        <w:t xml:space="preserve">massive and progressive neuronal loss, </w:t>
      </w:r>
      <w:r w:rsidR="00FB40D1">
        <w:rPr>
          <w:rFonts w:ascii="Times New Roman" w:hAnsi="Times New Roman" w:cs="Times New Roman"/>
          <w:sz w:val="24"/>
          <w:szCs w:val="24"/>
          <w:lang w:val="en-US"/>
        </w:rPr>
        <w:t>essentially</w:t>
      </w:r>
      <w:r w:rsidR="004D2852" w:rsidRPr="00B70C14">
        <w:rPr>
          <w:rFonts w:ascii="Times New Roman" w:hAnsi="Times New Roman" w:cs="Times New Roman"/>
          <w:sz w:val="24"/>
          <w:szCs w:val="24"/>
          <w:lang w:val="en-US"/>
        </w:rPr>
        <w:t xml:space="preserve"> </w:t>
      </w:r>
      <w:r w:rsidRPr="00B70C14">
        <w:rPr>
          <w:rFonts w:ascii="Times New Roman" w:hAnsi="Times New Roman" w:cs="Times New Roman"/>
          <w:sz w:val="24"/>
          <w:szCs w:val="24"/>
          <w:lang w:val="en-US"/>
        </w:rPr>
        <w:t>the dopaminergic neurons of the midbrain</w:t>
      </w:r>
      <w:r w:rsidR="00E9419B" w:rsidRPr="00B70C14">
        <w:rPr>
          <w:rFonts w:ascii="Times New Roman" w:hAnsi="Times New Roman" w:cs="Times New Roman"/>
          <w:sz w:val="24"/>
          <w:szCs w:val="24"/>
          <w:lang w:val="en-US"/>
        </w:rPr>
        <w:t>,</w:t>
      </w:r>
      <w:r w:rsidRPr="00B70C14">
        <w:rPr>
          <w:rFonts w:ascii="Times New Roman" w:hAnsi="Times New Roman" w:cs="Times New Roman"/>
          <w:sz w:val="24"/>
          <w:szCs w:val="24"/>
          <w:lang w:val="en-US"/>
        </w:rPr>
        <w:t xml:space="preserve"> and </w:t>
      </w:r>
      <w:r w:rsidR="009448AC" w:rsidRPr="00B70C14">
        <w:rPr>
          <w:rFonts w:ascii="Times New Roman" w:hAnsi="Times New Roman" w:cs="Times New Roman"/>
          <w:sz w:val="24"/>
          <w:szCs w:val="24"/>
          <w:lang w:val="en-US"/>
        </w:rPr>
        <w:t>the presence</w:t>
      </w:r>
      <w:r w:rsidRPr="00B70C14">
        <w:rPr>
          <w:rFonts w:ascii="Times New Roman" w:hAnsi="Times New Roman" w:cs="Times New Roman"/>
          <w:sz w:val="24"/>
          <w:szCs w:val="24"/>
          <w:lang w:val="en-US"/>
        </w:rPr>
        <w:t xml:space="preserve"> of intraneuronal </w:t>
      </w:r>
      <w:r w:rsidR="00A0436E" w:rsidRPr="00B70C14">
        <w:rPr>
          <w:rFonts w:ascii="Times New Roman" w:hAnsi="Times New Roman" w:cs="Times New Roman"/>
          <w:sz w:val="24"/>
          <w:szCs w:val="24"/>
          <w:lang w:val="en-US"/>
        </w:rPr>
        <w:t>proteinaceous</w:t>
      </w:r>
      <w:r w:rsidRPr="00B70C14">
        <w:rPr>
          <w:rFonts w:ascii="Times New Roman" w:hAnsi="Times New Roman" w:cs="Times New Roman"/>
          <w:sz w:val="24"/>
          <w:szCs w:val="24"/>
          <w:lang w:val="en-US"/>
        </w:rPr>
        <w:t xml:space="preserve"> inclusions, called Lewy bodies (LBs)</w:t>
      </w:r>
      <w:r w:rsidR="00FB40D1">
        <w:rPr>
          <w:rFonts w:ascii="Times New Roman" w:hAnsi="Times New Roman" w:cs="Times New Roman"/>
          <w:sz w:val="24"/>
          <w:szCs w:val="24"/>
          <w:lang w:val="en-US"/>
        </w:rPr>
        <w:t xml:space="preserve"> in the surviving neurons</w:t>
      </w:r>
      <w:r w:rsidR="00175715">
        <w:rPr>
          <w:rFonts w:ascii="Times New Roman" w:hAnsi="Times New Roman" w:cs="Times New Roman"/>
          <w:sz w:val="24"/>
          <w:szCs w:val="24"/>
          <w:lang w:val="en-US"/>
        </w:rPr>
        <w:t xml:space="preserve"> </w:t>
      </w:r>
      <w:r w:rsidR="00CF3B2D">
        <w:rPr>
          <w:rFonts w:ascii="Times New Roman" w:hAnsi="Times New Roman" w:cs="Times New Roman"/>
          <w:sz w:val="24"/>
          <w:szCs w:val="24"/>
          <w:lang w:val="en-US"/>
        </w:rPr>
        <w:fldChar w:fldCharType="begin">
          <w:fldData xml:space="preserve">PEVuZE5vdGU+PENpdGU+PEF1dGhvcj5MYW5nPC9BdXRob3I+PFllYXI+MTk5ODwvWWVhcj48UmVj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</w:fldData>
        </w:fldChar>
      </w:r>
      <w:r w:rsidR="00175715">
        <w:rPr>
          <w:rFonts w:ascii="Times New Roman" w:hAnsi="Times New Roman" w:cs="Times New Roman"/>
          <w:sz w:val="24"/>
          <w:szCs w:val="24"/>
          <w:lang w:val="en-US"/>
        </w:rPr>
        <w:instrText xml:space="preserve"> ADDIN EN.CITE </w:instrText>
      </w:r>
      <w:r w:rsidR="00175715">
        <w:rPr>
          <w:rFonts w:ascii="Times New Roman" w:hAnsi="Times New Roman" w:cs="Times New Roman"/>
          <w:sz w:val="24"/>
          <w:szCs w:val="24"/>
          <w:lang w:val="en-US"/>
        </w:rPr>
        <w:fldChar w:fldCharType="begin">
          <w:fldData xml:space="preserve">PEVuZE5vdGU+PENpdGU+PEF1dGhvcj5MYW5nPC9BdXRob3I+PFllYXI+MTk5ODwvWWVhcj48UmVj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</w:fldData>
        </w:fldChar>
      </w:r>
      <w:r w:rsidR="00175715">
        <w:rPr>
          <w:rFonts w:ascii="Times New Roman" w:hAnsi="Times New Roman" w:cs="Times New Roman"/>
          <w:sz w:val="24"/>
          <w:szCs w:val="24"/>
          <w:lang w:val="en-US"/>
        </w:rPr>
        <w:instrText xml:space="preserve"> ADDIN EN.CITE.DATA </w:instrText>
      </w:r>
      <w:r w:rsidR="00175715">
        <w:rPr>
          <w:rFonts w:ascii="Times New Roman" w:hAnsi="Times New Roman" w:cs="Times New Roman"/>
          <w:sz w:val="24"/>
          <w:szCs w:val="24"/>
          <w:lang w:val="en-US"/>
        </w:rPr>
      </w:r>
      <w:r w:rsidR="00175715">
        <w:rPr>
          <w:rFonts w:ascii="Times New Roman" w:hAnsi="Times New Roman" w:cs="Times New Roman"/>
          <w:sz w:val="24"/>
          <w:szCs w:val="24"/>
          <w:lang w:val="en-US"/>
        </w:rPr>
        <w:fldChar w:fldCharType="end"/>
      </w:r>
      <w:r w:rsidR="00CF3B2D">
        <w:rPr>
          <w:rFonts w:ascii="Times New Roman" w:hAnsi="Times New Roman" w:cs="Times New Roman"/>
          <w:sz w:val="24"/>
          <w:szCs w:val="24"/>
          <w:lang w:val="en-US"/>
        </w:rPr>
      </w:r>
      <w:r w:rsidR="00CF3B2D">
        <w:rPr>
          <w:rFonts w:ascii="Times New Roman" w:hAnsi="Times New Roman" w:cs="Times New Roman"/>
          <w:sz w:val="24"/>
          <w:szCs w:val="24"/>
          <w:lang w:val="en-US"/>
        </w:rPr>
        <w:fldChar w:fldCharType="separate"/>
      </w:r>
      <w:r w:rsidR="00175715">
        <w:rPr>
          <w:rFonts w:ascii="Times New Roman" w:hAnsi="Times New Roman" w:cs="Times New Roman"/>
          <w:noProof/>
          <w:sz w:val="24"/>
          <w:szCs w:val="24"/>
          <w:lang w:val="en-US"/>
        </w:rPr>
        <w:t>(1, 2)</w:t>
      </w:r>
      <w:r w:rsidR="00CF3B2D">
        <w:rPr>
          <w:rFonts w:ascii="Times New Roman" w:hAnsi="Times New Roman" w:cs="Times New Roman"/>
          <w:sz w:val="24"/>
          <w:szCs w:val="24"/>
          <w:lang w:val="en-US"/>
        </w:rPr>
        <w:fldChar w:fldCharType="end"/>
      </w:r>
      <w:r w:rsidRPr="00B70C14">
        <w:rPr>
          <w:rFonts w:ascii="Times New Roman" w:hAnsi="Times New Roman" w:cs="Times New Roman"/>
          <w:sz w:val="24"/>
          <w:szCs w:val="24"/>
          <w:lang w:val="en-US"/>
        </w:rPr>
        <w:t xml:space="preserve">. </w:t>
      </w:r>
      <w:r w:rsidR="00573904" w:rsidRPr="00B70C14">
        <w:rPr>
          <w:rFonts w:ascii="Times New Roman" w:hAnsi="Times New Roman" w:cs="Times New Roman"/>
          <w:sz w:val="24"/>
          <w:szCs w:val="24"/>
          <w:lang w:val="en-US"/>
        </w:rPr>
        <w:t>A tilting point in</w:t>
      </w:r>
      <w:r w:rsidR="00BF0974">
        <w:rPr>
          <w:rFonts w:ascii="Times New Roman" w:hAnsi="Times New Roman" w:cs="Times New Roman"/>
          <w:sz w:val="24"/>
          <w:szCs w:val="24"/>
          <w:lang w:val="en-US"/>
        </w:rPr>
        <w:t xml:space="preserve"> the</w:t>
      </w:r>
      <w:r w:rsidR="00573904" w:rsidRPr="00B70C14">
        <w:rPr>
          <w:rFonts w:ascii="Times New Roman" w:hAnsi="Times New Roman" w:cs="Times New Roman"/>
          <w:sz w:val="24"/>
          <w:szCs w:val="24"/>
          <w:lang w:val="en-US"/>
        </w:rPr>
        <w:t xml:space="preserve"> field of PD was the discovery that</w:t>
      </w:r>
      <w:r w:rsidR="00A0436E" w:rsidRPr="00B70C14">
        <w:rPr>
          <w:rFonts w:ascii="Times New Roman" w:hAnsi="Times New Roman" w:cs="Times New Roman"/>
          <w:sz w:val="24"/>
          <w:szCs w:val="24"/>
          <w:lang w:val="en-US"/>
        </w:rPr>
        <w:t xml:space="preserve"> LBs are mainly constituted of the</w:t>
      </w:r>
      <w:r w:rsidR="0081014B" w:rsidRPr="00B70C14">
        <w:rPr>
          <w:rFonts w:ascii="Times New Roman" w:hAnsi="Times New Roman" w:cs="Times New Roman"/>
          <w:sz w:val="24"/>
          <w:szCs w:val="24"/>
          <w:lang w:val="en-US"/>
        </w:rPr>
        <w:t xml:space="preserve"> </w:t>
      </w:r>
      <w:r w:rsidR="00A0436E" w:rsidRPr="00B70C14">
        <w:rPr>
          <w:rFonts w:ascii="Times New Roman" w:hAnsi="Times New Roman" w:cs="Times New Roman"/>
          <w:sz w:val="24"/>
          <w:szCs w:val="24"/>
          <w:lang w:val="en-US"/>
        </w:rPr>
        <w:t>aggregate</w:t>
      </w:r>
      <w:r w:rsidR="00742FFA" w:rsidRPr="00B70C14">
        <w:rPr>
          <w:rFonts w:ascii="Times New Roman" w:hAnsi="Times New Roman" w:cs="Times New Roman"/>
          <w:sz w:val="24"/>
          <w:szCs w:val="24"/>
          <w:lang w:val="en-US"/>
        </w:rPr>
        <w:t>d form</w:t>
      </w:r>
      <w:r w:rsidR="00A0436E" w:rsidRPr="00B70C14">
        <w:rPr>
          <w:rFonts w:ascii="Times New Roman" w:hAnsi="Times New Roman" w:cs="Times New Roman"/>
          <w:sz w:val="24"/>
          <w:szCs w:val="24"/>
          <w:lang w:val="en-US"/>
        </w:rPr>
        <w:t xml:space="preserve"> of a presynaptic protein, alp</w:t>
      </w:r>
      <w:r w:rsidR="00777576" w:rsidRPr="00B70C14">
        <w:rPr>
          <w:rFonts w:ascii="Times New Roman" w:hAnsi="Times New Roman" w:cs="Times New Roman"/>
          <w:sz w:val="24"/>
          <w:szCs w:val="24"/>
          <w:lang w:val="en-US"/>
        </w:rPr>
        <w:t>h</w:t>
      </w:r>
      <w:r w:rsidR="00400836" w:rsidRPr="00B70C14">
        <w:rPr>
          <w:rFonts w:ascii="Times New Roman" w:hAnsi="Times New Roman" w:cs="Times New Roman"/>
          <w:sz w:val="24"/>
          <w:szCs w:val="24"/>
          <w:lang w:val="en-US"/>
        </w:rPr>
        <w:t>a-syn</w:t>
      </w:r>
      <w:r w:rsidR="00A0436E" w:rsidRPr="00B70C14">
        <w:rPr>
          <w:rFonts w:ascii="Times New Roman" w:hAnsi="Times New Roman" w:cs="Times New Roman"/>
          <w:sz w:val="24"/>
          <w:szCs w:val="24"/>
          <w:lang w:val="en-US"/>
        </w:rPr>
        <w:t>uclein</w:t>
      </w:r>
      <w:r w:rsidR="00573904" w:rsidRPr="00B70C14">
        <w:rPr>
          <w:rFonts w:ascii="Times New Roman" w:hAnsi="Times New Roman" w:cs="Times New Roman"/>
          <w:sz w:val="24"/>
          <w:szCs w:val="24"/>
          <w:lang w:val="en-US"/>
        </w:rPr>
        <w:t xml:space="preserve"> </w:t>
      </w:r>
      <w:r w:rsidR="00A0436E" w:rsidRPr="00B70C14">
        <w:rPr>
          <w:rFonts w:ascii="Times New Roman" w:hAnsi="Times New Roman" w:cs="Times New Roman"/>
          <w:sz w:val="24"/>
          <w:szCs w:val="24"/>
          <w:lang w:val="en-US"/>
        </w:rPr>
        <w:t>(</w:t>
      </w:r>
      <w:r w:rsidR="00400836" w:rsidRPr="00B70C14">
        <w:rPr>
          <w:rFonts w:ascii="Times New Roman" w:hAnsi="Times New Roman" w:cs="Times New Roman"/>
          <w:sz w:val="24"/>
          <w:szCs w:val="24"/>
          <w:lang w:val="en-US"/>
        </w:rPr>
        <w:t>α-syn</w:t>
      </w:r>
      <w:r w:rsidR="00A0436E" w:rsidRPr="00B70C14">
        <w:rPr>
          <w:rFonts w:ascii="Times New Roman" w:hAnsi="Times New Roman" w:cs="Times New Roman"/>
          <w:sz w:val="24"/>
          <w:szCs w:val="24"/>
          <w:lang w:val="en-US"/>
        </w:rPr>
        <w:t>)</w:t>
      </w:r>
      <w:r w:rsidR="00175715">
        <w:rPr>
          <w:rFonts w:ascii="Times New Roman" w:hAnsi="Times New Roman" w:cs="Times New Roman"/>
          <w:sz w:val="24"/>
          <w:szCs w:val="24"/>
          <w:lang w:val="en-US"/>
        </w:rPr>
        <w:t xml:space="preserve"> </w:t>
      </w:r>
      <w:r w:rsidR="00BC2C4B">
        <w:rPr>
          <w:rFonts w:ascii="Times New Roman" w:hAnsi="Times New Roman" w:cs="Times New Roman"/>
          <w:sz w:val="24"/>
          <w:szCs w:val="24"/>
          <w:lang w:val="en-US"/>
        </w:rPr>
        <w:fldChar w:fldCharType="begin">
          <w:fldData xml:space="preserve">PEVuZE5vdGU+PENpdGU+PEF1dGhvcj5TcGlsbGFudGluaTwvQXV0aG9yPjxZZWFyPjE5OTg8L1ll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</w:fldData>
        </w:fldChar>
      </w:r>
      <w:r w:rsidR="00175715">
        <w:rPr>
          <w:rFonts w:ascii="Times New Roman" w:hAnsi="Times New Roman" w:cs="Times New Roman"/>
          <w:sz w:val="24"/>
          <w:szCs w:val="24"/>
          <w:lang w:val="en-US"/>
        </w:rPr>
        <w:instrText xml:space="preserve"> ADDIN EN.CITE </w:instrText>
      </w:r>
      <w:r w:rsidR="00175715">
        <w:rPr>
          <w:rFonts w:ascii="Times New Roman" w:hAnsi="Times New Roman" w:cs="Times New Roman"/>
          <w:sz w:val="24"/>
          <w:szCs w:val="24"/>
          <w:lang w:val="en-US"/>
        </w:rPr>
        <w:fldChar w:fldCharType="begin">
          <w:fldData xml:space="preserve">PEVuZE5vdGU+PENpdGU+PEF1dGhvcj5TcGlsbGFudGluaTwvQXV0aG9yPjxZZWFyPjE5OTg8L1ll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</w:fldData>
        </w:fldChar>
      </w:r>
      <w:r w:rsidR="00175715">
        <w:rPr>
          <w:rFonts w:ascii="Times New Roman" w:hAnsi="Times New Roman" w:cs="Times New Roman"/>
          <w:sz w:val="24"/>
          <w:szCs w:val="24"/>
          <w:lang w:val="en-US"/>
        </w:rPr>
        <w:instrText xml:space="preserve"> ADDIN EN.CITE.DATA </w:instrText>
      </w:r>
      <w:r w:rsidR="00175715">
        <w:rPr>
          <w:rFonts w:ascii="Times New Roman" w:hAnsi="Times New Roman" w:cs="Times New Roman"/>
          <w:sz w:val="24"/>
          <w:szCs w:val="24"/>
          <w:lang w:val="en-US"/>
        </w:rPr>
      </w:r>
      <w:r w:rsidR="00175715">
        <w:rPr>
          <w:rFonts w:ascii="Times New Roman" w:hAnsi="Times New Roman" w:cs="Times New Roman"/>
          <w:sz w:val="24"/>
          <w:szCs w:val="24"/>
          <w:lang w:val="en-US"/>
        </w:rPr>
        <w:fldChar w:fldCharType="end"/>
      </w:r>
      <w:r w:rsidR="00BC2C4B">
        <w:rPr>
          <w:rFonts w:ascii="Times New Roman" w:hAnsi="Times New Roman" w:cs="Times New Roman"/>
          <w:sz w:val="24"/>
          <w:szCs w:val="24"/>
          <w:lang w:val="en-US"/>
        </w:rPr>
      </w:r>
      <w:r w:rsidR="00BC2C4B">
        <w:rPr>
          <w:rFonts w:ascii="Times New Roman" w:hAnsi="Times New Roman" w:cs="Times New Roman"/>
          <w:sz w:val="24"/>
          <w:szCs w:val="24"/>
          <w:lang w:val="en-US"/>
        </w:rPr>
        <w:fldChar w:fldCharType="separate"/>
      </w:r>
      <w:r w:rsidR="00175715">
        <w:rPr>
          <w:rFonts w:ascii="Times New Roman" w:hAnsi="Times New Roman" w:cs="Times New Roman"/>
          <w:noProof/>
          <w:sz w:val="24"/>
          <w:szCs w:val="24"/>
          <w:lang w:val="en-US"/>
        </w:rPr>
        <w:t>(3-5)</w:t>
      </w:r>
      <w:r w:rsidR="00BC2C4B">
        <w:rPr>
          <w:rFonts w:ascii="Times New Roman" w:hAnsi="Times New Roman" w:cs="Times New Roman"/>
          <w:sz w:val="24"/>
          <w:szCs w:val="24"/>
          <w:lang w:val="en-US"/>
        </w:rPr>
        <w:fldChar w:fldCharType="end"/>
      </w:r>
      <w:r w:rsidR="00E9419B" w:rsidRPr="00B70C14">
        <w:rPr>
          <w:rFonts w:ascii="Times New Roman" w:hAnsi="Times New Roman" w:cs="Times New Roman"/>
          <w:sz w:val="24"/>
          <w:szCs w:val="24"/>
          <w:lang w:val="en-US"/>
        </w:rPr>
        <w:t>. S</w:t>
      </w:r>
      <w:r w:rsidR="009448AC" w:rsidRPr="00B70C14">
        <w:rPr>
          <w:rFonts w:ascii="Times New Roman" w:hAnsi="Times New Roman" w:cs="Times New Roman"/>
          <w:sz w:val="24"/>
          <w:szCs w:val="24"/>
          <w:lang w:val="en-US"/>
        </w:rPr>
        <w:t>ubsequent genetic studies reported</w:t>
      </w:r>
      <w:r w:rsidR="00A0436E" w:rsidRPr="00B70C14">
        <w:rPr>
          <w:rFonts w:ascii="Times New Roman" w:hAnsi="Times New Roman" w:cs="Times New Roman"/>
          <w:sz w:val="24"/>
          <w:szCs w:val="24"/>
          <w:lang w:val="en-US"/>
        </w:rPr>
        <w:t xml:space="preserve"> </w:t>
      </w:r>
      <w:r w:rsidR="009448AC" w:rsidRPr="00B70C14">
        <w:rPr>
          <w:rFonts w:ascii="Times New Roman" w:hAnsi="Times New Roman" w:cs="Times New Roman"/>
          <w:sz w:val="24"/>
          <w:szCs w:val="24"/>
          <w:lang w:val="en-US"/>
        </w:rPr>
        <w:t>a</w:t>
      </w:r>
      <w:r w:rsidR="00573904" w:rsidRPr="00B70C14">
        <w:rPr>
          <w:rFonts w:ascii="Times New Roman" w:hAnsi="Times New Roman" w:cs="Times New Roman"/>
          <w:sz w:val="24"/>
          <w:szCs w:val="24"/>
          <w:lang w:val="en-US"/>
        </w:rPr>
        <w:t xml:space="preserve"> </w:t>
      </w:r>
      <w:r w:rsidR="00E057CA" w:rsidRPr="00B70C14">
        <w:rPr>
          <w:rFonts w:ascii="Times New Roman" w:hAnsi="Times New Roman" w:cs="Times New Roman"/>
          <w:sz w:val="24"/>
          <w:szCs w:val="24"/>
          <w:lang w:val="en-US"/>
        </w:rPr>
        <w:t xml:space="preserve">link between </w:t>
      </w:r>
      <w:r w:rsidR="00573904" w:rsidRPr="00B70C14">
        <w:rPr>
          <w:rFonts w:ascii="Times New Roman" w:hAnsi="Times New Roman" w:cs="Times New Roman"/>
          <w:sz w:val="24"/>
          <w:szCs w:val="24"/>
          <w:lang w:val="en-US"/>
        </w:rPr>
        <w:t xml:space="preserve">mutations </w:t>
      </w:r>
      <w:r w:rsidR="00DB14A6" w:rsidRPr="00B70C14">
        <w:rPr>
          <w:rFonts w:ascii="Times New Roman" w:hAnsi="Times New Roman" w:cs="Times New Roman"/>
          <w:sz w:val="24"/>
          <w:szCs w:val="24"/>
          <w:lang w:val="en-US"/>
        </w:rPr>
        <w:t xml:space="preserve">or </w:t>
      </w:r>
      <w:r w:rsidR="00E057CA" w:rsidRPr="00B70C14">
        <w:rPr>
          <w:rFonts w:ascii="Times New Roman" w:hAnsi="Times New Roman" w:cs="Times New Roman"/>
          <w:sz w:val="24"/>
          <w:szCs w:val="24"/>
          <w:lang w:val="en-US"/>
        </w:rPr>
        <w:t>multiplication</w:t>
      </w:r>
      <w:r w:rsidR="0008054B">
        <w:rPr>
          <w:rFonts w:ascii="Times New Roman" w:hAnsi="Times New Roman" w:cs="Times New Roman"/>
          <w:sz w:val="24"/>
          <w:szCs w:val="24"/>
          <w:lang w:val="en-US"/>
        </w:rPr>
        <w:t>s</w:t>
      </w:r>
      <w:r w:rsidR="00573904" w:rsidRPr="00B70C14">
        <w:rPr>
          <w:rFonts w:ascii="Times New Roman" w:hAnsi="Times New Roman" w:cs="Times New Roman"/>
          <w:sz w:val="24"/>
          <w:szCs w:val="24"/>
          <w:lang w:val="en-US"/>
        </w:rPr>
        <w:t xml:space="preserve"> of </w:t>
      </w:r>
      <w:r w:rsidR="00573904" w:rsidRPr="00B70C14">
        <w:rPr>
          <w:rFonts w:ascii="Times New Roman" w:hAnsi="Times New Roman" w:cs="Times New Roman"/>
          <w:i/>
          <w:iCs/>
          <w:sz w:val="24"/>
          <w:szCs w:val="24"/>
          <w:lang w:val="en-US"/>
        </w:rPr>
        <w:t>SNCA</w:t>
      </w:r>
      <w:r w:rsidR="00573904" w:rsidRPr="00B70C14">
        <w:rPr>
          <w:rFonts w:ascii="Times New Roman" w:hAnsi="Times New Roman" w:cs="Times New Roman"/>
          <w:sz w:val="24"/>
          <w:szCs w:val="24"/>
          <w:lang w:val="en-US"/>
        </w:rPr>
        <w:t xml:space="preserve">, the gene coding for </w:t>
      </w:r>
      <w:r w:rsidR="00400836" w:rsidRPr="00B70C14">
        <w:rPr>
          <w:rFonts w:ascii="Times New Roman" w:hAnsi="Times New Roman" w:cs="Times New Roman"/>
          <w:sz w:val="24"/>
          <w:szCs w:val="24"/>
          <w:lang w:val="en-US"/>
        </w:rPr>
        <w:t>α-syn</w:t>
      </w:r>
      <w:r w:rsidR="00573904" w:rsidRPr="00B70C14">
        <w:rPr>
          <w:rFonts w:ascii="Times New Roman" w:hAnsi="Times New Roman" w:cs="Times New Roman"/>
          <w:sz w:val="24"/>
          <w:szCs w:val="24"/>
          <w:lang w:val="en-US"/>
        </w:rPr>
        <w:t xml:space="preserve">, </w:t>
      </w:r>
      <w:r w:rsidR="00E057CA" w:rsidRPr="00B70C14">
        <w:rPr>
          <w:rFonts w:ascii="Times New Roman" w:hAnsi="Times New Roman" w:cs="Times New Roman"/>
          <w:sz w:val="24"/>
          <w:szCs w:val="24"/>
          <w:lang w:val="en-US"/>
        </w:rPr>
        <w:t xml:space="preserve">and the manifestation of familial </w:t>
      </w:r>
      <w:r w:rsidR="00EB4C97" w:rsidRPr="00B70C14">
        <w:rPr>
          <w:rFonts w:ascii="Times New Roman" w:hAnsi="Times New Roman" w:cs="Times New Roman"/>
          <w:sz w:val="24"/>
          <w:szCs w:val="24"/>
          <w:lang w:val="en-US"/>
        </w:rPr>
        <w:t>forms</w:t>
      </w:r>
      <w:r w:rsidR="00E057CA" w:rsidRPr="00B70C14">
        <w:rPr>
          <w:rFonts w:ascii="Times New Roman" w:hAnsi="Times New Roman" w:cs="Times New Roman"/>
          <w:sz w:val="24"/>
          <w:szCs w:val="24"/>
          <w:lang w:val="en-US"/>
        </w:rPr>
        <w:t xml:space="preserve"> of PD</w:t>
      </w:r>
      <w:r w:rsidR="00BC2C4B">
        <w:rPr>
          <w:rFonts w:ascii="Times New Roman" w:hAnsi="Times New Roman" w:cs="Times New Roman"/>
          <w:sz w:val="24"/>
          <w:szCs w:val="24"/>
          <w:lang w:val="en-US"/>
        </w:rPr>
        <w:t xml:space="preserve"> </w:t>
      </w:r>
      <w:r w:rsidR="00BC2C4B">
        <w:rPr>
          <w:rFonts w:ascii="Times New Roman" w:hAnsi="Times New Roman" w:cs="Times New Roman"/>
          <w:sz w:val="24"/>
          <w:szCs w:val="24"/>
          <w:lang w:val="en-US"/>
        </w:rPr>
        <w:fldChar w:fldCharType="begin">
          <w:fldData xml:space="preserve">PEVuZE5vdGU+PENpdGU+PEF1dGhvcj5Qb2x5bWVyb3BvdWxvczwvQXV0aG9yPjxZZWFyPjE5OTc8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</w:fldData>
        </w:fldChar>
      </w:r>
      <w:r w:rsidR="00175715">
        <w:rPr>
          <w:rFonts w:ascii="Times New Roman" w:hAnsi="Times New Roman" w:cs="Times New Roman"/>
          <w:sz w:val="24"/>
          <w:szCs w:val="24"/>
          <w:lang w:val="en-US"/>
        </w:rPr>
        <w:instrText xml:space="preserve"> ADDIN EN.CITE </w:instrText>
      </w:r>
      <w:r w:rsidR="00175715">
        <w:rPr>
          <w:rFonts w:ascii="Times New Roman" w:hAnsi="Times New Roman" w:cs="Times New Roman"/>
          <w:sz w:val="24"/>
          <w:szCs w:val="24"/>
          <w:lang w:val="en-US"/>
        </w:rPr>
        <w:fldChar w:fldCharType="begin">
          <w:fldData xml:space="preserve">PEVuZE5vdGU+PENpdGU+PEF1dGhvcj5Qb2x5bWVyb3BvdWxvczwvQXV0aG9yPjxZZWFyPjE5OTc8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</w:fldData>
        </w:fldChar>
      </w:r>
      <w:r w:rsidR="00175715">
        <w:rPr>
          <w:rFonts w:ascii="Times New Roman" w:hAnsi="Times New Roman" w:cs="Times New Roman"/>
          <w:sz w:val="24"/>
          <w:szCs w:val="24"/>
          <w:lang w:val="en-US"/>
        </w:rPr>
        <w:instrText xml:space="preserve"> ADDIN EN.CITE.DATA </w:instrText>
      </w:r>
      <w:r w:rsidR="00175715">
        <w:rPr>
          <w:rFonts w:ascii="Times New Roman" w:hAnsi="Times New Roman" w:cs="Times New Roman"/>
          <w:sz w:val="24"/>
          <w:szCs w:val="24"/>
          <w:lang w:val="en-US"/>
        </w:rPr>
      </w:r>
      <w:r w:rsidR="00175715">
        <w:rPr>
          <w:rFonts w:ascii="Times New Roman" w:hAnsi="Times New Roman" w:cs="Times New Roman"/>
          <w:sz w:val="24"/>
          <w:szCs w:val="24"/>
          <w:lang w:val="en-US"/>
        </w:rPr>
        <w:fldChar w:fldCharType="end"/>
      </w:r>
      <w:r w:rsidR="00BC2C4B">
        <w:rPr>
          <w:rFonts w:ascii="Times New Roman" w:hAnsi="Times New Roman" w:cs="Times New Roman"/>
          <w:sz w:val="24"/>
          <w:szCs w:val="24"/>
          <w:lang w:val="en-US"/>
        </w:rPr>
      </w:r>
      <w:r w:rsidR="00BC2C4B">
        <w:rPr>
          <w:rFonts w:ascii="Times New Roman" w:hAnsi="Times New Roman" w:cs="Times New Roman"/>
          <w:sz w:val="24"/>
          <w:szCs w:val="24"/>
          <w:lang w:val="en-US"/>
        </w:rPr>
        <w:fldChar w:fldCharType="separate"/>
      </w:r>
      <w:r w:rsidR="00175715">
        <w:rPr>
          <w:rFonts w:ascii="Times New Roman" w:hAnsi="Times New Roman" w:cs="Times New Roman"/>
          <w:noProof/>
          <w:sz w:val="24"/>
          <w:szCs w:val="24"/>
          <w:lang w:val="en-US"/>
        </w:rPr>
        <w:t>(6-12)</w:t>
      </w:r>
      <w:r w:rsidR="00BC2C4B">
        <w:rPr>
          <w:rFonts w:ascii="Times New Roman" w:hAnsi="Times New Roman" w:cs="Times New Roman"/>
          <w:sz w:val="24"/>
          <w:szCs w:val="24"/>
          <w:lang w:val="en-US"/>
        </w:rPr>
        <w:fldChar w:fldCharType="end"/>
      </w:r>
      <w:r w:rsidR="00E057CA" w:rsidRPr="00B70C14">
        <w:rPr>
          <w:rFonts w:ascii="Times New Roman" w:hAnsi="Times New Roman" w:cs="Times New Roman"/>
          <w:sz w:val="24"/>
          <w:szCs w:val="24"/>
          <w:lang w:val="en-US"/>
        </w:rPr>
        <w:t xml:space="preserve">. </w:t>
      </w:r>
      <w:r w:rsidR="00006559" w:rsidRPr="00B70C14">
        <w:rPr>
          <w:rFonts w:ascii="Times New Roman" w:hAnsi="Times New Roman" w:cs="Times New Roman"/>
          <w:sz w:val="24"/>
          <w:szCs w:val="24"/>
          <w:lang w:val="en-US"/>
        </w:rPr>
        <w:t>Together, t</w:t>
      </w:r>
      <w:r w:rsidR="00E057CA" w:rsidRPr="00B70C14">
        <w:rPr>
          <w:rFonts w:ascii="Times New Roman" w:hAnsi="Times New Roman" w:cs="Times New Roman"/>
          <w:sz w:val="24"/>
          <w:szCs w:val="24"/>
          <w:lang w:val="en-US"/>
        </w:rPr>
        <w:t xml:space="preserve">hese findings </w:t>
      </w:r>
      <w:r w:rsidR="00A0436E" w:rsidRPr="00B70C14">
        <w:rPr>
          <w:rFonts w:ascii="Times New Roman" w:hAnsi="Times New Roman" w:cs="Times New Roman"/>
          <w:sz w:val="24"/>
          <w:szCs w:val="24"/>
          <w:lang w:val="en-US"/>
        </w:rPr>
        <w:t>pointed to</w:t>
      </w:r>
      <w:r w:rsidR="00EB4C97" w:rsidRPr="00B70C14">
        <w:rPr>
          <w:rFonts w:ascii="Times New Roman" w:hAnsi="Times New Roman" w:cs="Times New Roman"/>
          <w:sz w:val="24"/>
          <w:szCs w:val="24"/>
          <w:lang w:val="en-US"/>
        </w:rPr>
        <w:t xml:space="preserve"> </w:t>
      </w:r>
      <w:r w:rsidR="00400836" w:rsidRPr="00B70C14">
        <w:rPr>
          <w:rFonts w:ascii="Times New Roman" w:hAnsi="Times New Roman" w:cs="Times New Roman"/>
          <w:sz w:val="24"/>
          <w:szCs w:val="24"/>
          <w:lang w:val="en-US"/>
        </w:rPr>
        <w:t xml:space="preserve">α-syn </w:t>
      </w:r>
      <w:r w:rsidR="00A0436E" w:rsidRPr="00B70C14">
        <w:rPr>
          <w:rFonts w:ascii="Times New Roman" w:hAnsi="Times New Roman" w:cs="Times New Roman"/>
          <w:sz w:val="24"/>
          <w:szCs w:val="24"/>
          <w:lang w:val="en-US"/>
        </w:rPr>
        <w:t>as a key player</w:t>
      </w:r>
      <w:r w:rsidR="00EB4C97" w:rsidRPr="00B70C14">
        <w:rPr>
          <w:rFonts w:ascii="Times New Roman" w:hAnsi="Times New Roman" w:cs="Times New Roman"/>
          <w:sz w:val="24"/>
          <w:szCs w:val="24"/>
          <w:lang w:val="en-US"/>
        </w:rPr>
        <w:t xml:space="preserve"> in PD pathogenesis</w:t>
      </w:r>
      <w:r w:rsidR="00E9419B" w:rsidRPr="00B70C14">
        <w:rPr>
          <w:rFonts w:ascii="Times New Roman" w:hAnsi="Times New Roman" w:cs="Times New Roman"/>
          <w:sz w:val="24"/>
          <w:szCs w:val="24"/>
          <w:lang w:val="en-US"/>
        </w:rPr>
        <w:t>. H</w:t>
      </w:r>
      <w:r w:rsidR="004D2852" w:rsidRPr="00B70C14">
        <w:rPr>
          <w:rFonts w:ascii="Times New Roman" w:hAnsi="Times New Roman" w:cs="Times New Roman"/>
          <w:sz w:val="24"/>
          <w:szCs w:val="24"/>
          <w:lang w:val="en-US"/>
        </w:rPr>
        <w:t>owever, the exact role of this protein in neurodegeneration is not yet fully elucidated</w:t>
      </w:r>
      <w:r w:rsidR="00175715">
        <w:rPr>
          <w:rFonts w:ascii="Times New Roman" w:hAnsi="Times New Roman" w:cs="Times New Roman"/>
          <w:sz w:val="24"/>
          <w:szCs w:val="24"/>
          <w:lang w:val="en-US"/>
        </w:rPr>
        <w:t xml:space="preserve"> </w:t>
      </w:r>
      <w:r w:rsidR="00E07D32">
        <w:rPr>
          <w:rFonts w:ascii="Times New Roman" w:hAnsi="Times New Roman" w:cs="Times New Roman"/>
          <w:sz w:val="24"/>
          <w:szCs w:val="24"/>
          <w:lang w:val="en-US"/>
        </w:rPr>
        <w:fldChar w:fldCharType="begin"/>
      </w:r>
      <w:r w:rsidR="00175715">
        <w:rPr>
          <w:rFonts w:ascii="Times New Roman" w:hAnsi="Times New Roman" w:cs="Times New Roman"/>
          <w:sz w:val="24"/>
          <w:szCs w:val="24"/>
          <w:lang w:val="en-US"/>
        </w:rPr>
        <w:instrText xml:space="preserve"> ADDIN EN.CITE &lt;EndNote&gt;&lt;Cite&gt;&lt;Author&gt;Lashuel&lt;/Author&gt;&lt;Year&gt;2013&lt;/Year&gt;&lt;RecNum&gt;17&lt;/RecNum&gt;&lt;DisplayText&gt;(13)&lt;/DisplayText&gt;&lt;record&gt;&lt;rec-number&gt;17&lt;/rec-number&gt;&lt;foreign-keys&gt;&lt;key app="EN" db-id="vpsafrseows5a3e2e9qp22x60paz02asexva" timestamp="1671634373"&gt;17&lt;/key&gt;&lt;/foreign-keys&gt;&lt;ref-type name="Journal Article"&gt;17&lt;/ref-type&gt;&lt;contributors&gt;&lt;authors&gt;&lt;author&gt;Lashuel, H. A.&lt;/author&gt;&lt;author&gt;Overk, C. R.&lt;/author&gt;&lt;author&gt;Oueslati, A.&lt;/author&gt;&lt;author&gt;Masliah, E.&lt;/author&gt;&lt;/authors&gt;&lt;/contributors&gt;&lt;auth-address&gt;Laboratory of Molecular and Chemical Biology of Neurodegeneration, Brain Mind Institute, School of Life Sciences, Ecole Polytechnique Federale de Lausanne, CH-1015 Lausanne, Switzerland.&lt;/auth-address&gt;&lt;titles&gt;&lt;title&gt;The many faces of alpha-synuclein: from structure and toxicity to therapeutic target&lt;/title&gt;&lt;secondary-title&gt;Nat Rev Neurosci&lt;/secondary-title&gt;&lt;/titles&gt;&lt;periodical&gt;&lt;full-title&gt;Nat Rev Neurosci&lt;/full-title&gt;&lt;/periodical&gt;&lt;pages&gt;38-48&lt;/pages&gt;&lt;volume&gt;14&lt;/volume&gt;&lt;number&gt;1&lt;/number&gt;&lt;edition&gt;2012/12/21&lt;/edition&gt;&lt;keywords&gt;&lt;keyword&gt;Animals&lt;/keyword&gt;&lt;keyword&gt;Humans&lt;/keyword&gt;&lt;keyword&gt;Models, Biological&lt;/keyword&gt;&lt;keyword&gt;Neurodegenerative Diseases/genetics/*metabolism/*therapy&lt;/keyword&gt;&lt;keyword&gt;Protein Conformation&lt;/keyword&gt;&lt;keyword&gt;alpha-Synuclein/*chemistry/genetics/metabolism/*therapeutic use&lt;/keyword&gt;&lt;/keywords&gt;&lt;dates&gt;&lt;year&gt;2013&lt;/year&gt;&lt;pub-dates&gt;&lt;date&gt;Jan&lt;/date&gt;&lt;/pub-dates&gt;&lt;/dates&gt;&lt;isbn&gt;1471-0048 (Electronic)&amp;#xD;1471-003X (Print)&amp;#xD;1471-003X (Linking)&lt;/isbn&gt;&lt;accession-num&gt;23254192&lt;/accession-num&gt;&lt;urls&gt;&lt;related-urls&gt;&lt;url&gt;https://www.ncbi.nlm.nih.gov/pubmed/23254192&lt;/url&gt;&lt;/related-urls&gt;&lt;/urls&gt;&lt;custom2&gt;PMC4295774&lt;/custom2&gt;&lt;electronic-resource-num&gt;10.1038/nrn3406&lt;/electronic-resource-num&gt;&lt;/record&gt;&lt;/Cite&gt;&lt;/EndNote&gt;</w:instrText>
      </w:r>
      <w:r w:rsidR="00E07D32">
        <w:rPr>
          <w:rFonts w:ascii="Times New Roman" w:hAnsi="Times New Roman" w:cs="Times New Roman"/>
          <w:sz w:val="24"/>
          <w:szCs w:val="24"/>
          <w:lang w:val="en-US"/>
        </w:rPr>
        <w:fldChar w:fldCharType="separate"/>
      </w:r>
      <w:r w:rsidR="00175715">
        <w:rPr>
          <w:rFonts w:ascii="Times New Roman" w:hAnsi="Times New Roman" w:cs="Times New Roman"/>
          <w:noProof/>
          <w:sz w:val="24"/>
          <w:szCs w:val="24"/>
          <w:lang w:val="en-US"/>
        </w:rPr>
        <w:t>(13)</w:t>
      </w:r>
      <w:r w:rsidR="00E07D32">
        <w:rPr>
          <w:rFonts w:ascii="Times New Roman" w:hAnsi="Times New Roman" w:cs="Times New Roman"/>
          <w:sz w:val="24"/>
          <w:szCs w:val="24"/>
          <w:lang w:val="en-US"/>
        </w:rPr>
        <w:fldChar w:fldCharType="end"/>
      </w:r>
      <w:r w:rsidR="004D2852" w:rsidRPr="00B70C14">
        <w:rPr>
          <w:rFonts w:ascii="Times New Roman" w:hAnsi="Times New Roman" w:cs="Times New Roman"/>
          <w:sz w:val="24"/>
          <w:szCs w:val="24"/>
          <w:lang w:val="en-US"/>
        </w:rPr>
        <w:t>.</w:t>
      </w:r>
      <w:r w:rsidR="00EB4C97" w:rsidRPr="00B70C14">
        <w:rPr>
          <w:rFonts w:ascii="Times New Roman" w:hAnsi="Times New Roman" w:cs="Times New Roman"/>
          <w:sz w:val="24"/>
          <w:szCs w:val="24"/>
          <w:lang w:val="en-US"/>
        </w:rPr>
        <w:t xml:space="preserve"> </w:t>
      </w:r>
      <w:r w:rsidR="00E9419B" w:rsidRPr="00B70C14">
        <w:rPr>
          <w:rFonts w:ascii="Times New Roman" w:hAnsi="Times New Roman" w:cs="Times New Roman"/>
          <w:sz w:val="24"/>
          <w:szCs w:val="24"/>
          <w:lang w:val="en-US"/>
        </w:rPr>
        <w:t xml:space="preserve">To address this question, growing efforts have been made to create experimental models of PD based on </w:t>
      </w:r>
      <w:r w:rsidR="0052792C" w:rsidRPr="00B70C14">
        <w:rPr>
          <w:rFonts w:ascii="Times New Roman" w:hAnsi="Times New Roman" w:cs="Times New Roman"/>
          <w:sz w:val="24"/>
          <w:szCs w:val="24"/>
          <w:lang w:val="en-US"/>
        </w:rPr>
        <w:t xml:space="preserve">α-syn </w:t>
      </w:r>
      <w:r w:rsidR="00E9419B" w:rsidRPr="00B70C14">
        <w:rPr>
          <w:rFonts w:ascii="Times New Roman" w:hAnsi="Times New Roman" w:cs="Times New Roman"/>
          <w:sz w:val="24"/>
          <w:szCs w:val="24"/>
          <w:lang w:val="en-US"/>
        </w:rPr>
        <w:t>overexpression</w:t>
      </w:r>
      <w:r w:rsidR="00006559" w:rsidRPr="00B70C14">
        <w:rPr>
          <w:rFonts w:ascii="Times New Roman" w:hAnsi="Times New Roman" w:cs="Times New Roman"/>
          <w:sz w:val="24"/>
          <w:szCs w:val="24"/>
          <w:lang w:val="en-US"/>
        </w:rPr>
        <w:t xml:space="preserve"> to mimic </w:t>
      </w:r>
      <w:r w:rsidR="0052792C" w:rsidRPr="00B70C14">
        <w:rPr>
          <w:rFonts w:ascii="Times New Roman" w:hAnsi="Times New Roman" w:cs="Times New Roman"/>
          <w:sz w:val="24"/>
          <w:szCs w:val="24"/>
          <w:lang w:val="en-US"/>
        </w:rPr>
        <w:t xml:space="preserve">α-syn </w:t>
      </w:r>
      <w:r w:rsidR="00006559" w:rsidRPr="00B70C14">
        <w:rPr>
          <w:rFonts w:ascii="Times New Roman" w:hAnsi="Times New Roman" w:cs="Times New Roman"/>
          <w:sz w:val="24"/>
          <w:szCs w:val="24"/>
          <w:lang w:val="en-US"/>
        </w:rPr>
        <w:t>abnormal accumulation</w:t>
      </w:r>
      <w:r w:rsidR="00E9419B" w:rsidRPr="00B70C14">
        <w:rPr>
          <w:rFonts w:ascii="Times New Roman" w:hAnsi="Times New Roman" w:cs="Times New Roman"/>
          <w:sz w:val="24"/>
          <w:szCs w:val="24"/>
          <w:lang w:val="en-US"/>
        </w:rPr>
        <w:t xml:space="preserve"> in rodent brains</w:t>
      </w:r>
      <w:r w:rsidR="0052792C">
        <w:rPr>
          <w:rFonts w:ascii="Times New Roman" w:hAnsi="Times New Roman" w:cs="Times New Roman"/>
          <w:sz w:val="24"/>
          <w:szCs w:val="24"/>
          <w:lang w:val="en-US"/>
        </w:rPr>
        <w:t>.</w:t>
      </w:r>
      <w:r w:rsidR="00E9419B" w:rsidRPr="00B70C14">
        <w:rPr>
          <w:rFonts w:ascii="Times New Roman" w:hAnsi="Times New Roman" w:cs="Times New Roman"/>
          <w:sz w:val="24"/>
          <w:szCs w:val="24"/>
          <w:lang w:val="en-US"/>
        </w:rPr>
        <w:t xml:space="preserve"> </w:t>
      </w:r>
      <w:r w:rsidR="0052792C">
        <w:rPr>
          <w:rFonts w:ascii="Times New Roman" w:hAnsi="Times New Roman" w:cs="Times New Roman"/>
          <w:sz w:val="24"/>
          <w:szCs w:val="24"/>
          <w:lang w:val="en-US"/>
        </w:rPr>
        <w:t>The first approach was the</w:t>
      </w:r>
      <w:r w:rsidR="008374EE" w:rsidRPr="00B70C14">
        <w:rPr>
          <w:rFonts w:ascii="Times New Roman" w:hAnsi="Times New Roman" w:cs="Times New Roman"/>
          <w:sz w:val="24"/>
          <w:szCs w:val="24"/>
          <w:lang w:val="en-US"/>
        </w:rPr>
        <w:t xml:space="preserve"> use</w:t>
      </w:r>
      <w:r w:rsidR="00E9419B" w:rsidRPr="00B70C14">
        <w:rPr>
          <w:rFonts w:ascii="Times New Roman" w:hAnsi="Times New Roman" w:cs="Times New Roman"/>
          <w:sz w:val="24"/>
          <w:szCs w:val="24"/>
          <w:lang w:val="en-US"/>
        </w:rPr>
        <w:t xml:space="preserve"> </w:t>
      </w:r>
      <w:r w:rsidR="0052792C">
        <w:rPr>
          <w:rFonts w:ascii="Times New Roman" w:hAnsi="Times New Roman" w:cs="Times New Roman"/>
          <w:sz w:val="24"/>
          <w:szCs w:val="24"/>
          <w:lang w:val="en-US"/>
        </w:rPr>
        <w:t>of</w:t>
      </w:r>
      <w:r w:rsidR="00E9419B" w:rsidRPr="00B70C14">
        <w:rPr>
          <w:rFonts w:ascii="Times New Roman" w:hAnsi="Times New Roman" w:cs="Times New Roman"/>
          <w:sz w:val="24"/>
          <w:szCs w:val="24"/>
          <w:lang w:val="en-US"/>
        </w:rPr>
        <w:t xml:space="preserve"> </w:t>
      </w:r>
      <w:r w:rsidR="00A0436E" w:rsidRPr="00B70C14">
        <w:rPr>
          <w:rFonts w:ascii="Times New Roman" w:hAnsi="Times New Roman" w:cs="Times New Roman"/>
          <w:sz w:val="24"/>
          <w:szCs w:val="24"/>
          <w:lang w:val="en-US"/>
        </w:rPr>
        <w:t>transgenic</w:t>
      </w:r>
      <w:r w:rsidR="0052792C">
        <w:rPr>
          <w:rFonts w:ascii="Times New Roman" w:hAnsi="Times New Roman" w:cs="Times New Roman"/>
          <w:sz w:val="24"/>
          <w:szCs w:val="24"/>
          <w:lang w:val="en-US"/>
        </w:rPr>
        <w:t xml:space="preserve"> (</w:t>
      </w:r>
      <w:proofErr w:type="spellStart"/>
      <w:r w:rsidR="0052792C">
        <w:rPr>
          <w:rFonts w:ascii="Times New Roman" w:hAnsi="Times New Roman" w:cs="Times New Roman"/>
          <w:sz w:val="24"/>
          <w:szCs w:val="24"/>
          <w:lang w:val="en-US"/>
        </w:rPr>
        <w:t>Tg</w:t>
      </w:r>
      <w:proofErr w:type="spellEnd"/>
      <w:r w:rsidR="0052792C">
        <w:rPr>
          <w:rFonts w:ascii="Times New Roman" w:hAnsi="Times New Roman" w:cs="Times New Roman"/>
          <w:sz w:val="24"/>
          <w:szCs w:val="24"/>
          <w:lang w:val="en-US"/>
        </w:rPr>
        <w:t>)</w:t>
      </w:r>
      <w:r w:rsidR="00A0436E" w:rsidRPr="00B70C14">
        <w:rPr>
          <w:rFonts w:ascii="Times New Roman" w:hAnsi="Times New Roman" w:cs="Times New Roman"/>
          <w:sz w:val="24"/>
          <w:szCs w:val="24"/>
          <w:lang w:val="en-US"/>
        </w:rPr>
        <w:t xml:space="preserve"> m</w:t>
      </w:r>
      <w:r w:rsidR="00927B48">
        <w:rPr>
          <w:rFonts w:ascii="Times New Roman" w:hAnsi="Times New Roman" w:cs="Times New Roman"/>
          <w:sz w:val="24"/>
          <w:szCs w:val="24"/>
          <w:lang w:val="en-US"/>
        </w:rPr>
        <w:t>ice</w:t>
      </w:r>
      <w:r w:rsidR="00A0436E" w:rsidRPr="00B70C14">
        <w:rPr>
          <w:rFonts w:ascii="Times New Roman" w:hAnsi="Times New Roman" w:cs="Times New Roman"/>
          <w:sz w:val="24"/>
          <w:szCs w:val="24"/>
          <w:lang w:val="en-US"/>
        </w:rPr>
        <w:t xml:space="preserve"> overexpressing </w:t>
      </w:r>
      <w:r w:rsidR="00400836" w:rsidRPr="00B70C14">
        <w:rPr>
          <w:rFonts w:ascii="Times New Roman" w:hAnsi="Times New Roman" w:cs="Times New Roman"/>
          <w:sz w:val="24"/>
          <w:szCs w:val="24"/>
          <w:lang w:val="en-US"/>
        </w:rPr>
        <w:t xml:space="preserve">α-syn </w:t>
      </w:r>
      <w:r w:rsidR="00A0436E" w:rsidRPr="00B70C14">
        <w:rPr>
          <w:rFonts w:ascii="Times New Roman" w:hAnsi="Times New Roman" w:cs="Times New Roman"/>
          <w:sz w:val="24"/>
          <w:szCs w:val="24"/>
          <w:lang w:val="en-US"/>
        </w:rPr>
        <w:t xml:space="preserve">under different promoters (human platelet-derived factor, Thy1, </w:t>
      </w:r>
      <w:r w:rsidR="00A0436E" w:rsidRPr="00B70C14">
        <w:rPr>
          <w:rFonts w:ascii="Times New Roman" w:hAnsi="Times New Roman" w:cs="Times New Roman"/>
          <w:sz w:val="24"/>
          <w:szCs w:val="24"/>
          <w:lang w:val="en-US"/>
        </w:rPr>
        <w:lastRenderedPageBreak/>
        <w:t>BAC)</w:t>
      </w:r>
      <w:r w:rsidR="00175715">
        <w:rPr>
          <w:rFonts w:ascii="Times New Roman" w:hAnsi="Times New Roman" w:cs="Times New Roman"/>
          <w:sz w:val="24"/>
          <w:szCs w:val="24"/>
          <w:lang w:val="en-US"/>
        </w:rPr>
        <w:t xml:space="preserve"> </w:t>
      </w:r>
      <w:r w:rsidR="00E07D32">
        <w:rPr>
          <w:rFonts w:ascii="Times New Roman" w:hAnsi="Times New Roman" w:cs="Times New Roman"/>
          <w:sz w:val="24"/>
          <w:szCs w:val="24"/>
          <w:lang w:val="en-US"/>
        </w:rPr>
        <w:fldChar w:fldCharType="begin">
          <w:fldData xml:space="preserve">PEVuZE5vdGU+PENpdGU+PEF1dGhvcj5DcmFidHJlZTwvQXV0aG9yPjxZZWFyPjIwMTI8L1llYXI+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</w:fldData>
        </w:fldChar>
      </w:r>
      <w:r w:rsidR="00175715">
        <w:rPr>
          <w:rFonts w:ascii="Times New Roman" w:hAnsi="Times New Roman" w:cs="Times New Roman"/>
          <w:sz w:val="24"/>
          <w:szCs w:val="24"/>
          <w:lang w:val="en-US"/>
        </w:rPr>
        <w:instrText xml:space="preserve"> ADDIN EN.CITE </w:instrText>
      </w:r>
      <w:r w:rsidR="00175715">
        <w:rPr>
          <w:rFonts w:ascii="Times New Roman" w:hAnsi="Times New Roman" w:cs="Times New Roman"/>
          <w:sz w:val="24"/>
          <w:szCs w:val="24"/>
          <w:lang w:val="en-US"/>
        </w:rPr>
        <w:fldChar w:fldCharType="begin">
          <w:fldData xml:space="preserve">PEVuZE5vdGU+PENpdGU+PEF1dGhvcj5DcmFidHJlZTwvQXV0aG9yPjxZZWFyPjIwMTI8L1llYXI+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</w:fldData>
        </w:fldChar>
      </w:r>
      <w:r w:rsidR="00175715">
        <w:rPr>
          <w:rFonts w:ascii="Times New Roman" w:hAnsi="Times New Roman" w:cs="Times New Roman"/>
          <w:sz w:val="24"/>
          <w:szCs w:val="24"/>
          <w:lang w:val="en-US"/>
        </w:rPr>
        <w:instrText xml:space="preserve"> ADDIN EN.CITE.DATA </w:instrText>
      </w:r>
      <w:r w:rsidR="00175715">
        <w:rPr>
          <w:rFonts w:ascii="Times New Roman" w:hAnsi="Times New Roman" w:cs="Times New Roman"/>
          <w:sz w:val="24"/>
          <w:szCs w:val="24"/>
          <w:lang w:val="en-US"/>
        </w:rPr>
      </w:r>
      <w:r w:rsidR="00175715">
        <w:rPr>
          <w:rFonts w:ascii="Times New Roman" w:hAnsi="Times New Roman" w:cs="Times New Roman"/>
          <w:sz w:val="24"/>
          <w:szCs w:val="24"/>
          <w:lang w:val="en-US"/>
        </w:rPr>
        <w:fldChar w:fldCharType="end"/>
      </w:r>
      <w:r w:rsidR="00E07D32">
        <w:rPr>
          <w:rFonts w:ascii="Times New Roman" w:hAnsi="Times New Roman" w:cs="Times New Roman"/>
          <w:sz w:val="24"/>
          <w:szCs w:val="24"/>
          <w:lang w:val="en-US"/>
        </w:rPr>
      </w:r>
      <w:r w:rsidR="00E07D32">
        <w:rPr>
          <w:rFonts w:ascii="Times New Roman" w:hAnsi="Times New Roman" w:cs="Times New Roman"/>
          <w:sz w:val="24"/>
          <w:szCs w:val="24"/>
          <w:lang w:val="en-US"/>
        </w:rPr>
        <w:fldChar w:fldCharType="separate"/>
      </w:r>
      <w:r w:rsidR="00175715">
        <w:rPr>
          <w:rFonts w:ascii="Times New Roman" w:hAnsi="Times New Roman" w:cs="Times New Roman"/>
          <w:noProof/>
          <w:sz w:val="24"/>
          <w:szCs w:val="24"/>
          <w:lang w:val="en-US"/>
        </w:rPr>
        <w:t>(14, 15)</w:t>
      </w:r>
      <w:r w:rsidR="00E07D32">
        <w:rPr>
          <w:rFonts w:ascii="Times New Roman" w:hAnsi="Times New Roman" w:cs="Times New Roman"/>
          <w:sz w:val="24"/>
          <w:szCs w:val="24"/>
          <w:lang w:val="en-US"/>
        </w:rPr>
        <w:fldChar w:fldCharType="end"/>
      </w:r>
      <w:r w:rsidR="00E9419B" w:rsidRPr="00B70C14">
        <w:rPr>
          <w:rFonts w:ascii="Times New Roman" w:hAnsi="Times New Roman" w:cs="Times New Roman"/>
          <w:sz w:val="24"/>
          <w:szCs w:val="24"/>
          <w:lang w:val="en-US"/>
        </w:rPr>
        <w:t>.</w:t>
      </w:r>
      <w:r w:rsidR="00DB14A6" w:rsidRPr="00B70C14">
        <w:rPr>
          <w:rFonts w:ascii="Times New Roman" w:hAnsi="Times New Roman" w:cs="Times New Roman"/>
          <w:sz w:val="24"/>
          <w:szCs w:val="24"/>
          <w:lang w:val="en-US"/>
        </w:rPr>
        <w:t xml:space="preserve"> </w:t>
      </w:r>
      <w:r w:rsidR="00006559" w:rsidRPr="00B70C14">
        <w:rPr>
          <w:rFonts w:ascii="Times New Roman" w:hAnsi="Times New Roman" w:cs="Times New Roman"/>
          <w:sz w:val="24"/>
          <w:szCs w:val="24"/>
          <w:lang w:val="en-US"/>
        </w:rPr>
        <w:t>U</w:t>
      </w:r>
      <w:r w:rsidR="00E9419B" w:rsidRPr="00B70C14">
        <w:rPr>
          <w:rFonts w:ascii="Times New Roman" w:hAnsi="Times New Roman" w:cs="Times New Roman"/>
          <w:sz w:val="24"/>
          <w:szCs w:val="24"/>
          <w:lang w:val="en-US"/>
        </w:rPr>
        <w:t>nfortunately</w:t>
      </w:r>
      <w:r w:rsidR="00A0436E" w:rsidRPr="00B70C14">
        <w:rPr>
          <w:rFonts w:ascii="Times New Roman" w:hAnsi="Times New Roman" w:cs="Times New Roman"/>
          <w:sz w:val="24"/>
          <w:szCs w:val="24"/>
          <w:lang w:val="en-US"/>
        </w:rPr>
        <w:t xml:space="preserve">, </w:t>
      </w:r>
      <w:r w:rsidR="00C725EC" w:rsidRPr="00B70C14">
        <w:rPr>
          <w:rFonts w:ascii="Times New Roman" w:hAnsi="Times New Roman" w:cs="Times New Roman"/>
          <w:sz w:val="24"/>
          <w:szCs w:val="24"/>
          <w:lang w:val="en-US"/>
        </w:rPr>
        <w:t xml:space="preserve">only few </w:t>
      </w:r>
      <w:proofErr w:type="spellStart"/>
      <w:r w:rsidR="0052792C">
        <w:rPr>
          <w:rFonts w:ascii="Times New Roman" w:hAnsi="Times New Roman" w:cs="Times New Roman"/>
          <w:sz w:val="24"/>
          <w:szCs w:val="24"/>
          <w:lang w:val="en-US"/>
        </w:rPr>
        <w:t>Tg</w:t>
      </w:r>
      <w:proofErr w:type="spellEnd"/>
      <w:r w:rsidR="0052792C">
        <w:rPr>
          <w:rFonts w:ascii="Times New Roman" w:hAnsi="Times New Roman" w:cs="Times New Roman"/>
          <w:sz w:val="24"/>
          <w:szCs w:val="24"/>
          <w:lang w:val="en-US"/>
        </w:rPr>
        <w:t xml:space="preserve"> </w:t>
      </w:r>
      <w:r w:rsidR="00C725EC" w:rsidRPr="00B70C14">
        <w:rPr>
          <w:rFonts w:ascii="Times New Roman" w:hAnsi="Times New Roman" w:cs="Times New Roman"/>
          <w:sz w:val="24"/>
          <w:szCs w:val="24"/>
          <w:lang w:val="en-US"/>
        </w:rPr>
        <w:t xml:space="preserve">models </w:t>
      </w:r>
      <w:r w:rsidR="00A0436E" w:rsidRPr="00B70C14">
        <w:rPr>
          <w:rFonts w:ascii="Times New Roman" w:hAnsi="Times New Roman" w:cs="Times New Roman"/>
          <w:sz w:val="24"/>
          <w:szCs w:val="24"/>
          <w:lang w:val="en-US"/>
        </w:rPr>
        <w:t>exhibited dopaminergic neuronal loss</w:t>
      </w:r>
      <w:r w:rsidR="008374EE" w:rsidRPr="00B70C14">
        <w:rPr>
          <w:rFonts w:ascii="Times New Roman" w:hAnsi="Times New Roman" w:cs="Times New Roman"/>
          <w:sz w:val="24"/>
          <w:szCs w:val="24"/>
          <w:lang w:val="en-US"/>
        </w:rPr>
        <w:t xml:space="preserve">, </w:t>
      </w:r>
      <w:r w:rsidR="0008054B">
        <w:rPr>
          <w:rFonts w:ascii="Times New Roman" w:hAnsi="Times New Roman" w:cs="Times New Roman"/>
          <w:sz w:val="24"/>
          <w:szCs w:val="24"/>
          <w:lang w:val="en-US"/>
        </w:rPr>
        <w:t>and</w:t>
      </w:r>
      <w:r w:rsidR="0008054B" w:rsidRPr="00B70C14">
        <w:rPr>
          <w:rFonts w:ascii="Times New Roman" w:hAnsi="Times New Roman" w:cs="Times New Roman"/>
          <w:sz w:val="24"/>
          <w:szCs w:val="24"/>
          <w:lang w:val="en-US"/>
        </w:rPr>
        <w:t xml:space="preserve"> </w:t>
      </w:r>
      <w:r w:rsidR="008374EE" w:rsidRPr="00B70C14">
        <w:rPr>
          <w:rFonts w:ascii="Times New Roman" w:hAnsi="Times New Roman" w:cs="Times New Roman"/>
          <w:sz w:val="24"/>
          <w:szCs w:val="24"/>
          <w:lang w:val="en-US"/>
        </w:rPr>
        <w:t xml:space="preserve">at very late </w:t>
      </w:r>
      <w:r w:rsidR="0052792C">
        <w:rPr>
          <w:rFonts w:ascii="Times New Roman" w:hAnsi="Times New Roman" w:cs="Times New Roman"/>
          <w:sz w:val="24"/>
          <w:szCs w:val="24"/>
          <w:lang w:val="en-US"/>
        </w:rPr>
        <w:t>stages of the disease manifestation</w:t>
      </w:r>
      <w:r w:rsidR="008374EE" w:rsidRPr="00B70C14">
        <w:rPr>
          <w:rFonts w:ascii="Times New Roman" w:hAnsi="Times New Roman" w:cs="Times New Roman"/>
          <w:sz w:val="24"/>
          <w:szCs w:val="24"/>
          <w:lang w:val="en-US"/>
        </w:rPr>
        <w:t xml:space="preserve"> (8-9 months)</w:t>
      </w:r>
      <w:r w:rsidR="00BF0974">
        <w:rPr>
          <w:rFonts w:ascii="Times New Roman" w:hAnsi="Times New Roman" w:cs="Times New Roman"/>
          <w:sz w:val="24"/>
          <w:szCs w:val="24"/>
          <w:lang w:val="en-US"/>
        </w:rPr>
        <w:t xml:space="preserve"> </w:t>
      </w:r>
      <w:r w:rsidR="00E07D32">
        <w:rPr>
          <w:rFonts w:ascii="Times New Roman" w:hAnsi="Times New Roman" w:cs="Times New Roman"/>
          <w:sz w:val="24"/>
          <w:szCs w:val="24"/>
          <w:lang w:val="en-US"/>
        </w:rPr>
        <w:fldChar w:fldCharType="begin"/>
      </w:r>
      <w:r w:rsidR="00175715">
        <w:rPr>
          <w:rFonts w:ascii="Times New Roman" w:hAnsi="Times New Roman" w:cs="Times New Roman"/>
          <w:sz w:val="24"/>
          <w:szCs w:val="24"/>
          <w:lang w:val="en-US"/>
        </w:rPr>
        <w:instrText xml:space="preserve"> ADDIN EN.CITE &lt;EndNote&gt;&lt;Cite&gt;&lt;Author&gt;Crabtree&lt;/Author&gt;&lt;Year&gt;2012&lt;/Year&gt;&lt;RecNum&gt;31&lt;/RecNum&gt;&lt;DisplayText&gt;(14)&lt;/DisplayText&gt;&lt;record&gt;&lt;rec-number&gt;31&lt;/rec-number&gt;&lt;foreign-keys&gt;&lt;key app="EN" db-id="vpsafrseows5a3e2e9qp22x60paz02asexva" timestamp="1673966664"&gt;31&lt;/key&gt;&lt;/foreign-keys&gt;&lt;ref-type name="Journal Article"&gt;17&lt;/ref-type&gt;&lt;contributors&gt;&lt;authors&gt;&lt;author&gt;Crabtree, D. M.&lt;/author&gt;&lt;author&gt;Zhang, J.&lt;/author&gt;&lt;/authors&gt;&lt;/contributors&gt;&lt;auth-address&gt;Department of Pathology, University of Alabama at Birmingham, Birmingham, AL 35294, USA.&lt;/auth-address&gt;&lt;titles&gt;&lt;title&gt;Genetically engineered mouse models of Parkinson&amp;apos;s disease&lt;/title&gt;&lt;secondary-title&gt;Brain Res Bull&lt;/secondary-title&gt;&lt;/titles&gt;&lt;periodical&gt;&lt;full-title&gt;Brain Res Bull&lt;/full-title&gt;&lt;/periodical&gt;&lt;pages&gt;13-32&lt;/pages&gt;&lt;volume&gt;88&lt;/volume&gt;&lt;number&gt;1&lt;/number&gt;&lt;edition&gt;2011/08/16&lt;/edition&gt;&lt;keywords&gt;&lt;keyword&gt;Animals&lt;/keyword&gt;&lt;keyword&gt;*Disease Models, Animal&lt;/keyword&gt;&lt;keyword&gt;*Genetic Engineering&lt;/keyword&gt;&lt;keyword&gt;Mice&lt;/keyword&gt;&lt;keyword&gt;*Mice, Neurologic Mutants&lt;/keyword&gt;&lt;keyword&gt;*Parkinson Disease/genetics&lt;/keyword&gt;&lt;/keywords&gt;&lt;dates&gt;&lt;year&gt;2012&lt;/year&gt;&lt;pub-dates&gt;&lt;date&gt;May 1&lt;/date&gt;&lt;/pub-dates&gt;&lt;/dates&gt;&lt;isbn&gt;1873-2747 (Electronic)&amp;#xD;0361-9230 (Print)&amp;#xD;0361-9230 (Linking)&lt;/isbn&gt;&lt;accession-num&gt;21839151&lt;/accession-num&gt;&lt;urls&gt;&lt;related-urls&gt;&lt;url&gt;https://www.ncbi.nlm.nih.gov/pubmed/21839151&lt;/url&gt;&lt;/related-urls&gt;&lt;/urls&gt;&lt;custom2&gt;PMC3244549&lt;/custom2&gt;&lt;electronic-resource-num&gt;10.1016/j.brainresbull.2011.07.019&lt;/electronic-resource-num&gt;&lt;/record&gt;&lt;/Cite&gt;&lt;/EndNote&gt;</w:instrText>
      </w:r>
      <w:r w:rsidR="00E07D32">
        <w:rPr>
          <w:rFonts w:ascii="Times New Roman" w:hAnsi="Times New Roman" w:cs="Times New Roman"/>
          <w:sz w:val="24"/>
          <w:szCs w:val="24"/>
          <w:lang w:val="en-US"/>
        </w:rPr>
        <w:fldChar w:fldCharType="separate"/>
      </w:r>
      <w:r w:rsidR="00175715">
        <w:rPr>
          <w:rFonts w:ascii="Times New Roman" w:hAnsi="Times New Roman" w:cs="Times New Roman"/>
          <w:noProof/>
          <w:sz w:val="24"/>
          <w:szCs w:val="24"/>
          <w:lang w:val="en-US"/>
        </w:rPr>
        <w:t>(14)</w:t>
      </w:r>
      <w:r w:rsidR="00E07D32">
        <w:rPr>
          <w:rFonts w:ascii="Times New Roman" w:hAnsi="Times New Roman" w:cs="Times New Roman"/>
          <w:sz w:val="24"/>
          <w:szCs w:val="24"/>
          <w:lang w:val="en-US"/>
        </w:rPr>
        <w:fldChar w:fldCharType="end"/>
      </w:r>
      <w:r w:rsidR="0052792C">
        <w:rPr>
          <w:rFonts w:ascii="Times New Roman" w:hAnsi="Times New Roman" w:cs="Times New Roman"/>
          <w:sz w:val="24"/>
          <w:szCs w:val="24"/>
          <w:lang w:val="en-US"/>
        </w:rPr>
        <w:t xml:space="preserve">, while other did not </w:t>
      </w:r>
      <w:r w:rsidR="0082625A">
        <w:rPr>
          <w:rFonts w:ascii="Times New Roman" w:hAnsi="Times New Roman" w:cs="Times New Roman"/>
          <w:sz w:val="24"/>
          <w:szCs w:val="24"/>
          <w:lang w:val="en-US"/>
        </w:rPr>
        <w:t xml:space="preserve">report </w:t>
      </w:r>
      <w:r w:rsidR="0052792C">
        <w:rPr>
          <w:rFonts w:ascii="Times New Roman" w:hAnsi="Times New Roman" w:cs="Times New Roman"/>
          <w:sz w:val="24"/>
          <w:szCs w:val="24"/>
          <w:lang w:val="en-US"/>
        </w:rPr>
        <w:t>neuronal loss,</w:t>
      </w:r>
      <w:r w:rsidR="008374EE" w:rsidRPr="00B70C14">
        <w:rPr>
          <w:rFonts w:ascii="Times New Roman" w:hAnsi="Times New Roman" w:cs="Times New Roman"/>
          <w:sz w:val="24"/>
          <w:szCs w:val="24"/>
          <w:lang w:val="en-US"/>
        </w:rPr>
        <w:t xml:space="preserve"> </w:t>
      </w:r>
      <w:r w:rsidR="0081014B" w:rsidRPr="00B70C14">
        <w:rPr>
          <w:rFonts w:ascii="Times New Roman" w:hAnsi="Times New Roman" w:cs="Times New Roman"/>
          <w:sz w:val="24"/>
          <w:szCs w:val="24"/>
          <w:lang w:val="en-US"/>
        </w:rPr>
        <w:t xml:space="preserve">probably due to </w:t>
      </w:r>
      <w:r w:rsidR="00006559" w:rsidRPr="00B70C14">
        <w:rPr>
          <w:rFonts w:ascii="Times New Roman" w:hAnsi="Times New Roman" w:cs="Times New Roman"/>
          <w:sz w:val="24"/>
          <w:szCs w:val="24"/>
          <w:lang w:val="en-US"/>
        </w:rPr>
        <w:t>some developmental</w:t>
      </w:r>
      <w:r w:rsidR="0081014B" w:rsidRPr="00B70C14">
        <w:rPr>
          <w:rFonts w:ascii="Times New Roman" w:hAnsi="Times New Roman" w:cs="Times New Roman"/>
          <w:sz w:val="24"/>
          <w:szCs w:val="24"/>
          <w:lang w:val="en-US"/>
        </w:rPr>
        <w:t xml:space="preserve"> compensatory mechanisms</w:t>
      </w:r>
      <w:r w:rsidR="00175715">
        <w:rPr>
          <w:rFonts w:ascii="Times New Roman" w:hAnsi="Times New Roman" w:cs="Times New Roman"/>
          <w:sz w:val="24"/>
          <w:szCs w:val="24"/>
          <w:lang w:val="en-US"/>
        </w:rPr>
        <w:t xml:space="preserve"> </w:t>
      </w:r>
      <w:r w:rsidR="00E07D32">
        <w:rPr>
          <w:rFonts w:ascii="Times New Roman" w:hAnsi="Times New Roman" w:cs="Times New Roman"/>
          <w:sz w:val="24"/>
          <w:szCs w:val="24"/>
          <w:lang w:val="en-US"/>
        </w:rPr>
        <w:fldChar w:fldCharType="begin"/>
      </w:r>
      <w:r w:rsidR="00175715">
        <w:rPr>
          <w:rFonts w:ascii="Times New Roman" w:hAnsi="Times New Roman" w:cs="Times New Roman"/>
          <w:sz w:val="24"/>
          <w:szCs w:val="24"/>
          <w:lang w:val="en-US"/>
        </w:rPr>
        <w:instrText xml:space="preserve"> ADDIN EN.CITE &lt;EndNote&gt;&lt;Cite&gt;&lt;Author&gt;Lee&lt;/Author&gt;&lt;Year&gt;2012&lt;/Year&gt;&lt;RecNum&gt;32&lt;/RecNum&gt;&lt;DisplayText&gt;(15)&lt;/DisplayText&gt;&lt;record&gt;&lt;rec-number&gt;32&lt;/rec-number&gt;&lt;foreign-keys&gt;&lt;key app="EN" db-id="vpsafrseows5a3e2e9qp22x60paz02asexva" timestamp="1673966693"&gt;32&lt;/key&gt;&lt;/foreign-keys&gt;&lt;ref-type name="Journal Article"&gt;17&lt;/ref-type&gt;&lt;contributors&gt;&lt;authors&gt;&lt;author&gt;Lee, Y.&lt;/author&gt;&lt;author&gt;Dawson, V. L.&lt;/author&gt;&lt;author&gt;Dawson, T. M.&lt;/author&gt;&lt;/authors&gt;&lt;/contributors&gt;&lt;auth-address&gt;NeuroRegeneration and Stem Cell Programs, Institute for Cell Engineering, Johns Hopkins University School of Medicine, Baltimore, Maryland 21205, USA.&lt;/auth-address&gt;&lt;titles&gt;&lt;title&gt;Animal models of Parkinson&amp;apos;s disease: vertebrate genetics&lt;/title&gt;&lt;secondary-title&gt;Cold Spring Harb Perspect Med&lt;/secondary-title&gt;&lt;/titles&gt;&lt;periodical&gt;&lt;full-title&gt;Cold Spring Harb Perspect Med&lt;/full-title&gt;&lt;/periodical&gt;&lt;volume&gt;2&lt;/volume&gt;&lt;number&gt;10&lt;/number&gt;&lt;edition&gt;2012/09/11&lt;/edition&gt;&lt;keywords&gt;&lt;keyword&gt;Animals&lt;/keyword&gt;&lt;keyword&gt;Animals, Genetically Modified&lt;/keyword&gt;&lt;keyword&gt;*Disease Models, Animal&lt;/keyword&gt;&lt;keyword&gt;Haplorhini&lt;/keyword&gt;&lt;keyword&gt;Intracellular Signaling Peptides and Proteins/genetics&lt;/keyword&gt;&lt;keyword&gt;Leucine-Rich Repeat Serine-Threonine Protein Kinase-2&lt;/keyword&gt;&lt;keyword&gt;Mice&lt;/keyword&gt;&lt;keyword&gt;Mice, Knockout&lt;/keyword&gt;&lt;keyword&gt;Models, Genetic&lt;/keyword&gt;&lt;keyword&gt;Oncogene Proteins/genetics&lt;/keyword&gt;&lt;keyword&gt;Parkinson Disease/*genetics/virology&lt;/keyword&gt;&lt;keyword&gt;Protein Deglycase DJ-1&lt;/keyword&gt;&lt;keyword&gt;Protein Kinases/genetics&lt;/keyword&gt;&lt;keyword&gt;Protein Serine-Threonine Kinases/genetics&lt;/keyword&gt;&lt;keyword&gt;Rats&lt;/keyword&gt;&lt;keyword&gt;Ubiquitin-Protein Ligases/genetics&lt;/keyword&gt;&lt;/keywords&gt;&lt;dates&gt;&lt;year&gt;2012&lt;/year&gt;&lt;pub-dates&gt;&lt;date&gt;Oct 1&lt;/date&gt;&lt;/pub-dates&gt;&lt;/dates&gt;&lt;isbn&gt;2157-1422 (Electronic)&amp;#xD;2157-1422 (Linking)&lt;/isbn&gt;&lt;accession-num&gt;22960626&lt;/accession-num&gt;&lt;urls&gt;&lt;related-urls&gt;&lt;url&gt;https://www.ncbi.nlm.nih.gov/pubmed/22960626&lt;/url&gt;&lt;/related-urls&gt;&lt;/urls&gt;&lt;custom2&gt;PMC3475398&lt;/custom2&gt;&lt;electronic-resource-num&gt;10.1101/cshperspect.a009324&lt;/electronic-resource-num&gt;&lt;/record&gt;&lt;/Cite&gt;&lt;/EndNote&gt;</w:instrText>
      </w:r>
      <w:r w:rsidR="00E07D32">
        <w:rPr>
          <w:rFonts w:ascii="Times New Roman" w:hAnsi="Times New Roman" w:cs="Times New Roman"/>
          <w:sz w:val="24"/>
          <w:szCs w:val="24"/>
          <w:lang w:val="en-US"/>
        </w:rPr>
        <w:fldChar w:fldCharType="separate"/>
      </w:r>
      <w:r w:rsidR="00175715">
        <w:rPr>
          <w:rFonts w:ascii="Times New Roman" w:hAnsi="Times New Roman" w:cs="Times New Roman"/>
          <w:noProof/>
          <w:sz w:val="24"/>
          <w:szCs w:val="24"/>
          <w:lang w:val="en-US"/>
        </w:rPr>
        <w:t>(15)</w:t>
      </w:r>
      <w:r w:rsidR="00E07D32">
        <w:rPr>
          <w:rFonts w:ascii="Times New Roman" w:hAnsi="Times New Roman" w:cs="Times New Roman"/>
          <w:sz w:val="24"/>
          <w:szCs w:val="24"/>
          <w:lang w:val="en-US"/>
        </w:rPr>
        <w:fldChar w:fldCharType="end"/>
      </w:r>
      <w:r w:rsidR="00A0436E" w:rsidRPr="00B70C14">
        <w:rPr>
          <w:rFonts w:ascii="Times New Roman" w:hAnsi="Times New Roman" w:cs="Times New Roman"/>
          <w:sz w:val="24"/>
          <w:szCs w:val="24"/>
          <w:lang w:val="en-US"/>
        </w:rPr>
        <w:t>. An alternative approach consisted in using Adeno-associated viral</w:t>
      </w:r>
      <w:r w:rsidR="009448AC" w:rsidRPr="00B70C14">
        <w:rPr>
          <w:rFonts w:ascii="Times New Roman" w:hAnsi="Times New Roman" w:cs="Times New Roman"/>
          <w:sz w:val="24"/>
          <w:szCs w:val="24"/>
          <w:lang w:val="en-US"/>
        </w:rPr>
        <w:t xml:space="preserve"> (AAV)</w:t>
      </w:r>
      <w:r w:rsidR="00A0436E" w:rsidRPr="00B70C14">
        <w:rPr>
          <w:rFonts w:ascii="Times New Roman" w:hAnsi="Times New Roman" w:cs="Times New Roman"/>
          <w:sz w:val="24"/>
          <w:szCs w:val="24"/>
          <w:lang w:val="en-US"/>
        </w:rPr>
        <w:t xml:space="preserve"> delivery system to </w:t>
      </w:r>
      <w:r w:rsidR="00B63A5F" w:rsidRPr="00B70C14">
        <w:rPr>
          <w:rFonts w:ascii="Times New Roman" w:hAnsi="Times New Roman" w:cs="Times New Roman"/>
          <w:sz w:val="24"/>
          <w:szCs w:val="24"/>
          <w:lang w:val="en-US"/>
        </w:rPr>
        <w:t xml:space="preserve">directly </w:t>
      </w:r>
      <w:r w:rsidR="00A0436E" w:rsidRPr="00B70C14">
        <w:rPr>
          <w:rFonts w:ascii="Times New Roman" w:hAnsi="Times New Roman" w:cs="Times New Roman"/>
          <w:sz w:val="24"/>
          <w:szCs w:val="24"/>
          <w:lang w:val="en-US"/>
        </w:rPr>
        <w:t xml:space="preserve">overexpress </w:t>
      </w:r>
      <w:r w:rsidR="00400836" w:rsidRPr="00B70C14">
        <w:rPr>
          <w:rFonts w:ascii="Times New Roman" w:hAnsi="Times New Roman" w:cs="Times New Roman"/>
          <w:sz w:val="24"/>
          <w:szCs w:val="24"/>
          <w:lang w:val="en-US"/>
        </w:rPr>
        <w:t xml:space="preserve">α-syn </w:t>
      </w:r>
      <w:r w:rsidR="00A0436E" w:rsidRPr="00B70C14">
        <w:rPr>
          <w:rFonts w:ascii="Times New Roman" w:hAnsi="Times New Roman" w:cs="Times New Roman"/>
          <w:sz w:val="24"/>
          <w:szCs w:val="24"/>
          <w:lang w:val="en-US"/>
        </w:rPr>
        <w:t xml:space="preserve">in the </w:t>
      </w:r>
      <w:r w:rsidR="00DB14A6" w:rsidRPr="00B70C14">
        <w:rPr>
          <w:rFonts w:ascii="Times New Roman" w:hAnsi="Times New Roman" w:cs="Times New Roman"/>
          <w:sz w:val="24"/>
          <w:szCs w:val="24"/>
          <w:lang w:val="en-US"/>
        </w:rPr>
        <w:t>midbrain</w:t>
      </w:r>
      <w:r w:rsidR="00A0436E" w:rsidRPr="00B70C14">
        <w:rPr>
          <w:rFonts w:ascii="Times New Roman" w:hAnsi="Times New Roman" w:cs="Times New Roman"/>
          <w:sz w:val="24"/>
          <w:szCs w:val="24"/>
          <w:lang w:val="en-US"/>
        </w:rPr>
        <w:t xml:space="preserve"> of adult rodents</w:t>
      </w:r>
      <w:r w:rsidR="00175715">
        <w:rPr>
          <w:rFonts w:ascii="Times New Roman" w:hAnsi="Times New Roman" w:cs="Times New Roman"/>
          <w:sz w:val="24"/>
          <w:szCs w:val="24"/>
          <w:lang w:val="en-US"/>
        </w:rPr>
        <w:t xml:space="preserve"> </w:t>
      </w:r>
      <w:r w:rsidR="00C841BC">
        <w:rPr>
          <w:rFonts w:ascii="Times New Roman" w:hAnsi="Times New Roman" w:cs="Times New Roman"/>
          <w:sz w:val="24"/>
          <w:szCs w:val="24"/>
          <w:lang w:val="en-US"/>
        </w:rPr>
        <w:fldChar w:fldCharType="begin">
          <w:fldData xml:space="preserve">PEVuZE5vdGU+PENpdGU+PEF1dGhvcj5VbHVzb3k8L0F1dGhvcj48WWVhcj4yMDEwPC9ZZWFyPjxS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=
</w:fldData>
        </w:fldChar>
      </w:r>
      <w:r w:rsidR="00175715">
        <w:rPr>
          <w:rFonts w:ascii="Times New Roman" w:hAnsi="Times New Roman" w:cs="Times New Roman"/>
          <w:sz w:val="24"/>
          <w:szCs w:val="24"/>
          <w:lang w:val="en-US"/>
        </w:rPr>
        <w:instrText xml:space="preserve"> ADDIN EN.CITE </w:instrText>
      </w:r>
      <w:r w:rsidR="00175715">
        <w:rPr>
          <w:rFonts w:ascii="Times New Roman" w:hAnsi="Times New Roman" w:cs="Times New Roman"/>
          <w:sz w:val="24"/>
          <w:szCs w:val="24"/>
          <w:lang w:val="en-US"/>
        </w:rPr>
        <w:fldChar w:fldCharType="begin">
          <w:fldData xml:space="preserve">PEVuZE5vdGU+PENpdGU+PEF1dGhvcj5VbHVzb3k8L0F1dGhvcj48WWVhcj4yMDEwPC9ZZWFyPjxS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=
</w:fldData>
        </w:fldChar>
      </w:r>
      <w:r w:rsidR="00175715">
        <w:rPr>
          <w:rFonts w:ascii="Times New Roman" w:hAnsi="Times New Roman" w:cs="Times New Roman"/>
          <w:sz w:val="24"/>
          <w:szCs w:val="24"/>
          <w:lang w:val="en-US"/>
        </w:rPr>
        <w:instrText xml:space="preserve"> ADDIN EN.CITE.DATA </w:instrText>
      </w:r>
      <w:r w:rsidR="00175715">
        <w:rPr>
          <w:rFonts w:ascii="Times New Roman" w:hAnsi="Times New Roman" w:cs="Times New Roman"/>
          <w:sz w:val="24"/>
          <w:szCs w:val="24"/>
          <w:lang w:val="en-US"/>
        </w:rPr>
      </w:r>
      <w:r w:rsidR="00175715">
        <w:rPr>
          <w:rFonts w:ascii="Times New Roman" w:hAnsi="Times New Roman" w:cs="Times New Roman"/>
          <w:sz w:val="24"/>
          <w:szCs w:val="24"/>
          <w:lang w:val="en-US"/>
        </w:rPr>
        <w:fldChar w:fldCharType="end"/>
      </w:r>
      <w:r w:rsidR="00C841BC">
        <w:rPr>
          <w:rFonts w:ascii="Times New Roman" w:hAnsi="Times New Roman" w:cs="Times New Roman"/>
          <w:sz w:val="24"/>
          <w:szCs w:val="24"/>
          <w:lang w:val="en-US"/>
        </w:rPr>
      </w:r>
      <w:r w:rsidR="00C841BC">
        <w:rPr>
          <w:rFonts w:ascii="Times New Roman" w:hAnsi="Times New Roman" w:cs="Times New Roman"/>
          <w:sz w:val="24"/>
          <w:szCs w:val="24"/>
          <w:lang w:val="en-US"/>
        </w:rPr>
        <w:fldChar w:fldCharType="separate"/>
      </w:r>
      <w:r w:rsidR="00175715">
        <w:rPr>
          <w:rFonts w:ascii="Times New Roman" w:hAnsi="Times New Roman" w:cs="Times New Roman"/>
          <w:noProof/>
          <w:sz w:val="24"/>
          <w:szCs w:val="24"/>
          <w:lang w:val="en-US"/>
        </w:rPr>
        <w:t>(16, 17)</w:t>
      </w:r>
      <w:r w:rsidR="00C841BC">
        <w:rPr>
          <w:rFonts w:ascii="Times New Roman" w:hAnsi="Times New Roman" w:cs="Times New Roman"/>
          <w:sz w:val="24"/>
          <w:szCs w:val="24"/>
          <w:lang w:val="en-US"/>
        </w:rPr>
        <w:fldChar w:fldCharType="end"/>
      </w:r>
      <w:r w:rsidR="00A0436E" w:rsidRPr="00B70C14">
        <w:rPr>
          <w:rFonts w:ascii="Times New Roman" w:hAnsi="Times New Roman" w:cs="Times New Roman"/>
          <w:sz w:val="24"/>
          <w:szCs w:val="24"/>
          <w:lang w:val="en-US"/>
        </w:rPr>
        <w:t xml:space="preserve">. </w:t>
      </w:r>
      <w:r w:rsidR="00E9419B" w:rsidRPr="00B70C14">
        <w:rPr>
          <w:rFonts w:ascii="Times New Roman" w:hAnsi="Times New Roman" w:cs="Times New Roman"/>
          <w:sz w:val="24"/>
          <w:szCs w:val="24"/>
          <w:lang w:val="en-US"/>
        </w:rPr>
        <w:t>Although t</w:t>
      </w:r>
      <w:r w:rsidR="00A0436E" w:rsidRPr="00B70C14">
        <w:rPr>
          <w:rFonts w:ascii="Times New Roman" w:hAnsi="Times New Roman" w:cs="Times New Roman"/>
          <w:sz w:val="24"/>
          <w:szCs w:val="24"/>
          <w:lang w:val="en-US"/>
        </w:rPr>
        <w:t>his approach allowed for</w:t>
      </w:r>
      <w:r w:rsidR="0081014B" w:rsidRPr="00B70C14">
        <w:rPr>
          <w:rFonts w:ascii="Times New Roman" w:hAnsi="Times New Roman" w:cs="Times New Roman"/>
          <w:sz w:val="24"/>
          <w:szCs w:val="24"/>
          <w:lang w:val="en-US"/>
        </w:rPr>
        <w:t xml:space="preserve"> </w:t>
      </w:r>
      <w:r w:rsidR="00A0436E" w:rsidRPr="00B70C14">
        <w:rPr>
          <w:rFonts w:ascii="Times New Roman" w:hAnsi="Times New Roman" w:cs="Times New Roman"/>
          <w:sz w:val="24"/>
          <w:szCs w:val="24"/>
          <w:lang w:val="en-US"/>
        </w:rPr>
        <w:t>the induction</w:t>
      </w:r>
      <w:r w:rsidR="0008054B">
        <w:rPr>
          <w:rFonts w:ascii="Times New Roman" w:hAnsi="Times New Roman" w:cs="Times New Roman"/>
          <w:sz w:val="24"/>
          <w:szCs w:val="24"/>
          <w:lang w:val="en-US"/>
        </w:rPr>
        <w:t xml:space="preserve"> of</w:t>
      </w:r>
      <w:r w:rsidR="00A0436E" w:rsidRPr="00B70C14">
        <w:rPr>
          <w:rFonts w:ascii="Times New Roman" w:hAnsi="Times New Roman" w:cs="Times New Roman"/>
          <w:sz w:val="24"/>
          <w:szCs w:val="24"/>
          <w:lang w:val="en-US"/>
        </w:rPr>
        <w:t xml:space="preserve"> a significant dopaminergic neuronal loss</w:t>
      </w:r>
      <w:r w:rsidR="00A779D6">
        <w:rPr>
          <w:rFonts w:ascii="Times New Roman" w:hAnsi="Times New Roman" w:cs="Times New Roman"/>
          <w:sz w:val="24"/>
          <w:szCs w:val="24"/>
          <w:lang w:val="en-US"/>
        </w:rPr>
        <w:t xml:space="preserve"> in the midbrain</w:t>
      </w:r>
      <w:r w:rsidR="00175715">
        <w:rPr>
          <w:rFonts w:ascii="Times New Roman" w:hAnsi="Times New Roman" w:cs="Times New Roman"/>
          <w:sz w:val="24"/>
          <w:szCs w:val="24"/>
          <w:lang w:val="en-US"/>
        </w:rPr>
        <w:t xml:space="preserve"> </w:t>
      </w:r>
      <w:r w:rsidR="001F09D6">
        <w:rPr>
          <w:rFonts w:ascii="Times New Roman" w:hAnsi="Times New Roman" w:cs="Times New Roman"/>
          <w:sz w:val="24"/>
          <w:szCs w:val="24"/>
          <w:lang w:val="en-US"/>
        </w:rPr>
        <w:fldChar w:fldCharType="begin">
          <w:fldData xml:space="preserve">PEVuZE5vdGU+PENpdGU+PEF1dGhvcj5PdWVzbGF0aTwvQXV0aG9yPjxZZWFyPjIwMTI8L1llYXI+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</w:fldData>
        </w:fldChar>
      </w:r>
      <w:r w:rsidR="00175715">
        <w:rPr>
          <w:rFonts w:ascii="Times New Roman" w:hAnsi="Times New Roman" w:cs="Times New Roman"/>
          <w:sz w:val="24"/>
          <w:szCs w:val="24"/>
          <w:lang w:val="en-US"/>
        </w:rPr>
        <w:instrText xml:space="preserve"> ADDIN EN.CITE </w:instrText>
      </w:r>
      <w:r w:rsidR="00175715">
        <w:rPr>
          <w:rFonts w:ascii="Times New Roman" w:hAnsi="Times New Roman" w:cs="Times New Roman"/>
          <w:sz w:val="24"/>
          <w:szCs w:val="24"/>
          <w:lang w:val="en-US"/>
        </w:rPr>
        <w:fldChar w:fldCharType="begin">
          <w:fldData xml:space="preserve">PEVuZE5vdGU+PENpdGU+PEF1dGhvcj5PdWVzbGF0aTwvQXV0aG9yPjxZZWFyPjIwMTI8L1llYXI+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</w:fldData>
        </w:fldChar>
      </w:r>
      <w:r w:rsidR="00175715">
        <w:rPr>
          <w:rFonts w:ascii="Times New Roman" w:hAnsi="Times New Roman" w:cs="Times New Roman"/>
          <w:sz w:val="24"/>
          <w:szCs w:val="24"/>
          <w:lang w:val="en-US"/>
        </w:rPr>
        <w:instrText xml:space="preserve"> ADDIN EN.CITE.DATA </w:instrText>
      </w:r>
      <w:r w:rsidR="00175715">
        <w:rPr>
          <w:rFonts w:ascii="Times New Roman" w:hAnsi="Times New Roman" w:cs="Times New Roman"/>
          <w:sz w:val="24"/>
          <w:szCs w:val="24"/>
          <w:lang w:val="en-US"/>
        </w:rPr>
      </w:r>
      <w:r w:rsidR="00175715">
        <w:rPr>
          <w:rFonts w:ascii="Times New Roman" w:hAnsi="Times New Roman" w:cs="Times New Roman"/>
          <w:sz w:val="24"/>
          <w:szCs w:val="24"/>
          <w:lang w:val="en-US"/>
        </w:rPr>
        <w:fldChar w:fldCharType="end"/>
      </w:r>
      <w:r w:rsidR="001F09D6">
        <w:rPr>
          <w:rFonts w:ascii="Times New Roman" w:hAnsi="Times New Roman" w:cs="Times New Roman"/>
          <w:sz w:val="24"/>
          <w:szCs w:val="24"/>
          <w:lang w:val="en-US"/>
        </w:rPr>
      </w:r>
      <w:r w:rsidR="001F09D6">
        <w:rPr>
          <w:rFonts w:ascii="Times New Roman" w:hAnsi="Times New Roman" w:cs="Times New Roman"/>
          <w:sz w:val="24"/>
          <w:szCs w:val="24"/>
          <w:lang w:val="en-US"/>
        </w:rPr>
        <w:fldChar w:fldCharType="separate"/>
      </w:r>
      <w:r w:rsidR="00175715">
        <w:rPr>
          <w:rFonts w:ascii="Times New Roman" w:hAnsi="Times New Roman" w:cs="Times New Roman"/>
          <w:noProof/>
          <w:sz w:val="24"/>
          <w:szCs w:val="24"/>
          <w:lang w:val="en-US"/>
        </w:rPr>
        <w:t>(18-20)</w:t>
      </w:r>
      <w:r w:rsidR="001F09D6">
        <w:rPr>
          <w:rFonts w:ascii="Times New Roman" w:hAnsi="Times New Roman" w:cs="Times New Roman"/>
          <w:sz w:val="24"/>
          <w:szCs w:val="24"/>
          <w:lang w:val="en-US"/>
        </w:rPr>
        <w:fldChar w:fldCharType="end"/>
      </w:r>
      <w:r w:rsidR="00E9419B" w:rsidRPr="00B70C14">
        <w:rPr>
          <w:rFonts w:ascii="Times New Roman" w:hAnsi="Times New Roman" w:cs="Times New Roman"/>
          <w:sz w:val="24"/>
          <w:szCs w:val="24"/>
          <w:lang w:val="en-US"/>
        </w:rPr>
        <w:t xml:space="preserve">, it </w:t>
      </w:r>
      <w:r w:rsidR="00A779D6">
        <w:rPr>
          <w:rFonts w:ascii="Times New Roman" w:hAnsi="Times New Roman" w:cs="Times New Roman"/>
          <w:sz w:val="24"/>
          <w:szCs w:val="24"/>
          <w:lang w:val="en-US"/>
        </w:rPr>
        <w:t>present</w:t>
      </w:r>
      <w:r w:rsidR="0008054B">
        <w:rPr>
          <w:rFonts w:ascii="Times New Roman" w:hAnsi="Times New Roman" w:cs="Times New Roman"/>
          <w:sz w:val="24"/>
          <w:szCs w:val="24"/>
          <w:lang w:val="en-US"/>
        </w:rPr>
        <w:t>ed</w:t>
      </w:r>
      <w:r w:rsidR="00111C23">
        <w:rPr>
          <w:rFonts w:ascii="Times New Roman" w:hAnsi="Times New Roman" w:cs="Times New Roman"/>
          <w:sz w:val="24"/>
          <w:szCs w:val="24"/>
          <w:lang w:val="en-US"/>
        </w:rPr>
        <w:t xml:space="preserve"> with</w:t>
      </w:r>
      <w:r w:rsidR="00E9419B" w:rsidRPr="00B70C14">
        <w:rPr>
          <w:rFonts w:ascii="Times New Roman" w:hAnsi="Times New Roman" w:cs="Times New Roman"/>
          <w:sz w:val="24"/>
          <w:szCs w:val="24"/>
          <w:lang w:val="en-US"/>
        </w:rPr>
        <w:t xml:space="preserve"> several limitation</w:t>
      </w:r>
      <w:r w:rsidR="00006559" w:rsidRPr="00B70C14">
        <w:rPr>
          <w:rFonts w:ascii="Times New Roman" w:hAnsi="Times New Roman" w:cs="Times New Roman"/>
          <w:sz w:val="24"/>
          <w:szCs w:val="24"/>
          <w:lang w:val="en-US"/>
        </w:rPr>
        <w:t>s</w:t>
      </w:r>
      <w:r w:rsidR="00E9419B" w:rsidRPr="00B70C14">
        <w:rPr>
          <w:rFonts w:ascii="Times New Roman" w:hAnsi="Times New Roman" w:cs="Times New Roman"/>
          <w:sz w:val="24"/>
          <w:szCs w:val="24"/>
          <w:lang w:val="en-US"/>
        </w:rPr>
        <w:t xml:space="preserve">, notably </w:t>
      </w:r>
      <w:r w:rsidR="00111C23">
        <w:rPr>
          <w:rFonts w:ascii="Times New Roman" w:hAnsi="Times New Roman" w:cs="Times New Roman"/>
          <w:sz w:val="24"/>
          <w:szCs w:val="24"/>
          <w:lang w:val="en-US"/>
        </w:rPr>
        <w:t>the</w:t>
      </w:r>
      <w:r w:rsidR="00EE285C">
        <w:rPr>
          <w:rFonts w:ascii="Times New Roman" w:hAnsi="Times New Roman" w:cs="Times New Roman"/>
          <w:sz w:val="24"/>
          <w:szCs w:val="24"/>
          <w:lang w:val="en-US"/>
        </w:rPr>
        <w:t xml:space="preserve"> </w:t>
      </w:r>
      <w:r w:rsidR="00EE285C" w:rsidRPr="00B70C14">
        <w:rPr>
          <w:rFonts w:ascii="Times New Roman" w:hAnsi="Times New Roman" w:cs="Times New Roman"/>
          <w:sz w:val="24"/>
          <w:szCs w:val="24"/>
          <w:lang w:val="en-US"/>
        </w:rPr>
        <w:t>temporal and spatial restriction</w:t>
      </w:r>
      <w:r w:rsidR="00A779D6" w:rsidRPr="00B70C14">
        <w:rPr>
          <w:rFonts w:ascii="Times New Roman" w:hAnsi="Times New Roman" w:cs="Times New Roman"/>
          <w:sz w:val="24"/>
          <w:szCs w:val="24"/>
          <w:lang w:val="en-US"/>
        </w:rPr>
        <w:t xml:space="preserve"> </w:t>
      </w:r>
      <w:r w:rsidR="00EE285C">
        <w:rPr>
          <w:rFonts w:ascii="Times New Roman" w:hAnsi="Times New Roman" w:cs="Times New Roman"/>
          <w:sz w:val="24"/>
          <w:szCs w:val="24"/>
          <w:lang w:val="en-US"/>
        </w:rPr>
        <w:t>of</w:t>
      </w:r>
      <w:r w:rsidR="00A779D6" w:rsidRPr="00B70C14">
        <w:rPr>
          <w:rFonts w:ascii="Times New Roman" w:hAnsi="Times New Roman" w:cs="Times New Roman"/>
          <w:sz w:val="24"/>
          <w:szCs w:val="24"/>
          <w:lang w:val="en-US"/>
        </w:rPr>
        <w:t xml:space="preserve"> α-syn </w:t>
      </w:r>
      <w:r w:rsidR="00EE285C">
        <w:rPr>
          <w:rFonts w:ascii="Times New Roman" w:hAnsi="Times New Roman" w:cs="Times New Roman"/>
          <w:sz w:val="24"/>
          <w:szCs w:val="24"/>
          <w:lang w:val="en-US"/>
        </w:rPr>
        <w:t>overexpression</w:t>
      </w:r>
      <w:r w:rsidR="00EE285C" w:rsidRPr="00B70C14">
        <w:rPr>
          <w:rFonts w:ascii="Times New Roman" w:hAnsi="Times New Roman" w:cs="Times New Roman"/>
          <w:sz w:val="24"/>
          <w:szCs w:val="24"/>
          <w:lang w:val="en-US"/>
        </w:rPr>
        <w:t xml:space="preserve"> </w:t>
      </w:r>
      <w:r w:rsidR="00A779D6" w:rsidRPr="00B70C14">
        <w:rPr>
          <w:rFonts w:ascii="Times New Roman" w:hAnsi="Times New Roman" w:cs="Times New Roman"/>
          <w:sz w:val="24"/>
          <w:szCs w:val="24"/>
          <w:lang w:val="en-US"/>
        </w:rPr>
        <w:t xml:space="preserve">and </w:t>
      </w:r>
      <w:r w:rsidR="00E9419B" w:rsidRPr="00B70C14">
        <w:rPr>
          <w:rFonts w:ascii="Times New Roman" w:hAnsi="Times New Roman" w:cs="Times New Roman"/>
          <w:sz w:val="24"/>
          <w:szCs w:val="24"/>
          <w:lang w:val="en-US"/>
        </w:rPr>
        <w:t xml:space="preserve">the need </w:t>
      </w:r>
      <w:r w:rsidR="0008054B">
        <w:rPr>
          <w:rFonts w:ascii="Times New Roman" w:hAnsi="Times New Roman" w:cs="Times New Roman"/>
          <w:sz w:val="24"/>
          <w:szCs w:val="24"/>
          <w:lang w:val="en-US"/>
        </w:rPr>
        <w:t>for</w:t>
      </w:r>
      <w:r w:rsidR="0008054B" w:rsidRPr="00B70C14">
        <w:rPr>
          <w:rFonts w:ascii="Times New Roman" w:hAnsi="Times New Roman" w:cs="Times New Roman"/>
          <w:sz w:val="24"/>
          <w:szCs w:val="24"/>
          <w:lang w:val="en-US"/>
        </w:rPr>
        <w:t xml:space="preserve"> </w:t>
      </w:r>
      <w:r w:rsidR="0059055B">
        <w:rPr>
          <w:rFonts w:ascii="Times New Roman" w:hAnsi="Times New Roman" w:cs="Times New Roman"/>
          <w:sz w:val="24"/>
          <w:szCs w:val="24"/>
          <w:lang w:val="en-US"/>
        </w:rPr>
        <w:t xml:space="preserve">high levels of technical expertise and </w:t>
      </w:r>
      <w:r w:rsidR="0008054B">
        <w:rPr>
          <w:rFonts w:ascii="Times New Roman" w:hAnsi="Times New Roman" w:cs="Times New Roman"/>
          <w:sz w:val="24"/>
          <w:szCs w:val="24"/>
          <w:lang w:val="en-US"/>
        </w:rPr>
        <w:t xml:space="preserve">the use of </w:t>
      </w:r>
      <w:r w:rsidR="00E9419B" w:rsidRPr="00B70C14">
        <w:rPr>
          <w:rFonts w:ascii="Times New Roman" w:hAnsi="Times New Roman" w:cs="Times New Roman"/>
          <w:sz w:val="24"/>
          <w:szCs w:val="24"/>
          <w:lang w:val="en-US"/>
        </w:rPr>
        <w:t xml:space="preserve">specific </w:t>
      </w:r>
      <w:r w:rsidR="0059055B">
        <w:rPr>
          <w:rFonts w:ascii="Times New Roman" w:hAnsi="Times New Roman" w:cs="Times New Roman"/>
          <w:sz w:val="24"/>
          <w:szCs w:val="24"/>
          <w:lang w:val="en-US"/>
        </w:rPr>
        <w:t xml:space="preserve">stereotaxic </w:t>
      </w:r>
      <w:r w:rsidR="00B03653" w:rsidRPr="00B70C14">
        <w:rPr>
          <w:rFonts w:ascii="Times New Roman" w:hAnsi="Times New Roman" w:cs="Times New Roman"/>
          <w:sz w:val="24"/>
          <w:szCs w:val="24"/>
          <w:lang w:val="en-US"/>
        </w:rPr>
        <w:t>equipment</w:t>
      </w:r>
      <w:r w:rsidR="005762A6">
        <w:rPr>
          <w:rFonts w:ascii="Times New Roman" w:hAnsi="Times New Roman" w:cs="Times New Roman"/>
          <w:sz w:val="24"/>
          <w:szCs w:val="24"/>
          <w:lang w:val="en-US"/>
        </w:rPr>
        <w:t xml:space="preserve"> </w:t>
      </w:r>
      <w:r w:rsidR="00A81F98">
        <w:rPr>
          <w:rFonts w:ascii="Times New Roman" w:hAnsi="Times New Roman" w:cs="Times New Roman"/>
          <w:sz w:val="24"/>
          <w:szCs w:val="24"/>
          <w:lang w:val="en-US"/>
        </w:rPr>
        <w:fldChar w:fldCharType="begin"/>
      </w:r>
      <w:r w:rsidR="00175715">
        <w:rPr>
          <w:rFonts w:ascii="Times New Roman" w:hAnsi="Times New Roman" w:cs="Times New Roman"/>
          <w:sz w:val="24"/>
          <w:szCs w:val="24"/>
          <w:lang w:val="en-US"/>
        </w:rPr>
        <w:instrText xml:space="preserve"> ADDIN EN.CITE &lt;EndNote&gt;&lt;Cite&gt;&lt;Author&gt;Ferry&lt;/Author&gt;&lt;Year&gt;2021&lt;/Year&gt;&lt;RecNum&gt;38&lt;/RecNum&gt;&lt;DisplayText&gt;(21)&lt;/DisplayText&gt;&lt;record&gt;&lt;rec-number&gt;38&lt;/rec-number&gt;&lt;foreign-keys&gt;&lt;key app="EN" db-id="vpsafrseows5a3e2e9qp22x60paz02asexva" timestamp="1673969258"&gt;38&lt;/key&gt;&lt;/foreign-keys&gt;&lt;ref-type name="Journal Article"&gt;17&lt;/ref-type&gt;&lt;contributors&gt;&lt;authors&gt;&lt;author&gt;Ferry, B.&lt;/author&gt;&lt;author&gt;Gervasoni, D.&lt;/author&gt;&lt;/authors&gt;&lt;/contributors&gt;&lt;auth-address&gt;Centre of Research in Neuroscience Lyon CNRS UMR 5292-INSERM U 1028-Universite Claude Bernard Lyon 1, Universite de Lyon, 69675 Lyon, France.&amp;#xD;Centre Hospitalier Le Vinatier-Batiment 462-Neurocampus, 95 Boulevard Pinel, 69675 Bron, France.&lt;/auth-address&gt;&lt;titles&gt;&lt;title&gt;Improving Stereotaxic Neurosurgery Techniques and Procedures Greatly Reduces the Number of Rats Used per Experimental Group-A Practice Report&lt;/title&gt;&lt;secondary-title&gt;Animals (Basel)&lt;/secondary-title&gt;&lt;/titles&gt;&lt;periodical&gt;&lt;full-title&gt;Animals (Basel)&lt;/full-title&gt;&lt;/periodical&gt;&lt;volume&gt;11&lt;/volume&gt;&lt;number&gt;9&lt;/number&gt;&lt;edition&gt;2021/09/29&lt;/edition&gt;&lt;keywords&gt;&lt;keyword&gt;3r&lt;/keyword&gt;&lt;keyword&gt;rat model&lt;/keyword&gt;&lt;keyword&gt;reduction&lt;/keyword&gt;&lt;keyword&gt;refinement&lt;/keyword&gt;&lt;keyword&gt;stereotaxic neurosurgery&lt;/keyword&gt;&lt;keyword&gt;well-being&lt;/keyword&gt;&lt;/keywords&gt;&lt;dates&gt;&lt;year&gt;2021&lt;/year&gt;&lt;pub-dates&gt;&lt;date&gt;Sep 10&lt;/date&gt;&lt;/pub-dates&gt;&lt;/dates&gt;&lt;isbn&gt;2076-2615 (Print)&amp;#xD;2076-2615 (Electronic)&amp;#xD;2076-2615 (Linking)&lt;/isbn&gt;&lt;accession-num&gt;34573633&lt;/accession-num&gt;&lt;urls&gt;&lt;related-urls&gt;&lt;url&gt;https://www.ncbi.nlm.nih.gov/pubmed/34573633&lt;/url&gt;&lt;/related-urls&gt;&lt;/urls&gt;&lt;custom2&gt;PMC8465152&lt;/custom2&gt;&lt;electronic-resource-num&gt;10.3390/ani11092662&lt;/electronic-resource-num&gt;&lt;/record&gt;&lt;/Cite&gt;&lt;/EndNote&gt;</w:instrText>
      </w:r>
      <w:r w:rsidR="00A81F98">
        <w:rPr>
          <w:rFonts w:ascii="Times New Roman" w:hAnsi="Times New Roman" w:cs="Times New Roman"/>
          <w:sz w:val="24"/>
          <w:szCs w:val="24"/>
          <w:lang w:val="en-US"/>
        </w:rPr>
        <w:fldChar w:fldCharType="separate"/>
      </w:r>
      <w:r w:rsidR="00175715">
        <w:rPr>
          <w:rFonts w:ascii="Times New Roman" w:hAnsi="Times New Roman" w:cs="Times New Roman"/>
          <w:noProof/>
          <w:sz w:val="24"/>
          <w:szCs w:val="24"/>
          <w:lang w:val="en-US"/>
        </w:rPr>
        <w:t>(21)</w:t>
      </w:r>
      <w:r w:rsidR="00A81F98">
        <w:rPr>
          <w:rFonts w:ascii="Times New Roman" w:hAnsi="Times New Roman" w:cs="Times New Roman"/>
          <w:sz w:val="24"/>
          <w:szCs w:val="24"/>
          <w:lang w:val="en-US"/>
        </w:rPr>
        <w:fldChar w:fldCharType="end"/>
      </w:r>
      <w:r w:rsidR="00A0436E" w:rsidRPr="00B70C14">
        <w:rPr>
          <w:rFonts w:ascii="Times New Roman" w:hAnsi="Times New Roman" w:cs="Times New Roman"/>
          <w:sz w:val="24"/>
          <w:szCs w:val="24"/>
          <w:lang w:val="en-US"/>
        </w:rPr>
        <w:t>.</w:t>
      </w:r>
    </w:p>
    <w:p w14:paraId="6B4C7D46" w14:textId="6710A4D7" w:rsidR="00580394" w:rsidRPr="00B70C14" w:rsidRDefault="00B03653" w:rsidP="006D09D0">
      <w:pPr>
        <w:spacing w:line="480" w:lineRule="auto"/>
        <w:contextualSpacing/>
        <w:jc w:val="both"/>
        <w:rPr>
          <w:rFonts w:ascii="Times New Roman" w:hAnsi="Times New Roman" w:cs="Times New Roman"/>
          <w:sz w:val="24"/>
          <w:szCs w:val="24"/>
          <w:lang w:val="en-US"/>
        </w:rPr>
      </w:pPr>
      <w:r w:rsidRPr="00B70C14">
        <w:rPr>
          <w:rFonts w:ascii="Times New Roman" w:hAnsi="Times New Roman" w:cs="Times New Roman"/>
          <w:sz w:val="24"/>
          <w:szCs w:val="24"/>
          <w:lang w:val="en-US"/>
        </w:rPr>
        <w:t>More recently</w:t>
      </w:r>
      <w:r w:rsidR="00A0436E" w:rsidRPr="00B70C14">
        <w:rPr>
          <w:rFonts w:ascii="Times New Roman" w:hAnsi="Times New Roman" w:cs="Times New Roman"/>
          <w:sz w:val="24"/>
          <w:szCs w:val="24"/>
          <w:lang w:val="en-US"/>
        </w:rPr>
        <w:t>,</w:t>
      </w:r>
      <w:r w:rsidR="00580394" w:rsidRPr="00B70C14">
        <w:rPr>
          <w:rFonts w:ascii="Times New Roman" w:hAnsi="Times New Roman" w:cs="Times New Roman"/>
          <w:sz w:val="24"/>
          <w:szCs w:val="24"/>
          <w:lang w:val="en-US"/>
        </w:rPr>
        <w:t xml:space="preserve"> a</w:t>
      </w:r>
      <w:r w:rsidR="00A0436E" w:rsidRPr="00B70C14">
        <w:rPr>
          <w:rFonts w:ascii="Times New Roman" w:hAnsi="Times New Roman" w:cs="Times New Roman"/>
          <w:sz w:val="24"/>
          <w:szCs w:val="24"/>
          <w:lang w:val="en-US"/>
        </w:rPr>
        <w:t xml:space="preserve"> </w:t>
      </w:r>
      <w:r w:rsidR="00580394" w:rsidRPr="00B70C14">
        <w:rPr>
          <w:rFonts w:ascii="Times New Roman" w:hAnsi="Times New Roman" w:cs="Times New Roman"/>
          <w:sz w:val="24"/>
          <w:szCs w:val="24"/>
          <w:lang w:val="en-US"/>
        </w:rPr>
        <w:t>new generation of AAV particles, AAV</w:t>
      </w:r>
      <w:r w:rsidR="00DE6F28">
        <w:rPr>
          <w:rFonts w:ascii="Times New Roman" w:hAnsi="Times New Roman" w:cs="Times New Roman"/>
          <w:sz w:val="24"/>
          <w:szCs w:val="24"/>
          <w:lang w:val="en-US"/>
        </w:rPr>
        <w:t>-</w:t>
      </w:r>
      <w:proofErr w:type="spellStart"/>
      <w:r w:rsidR="00580394" w:rsidRPr="00C164F6">
        <w:rPr>
          <w:rFonts w:ascii="Times New Roman" w:hAnsi="Times New Roman" w:cs="Times New Roman"/>
          <w:sz w:val="24"/>
          <w:szCs w:val="24"/>
          <w:lang w:val="en-US"/>
        </w:rPr>
        <w:t>PHP</w:t>
      </w:r>
      <w:r w:rsidR="00CF3B2D" w:rsidRPr="00C164F6">
        <w:rPr>
          <w:rFonts w:ascii="Times New Roman" w:hAnsi="Times New Roman" w:cs="Times New Roman"/>
          <w:sz w:val="24"/>
          <w:szCs w:val="24"/>
          <w:lang w:val="en-US"/>
        </w:rPr>
        <w:t>.</w:t>
      </w:r>
      <w:r w:rsidR="00580394" w:rsidRPr="00C164F6">
        <w:rPr>
          <w:rFonts w:ascii="Times New Roman" w:hAnsi="Times New Roman" w:cs="Times New Roman"/>
          <w:sz w:val="24"/>
          <w:szCs w:val="24"/>
          <w:lang w:val="en-US"/>
        </w:rPr>
        <w:t>eB</w:t>
      </w:r>
      <w:proofErr w:type="spellEnd"/>
      <w:r w:rsidR="00580394" w:rsidRPr="00B70C14">
        <w:rPr>
          <w:rFonts w:ascii="Times New Roman" w:hAnsi="Times New Roman" w:cs="Times New Roman"/>
          <w:sz w:val="24"/>
          <w:szCs w:val="24"/>
          <w:lang w:val="en-US"/>
        </w:rPr>
        <w:t xml:space="preserve">, </w:t>
      </w:r>
      <w:r w:rsidR="0081014B" w:rsidRPr="00B70C14">
        <w:rPr>
          <w:rFonts w:ascii="Times New Roman" w:hAnsi="Times New Roman" w:cs="Times New Roman"/>
          <w:sz w:val="24"/>
          <w:szCs w:val="24"/>
          <w:lang w:val="en-US"/>
        </w:rPr>
        <w:t xml:space="preserve">has been </w:t>
      </w:r>
      <w:r w:rsidR="009448AC" w:rsidRPr="00B70C14">
        <w:rPr>
          <w:rFonts w:ascii="Times New Roman" w:hAnsi="Times New Roman" w:cs="Times New Roman"/>
          <w:sz w:val="24"/>
          <w:szCs w:val="24"/>
          <w:lang w:val="en-US"/>
        </w:rPr>
        <w:t>created</w:t>
      </w:r>
      <w:r w:rsidR="0081014B" w:rsidRPr="00B70C14">
        <w:rPr>
          <w:rFonts w:ascii="Times New Roman" w:hAnsi="Times New Roman" w:cs="Times New Roman"/>
          <w:sz w:val="24"/>
          <w:szCs w:val="24"/>
          <w:lang w:val="en-US"/>
        </w:rPr>
        <w:t xml:space="preserve">, </w:t>
      </w:r>
      <w:r w:rsidR="00580394" w:rsidRPr="00B70C14">
        <w:rPr>
          <w:rFonts w:ascii="Times New Roman" w:hAnsi="Times New Roman" w:cs="Times New Roman"/>
          <w:sz w:val="24"/>
          <w:szCs w:val="24"/>
          <w:lang w:val="en-US"/>
        </w:rPr>
        <w:t xml:space="preserve">with an increased capacity to cross the blood-brain barrier </w:t>
      </w:r>
      <w:r w:rsidR="00C725EC" w:rsidRPr="00B70C14">
        <w:rPr>
          <w:rFonts w:ascii="Times New Roman" w:hAnsi="Times New Roman" w:cs="Times New Roman"/>
          <w:sz w:val="24"/>
          <w:szCs w:val="24"/>
          <w:lang w:val="en-US"/>
        </w:rPr>
        <w:t>(BB</w:t>
      </w:r>
      <w:r w:rsidR="00041566">
        <w:rPr>
          <w:rFonts w:ascii="Times New Roman" w:hAnsi="Times New Roman" w:cs="Times New Roman"/>
          <w:sz w:val="24"/>
          <w:szCs w:val="24"/>
          <w:lang w:val="en-US"/>
        </w:rPr>
        <w:t>B</w:t>
      </w:r>
      <w:r w:rsidR="00C725EC" w:rsidRPr="00B70C14">
        <w:rPr>
          <w:rFonts w:ascii="Times New Roman" w:hAnsi="Times New Roman" w:cs="Times New Roman"/>
          <w:sz w:val="24"/>
          <w:szCs w:val="24"/>
          <w:lang w:val="en-US"/>
        </w:rPr>
        <w:t>)</w:t>
      </w:r>
      <w:r w:rsidR="005710F5">
        <w:rPr>
          <w:rFonts w:ascii="Times New Roman" w:hAnsi="Times New Roman" w:cs="Times New Roman"/>
          <w:sz w:val="24"/>
          <w:szCs w:val="24"/>
          <w:lang w:val="en-US"/>
        </w:rPr>
        <w:t>, offering</w:t>
      </w:r>
      <w:r w:rsidR="00C725EC" w:rsidRPr="00B70C14">
        <w:rPr>
          <w:rFonts w:ascii="Times New Roman" w:hAnsi="Times New Roman" w:cs="Times New Roman"/>
          <w:sz w:val="24"/>
          <w:szCs w:val="24"/>
          <w:lang w:val="en-US"/>
        </w:rPr>
        <w:t xml:space="preserve"> </w:t>
      </w:r>
      <w:r w:rsidR="00A56DD2" w:rsidRPr="00B70C14">
        <w:rPr>
          <w:rFonts w:ascii="Times New Roman" w:hAnsi="Times New Roman" w:cs="Times New Roman"/>
          <w:sz w:val="24"/>
          <w:szCs w:val="24"/>
          <w:lang w:val="en-US"/>
        </w:rPr>
        <w:t>a viable tool</w:t>
      </w:r>
      <w:r w:rsidR="00580394" w:rsidRPr="00B70C14">
        <w:rPr>
          <w:rFonts w:ascii="Times New Roman" w:hAnsi="Times New Roman" w:cs="Times New Roman"/>
          <w:sz w:val="24"/>
          <w:szCs w:val="24"/>
          <w:lang w:val="en-US"/>
        </w:rPr>
        <w:t xml:space="preserve"> </w:t>
      </w:r>
      <w:r w:rsidR="0008054B">
        <w:rPr>
          <w:rFonts w:ascii="Times New Roman" w:hAnsi="Times New Roman" w:cs="Times New Roman"/>
          <w:sz w:val="24"/>
          <w:szCs w:val="24"/>
          <w:lang w:val="en-US"/>
        </w:rPr>
        <w:t>for</w:t>
      </w:r>
      <w:r w:rsidR="0008054B" w:rsidRPr="00B70C14">
        <w:rPr>
          <w:rFonts w:ascii="Times New Roman" w:hAnsi="Times New Roman" w:cs="Times New Roman"/>
          <w:sz w:val="24"/>
          <w:szCs w:val="24"/>
          <w:lang w:val="en-US"/>
        </w:rPr>
        <w:t xml:space="preserve"> </w:t>
      </w:r>
      <w:r w:rsidR="00580394" w:rsidRPr="00B70C14">
        <w:rPr>
          <w:rFonts w:ascii="Times New Roman" w:hAnsi="Times New Roman" w:cs="Times New Roman"/>
          <w:sz w:val="24"/>
          <w:szCs w:val="24"/>
          <w:lang w:val="en-US"/>
        </w:rPr>
        <w:t xml:space="preserve">a </w:t>
      </w:r>
      <w:r w:rsidR="00A56DD2" w:rsidRPr="00B70C14">
        <w:rPr>
          <w:rFonts w:ascii="Times New Roman" w:hAnsi="Times New Roman" w:cs="Times New Roman"/>
          <w:sz w:val="24"/>
          <w:szCs w:val="24"/>
          <w:lang w:val="en-US"/>
        </w:rPr>
        <w:t>large-scale</w:t>
      </w:r>
      <w:r w:rsidR="00580394" w:rsidRPr="00B70C14">
        <w:rPr>
          <w:rFonts w:ascii="Times New Roman" w:hAnsi="Times New Roman" w:cs="Times New Roman"/>
          <w:sz w:val="24"/>
          <w:szCs w:val="24"/>
          <w:lang w:val="en-US"/>
        </w:rPr>
        <w:t xml:space="preserve"> gene delivery in the </w:t>
      </w:r>
      <w:r w:rsidR="0059055B">
        <w:rPr>
          <w:rFonts w:ascii="Times New Roman" w:hAnsi="Times New Roman" w:cs="Times New Roman"/>
          <w:sz w:val="24"/>
          <w:szCs w:val="24"/>
          <w:lang w:val="en-US"/>
        </w:rPr>
        <w:t>central nervous system (</w:t>
      </w:r>
      <w:r w:rsidR="00104C41" w:rsidRPr="00B70C14">
        <w:rPr>
          <w:rFonts w:ascii="Times New Roman" w:hAnsi="Times New Roman" w:cs="Times New Roman"/>
          <w:sz w:val="24"/>
          <w:szCs w:val="24"/>
          <w:lang w:val="en-US"/>
        </w:rPr>
        <w:t>CNS</w:t>
      </w:r>
      <w:r w:rsidR="0059055B">
        <w:rPr>
          <w:rFonts w:ascii="Times New Roman" w:hAnsi="Times New Roman" w:cs="Times New Roman"/>
          <w:sz w:val="24"/>
          <w:szCs w:val="24"/>
          <w:lang w:val="en-US"/>
        </w:rPr>
        <w:t>)</w:t>
      </w:r>
      <w:r w:rsidR="00580394" w:rsidRPr="00B70C14">
        <w:rPr>
          <w:rFonts w:ascii="Times New Roman" w:hAnsi="Times New Roman" w:cs="Times New Roman"/>
          <w:sz w:val="24"/>
          <w:szCs w:val="24"/>
          <w:lang w:val="en-US"/>
        </w:rPr>
        <w:t xml:space="preserve"> when administered systemically</w:t>
      </w:r>
      <w:r w:rsidR="00175715">
        <w:rPr>
          <w:rFonts w:ascii="Times New Roman" w:hAnsi="Times New Roman" w:cs="Times New Roman"/>
          <w:sz w:val="24"/>
          <w:szCs w:val="24"/>
          <w:lang w:val="en-US"/>
        </w:rPr>
        <w:t xml:space="preserve"> </w:t>
      </w:r>
      <w:r w:rsidR="003562B9">
        <w:rPr>
          <w:rFonts w:ascii="Times New Roman" w:hAnsi="Times New Roman" w:cs="Times New Roman"/>
          <w:sz w:val="24"/>
          <w:szCs w:val="24"/>
          <w:lang w:val="en-US"/>
        </w:rPr>
        <w:fldChar w:fldCharType="begin"/>
      </w:r>
      <w:r w:rsidR="00175715">
        <w:rPr>
          <w:rFonts w:ascii="Times New Roman" w:hAnsi="Times New Roman" w:cs="Times New Roman"/>
          <w:sz w:val="24"/>
          <w:szCs w:val="24"/>
          <w:lang w:val="en-US"/>
        </w:rPr>
        <w:instrText xml:space="preserve"> ADDIN EN.CITE &lt;EndNote&gt;&lt;Cite&gt;&lt;Author&gt;Chan&lt;/Author&gt;&lt;Year&gt;2017&lt;/Year&gt;&lt;RecNum&gt;18&lt;/RecNum&gt;&lt;DisplayText&gt;(22)&lt;/DisplayText&gt;&lt;record&gt;&lt;rec-number&gt;18&lt;/rec-number&gt;&lt;foreign-keys&gt;&lt;key app="EN" db-id="vpsafrseows5a3e2e9qp22x60paz02asexva" timestamp="1673921714"&gt;18&lt;/key&gt;&lt;/foreign-keys&gt;&lt;ref-type name="Journal Article"&gt;17&lt;/ref-type&gt;&lt;contributors&gt;&lt;authors&gt;&lt;author&gt;Chan, K. Y.&lt;/author&gt;&lt;author&gt;Jang, M. J.&lt;/author&gt;&lt;author&gt;Yoo, B. B.&lt;/author&gt;&lt;author&gt;Greenbaum, A.&lt;/author&gt;&lt;author&gt;Ravi, N.&lt;/author&gt;&lt;author&gt;Wu, W. L.&lt;/author&gt;&lt;author&gt;Sanchez-Guardado, L.&lt;/author&gt;&lt;author&gt;Lois, C.&lt;/author&gt;&lt;author&gt;Mazmanian, S. K.&lt;/author&gt;&lt;author&gt;Deverman, B. E.&lt;/author&gt;&lt;author&gt;Gradinaru, V.&lt;/author&gt;&lt;/authors&gt;&lt;/contributors&gt;&lt;auth-address&gt;Division of Biology and Biological Engineering, California Institute of Technology, Pasadena, California, USA.&lt;/auth-address&gt;&lt;titles&gt;&lt;title&gt;Engineered AAVs for efficient noninvasive gene delivery to the central and peripheral nervous systems&lt;/title&gt;&lt;secondary-title&gt;Nat Neurosci&lt;/secondary-title&gt;&lt;/titles&gt;&lt;periodical&gt;&lt;full-title&gt;Nat Neurosci&lt;/full-title&gt;&lt;/periodical&gt;&lt;pages&gt;1172-1179&lt;/pages&gt;&lt;volume&gt;20&lt;/volume&gt;&lt;number&gt;8&lt;/number&gt;&lt;edition&gt;2017/07/04&lt;/edition&gt;&lt;keywords&gt;&lt;keyword&gt;Animals&lt;/keyword&gt;&lt;keyword&gt;Dependovirus/*genetics&lt;/keyword&gt;&lt;keyword&gt;Ganglia, Spinal/metabolism&lt;/keyword&gt;&lt;keyword&gt;*Gene Transfer Techniques&lt;/keyword&gt;&lt;keyword&gt;Genetic Therapy/methods&lt;/keyword&gt;&lt;keyword&gt;Genetic Vectors/*genetics&lt;/keyword&gt;&lt;keyword&gt;Mice, Transgenic&lt;/keyword&gt;&lt;keyword&gt;Neurons/*metabolism&lt;/keyword&gt;&lt;keyword&gt;Peripheral Nervous System/*metabolism&lt;/keyword&gt;&lt;keyword&gt;Transduction, Genetic/methods&lt;/keyword&gt;&lt;/keywords&gt;&lt;dates&gt;&lt;year&gt;2017&lt;/year&gt;&lt;pub-dates&gt;&lt;date&gt;Aug&lt;/date&gt;&lt;/pub-dates&gt;&lt;/dates&gt;&lt;isbn&gt;1546-1726 (Electronic)&amp;#xD;1097-6256 (Print)&amp;#xD;1097-6256 (Linking)&lt;/isbn&gt;&lt;accession-num&gt;28671695&lt;/accession-num&gt;&lt;urls&gt;&lt;related-urls&gt;&lt;url&gt;https://www.ncbi.nlm.nih.gov/pubmed/28671695&lt;/url&gt;&lt;/related-urls&gt;&lt;/urls&gt;&lt;custom2&gt;PMC5529245&lt;/custom2&gt;&lt;electronic-resource-num&gt;10.1038/nn.4593&lt;/electronic-resource-num&gt;&lt;/record&gt;&lt;/Cite&gt;&lt;/EndNote&gt;</w:instrText>
      </w:r>
      <w:r w:rsidR="003562B9">
        <w:rPr>
          <w:rFonts w:ascii="Times New Roman" w:hAnsi="Times New Roman" w:cs="Times New Roman"/>
          <w:sz w:val="24"/>
          <w:szCs w:val="24"/>
          <w:lang w:val="en-US"/>
        </w:rPr>
        <w:fldChar w:fldCharType="separate"/>
      </w:r>
      <w:r w:rsidR="00175715">
        <w:rPr>
          <w:rFonts w:ascii="Times New Roman" w:hAnsi="Times New Roman" w:cs="Times New Roman"/>
          <w:noProof/>
          <w:sz w:val="24"/>
          <w:szCs w:val="24"/>
          <w:lang w:val="en-US"/>
        </w:rPr>
        <w:t>(22)</w:t>
      </w:r>
      <w:r w:rsidR="003562B9">
        <w:rPr>
          <w:rFonts w:ascii="Times New Roman" w:hAnsi="Times New Roman" w:cs="Times New Roman"/>
          <w:sz w:val="24"/>
          <w:szCs w:val="24"/>
          <w:lang w:val="en-US"/>
        </w:rPr>
        <w:fldChar w:fldCharType="end"/>
      </w:r>
      <w:r w:rsidR="00580394" w:rsidRPr="00B70C14">
        <w:rPr>
          <w:rFonts w:ascii="Times New Roman" w:hAnsi="Times New Roman" w:cs="Times New Roman"/>
          <w:sz w:val="24"/>
          <w:szCs w:val="24"/>
          <w:lang w:val="en-US"/>
        </w:rPr>
        <w:t xml:space="preserve">. In addition to being </w:t>
      </w:r>
      <w:r w:rsidR="00C67E39" w:rsidRPr="00B70C14">
        <w:rPr>
          <w:rFonts w:ascii="Times New Roman" w:hAnsi="Times New Roman" w:cs="Times New Roman"/>
          <w:sz w:val="24"/>
          <w:szCs w:val="24"/>
          <w:lang w:val="en-US"/>
        </w:rPr>
        <w:t xml:space="preserve">less </w:t>
      </w:r>
      <w:r w:rsidR="00580394" w:rsidRPr="00B70C14">
        <w:rPr>
          <w:rFonts w:ascii="Times New Roman" w:hAnsi="Times New Roman" w:cs="Times New Roman"/>
          <w:sz w:val="24"/>
          <w:szCs w:val="24"/>
          <w:lang w:val="en-US"/>
        </w:rPr>
        <w:t>invasive</w:t>
      </w:r>
      <w:r w:rsidR="00C67E39" w:rsidRPr="00B70C14">
        <w:rPr>
          <w:rFonts w:ascii="Times New Roman" w:hAnsi="Times New Roman" w:cs="Times New Roman"/>
          <w:sz w:val="24"/>
          <w:szCs w:val="24"/>
          <w:lang w:val="en-US"/>
        </w:rPr>
        <w:t xml:space="preserve"> than the stereotaxic </w:t>
      </w:r>
      <w:r w:rsidR="00A81F98">
        <w:rPr>
          <w:rFonts w:ascii="Times New Roman" w:hAnsi="Times New Roman" w:cs="Times New Roman"/>
          <w:sz w:val="24"/>
          <w:szCs w:val="24"/>
          <w:lang w:val="en-US"/>
        </w:rPr>
        <w:t xml:space="preserve">intracerebral </w:t>
      </w:r>
      <w:r w:rsidR="00C67E39" w:rsidRPr="00B70C14">
        <w:rPr>
          <w:rFonts w:ascii="Times New Roman" w:hAnsi="Times New Roman" w:cs="Times New Roman"/>
          <w:sz w:val="24"/>
          <w:szCs w:val="24"/>
          <w:lang w:val="en-US"/>
        </w:rPr>
        <w:t>injection</w:t>
      </w:r>
      <w:r w:rsidR="00580394" w:rsidRPr="00B70C14">
        <w:rPr>
          <w:rFonts w:ascii="Times New Roman" w:hAnsi="Times New Roman" w:cs="Times New Roman"/>
          <w:sz w:val="24"/>
          <w:szCs w:val="24"/>
          <w:lang w:val="en-US"/>
        </w:rPr>
        <w:t xml:space="preserve">, this technology </w:t>
      </w:r>
      <w:r w:rsidR="0081014B" w:rsidRPr="00B70C14">
        <w:rPr>
          <w:rFonts w:ascii="Times New Roman" w:hAnsi="Times New Roman" w:cs="Times New Roman"/>
          <w:sz w:val="24"/>
          <w:szCs w:val="24"/>
          <w:lang w:val="en-US"/>
        </w:rPr>
        <w:t>led</w:t>
      </w:r>
      <w:r w:rsidR="00580394" w:rsidRPr="00B70C14">
        <w:rPr>
          <w:rFonts w:ascii="Times New Roman" w:hAnsi="Times New Roman" w:cs="Times New Roman"/>
          <w:sz w:val="24"/>
          <w:szCs w:val="24"/>
          <w:lang w:val="en-US"/>
        </w:rPr>
        <w:t xml:space="preserve"> to stable transgene expression and the co-transduction of different brain region</w:t>
      </w:r>
      <w:r w:rsidR="00F40115">
        <w:rPr>
          <w:rFonts w:ascii="Times New Roman" w:hAnsi="Times New Roman" w:cs="Times New Roman"/>
          <w:sz w:val="24"/>
          <w:szCs w:val="24"/>
          <w:lang w:val="en-US"/>
        </w:rPr>
        <w:t>s</w:t>
      </w:r>
      <w:r w:rsidR="00175715">
        <w:rPr>
          <w:rFonts w:ascii="Times New Roman" w:hAnsi="Times New Roman" w:cs="Times New Roman"/>
          <w:sz w:val="24"/>
          <w:szCs w:val="24"/>
          <w:lang w:val="en-US"/>
        </w:rPr>
        <w:t xml:space="preserve"> </w:t>
      </w:r>
      <w:r w:rsidR="00F40115">
        <w:rPr>
          <w:rFonts w:ascii="Times New Roman" w:hAnsi="Times New Roman" w:cs="Times New Roman"/>
          <w:sz w:val="24"/>
          <w:szCs w:val="24"/>
          <w:lang w:val="en-US"/>
        </w:rPr>
        <w:fldChar w:fldCharType="begin">
          <w:fldData xml:space="preserve">PEVuZE5vdGU+PENpdGU+PEF1dGhvcj5DaGFuPC9BdXRob3I+PFllYXI+MjAxNzwvWWVhcj48UmVj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</w:fldData>
        </w:fldChar>
      </w:r>
      <w:r w:rsidR="00175715">
        <w:rPr>
          <w:rFonts w:ascii="Times New Roman" w:hAnsi="Times New Roman" w:cs="Times New Roman"/>
          <w:sz w:val="24"/>
          <w:szCs w:val="24"/>
          <w:lang w:val="en-US"/>
        </w:rPr>
        <w:instrText xml:space="preserve"> ADDIN EN.CITE </w:instrText>
      </w:r>
      <w:r w:rsidR="00175715">
        <w:rPr>
          <w:rFonts w:ascii="Times New Roman" w:hAnsi="Times New Roman" w:cs="Times New Roman"/>
          <w:sz w:val="24"/>
          <w:szCs w:val="24"/>
          <w:lang w:val="en-US"/>
        </w:rPr>
        <w:fldChar w:fldCharType="begin">
          <w:fldData xml:space="preserve">PEVuZE5vdGU+PENpdGU+PEF1dGhvcj5DaGFuPC9BdXRob3I+PFllYXI+MjAxNzwvWWVhcj48UmVj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</w:fldData>
        </w:fldChar>
      </w:r>
      <w:r w:rsidR="00175715">
        <w:rPr>
          <w:rFonts w:ascii="Times New Roman" w:hAnsi="Times New Roman" w:cs="Times New Roman"/>
          <w:sz w:val="24"/>
          <w:szCs w:val="24"/>
          <w:lang w:val="en-US"/>
        </w:rPr>
        <w:instrText xml:space="preserve"> ADDIN EN.CITE.DATA </w:instrText>
      </w:r>
      <w:r w:rsidR="00175715">
        <w:rPr>
          <w:rFonts w:ascii="Times New Roman" w:hAnsi="Times New Roman" w:cs="Times New Roman"/>
          <w:sz w:val="24"/>
          <w:szCs w:val="24"/>
          <w:lang w:val="en-US"/>
        </w:rPr>
      </w:r>
      <w:r w:rsidR="00175715">
        <w:rPr>
          <w:rFonts w:ascii="Times New Roman" w:hAnsi="Times New Roman" w:cs="Times New Roman"/>
          <w:sz w:val="24"/>
          <w:szCs w:val="24"/>
          <w:lang w:val="en-US"/>
        </w:rPr>
        <w:fldChar w:fldCharType="end"/>
      </w:r>
      <w:r w:rsidR="00F40115">
        <w:rPr>
          <w:rFonts w:ascii="Times New Roman" w:hAnsi="Times New Roman" w:cs="Times New Roman"/>
          <w:sz w:val="24"/>
          <w:szCs w:val="24"/>
          <w:lang w:val="en-US"/>
        </w:rPr>
      </w:r>
      <w:r w:rsidR="00F40115">
        <w:rPr>
          <w:rFonts w:ascii="Times New Roman" w:hAnsi="Times New Roman" w:cs="Times New Roman"/>
          <w:sz w:val="24"/>
          <w:szCs w:val="24"/>
          <w:lang w:val="en-US"/>
        </w:rPr>
        <w:fldChar w:fldCharType="separate"/>
      </w:r>
      <w:r w:rsidR="00175715">
        <w:rPr>
          <w:rFonts w:ascii="Times New Roman" w:hAnsi="Times New Roman" w:cs="Times New Roman"/>
          <w:noProof/>
          <w:sz w:val="24"/>
          <w:szCs w:val="24"/>
          <w:lang w:val="en-US"/>
        </w:rPr>
        <w:t>(22, 23)</w:t>
      </w:r>
      <w:r w:rsidR="00F40115">
        <w:rPr>
          <w:rFonts w:ascii="Times New Roman" w:hAnsi="Times New Roman" w:cs="Times New Roman"/>
          <w:sz w:val="24"/>
          <w:szCs w:val="24"/>
          <w:lang w:val="en-US"/>
        </w:rPr>
        <w:fldChar w:fldCharType="end"/>
      </w:r>
      <w:r w:rsidR="00580394" w:rsidRPr="00B70C14">
        <w:rPr>
          <w:rFonts w:ascii="Times New Roman" w:hAnsi="Times New Roman" w:cs="Times New Roman"/>
          <w:sz w:val="24"/>
          <w:szCs w:val="24"/>
          <w:lang w:val="en-US"/>
        </w:rPr>
        <w:t xml:space="preserve">, thus providing a </w:t>
      </w:r>
      <w:r w:rsidR="0082625A">
        <w:rPr>
          <w:rFonts w:ascii="Times New Roman" w:hAnsi="Times New Roman" w:cs="Times New Roman"/>
          <w:sz w:val="24"/>
          <w:szCs w:val="24"/>
          <w:lang w:val="en-US"/>
        </w:rPr>
        <w:t xml:space="preserve">potential </w:t>
      </w:r>
      <w:r w:rsidR="00B63A5F">
        <w:rPr>
          <w:rFonts w:ascii="Times New Roman" w:hAnsi="Times New Roman" w:cs="Times New Roman"/>
          <w:sz w:val="24"/>
          <w:szCs w:val="24"/>
          <w:lang w:val="en-US"/>
        </w:rPr>
        <w:t>useful</w:t>
      </w:r>
      <w:r w:rsidR="00A81F98">
        <w:rPr>
          <w:rFonts w:ascii="Times New Roman" w:hAnsi="Times New Roman" w:cs="Times New Roman"/>
          <w:sz w:val="24"/>
          <w:szCs w:val="24"/>
          <w:lang w:val="en-US"/>
        </w:rPr>
        <w:t xml:space="preserve"> tool</w:t>
      </w:r>
      <w:r w:rsidR="00580394" w:rsidRPr="00B70C14">
        <w:rPr>
          <w:rFonts w:ascii="Times New Roman" w:hAnsi="Times New Roman" w:cs="Times New Roman"/>
          <w:sz w:val="24"/>
          <w:szCs w:val="24"/>
          <w:lang w:val="en-US"/>
        </w:rPr>
        <w:t xml:space="preserve"> for </w:t>
      </w:r>
      <w:r w:rsidR="00C67E39" w:rsidRPr="00B70C14">
        <w:rPr>
          <w:rFonts w:ascii="Times New Roman" w:hAnsi="Times New Roman" w:cs="Times New Roman"/>
          <w:sz w:val="24"/>
          <w:szCs w:val="24"/>
          <w:lang w:val="en-US"/>
        </w:rPr>
        <w:t xml:space="preserve">a rapid and large-scale overexpression of </w:t>
      </w:r>
      <w:r w:rsidR="00400836" w:rsidRPr="00B70C14">
        <w:rPr>
          <w:rFonts w:ascii="Times New Roman" w:hAnsi="Times New Roman" w:cs="Times New Roman"/>
          <w:sz w:val="24"/>
          <w:szCs w:val="24"/>
          <w:lang w:val="en-US"/>
        </w:rPr>
        <w:t>α-syn</w:t>
      </w:r>
      <w:r w:rsidR="00104C41" w:rsidRPr="00B70C14">
        <w:rPr>
          <w:rFonts w:ascii="Times New Roman" w:hAnsi="Times New Roman" w:cs="Times New Roman"/>
          <w:sz w:val="24"/>
          <w:szCs w:val="24"/>
          <w:lang w:val="en-US"/>
        </w:rPr>
        <w:t xml:space="preserve"> in the</w:t>
      </w:r>
      <w:r w:rsidR="00C67E39" w:rsidRPr="00B70C14">
        <w:rPr>
          <w:rFonts w:ascii="Times New Roman" w:hAnsi="Times New Roman" w:cs="Times New Roman"/>
          <w:sz w:val="24"/>
          <w:szCs w:val="24"/>
          <w:lang w:val="en-US"/>
        </w:rPr>
        <w:t xml:space="preserve"> adult</w:t>
      </w:r>
      <w:r w:rsidR="00104C41" w:rsidRPr="00B70C14">
        <w:rPr>
          <w:rFonts w:ascii="Times New Roman" w:hAnsi="Times New Roman" w:cs="Times New Roman"/>
          <w:sz w:val="24"/>
          <w:szCs w:val="24"/>
          <w:lang w:val="en-US"/>
        </w:rPr>
        <w:t xml:space="preserve"> brain</w:t>
      </w:r>
      <w:r w:rsidR="00742FFA" w:rsidRPr="00B70C14">
        <w:rPr>
          <w:rFonts w:ascii="Times New Roman" w:hAnsi="Times New Roman" w:cs="Times New Roman"/>
          <w:sz w:val="24"/>
          <w:szCs w:val="24"/>
          <w:lang w:val="en-US"/>
        </w:rPr>
        <w:t xml:space="preserve"> </w:t>
      </w:r>
      <w:r w:rsidR="00A81F98">
        <w:rPr>
          <w:rFonts w:ascii="Times New Roman" w:hAnsi="Times New Roman" w:cs="Times New Roman"/>
          <w:sz w:val="24"/>
          <w:szCs w:val="24"/>
          <w:lang w:val="en-US"/>
        </w:rPr>
        <w:t xml:space="preserve">and the creation of </w:t>
      </w:r>
      <w:r w:rsidR="00B63A5F">
        <w:rPr>
          <w:rFonts w:ascii="Times New Roman" w:hAnsi="Times New Roman" w:cs="Times New Roman"/>
          <w:sz w:val="24"/>
          <w:szCs w:val="24"/>
          <w:lang w:val="en-US"/>
        </w:rPr>
        <w:t xml:space="preserve">an </w:t>
      </w:r>
      <w:r w:rsidR="00A81F98" w:rsidRPr="00B63A5F">
        <w:rPr>
          <w:rFonts w:ascii="Times New Roman" w:hAnsi="Times New Roman" w:cs="Times New Roman"/>
          <w:i/>
          <w:iCs/>
          <w:sz w:val="24"/>
          <w:szCs w:val="24"/>
          <w:lang w:val="en-US"/>
        </w:rPr>
        <w:t>in vivo</w:t>
      </w:r>
      <w:r w:rsidR="00A81F98">
        <w:rPr>
          <w:rFonts w:ascii="Times New Roman" w:hAnsi="Times New Roman" w:cs="Times New Roman"/>
          <w:sz w:val="24"/>
          <w:szCs w:val="24"/>
          <w:lang w:val="en-US"/>
        </w:rPr>
        <w:t xml:space="preserve"> model of PD</w:t>
      </w:r>
      <w:r w:rsidR="00580394" w:rsidRPr="00B70C14">
        <w:rPr>
          <w:rFonts w:ascii="Times New Roman" w:hAnsi="Times New Roman" w:cs="Times New Roman"/>
          <w:sz w:val="24"/>
          <w:szCs w:val="24"/>
          <w:lang w:val="en-US"/>
        </w:rPr>
        <w:t>.</w:t>
      </w:r>
    </w:p>
    <w:p w14:paraId="2FF46078" w14:textId="706EDB8A" w:rsidR="00A0436E" w:rsidRPr="00B70C14" w:rsidRDefault="00A0436E" w:rsidP="006D09D0">
      <w:pPr>
        <w:spacing w:line="480" w:lineRule="auto"/>
        <w:contextualSpacing/>
        <w:jc w:val="both"/>
        <w:rPr>
          <w:rFonts w:ascii="Times New Roman" w:hAnsi="Times New Roman" w:cs="Times New Roman"/>
          <w:sz w:val="24"/>
          <w:szCs w:val="24"/>
          <w:lang w:val="en-US"/>
        </w:rPr>
      </w:pPr>
    </w:p>
    <w:p w14:paraId="3C21F71A" w14:textId="5586E556" w:rsidR="00A0436E" w:rsidRPr="00B70C14" w:rsidRDefault="00580394" w:rsidP="006D09D0">
      <w:pPr>
        <w:spacing w:line="480" w:lineRule="auto"/>
        <w:contextualSpacing/>
        <w:jc w:val="both"/>
        <w:rPr>
          <w:rFonts w:ascii="Times New Roman" w:hAnsi="Times New Roman" w:cs="Times New Roman"/>
          <w:sz w:val="24"/>
          <w:szCs w:val="24"/>
          <w:lang w:val="en-US"/>
        </w:rPr>
      </w:pPr>
      <w:r w:rsidRPr="00B70C14">
        <w:rPr>
          <w:rFonts w:ascii="Times New Roman" w:hAnsi="Times New Roman" w:cs="Times New Roman"/>
          <w:sz w:val="24"/>
          <w:szCs w:val="24"/>
          <w:lang w:val="en-US"/>
        </w:rPr>
        <w:t xml:space="preserve">Taking advantage of this new </w:t>
      </w:r>
      <w:r w:rsidR="00B63A5F">
        <w:rPr>
          <w:rFonts w:ascii="Times New Roman" w:hAnsi="Times New Roman" w:cs="Times New Roman"/>
          <w:sz w:val="24"/>
          <w:szCs w:val="24"/>
          <w:lang w:val="en-US"/>
        </w:rPr>
        <w:t>viral strain</w:t>
      </w:r>
      <w:r w:rsidRPr="00B70C14">
        <w:rPr>
          <w:rFonts w:ascii="Times New Roman" w:hAnsi="Times New Roman" w:cs="Times New Roman"/>
          <w:sz w:val="24"/>
          <w:szCs w:val="24"/>
          <w:lang w:val="en-US"/>
        </w:rPr>
        <w:t xml:space="preserve">, we </w:t>
      </w:r>
      <w:r w:rsidR="00B63A5F">
        <w:rPr>
          <w:rFonts w:ascii="Times New Roman" w:hAnsi="Times New Roman" w:cs="Times New Roman"/>
          <w:sz w:val="24"/>
          <w:szCs w:val="24"/>
          <w:lang w:val="en-US"/>
        </w:rPr>
        <w:t>overexpressed</w:t>
      </w:r>
      <w:r w:rsidRPr="00B70C14">
        <w:rPr>
          <w:rFonts w:ascii="Times New Roman" w:hAnsi="Times New Roman" w:cs="Times New Roman"/>
          <w:sz w:val="24"/>
          <w:szCs w:val="24"/>
          <w:lang w:val="en-US"/>
        </w:rPr>
        <w:t xml:space="preserve"> </w:t>
      </w:r>
      <w:r w:rsidR="00F66B50" w:rsidRPr="00B70C14">
        <w:rPr>
          <w:rFonts w:ascii="Times New Roman" w:hAnsi="Times New Roman" w:cs="Times New Roman"/>
          <w:sz w:val="24"/>
          <w:szCs w:val="24"/>
          <w:lang w:val="en-US"/>
        </w:rPr>
        <w:t xml:space="preserve">human </w:t>
      </w:r>
      <w:r w:rsidR="00400836" w:rsidRPr="00B70C14">
        <w:rPr>
          <w:rFonts w:ascii="Times New Roman" w:hAnsi="Times New Roman" w:cs="Times New Roman"/>
          <w:sz w:val="24"/>
          <w:szCs w:val="24"/>
          <w:lang w:val="en-US"/>
        </w:rPr>
        <w:t>α-syn</w:t>
      </w:r>
      <w:r w:rsidR="00C725EC" w:rsidRPr="00B70C14">
        <w:rPr>
          <w:rFonts w:ascii="Times New Roman" w:hAnsi="Times New Roman" w:cs="Times New Roman"/>
          <w:sz w:val="24"/>
          <w:szCs w:val="24"/>
          <w:lang w:val="en-US"/>
        </w:rPr>
        <w:t xml:space="preserve"> (h</w:t>
      </w:r>
      <w:r w:rsidR="00B63A5F" w:rsidRPr="00B70C14">
        <w:rPr>
          <w:rFonts w:ascii="Times New Roman" w:hAnsi="Times New Roman" w:cs="Times New Roman"/>
          <w:sz w:val="24"/>
          <w:szCs w:val="24"/>
          <w:lang w:val="en-US"/>
        </w:rPr>
        <w:t>α-syn</w:t>
      </w:r>
      <w:r w:rsidR="00C725EC" w:rsidRPr="00B70C14">
        <w:rPr>
          <w:rFonts w:ascii="Times New Roman" w:hAnsi="Times New Roman" w:cs="Times New Roman"/>
          <w:sz w:val="24"/>
          <w:szCs w:val="24"/>
          <w:lang w:val="en-US"/>
        </w:rPr>
        <w:t>)</w:t>
      </w:r>
      <w:r w:rsidRPr="00B70C14">
        <w:rPr>
          <w:rFonts w:ascii="Times New Roman" w:hAnsi="Times New Roman" w:cs="Times New Roman"/>
          <w:sz w:val="24"/>
          <w:szCs w:val="24"/>
          <w:lang w:val="en-US"/>
        </w:rPr>
        <w:t xml:space="preserve"> in </w:t>
      </w:r>
      <w:r w:rsidR="0008054B">
        <w:rPr>
          <w:rFonts w:ascii="Times New Roman" w:hAnsi="Times New Roman" w:cs="Times New Roman"/>
          <w:sz w:val="24"/>
          <w:szCs w:val="24"/>
          <w:lang w:val="en-US"/>
        </w:rPr>
        <w:t xml:space="preserve">the </w:t>
      </w:r>
      <w:r w:rsidRPr="00B70C14">
        <w:rPr>
          <w:rFonts w:ascii="Times New Roman" w:hAnsi="Times New Roman" w:cs="Times New Roman"/>
          <w:sz w:val="24"/>
          <w:szCs w:val="24"/>
          <w:lang w:val="en-US"/>
        </w:rPr>
        <w:t>mouse brain and assessed the impact of such overexpression on the neuronal loss in different brain region</w:t>
      </w:r>
      <w:r w:rsidR="0081014B" w:rsidRPr="00B70C14">
        <w:rPr>
          <w:rFonts w:ascii="Times New Roman" w:hAnsi="Times New Roman" w:cs="Times New Roman"/>
          <w:sz w:val="24"/>
          <w:szCs w:val="24"/>
          <w:lang w:val="en-US"/>
        </w:rPr>
        <w:t>s</w:t>
      </w:r>
      <w:r w:rsidRPr="00B70C14">
        <w:rPr>
          <w:rFonts w:ascii="Times New Roman" w:hAnsi="Times New Roman" w:cs="Times New Roman"/>
          <w:sz w:val="24"/>
          <w:szCs w:val="24"/>
          <w:lang w:val="en-US"/>
        </w:rPr>
        <w:t xml:space="preserve"> and the </w:t>
      </w:r>
      <w:r w:rsidR="006E3013" w:rsidRPr="00B70C14">
        <w:rPr>
          <w:rFonts w:ascii="Times New Roman" w:hAnsi="Times New Roman" w:cs="Times New Roman"/>
          <w:sz w:val="24"/>
          <w:szCs w:val="24"/>
          <w:lang w:val="en-US"/>
        </w:rPr>
        <w:t>manifestation</w:t>
      </w:r>
      <w:r w:rsidRPr="00B70C14">
        <w:rPr>
          <w:rFonts w:ascii="Times New Roman" w:hAnsi="Times New Roman" w:cs="Times New Roman"/>
          <w:sz w:val="24"/>
          <w:szCs w:val="24"/>
          <w:lang w:val="en-US"/>
        </w:rPr>
        <w:t xml:space="preserve"> of PD-like symptoms. </w:t>
      </w:r>
      <w:r w:rsidR="006E3013" w:rsidRPr="00B70C14">
        <w:rPr>
          <w:rFonts w:ascii="Times New Roman" w:hAnsi="Times New Roman" w:cs="Times New Roman"/>
          <w:sz w:val="24"/>
          <w:szCs w:val="24"/>
          <w:lang w:val="en-US"/>
        </w:rPr>
        <w:t xml:space="preserve">First, we </w:t>
      </w:r>
      <w:r w:rsidRPr="00B70C14">
        <w:rPr>
          <w:rFonts w:ascii="Times New Roman" w:hAnsi="Times New Roman" w:cs="Times New Roman"/>
          <w:sz w:val="24"/>
          <w:szCs w:val="24"/>
          <w:lang w:val="en-US"/>
        </w:rPr>
        <w:t xml:space="preserve">confirmed the expression of </w:t>
      </w:r>
      <w:r w:rsidR="00400836" w:rsidRPr="00B70C14">
        <w:rPr>
          <w:rFonts w:ascii="Times New Roman" w:hAnsi="Times New Roman" w:cs="Times New Roman"/>
          <w:sz w:val="24"/>
          <w:szCs w:val="24"/>
          <w:lang w:val="en-US"/>
        </w:rPr>
        <w:t>α-syn</w:t>
      </w:r>
      <w:r w:rsidRPr="00B70C14">
        <w:rPr>
          <w:rFonts w:ascii="Times New Roman" w:hAnsi="Times New Roman" w:cs="Times New Roman"/>
          <w:sz w:val="24"/>
          <w:szCs w:val="24"/>
          <w:lang w:val="en-US"/>
        </w:rPr>
        <w:t xml:space="preserve"> in different brain regions</w:t>
      </w:r>
      <w:r w:rsidR="00B63A5F">
        <w:rPr>
          <w:rFonts w:ascii="Times New Roman" w:hAnsi="Times New Roman" w:cs="Times New Roman"/>
          <w:sz w:val="24"/>
          <w:szCs w:val="24"/>
          <w:lang w:val="en-US"/>
        </w:rPr>
        <w:t xml:space="preserve"> </w:t>
      </w:r>
      <w:r w:rsidR="00742FFA" w:rsidRPr="00B70C14">
        <w:rPr>
          <w:rFonts w:ascii="Times New Roman" w:hAnsi="Times New Roman" w:cs="Times New Roman"/>
          <w:sz w:val="24"/>
          <w:szCs w:val="24"/>
          <w:lang w:val="en-US"/>
        </w:rPr>
        <w:t>and accumulation in the midbrain</w:t>
      </w:r>
      <w:r w:rsidRPr="00B70C14">
        <w:rPr>
          <w:rFonts w:ascii="Times New Roman" w:hAnsi="Times New Roman" w:cs="Times New Roman"/>
          <w:sz w:val="24"/>
          <w:szCs w:val="24"/>
          <w:lang w:val="en-US"/>
        </w:rPr>
        <w:t>.</w:t>
      </w:r>
      <w:r w:rsidR="0081014B" w:rsidRPr="00B70C14">
        <w:rPr>
          <w:rFonts w:ascii="Times New Roman" w:hAnsi="Times New Roman" w:cs="Times New Roman"/>
          <w:sz w:val="24"/>
          <w:szCs w:val="24"/>
          <w:lang w:val="en-US"/>
        </w:rPr>
        <w:t xml:space="preserve"> </w:t>
      </w:r>
      <w:r w:rsidR="00104C41" w:rsidRPr="00B70C14">
        <w:rPr>
          <w:rFonts w:ascii="Times New Roman" w:hAnsi="Times New Roman" w:cs="Times New Roman"/>
          <w:sz w:val="24"/>
          <w:szCs w:val="24"/>
          <w:lang w:val="en-US"/>
        </w:rPr>
        <w:t>Then</w:t>
      </w:r>
      <w:r w:rsidR="0081014B" w:rsidRPr="00B70C14">
        <w:rPr>
          <w:rFonts w:ascii="Times New Roman" w:hAnsi="Times New Roman" w:cs="Times New Roman"/>
          <w:sz w:val="24"/>
          <w:szCs w:val="24"/>
          <w:lang w:val="en-US"/>
        </w:rPr>
        <w:t xml:space="preserve">, we </w:t>
      </w:r>
      <w:r w:rsidR="00B63A5F">
        <w:rPr>
          <w:rFonts w:ascii="Times New Roman" w:hAnsi="Times New Roman" w:cs="Times New Roman"/>
          <w:sz w:val="24"/>
          <w:szCs w:val="24"/>
          <w:lang w:val="en-US"/>
        </w:rPr>
        <w:t>observed</w:t>
      </w:r>
      <w:r w:rsidR="0081014B" w:rsidRPr="00B70C14">
        <w:rPr>
          <w:rFonts w:ascii="Times New Roman" w:hAnsi="Times New Roman" w:cs="Times New Roman"/>
          <w:sz w:val="24"/>
          <w:szCs w:val="24"/>
          <w:lang w:val="en-US"/>
        </w:rPr>
        <w:t xml:space="preserve"> that systemic </w:t>
      </w:r>
      <w:r w:rsidR="00C164F6">
        <w:rPr>
          <w:rFonts w:ascii="Times New Roman" w:hAnsi="Times New Roman" w:cs="Times New Roman"/>
          <w:sz w:val="24"/>
          <w:szCs w:val="24"/>
          <w:lang w:val="en-US"/>
        </w:rPr>
        <w:t>h</w:t>
      </w:r>
      <w:r w:rsidR="00400836" w:rsidRPr="00B70C14">
        <w:rPr>
          <w:rFonts w:ascii="Times New Roman" w:hAnsi="Times New Roman" w:cs="Times New Roman"/>
          <w:sz w:val="24"/>
          <w:szCs w:val="24"/>
          <w:lang w:val="en-US"/>
        </w:rPr>
        <w:t>α-syn</w:t>
      </w:r>
      <w:r w:rsidR="0081014B" w:rsidRPr="00B70C14">
        <w:rPr>
          <w:rFonts w:ascii="Times New Roman" w:hAnsi="Times New Roman" w:cs="Times New Roman"/>
          <w:sz w:val="24"/>
          <w:szCs w:val="24"/>
          <w:lang w:val="en-US"/>
        </w:rPr>
        <w:t xml:space="preserve"> overexpression induced a selective dopaminergic neuronal</w:t>
      </w:r>
      <w:r w:rsidR="00DE6F28">
        <w:rPr>
          <w:rFonts w:ascii="Times New Roman" w:hAnsi="Times New Roman" w:cs="Times New Roman"/>
          <w:sz w:val="24"/>
          <w:szCs w:val="24"/>
          <w:lang w:val="en-US"/>
        </w:rPr>
        <w:t xml:space="preserve"> loss</w:t>
      </w:r>
      <w:r w:rsidR="00B63A5F">
        <w:rPr>
          <w:rFonts w:ascii="Times New Roman" w:hAnsi="Times New Roman" w:cs="Times New Roman"/>
          <w:sz w:val="24"/>
          <w:szCs w:val="24"/>
          <w:lang w:val="en-US"/>
        </w:rPr>
        <w:t xml:space="preserve"> in the midbrain, the induction of PD-like symptoms</w:t>
      </w:r>
      <w:r w:rsidR="00DE6F28">
        <w:rPr>
          <w:rFonts w:ascii="Times New Roman" w:hAnsi="Times New Roman" w:cs="Times New Roman"/>
          <w:sz w:val="24"/>
          <w:szCs w:val="24"/>
          <w:lang w:val="en-US"/>
        </w:rPr>
        <w:t>,</w:t>
      </w:r>
      <w:r w:rsidR="00B63A5F">
        <w:rPr>
          <w:rFonts w:ascii="Times New Roman" w:hAnsi="Times New Roman" w:cs="Times New Roman"/>
          <w:sz w:val="24"/>
          <w:szCs w:val="24"/>
          <w:lang w:val="en-US"/>
        </w:rPr>
        <w:t xml:space="preserve"> the </w:t>
      </w:r>
      <w:r w:rsidR="00B63A5F">
        <w:rPr>
          <w:rFonts w:ascii="Times New Roman" w:hAnsi="Times New Roman" w:cs="Times New Roman"/>
          <w:sz w:val="24"/>
          <w:szCs w:val="24"/>
          <w:lang w:val="en-US"/>
        </w:rPr>
        <w:lastRenderedPageBreak/>
        <w:t xml:space="preserve">accumulation of pathological </w:t>
      </w:r>
      <w:r w:rsidR="00B63A5F" w:rsidRPr="00B70C14">
        <w:rPr>
          <w:rFonts w:ascii="Times New Roman" w:hAnsi="Times New Roman" w:cs="Times New Roman"/>
          <w:sz w:val="24"/>
          <w:szCs w:val="24"/>
          <w:lang w:val="en-US"/>
        </w:rPr>
        <w:t>α-syn</w:t>
      </w:r>
      <w:r w:rsidR="005710F5">
        <w:rPr>
          <w:rFonts w:ascii="Times New Roman" w:hAnsi="Times New Roman" w:cs="Times New Roman"/>
          <w:sz w:val="24"/>
          <w:szCs w:val="24"/>
          <w:lang w:val="en-US"/>
        </w:rPr>
        <w:t>,</w:t>
      </w:r>
      <w:r w:rsidR="00DE6F28">
        <w:rPr>
          <w:rFonts w:ascii="Times New Roman" w:hAnsi="Times New Roman" w:cs="Times New Roman"/>
          <w:sz w:val="24"/>
          <w:szCs w:val="24"/>
          <w:lang w:val="en-US"/>
        </w:rPr>
        <w:t xml:space="preserve"> </w:t>
      </w:r>
      <w:r w:rsidR="00B63A5F">
        <w:rPr>
          <w:rFonts w:ascii="Times New Roman" w:hAnsi="Times New Roman" w:cs="Times New Roman"/>
          <w:sz w:val="24"/>
          <w:szCs w:val="24"/>
          <w:lang w:val="en-US"/>
        </w:rPr>
        <w:t xml:space="preserve">and </w:t>
      </w:r>
      <w:r w:rsidR="0030585B">
        <w:rPr>
          <w:rFonts w:ascii="Times New Roman" w:hAnsi="Times New Roman" w:cs="Times New Roman"/>
          <w:sz w:val="24"/>
          <w:szCs w:val="24"/>
          <w:lang w:val="en-US"/>
        </w:rPr>
        <w:t>a</w:t>
      </w:r>
      <w:r w:rsidR="00DE6F28">
        <w:rPr>
          <w:rFonts w:ascii="Times New Roman" w:hAnsi="Times New Roman" w:cs="Times New Roman"/>
          <w:sz w:val="24"/>
          <w:szCs w:val="24"/>
          <w:lang w:val="en-US"/>
        </w:rPr>
        <w:t xml:space="preserve"> neuroinflammatory reaction in the midbrain</w:t>
      </w:r>
      <w:r w:rsidR="0081014B" w:rsidRPr="00B70C14">
        <w:rPr>
          <w:rFonts w:ascii="Times New Roman" w:hAnsi="Times New Roman" w:cs="Times New Roman"/>
          <w:sz w:val="24"/>
          <w:szCs w:val="24"/>
          <w:lang w:val="en-US"/>
        </w:rPr>
        <w:t>.</w:t>
      </w:r>
      <w:r w:rsidR="00B63A5F">
        <w:rPr>
          <w:rFonts w:ascii="Times New Roman" w:hAnsi="Times New Roman" w:cs="Times New Roman"/>
          <w:sz w:val="24"/>
          <w:szCs w:val="24"/>
          <w:lang w:val="en-US"/>
        </w:rPr>
        <w:t xml:space="preserve"> Collectively, our finding</w:t>
      </w:r>
      <w:r w:rsidR="0008054B">
        <w:rPr>
          <w:rFonts w:ascii="Times New Roman" w:hAnsi="Times New Roman" w:cs="Times New Roman"/>
          <w:sz w:val="24"/>
          <w:szCs w:val="24"/>
          <w:lang w:val="en-US"/>
        </w:rPr>
        <w:t>s</w:t>
      </w:r>
      <w:r w:rsidR="00B63A5F">
        <w:rPr>
          <w:rFonts w:ascii="Times New Roman" w:hAnsi="Times New Roman" w:cs="Times New Roman"/>
          <w:sz w:val="24"/>
          <w:szCs w:val="24"/>
          <w:lang w:val="en-US"/>
        </w:rPr>
        <w:t xml:space="preserve"> report on the description of a new </w:t>
      </w:r>
      <w:r w:rsidR="00B63A5F" w:rsidRPr="00B70C14">
        <w:rPr>
          <w:rFonts w:ascii="Times New Roman" w:hAnsi="Times New Roman" w:cs="Times New Roman"/>
          <w:sz w:val="24"/>
          <w:szCs w:val="24"/>
          <w:lang w:val="en-US"/>
        </w:rPr>
        <w:t>α-syn</w:t>
      </w:r>
      <w:r w:rsidR="00B63A5F">
        <w:rPr>
          <w:rFonts w:ascii="Times New Roman" w:hAnsi="Times New Roman" w:cs="Times New Roman"/>
          <w:sz w:val="24"/>
          <w:szCs w:val="24"/>
          <w:lang w:val="en-US"/>
        </w:rPr>
        <w:t>-based rodent model of PD</w:t>
      </w:r>
      <w:r w:rsidR="0082625A">
        <w:rPr>
          <w:rFonts w:ascii="Times New Roman" w:hAnsi="Times New Roman" w:cs="Times New Roman"/>
          <w:sz w:val="24"/>
          <w:szCs w:val="24"/>
          <w:lang w:val="en-US"/>
        </w:rPr>
        <w:t>,</w:t>
      </w:r>
      <w:r w:rsidR="00B63A5F">
        <w:rPr>
          <w:rFonts w:ascii="Times New Roman" w:hAnsi="Times New Roman" w:cs="Times New Roman"/>
          <w:sz w:val="24"/>
          <w:szCs w:val="24"/>
          <w:lang w:val="en-US"/>
        </w:rPr>
        <w:t xml:space="preserve"> offering a valuable tool to decorticate the cellular and molecular mechanisms of PD pathogenesis and to develop efficient disease-modifying treatments for synucleinopathies</w:t>
      </w:r>
      <w:r w:rsidR="005710F5">
        <w:rPr>
          <w:rFonts w:ascii="Times New Roman" w:hAnsi="Times New Roman" w:cs="Times New Roman"/>
          <w:sz w:val="24"/>
          <w:szCs w:val="24"/>
          <w:lang w:val="en-US"/>
        </w:rPr>
        <w:t>.</w:t>
      </w:r>
    </w:p>
    <w:p w14:paraId="322C5061" w14:textId="77777777" w:rsidR="00481FCB" w:rsidRDefault="00481FCB" w:rsidP="0059796C">
      <w:pPr>
        <w:snapToGrid w:val="0"/>
        <w:spacing w:after="120" w:line="480" w:lineRule="auto"/>
        <w:contextualSpacing/>
        <w:jc w:val="both"/>
        <w:rPr>
          <w:rFonts w:ascii="Times New Roman" w:hAnsi="Times New Roman" w:cs="Times New Roman"/>
          <w:b/>
          <w:bCs/>
          <w:sz w:val="28"/>
          <w:szCs w:val="28"/>
          <w:lang w:val="en-US"/>
        </w:rPr>
      </w:pPr>
    </w:p>
    <w:p w14:paraId="47C00BE7" w14:textId="2294667B" w:rsidR="0059796C" w:rsidRPr="00B70C14" w:rsidRDefault="0059796C" w:rsidP="0059796C">
      <w:pPr>
        <w:snapToGrid w:val="0"/>
        <w:spacing w:after="120" w:line="480" w:lineRule="auto"/>
        <w:contextualSpacing/>
        <w:jc w:val="both"/>
        <w:rPr>
          <w:rFonts w:ascii="Times New Roman" w:hAnsi="Times New Roman" w:cs="Times New Roman"/>
          <w:b/>
          <w:color w:val="000000" w:themeColor="text1"/>
          <w:sz w:val="28"/>
          <w:szCs w:val="28"/>
          <w:lang w:val="en-US"/>
        </w:rPr>
      </w:pPr>
      <w:r w:rsidRPr="00B70C14">
        <w:rPr>
          <w:rFonts w:ascii="Times New Roman" w:hAnsi="Times New Roman" w:cs="Times New Roman"/>
          <w:b/>
          <w:color w:val="000000" w:themeColor="text1"/>
          <w:sz w:val="28"/>
          <w:szCs w:val="28"/>
          <w:lang w:val="en-US"/>
        </w:rPr>
        <w:t>Methods</w:t>
      </w:r>
    </w:p>
    <w:p w14:paraId="2D9582F9" w14:textId="77777777" w:rsidR="0059796C" w:rsidRPr="006D09D0" w:rsidRDefault="0059796C" w:rsidP="0059796C">
      <w:pPr>
        <w:snapToGrid w:val="0"/>
        <w:spacing w:after="120" w:line="480" w:lineRule="auto"/>
        <w:contextualSpacing/>
        <w:jc w:val="both"/>
        <w:rPr>
          <w:rFonts w:ascii="Times New Roman" w:hAnsi="Times New Roman" w:cs="Times New Roman"/>
          <w:b/>
          <w:iCs/>
          <w:color w:val="000000" w:themeColor="text1"/>
          <w:sz w:val="24"/>
          <w:szCs w:val="24"/>
          <w:lang w:val="en-US"/>
        </w:rPr>
      </w:pPr>
      <w:r w:rsidRPr="006D09D0">
        <w:rPr>
          <w:rFonts w:ascii="Times New Roman" w:hAnsi="Times New Roman" w:cs="Times New Roman"/>
          <w:b/>
          <w:iCs/>
          <w:color w:val="000000" w:themeColor="text1"/>
          <w:sz w:val="24"/>
          <w:szCs w:val="24"/>
          <w:lang w:val="en-US"/>
        </w:rPr>
        <w:t>Plasmid construction and production of recombinant adeno-associated 2/</w:t>
      </w:r>
      <w:r w:rsidRPr="006D09D0">
        <w:rPr>
          <w:rFonts w:ascii="Times New Roman" w:hAnsi="Times New Roman" w:cs="Times New Roman"/>
          <w:iCs/>
          <w:lang w:val="en-US"/>
        </w:rPr>
        <w:t xml:space="preserve"> </w:t>
      </w:r>
      <w:proofErr w:type="spellStart"/>
      <w:r w:rsidRPr="006D09D0">
        <w:rPr>
          <w:rFonts w:ascii="Times New Roman" w:hAnsi="Times New Roman" w:cs="Times New Roman"/>
          <w:b/>
          <w:iCs/>
          <w:color w:val="000000" w:themeColor="text1"/>
          <w:sz w:val="24"/>
          <w:szCs w:val="24"/>
          <w:lang w:val="en-US"/>
        </w:rPr>
        <w:t>PHP.eB</w:t>
      </w:r>
      <w:proofErr w:type="spellEnd"/>
      <w:r w:rsidRPr="006D09D0">
        <w:rPr>
          <w:rFonts w:ascii="Times New Roman" w:hAnsi="Times New Roman" w:cs="Times New Roman"/>
          <w:b/>
          <w:iCs/>
          <w:color w:val="000000" w:themeColor="text1"/>
          <w:sz w:val="24"/>
          <w:szCs w:val="24"/>
          <w:lang w:val="en-US"/>
        </w:rPr>
        <w:t xml:space="preserve"> viral vectors </w:t>
      </w:r>
    </w:p>
    <w:p w14:paraId="5BCE4D11" w14:textId="3F986288" w:rsidR="0059796C" w:rsidRPr="00B70C14" w:rsidRDefault="0059796C" w:rsidP="0059796C">
      <w:pPr>
        <w:snapToGrid w:val="0"/>
        <w:spacing w:after="120" w:line="480" w:lineRule="auto"/>
        <w:contextualSpacing/>
        <w:jc w:val="both"/>
        <w:rPr>
          <w:rFonts w:ascii="Times New Roman" w:hAnsi="Times New Roman" w:cs="Times New Roman"/>
          <w:color w:val="000000" w:themeColor="text1"/>
          <w:sz w:val="24"/>
          <w:szCs w:val="24"/>
          <w:lang w:val="en-US"/>
        </w:rPr>
      </w:pPr>
      <w:r w:rsidRPr="00B70C14">
        <w:rPr>
          <w:rFonts w:ascii="Times New Roman" w:hAnsi="Times New Roman" w:cs="Times New Roman"/>
          <w:color w:val="000000" w:themeColor="text1"/>
          <w:sz w:val="24"/>
          <w:szCs w:val="24"/>
          <w:lang w:val="en-US"/>
        </w:rPr>
        <w:t xml:space="preserve">pAAV-CAG-mTurquoise2 plasmid was kindly provided by Dr. Viviana </w:t>
      </w:r>
      <w:proofErr w:type="spellStart"/>
      <w:r w:rsidRPr="00B70C14">
        <w:rPr>
          <w:rFonts w:ascii="Times New Roman" w:hAnsi="Times New Roman" w:cs="Times New Roman"/>
          <w:color w:val="000000" w:themeColor="text1"/>
          <w:sz w:val="24"/>
          <w:szCs w:val="24"/>
          <w:lang w:val="en-US"/>
        </w:rPr>
        <w:t>Gradinaru</w:t>
      </w:r>
      <w:proofErr w:type="spellEnd"/>
      <w:r w:rsidRPr="00B70C14">
        <w:rPr>
          <w:rFonts w:ascii="Times New Roman" w:hAnsi="Times New Roman" w:cs="Times New Roman"/>
          <w:color w:val="000000" w:themeColor="text1"/>
          <w:sz w:val="24"/>
          <w:szCs w:val="24"/>
          <w:lang w:val="en-US"/>
        </w:rPr>
        <w:t xml:space="preserve"> (</w:t>
      </w:r>
      <w:proofErr w:type="spellStart"/>
      <w:r w:rsidRPr="00B70C14">
        <w:rPr>
          <w:rFonts w:ascii="Times New Roman" w:hAnsi="Times New Roman" w:cs="Times New Roman"/>
          <w:color w:val="000000" w:themeColor="text1"/>
          <w:sz w:val="24"/>
          <w:szCs w:val="24"/>
          <w:lang w:val="en-US"/>
        </w:rPr>
        <w:t>Addgene</w:t>
      </w:r>
      <w:proofErr w:type="spellEnd"/>
      <w:r w:rsidRPr="00B70C14">
        <w:rPr>
          <w:rFonts w:ascii="Times New Roman" w:hAnsi="Times New Roman" w:cs="Times New Roman"/>
          <w:color w:val="000000" w:themeColor="text1"/>
          <w:sz w:val="24"/>
          <w:szCs w:val="24"/>
          <w:lang w:val="en-US"/>
        </w:rPr>
        <w:t xml:space="preserve"> plasmid # 99122). </w:t>
      </w:r>
      <w:proofErr w:type="spellStart"/>
      <w:r w:rsidRPr="00B70C14">
        <w:rPr>
          <w:rFonts w:ascii="Times New Roman" w:hAnsi="Times New Roman" w:cs="Times New Roman"/>
          <w:color w:val="000000" w:themeColor="text1"/>
          <w:sz w:val="24"/>
          <w:szCs w:val="24"/>
          <w:lang w:val="en-US"/>
        </w:rPr>
        <w:t>pcDNA</w:t>
      </w:r>
      <w:proofErr w:type="spellEnd"/>
      <w:r w:rsidRPr="00B70C14">
        <w:rPr>
          <w:rFonts w:ascii="Times New Roman" w:hAnsi="Times New Roman" w:cs="Times New Roman"/>
          <w:color w:val="000000" w:themeColor="text1"/>
          <w:sz w:val="24"/>
          <w:szCs w:val="24"/>
          <w:lang w:val="en-US"/>
        </w:rPr>
        <w:t xml:space="preserve">-human </w:t>
      </w:r>
      <w:r w:rsidRPr="00B70C14">
        <w:rPr>
          <w:rFonts w:ascii="Times New Roman" w:hAnsi="Times New Roman" w:cs="Times New Roman"/>
          <w:sz w:val="24"/>
          <w:szCs w:val="24"/>
          <w:lang w:val="en-US"/>
        </w:rPr>
        <w:t>α</w:t>
      </w:r>
      <w:r>
        <w:rPr>
          <w:rFonts w:ascii="Times New Roman" w:hAnsi="Times New Roman" w:cs="Times New Roman"/>
          <w:sz w:val="24"/>
          <w:szCs w:val="24"/>
          <w:lang w:val="en-US"/>
        </w:rPr>
        <w:t>-s</w:t>
      </w:r>
      <w:r w:rsidRPr="00B70C14">
        <w:rPr>
          <w:rFonts w:ascii="Times New Roman" w:hAnsi="Times New Roman" w:cs="Times New Roman"/>
          <w:sz w:val="24"/>
          <w:szCs w:val="24"/>
          <w:lang w:val="en-US"/>
        </w:rPr>
        <w:t>yn</w:t>
      </w:r>
      <w:r w:rsidRPr="00B70C14">
        <w:rPr>
          <w:rFonts w:ascii="Times New Roman" w:hAnsi="Times New Roman" w:cs="Times New Roman"/>
          <w:color w:val="000000" w:themeColor="text1"/>
          <w:sz w:val="24"/>
          <w:szCs w:val="24"/>
          <w:lang w:val="en-US"/>
        </w:rPr>
        <w:t xml:space="preserve"> plasmid was kindly provided by Dr. </w:t>
      </w:r>
      <w:proofErr w:type="spellStart"/>
      <w:r w:rsidRPr="00B70C14">
        <w:rPr>
          <w:rFonts w:ascii="Times New Roman" w:hAnsi="Times New Roman" w:cs="Times New Roman"/>
          <w:color w:val="000000" w:themeColor="text1"/>
          <w:sz w:val="24"/>
          <w:szCs w:val="24"/>
          <w:lang w:val="en-US"/>
        </w:rPr>
        <w:t>Hilal</w:t>
      </w:r>
      <w:proofErr w:type="spellEnd"/>
      <w:r w:rsidRPr="00B70C14">
        <w:rPr>
          <w:rFonts w:ascii="Times New Roman" w:hAnsi="Times New Roman" w:cs="Times New Roman"/>
          <w:color w:val="000000" w:themeColor="text1"/>
          <w:sz w:val="24"/>
          <w:szCs w:val="24"/>
          <w:lang w:val="en-US"/>
        </w:rPr>
        <w:t xml:space="preserve"> </w:t>
      </w:r>
      <w:proofErr w:type="spellStart"/>
      <w:r w:rsidRPr="00B70C14">
        <w:rPr>
          <w:rFonts w:ascii="Times New Roman" w:hAnsi="Times New Roman" w:cs="Times New Roman"/>
          <w:color w:val="000000" w:themeColor="text1"/>
          <w:sz w:val="24"/>
          <w:szCs w:val="24"/>
          <w:lang w:val="en-US"/>
        </w:rPr>
        <w:t>Lashuel</w:t>
      </w:r>
      <w:proofErr w:type="spellEnd"/>
      <w:r w:rsidRPr="00B70C14">
        <w:rPr>
          <w:rFonts w:ascii="Times New Roman" w:hAnsi="Times New Roman" w:cs="Times New Roman"/>
          <w:color w:val="000000" w:themeColor="text1"/>
          <w:sz w:val="24"/>
          <w:szCs w:val="24"/>
          <w:lang w:val="en-US"/>
        </w:rPr>
        <w:t xml:space="preserve"> (EPFL, Switzerland). To generate </w:t>
      </w:r>
      <w:proofErr w:type="spellStart"/>
      <w:r w:rsidRPr="00B70C14">
        <w:rPr>
          <w:rFonts w:ascii="Times New Roman" w:hAnsi="Times New Roman" w:cs="Times New Roman"/>
          <w:color w:val="000000" w:themeColor="text1"/>
          <w:sz w:val="24"/>
          <w:szCs w:val="24"/>
          <w:lang w:val="en-US"/>
        </w:rPr>
        <w:t>pAAV</w:t>
      </w:r>
      <w:proofErr w:type="spellEnd"/>
      <w:r w:rsidRPr="00B70C14">
        <w:rPr>
          <w:rFonts w:ascii="Times New Roman" w:hAnsi="Times New Roman" w:cs="Times New Roman"/>
          <w:color w:val="000000" w:themeColor="text1"/>
          <w:sz w:val="24"/>
          <w:szCs w:val="24"/>
          <w:lang w:val="en-US"/>
        </w:rPr>
        <w:t xml:space="preserve">-CAG-human </w:t>
      </w:r>
      <w:r w:rsidRPr="00B70C14">
        <w:rPr>
          <w:rFonts w:ascii="Times New Roman" w:hAnsi="Times New Roman" w:cs="Times New Roman"/>
          <w:sz w:val="24"/>
          <w:szCs w:val="24"/>
          <w:lang w:val="en-US"/>
        </w:rPr>
        <w:t>α</w:t>
      </w:r>
      <w:r>
        <w:rPr>
          <w:rFonts w:ascii="Times New Roman" w:hAnsi="Times New Roman" w:cs="Times New Roman"/>
          <w:sz w:val="24"/>
          <w:szCs w:val="24"/>
          <w:lang w:val="en-US"/>
        </w:rPr>
        <w:t>-s</w:t>
      </w:r>
      <w:r w:rsidRPr="00B70C14">
        <w:rPr>
          <w:rFonts w:ascii="Times New Roman" w:hAnsi="Times New Roman" w:cs="Times New Roman"/>
          <w:sz w:val="24"/>
          <w:szCs w:val="24"/>
          <w:lang w:val="en-US"/>
        </w:rPr>
        <w:t>yn</w:t>
      </w:r>
      <w:r w:rsidRPr="00B70C14">
        <w:rPr>
          <w:rFonts w:ascii="Times New Roman" w:hAnsi="Times New Roman" w:cs="Times New Roman"/>
          <w:color w:val="000000" w:themeColor="text1"/>
          <w:sz w:val="24"/>
          <w:szCs w:val="24"/>
          <w:lang w:val="en-US"/>
        </w:rPr>
        <w:t xml:space="preserve"> plasmid (mTurquoise2 </w:t>
      </w:r>
      <w:r>
        <w:rPr>
          <w:rFonts w:ascii="Times New Roman" w:hAnsi="Times New Roman" w:cs="Times New Roman"/>
          <w:color w:val="000000" w:themeColor="text1"/>
          <w:sz w:val="24"/>
          <w:szCs w:val="24"/>
          <w:lang w:val="en-US"/>
        </w:rPr>
        <w:t xml:space="preserve">was </w:t>
      </w:r>
      <w:r w:rsidRPr="00B70C14">
        <w:rPr>
          <w:rFonts w:ascii="Times New Roman" w:hAnsi="Times New Roman" w:cs="Times New Roman"/>
          <w:color w:val="000000" w:themeColor="text1"/>
          <w:sz w:val="24"/>
          <w:szCs w:val="24"/>
          <w:lang w:val="en-US"/>
        </w:rPr>
        <w:t>replaced by human α</w:t>
      </w:r>
      <w:r>
        <w:rPr>
          <w:rFonts w:ascii="Times New Roman" w:hAnsi="Times New Roman" w:cs="Times New Roman"/>
          <w:color w:val="000000" w:themeColor="text1"/>
          <w:sz w:val="24"/>
          <w:szCs w:val="24"/>
          <w:lang w:val="en-US"/>
        </w:rPr>
        <w:t>-s</w:t>
      </w:r>
      <w:r w:rsidRPr="00B70C14">
        <w:rPr>
          <w:rFonts w:ascii="Times New Roman" w:hAnsi="Times New Roman" w:cs="Times New Roman"/>
          <w:color w:val="000000" w:themeColor="text1"/>
          <w:sz w:val="24"/>
          <w:szCs w:val="24"/>
          <w:lang w:val="en-US"/>
        </w:rPr>
        <w:t>yn)</w:t>
      </w:r>
      <w:r w:rsidR="00890ECE">
        <w:rPr>
          <w:rFonts w:ascii="Times New Roman" w:hAnsi="Times New Roman" w:cs="Times New Roman"/>
          <w:color w:val="000000" w:themeColor="text1"/>
          <w:sz w:val="24"/>
          <w:szCs w:val="24"/>
          <w:lang w:val="en-US"/>
        </w:rPr>
        <w:t>.</w:t>
      </w:r>
      <w:r w:rsidRPr="00B70C14">
        <w:rPr>
          <w:rFonts w:ascii="Times New Roman" w:hAnsi="Times New Roman" w:cs="Times New Roman"/>
          <w:color w:val="000000" w:themeColor="text1"/>
          <w:sz w:val="24"/>
          <w:szCs w:val="24"/>
          <w:lang w:val="en-US"/>
        </w:rPr>
        <w:t xml:space="preserve"> </w:t>
      </w:r>
      <w:proofErr w:type="gramStart"/>
      <w:r w:rsidR="00890ECE">
        <w:rPr>
          <w:rFonts w:ascii="Times New Roman" w:hAnsi="Times New Roman" w:cs="Times New Roman"/>
          <w:color w:val="000000" w:themeColor="text1"/>
          <w:sz w:val="24"/>
          <w:szCs w:val="24"/>
          <w:lang w:val="en-US"/>
        </w:rPr>
        <w:t>F</w:t>
      </w:r>
      <w:r w:rsidRPr="00B70C14">
        <w:rPr>
          <w:rFonts w:ascii="Times New Roman" w:hAnsi="Times New Roman" w:cs="Times New Roman"/>
          <w:color w:val="000000" w:themeColor="text1"/>
          <w:sz w:val="24"/>
          <w:szCs w:val="24"/>
          <w:lang w:val="en-US"/>
        </w:rPr>
        <w:t>or the production of</w:t>
      </w:r>
      <w:proofErr w:type="gramEnd"/>
      <w:r w:rsidRPr="00B70C14">
        <w:rPr>
          <w:rFonts w:ascii="Times New Roman" w:hAnsi="Times New Roman" w:cs="Times New Roman"/>
          <w:color w:val="000000" w:themeColor="text1"/>
          <w:sz w:val="24"/>
          <w:szCs w:val="24"/>
          <w:lang w:val="en-US"/>
        </w:rPr>
        <w:t xml:space="preserve"> adeno-associated viral</w:t>
      </w:r>
      <w:r>
        <w:rPr>
          <w:rFonts w:ascii="Times New Roman" w:hAnsi="Times New Roman" w:cs="Times New Roman"/>
          <w:color w:val="000000" w:themeColor="text1"/>
          <w:sz w:val="24"/>
          <w:szCs w:val="24"/>
          <w:lang w:val="en-US"/>
        </w:rPr>
        <w:t xml:space="preserve"> (AAV)</w:t>
      </w:r>
      <w:r w:rsidRPr="00B70C14">
        <w:rPr>
          <w:rFonts w:ascii="Times New Roman" w:hAnsi="Times New Roman" w:cs="Times New Roman"/>
          <w:color w:val="000000" w:themeColor="text1"/>
          <w:sz w:val="24"/>
          <w:szCs w:val="24"/>
          <w:lang w:val="en-US"/>
        </w:rPr>
        <w:t xml:space="preserve"> vectors, the cDNA encoding human α</w:t>
      </w:r>
      <w:r>
        <w:rPr>
          <w:rFonts w:ascii="Times New Roman" w:hAnsi="Times New Roman" w:cs="Times New Roman"/>
          <w:color w:val="000000" w:themeColor="text1"/>
          <w:sz w:val="24"/>
          <w:szCs w:val="24"/>
          <w:lang w:val="en-US"/>
        </w:rPr>
        <w:t>-s</w:t>
      </w:r>
      <w:r w:rsidRPr="00B70C14">
        <w:rPr>
          <w:rFonts w:ascii="Times New Roman" w:hAnsi="Times New Roman" w:cs="Times New Roman"/>
          <w:color w:val="000000" w:themeColor="text1"/>
          <w:sz w:val="24"/>
          <w:szCs w:val="24"/>
          <w:lang w:val="en-US"/>
        </w:rPr>
        <w:t xml:space="preserve">yn was sub cloned in pAAV-CAG-mTurquoise2 using standard cloning procedures and verified by sequencing. The production of the recombinant </w:t>
      </w:r>
      <w:proofErr w:type="spellStart"/>
      <w:r w:rsidRPr="00B70C14">
        <w:rPr>
          <w:rFonts w:ascii="Times New Roman" w:hAnsi="Times New Roman" w:cs="Times New Roman"/>
          <w:color w:val="000000" w:themeColor="text1"/>
          <w:sz w:val="24"/>
          <w:szCs w:val="24"/>
          <w:lang w:val="en-US"/>
        </w:rPr>
        <w:t>pseudotyped</w:t>
      </w:r>
      <w:proofErr w:type="spellEnd"/>
      <w:r w:rsidRPr="00B70C14">
        <w:rPr>
          <w:rFonts w:ascii="Times New Roman" w:hAnsi="Times New Roman" w:cs="Times New Roman"/>
          <w:color w:val="000000" w:themeColor="text1"/>
          <w:sz w:val="24"/>
          <w:szCs w:val="24"/>
          <w:lang w:val="en-US"/>
        </w:rPr>
        <w:t xml:space="preserve"> AAV2/</w:t>
      </w:r>
      <w:proofErr w:type="spellStart"/>
      <w:r w:rsidRPr="00B70C14">
        <w:rPr>
          <w:rFonts w:ascii="Times New Roman" w:hAnsi="Times New Roman" w:cs="Times New Roman"/>
          <w:color w:val="000000" w:themeColor="text1"/>
          <w:sz w:val="24"/>
          <w:szCs w:val="24"/>
          <w:lang w:val="en-US"/>
        </w:rPr>
        <w:t>PHP.eB</w:t>
      </w:r>
      <w:proofErr w:type="spellEnd"/>
      <w:r w:rsidRPr="00B70C14">
        <w:rPr>
          <w:rFonts w:ascii="Times New Roman" w:hAnsi="Times New Roman" w:cs="Times New Roman"/>
          <w:color w:val="000000" w:themeColor="text1"/>
          <w:sz w:val="24"/>
          <w:szCs w:val="24"/>
          <w:lang w:val="en-US"/>
        </w:rPr>
        <w:t xml:space="preserve"> vectors (serotype 2 genome/</w:t>
      </w:r>
      <w:proofErr w:type="spellStart"/>
      <w:r w:rsidRPr="00B70C14">
        <w:rPr>
          <w:rFonts w:ascii="Times New Roman" w:hAnsi="Times New Roman" w:cs="Times New Roman"/>
          <w:color w:val="000000" w:themeColor="text1"/>
          <w:sz w:val="24"/>
          <w:szCs w:val="24"/>
          <w:lang w:val="en-US"/>
        </w:rPr>
        <w:t>PHP.eB</w:t>
      </w:r>
      <w:proofErr w:type="spellEnd"/>
      <w:r w:rsidRPr="00B70C14">
        <w:rPr>
          <w:rFonts w:ascii="Times New Roman" w:hAnsi="Times New Roman" w:cs="Times New Roman"/>
          <w:color w:val="000000" w:themeColor="text1"/>
          <w:sz w:val="24"/>
          <w:szCs w:val="24"/>
          <w:lang w:val="en-US"/>
        </w:rPr>
        <w:t xml:space="preserve"> capsid) and relative infectivity titers were performed by the Canadian Neurophotonics Platform (CERVO, Quebec City). The final viral titers were: 1.0 x 10</w:t>
      </w:r>
      <w:r w:rsidRPr="00B70C14">
        <w:rPr>
          <w:rFonts w:ascii="Times New Roman" w:hAnsi="Times New Roman" w:cs="Times New Roman"/>
          <w:color w:val="000000" w:themeColor="text1"/>
          <w:sz w:val="24"/>
          <w:szCs w:val="24"/>
          <w:vertAlign w:val="superscript"/>
          <w:lang w:val="en-US"/>
        </w:rPr>
        <w:t>13</w:t>
      </w:r>
      <w:r w:rsidRPr="00B70C14">
        <w:rPr>
          <w:rFonts w:ascii="Times New Roman" w:hAnsi="Times New Roman" w:cs="Times New Roman"/>
          <w:color w:val="000000" w:themeColor="text1"/>
          <w:sz w:val="24"/>
          <w:szCs w:val="24"/>
          <w:lang w:val="en-US"/>
        </w:rPr>
        <w:t xml:space="preserve"> GC/ml for AAV-CAG-mTurquoise2 and 3.0 x 10</w:t>
      </w:r>
      <w:r w:rsidRPr="00B70C14">
        <w:rPr>
          <w:rFonts w:ascii="Times New Roman" w:hAnsi="Times New Roman" w:cs="Times New Roman"/>
          <w:color w:val="000000" w:themeColor="text1"/>
          <w:sz w:val="24"/>
          <w:szCs w:val="24"/>
          <w:vertAlign w:val="superscript"/>
          <w:lang w:val="en-US"/>
        </w:rPr>
        <w:t>12</w:t>
      </w:r>
      <w:r w:rsidRPr="00B70C14">
        <w:rPr>
          <w:rFonts w:ascii="Times New Roman" w:hAnsi="Times New Roman" w:cs="Times New Roman"/>
          <w:color w:val="000000" w:themeColor="text1"/>
          <w:sz w:val="24"/>
          <w:szCs w:val="24"/>
          <w:lang w:val="en-US"/>
        </w:rPr>
        <w:t xml:space="preserve"> GC/ml for AAV-CAG-human α</w:t>
      </w:r>
      <w:r>
        <w:rPr>
          <w:rFonts w:ascii="Times New Roman" w:hAnsi="Times New Roman" w:cs="Times New Roman"/>
          <w:color w:val="000000" w:themeColor="text1"/>
          <w:sz w:val="24"/>
          <w:szCs w:val="24"/>
          <w:lang w:val="en-US"/>
        </w:rPr>
        <w:t>-s</w:t>
      </w:r>
      <w:r w:rsidRPr="00B70C14">
        <w:rPr>
          <w:rFonts w:ascii="Times New Roman" w:hAnsi="Times New Roman" w:cs="Times New Roman"/>
          <w:color w:val="000000" w:themeColor="text1"/>
          <w:sz w:val="24"/>
          <w:szCs w:val="24"/>
          <w:lang w:val="en-US"/>
        </w:rPr>
        <w:t>yn.</w:t>
      </w:r>
    </w:p>
    <w:p w14:paraId="146F7160" w14:textId="77777777" w:rsidR="0059796C" w:rsidRPr="00B70C14" w:rsidRDefault="0059796C" w:rsidP="0059796C">
      <w:pPr>
        <w:snapToGrid w:val="0"/>
        <w:spacing w:after="120" w:line="480" w:lineRule="auto"/>
        <w:contextualSpacing/>
        <w:jc w:val="both"/>
        <w:rPr>
          <w:rFonts w:ascii="Times New Roman" w:hAnsi="Times New Roman" w:cs="Times New Roman"/>
          <w:b/>
          <w:i/>
          <w:color w:val="000000" w:themeColor="text1"/>
          <w:sz w:val="24"/>
          <w:szCs w:val="24"/>
          <w:lang w:val="en-US"/>
        </w:rPr>
      </w:pPr>
    </w:p>
    <w:p w14:paraId="125D2E71" w14:textId="77777777" w:rsidR="0059796C" w:rsidRPr="006D09D0" w:rsidRDefault="0059796C" w:rsidP="0059796C">
      <w:pPr>
        <w:snapToGrid w:val="0"/>
        <w:spacing w:after="120" w:line="480" w:lineRule="auto"/>
        <w:contextualSpacing/>
        <w:jc w:val="both"/>
        <w:rPr>
          <w:rFonts w:ascii="Times New Roman" w:hAnsi="Times New Roman" w:cs="Times New Roman"/>
          <w:b/>
          <w:iCs/>
          <w:color w:val="000000" w:themeColor="text1"/>
          <w:sz w:val="24"/>
          <w:szCs w:val="24"/>
          <w:lang w:val="en-US"/>
        </w:rPr>
      </w:pPr>
      <w:r w:rsidRPr="006D09D0">
        <w:rPr>
          <w:rFonts w:ascii="Times New Roman" w:hAnsi="Times New Roman" w:cs="Times New Roman"/>
          <w:b/>
          <w:iCs/>
          <w:color w:val="000000" w:themeColor="text1"/>
          <w:sz w:val="24"/>
          <w:szCs w:val="24"/>
          <w:lang w:val="en-US"/>
        </w:rPr>
        <w:t xml:space="preserve">Intra veinous injections of AAV viral particles </w:t>
      </w:r>
    </w:p>
    <w:p w14:paraId="1BCB723B" w14:textId="284E4870" w:rsidR="0059796C" w:rsidRPr="00B70C14" w:rsidRDefault="0059796C" w:rsidP="0059796C">
      <w:pPr>
        <w:snapToGrid w:val="0"/>
        <w:spacing w:after="120" w:line="480" w:lineRule="auto"/>
        <w:contextualSpacing/>
        <w:jc w:val="both"/>
        <w:rPr>
          <w:rFonts w:ascii="Times New Roman" w:hAnsi="Times New Roman" w:cs="Times New Roman"/>
          <w:sz w:val="24"/>
          <w:szCs w:val="24"/>
          <w:lang w:val="en-US"/>
        </w:rPr>
      </w:pPr>
      <w:r w:rsidRPr="00B70C14">
        <w:rPr>
          <w:rFonts w:ascii="Times New Roman" w:hAnsi="Times New Roman" w:cs="Times New Roman"/>
          <w:color w:val="000000" w:themeColor="text1"/>
          <w:sz w:val="24"/>
          <w:szCs w:val="24"/>
          <w:lang w:val="en-US"/>
        </w:rPr>
        <w:t>Three-month old C57/BL6</w:t>
      </w:r>
      <w:ins w:id="0" w:author="Abid Oueslati" w:date="2023-11-07T09:34:00Z">
        <w:r w:rsidR="00755770">
          <w:rPr>
            <w:rFonts w:ascii="Times New Roman" w:hAnsi="Times New Roman" w:cs="Times New Roman"/>
            <w:color w:val="000000" w:themeColor="text1"/>
            <w:sz w:val="24"/>
            <w:szCs w:val="24"/>
            <w:lang w:val="en-US"/>
          </w:rPr>
          <w:t>N</w:t>
        </w:r>
      </w:ins>
      <w:r w:rsidRPr="00B70C14">
        <w:rPr>
          <w:rFonts w:ascii="Times New Roman" w:hAnsi="Times New Roman" w:cs="Times New Roman"/>
          <w:color w:val="000000" w:themeColor="text1"/>
          <w:sz w:val="24"/>
          <w:szCs w:val="24"/>
          <w:lang w:val="en-US"/>
        </w:rPr>
        <w:t xml:space="preserve"> male mice were obtained from Charles River Laboratories and habituated </w:t>
      </w:r>
      <w:r>
        <w:rPr>
          <w:rFonts w:ascii="Times New Roman" w:hAnsi="Times New Roman" w:cs="Times New Roman"/>
          <w:color w:val="000000" w:themeColor="text1"/>
          <w:sz w:val="24"/>
          <w:szCs w:val="24"/>
          <w:lang w:val="en-US"/>
        </w:rPr>
        <w:t>during</w:t>
      </w:r>
      <w:r w:rsidRPr="00B70C14">
        <w:rPr>
          <w:rFonts w:ascii="Times New Roman" w:hAnsi="Times New Roman" w:cs="Times New Roman"/>
          <w:color w:val="000000" w:themeColor="text1"/>
          <w:sz w:val="24"/>
          <w:szCs w:val="24"/>
          <w:lang w:val="en-US"/>
        </w:rPr>
        <w:t xml:space="preserve"> a 7-day period before any handling. Mice were housed on 12 </w:t>
      </w:r>
      <w:proofErr w:type="spellStart"/>
      <w:r w:rsidRPr="00B70C14">
        <w:rPr>
          <w:rFonts w:ascii="Times New Roman" w:hAnsi="Times New Roman" w:cs="Times New Roman"/>
          <w:color w:val="000000" w:themeColor="text1"/>
          <w:sz w:val="24"/>
          <w:szCs w:val="24"/>
          <w:lang w:val="en-US"/>
        </w:rPr>
        <w:t>h</w:t>
      </w:r>
      <w:r>
        <w:rPr>
          <w:rFonts w:ascii="Times New Roman" w:hAnsi="Times New Roman" w:cs="Times New Roman"/>
          <w:color w:val="000000" w:themeColor="text1"/>
          <w:sz w:val="24"/>
          <w:szCs w:val="24"/>
          <w:lang w:val="en-US"/>
        </w:rPr>
        <w:t>r</w:t>
      </w:r>
      <w:proofErr w:type="spellEnd"/>
      <w:r w:rsidRPr="00B70C14">
        <w:rPr>
          <w:rFonts w:ascii="Times New Roman" w:hAnsi="Times New Roman" w:cs="Times New Roman"/>
          <w:color w:val="000000" w:themeColor="text1"/>
          <w:sz w:val="24"/>
          <w:szCs w:val="24"/>
          <w:lang w:val="en-US"/>
        </w:rPr>
        <w:t xml:space="preserve"> light/dark cycle</w:t>
      </w:r>
      <w:r>
        <w:rPr>
          <w:rFonts w:ascii="Times New Roman" w:hAnsi="Times New Roman" w:cs="Times New Roman"/>
          <w:color w:val="000000" w:themeColor="text1"/>
          <w:sz w:val="24"/>
          <w:szCs w:val="24"/>
          <w:lang w:val="en-US"/>
        </w:rPr>
        <w:t>s</w:t>
      </w:r>
      <w:r w:rsidRPr="00B70C14">
        <w:rPr>
          <w:rFonts w:ascii="Times New Roman" w:hAnsi="Times New Roman" w:cs="Times New Roman"/>
          <w:color w:val="000000" w:themeColor="text1"/>
          <w:sz w:val="24"/>
          <w:szCs w:val="24"/>
          <w:lang w:val="en-US"/>
        </w:rPr>
        <w:t xml:space="preserve"> with </w:t>
      </w:r>
      <w:r w:rsidRPr="00B70C14">
        <w:rPr>
          <w:rFonts w:ascii="Times New Roman" w:hAnsi="Times New Roman" w:cs="Times New Roman"/>
          <w:i/>
          <w:iCs/>
          <w:color w:val="000000" w:themeColor="text1"/>
          <w:sz w:val="24"/>
          <w:szCs w:val="24"/>
          <w:lang w:val="en-US"/>
        </w:rPr>
        <w:t>ad libitum</w:t>
      </w:r>
      <w:r w:rsidRPr="00B70C14">
        <w:rPr>
          <w:rFonts w:ascii="Times New Roman" w:hAnsi="Times New Roman" w:cs="Times New Roman"/>
          <w:color w:val="000000" w:themeColor="text1"/>
          <w:sz w:val="24"/>
          <w:szCs w:val="24"/>
          <w:lang w:val="en-US"/>
        </w:rPr>
        <w:t xml:space="preserve"> access to food and water. All animal experiments were </w:t>
      </w:r>
      <w:r w:rsidRPr="00B70C14">
        <w:rPr>
          <w:rFonts w:ascii="Times New Roman" w:hAnsi="Times New Roman" w:cs="Times New Roman"/>
          <w:color w:val="000000" w:themeColor="text1"/>
          <w:sz w:val="24"/>
          <w:szCs w:val="24"/>
          <w:lang w:val="en-US"/>
        </w:rPr>
        <w:lastRenderedPageBreak/>
        <w:t xml:space="preserve">approved by the Animal Welfare Committee of Université Laval in accordance with the Canadian Council on Animal Care policy. </w:t>
      </w:r>
      <w:r w:rsidRPr="00B70C14">
        <w:rPr>
          <w:rFonts w:ascii="Times New Roman" w:hAnsi="Times New Roman" w:cs="Times New Roman"/>
          <w:sz w:val="24"/>
          <w:szCs w:val="24"/>
          <w:lang w:val="en-US"/>
        </w:rPr>
        <w:t>Mice were anesthetized with 2% isoflurane-O</w:t>
      </w:r>
      <w:r w:rsidRPr="00F012AA">
        <w:rPr>
          <w:rFonts w:ascii="Times New Roman" w:hAnsi="Times New Roman" w:cs="Times New Roman"/>
          <w:sz w:val="24"/>
          <w:szCs w:val="24"/>
          <w:vertAlign w:val="superscript"/>
          <w:lang w:val="en-US"/>
        </w:rPr>
        <w:t>2</w:t>
      </w:r>
      <w:r w:rsidRPr="00B70C14">
        <w:rPr>
          <w:rFonts w:ascii="Times New Roman" w:hAnsi="Times New Roman" w:cs="Times New Roman"/>
          <w:sz w:val="24"/>
          <w:szCs w:val="24"/>
          <w:lang w:val="en-US"/>
        </w:rPr>
        <w:t xml:space="preserve"> and received retro orbital injection of 50 </w:t>
      </w:r>
      <w:proofErr w:type="spellStart"/>
      <w:r w:rsidRPr="00B70C14">
        <w:rPr>
          <w:rFonts w:ascii="Times New Roman" w:hAnsi="Times New Roman" w:cs="Times New Roman"/>
          <w:sz w:val="24"/>
          <w:szCs w:val="24"/>
          <w:lang w:val="en-US"/>
        </w:rPr>
        <w:t>μL</w:t>
      </w:r>
      <w:proofErr w:type="spellEnd"/>
      <w:r w:rsidRPr="00B70C14">
        <w:rPr>
          <w:rFonts w:ascii="Times New Roman" w:hAnsi="Times New Roman" w:cs="Times New Roman"/>
          <w:sz w:val="24"/>
          <w:szCs w:val="24"/>
          <w:lang w:val="en-US"/>
        </w:rPr>
        <w:t xml:space="preserve"> PBS (pH 7.4) only (control group), or the equivalent volume of PBS containing 10</w:t>
      </w:r>
      <w:r w:rsidRPr="00B70C14">
        <w:rPr>
          <w:rFonts w:ascii="Times New Roman" w:hAnsi="Times New Roman" w:cs="Times New Roman"/>
          <w:sz w:val="24"/>
          <w:szCs w:val="24"/>
          <w:vertAlign w:val="superscript"/>
          <w:lang w:val="en-US"/>
        </w:rPr>
        <w:t xml:space="preserve">11 </w:t>
      </w:r>
      <w:r w:rsidRPr="00B70C14">
        <w:rPr>
          <w:rFonts w:ascii="Times New Roman" w:hAnsi="Times New Roman" w:cs="Times New Roman"/>
          <w:sz w:val="24"/>
          <w:szCs w:val="24"/>
          <w:lang w:val="en-US"/>
        </w:rPr>
        <w:t>GC of either AAV-CAG-mTurquoise2 (</w:t>
      </w:r>
      <w:proofErr w:type="spellStart"/>
      <w:r w:rsidRPr="00B70C14">
        <w:rPr>
          <w:rFonts w:ascii="Times New Roman" w:hAnsi="Times New Roman" w:cs="Times New Roman"/>
          <w:sz w:val="24"/>
          <w:szCs w:val="24"/>
          <w:lang w:val="en-US"/>
        </w:rPr>
        <w:t>mTurq</w:t>
      </w:r>
      <w:proofErr w:type="spellEnd"/>
      <w:r w:rsidRPr="00B70C14">
        <w:rPr>
          <w:rFonts w:ascii="Times New Roman" w:hAnsi="Times New Roman" w:cs="Times New Roman"/>
          <w:sz w:val="24"/>
          <w:szCs w:val="24"/>
          <w:lang w:val="en-US"/>
        </w:rPr>
        <w:t xml:space="preserve"> group) or AAV-CAG-human α-syn (hα-syn group). For each group, mice were sacrificed 15 and 90 days </w:t>
      </w:r>
      <w:r>
        <w:rPr>
          <w:rFonts w:ascii="Times New Roman" w:hAnsi="Times New Roman" w:cs="Times New Roman"/>
          <w:sz w:val="24"/>
          <w:szCs w:val="24"/>
          <w:lang w:val="en-US"/>
        </w:rPr>
        <w:t>post-</w:t>
      </w:r>
      <w:r w:rsidRPr="00B70C14">
        <w:rPr>
          <w:rFonts w:ascii="Times New Roman" w:hAnsi="Times New Roman" w:cs="Times New Roman"/>
          <w:sz w:val="24"/>
          <w:szCs w:val="24"/>
          <w:lang w:val="en-US"/>
        </w:rPr>
        <w:t>AAV injection.</w:t>
      </w:r>
      <w:r w:rsidR="00890ECE">
        <w:rPr>
          <w:rFonts w:ascii="Times New Roman" w:hAnsi="Times New Roman" w:cs="Times New Roman"/>
          <w:sz w:val="24"/>
          <w:szCs w:val="24"/>
          <w:lang w:val="en-US"/>
        </w:rPr>
        <w:t xml:space="preserve"> </w:t>
      </w:r>
    </w:p>
    <w:p w14:paraId="66E9F85B" w14:textId="77777777" w:rsidR="0059796C" w:rsidRDefault="0059796C" w:rsidP="0059796C">
      <w:pPr>
        <w:snapToGrid w:val="0"/>
        <w:spacing w:after="120" w:line="480" w:lineRule="auto"/>
        <w:contextualSpacing/>
        <w:jc w:val="both"/>
        <w:rPr>
          <w:rFonts w:ascii="Times New Roman" w:hAnsi="Times New Roman" w:cs="Times New Roman"/>
          <w:b/>
          <w:i/>
          <w:color w:val="000000" w:themeColor="text1"/>
          <w:spacing w:val="4"/>
          <w:sz w:val="24"/>
          <w:szCs w:val="24"/>
          <w:lang w:val="en-US"/>
        </w:rPr>
      </w:pPr>
    </w:p>
    <w:p w14:paraId="38E99A5E" w14:textId="77777777" w:rsidR="0059796C" w:rsidRPr="006D09D0" w:rsidRDefault="0059796C" w:rsidP="0059796C">
      <w:pPr>
        <w:snapToGrid w:val="0"/>
        <w:spacing w:after="120" w:line="480" w:lineRule="auto"/>
        <w:contextualSpacing/>
        <w:jc w:val="both"/>
        <w:rPr>
          <w:rFonts w:ascii="Times New Roman" w:hAnsi="Times New Roman" w:cs="Times New Roman"/>
          <w:b/>
          <w:iCs/>
          <w:color w:val="000000" w:themeColor="text1"/>
          <w:spacing w:val="4"/>
          <w:sz w:val="24"/>
          <w:szCs w:val="24"/>
          <w:lang w:val="en-US"/>
        </w:rPr>
      </w:pPr>
      <w:r w:rsidRPr="006D09D0">
        <w:rPr>
          <w:rFonts w:ascii="Times New Roman" w:hAnsi="Times New Roman" w:cs="Times New Roman"/>
          <w:b/>
          <w:iCs/>
          <w:color w:val="000000" w:themeColor="text1"/>
          <w:spacing w:val="4"/>
          <w:sz w:val="24"/>
          <w:szCs w:val="24"/>
          <w:lang w:val="en-US"/>
        </w:rPr>
        <w:t xml:space="preserve">Behavioral tests </w:t>
      </w:r>
    </w:p>
    <w:p w14:paraId="74D3E3C8" w14:textId="77777777" w:rsidR="0059796C" w:rsidRPr="00B70C14" w:rsidRDefault="0059796C" w:rsidP="0059796C">
      <w:pPr>
        <w:snapToGrid w:val="0"/>
        <w:spacing w:after="120" w:line="480" w:lineRule="auto"/>
        <w:contextualSpacing/>
        <w:jc w:val="both"/>
        <w:rPr>
          <w:rFonts w:ascii="Times New Roman" w:hAnsi="Times New Roman" w:cs="Times New Roman"/>
          <w:color w:val="000000" w:themeColor="text1"/>
          <w:spacing w:val="4"/>
          <w:sz w:val="24"/>
          <w:szCs w:val="24"/>
          <w:lang w:val="en-US"/>
        </w:rPr>
      </w:pPr>
      <w:r w:rsidRPr="00B70C14">
        <w:rPr>
          <w:rFonts w:ascii="Times New Roman" w:hAnsi="Times New Roman" w:cs="Times New Roman"/>
          <w:color w:val="000000" w:themeColor="text1"/>
          <w:spacing w:val="4"/>
          <w:sz w:val="24"/>
          <w:szCs w:val="24"/>
          <w:lang w:val="en-US"/>
        </w:rPr>
        <w:t>All behavioral tests were completed during the light phase of the light-dark cycle between 8 am and 4 pm</w:t>
      </w:r>
      <w:r>
        <w:rPr>
          <w:rFonts w:ascii="Times New Roman" w:hAnsi="Times New Roman" w:cs="Times New Roman"/>
          <w:color w:val="000000" w:themeColor="text1"/>
          <w:spacing w:val="4"/>
          <w:sz w:val="24"/>
          <w:szCs w:val="24"/>
          <w:lang w:val="en-US"/>
        </w:rPr>
        <w:t>.</w:t>
      </w:r>
      <w:r w:rsidRPr="00B70C14">
        <w:rPr>
          <w:rFonts w:ascii="Times New Roman" w:hAnsi="Times New Roman" w:cs="Times New Roman"/>
          <w:color w:val="000000" w:themeColor="text1"/>
          <w:spacing w:val="4"/>
          <w:sz w:val="24"/>
          <w:szCs w:val="24"/>
          <w:lang w:val="en-US"/>
        </w:rPr>
        <w:t xml:space="preserve"> Mice were habituated </w:t>
      </w:r>
      <w:r>
        <w:rPr>
          <w:rFonts w:ascii="Times New Roman" w:hAnsi="Times New Roman" w:cs="Times New Roman"/>
          <w:color w:val="000000" w:themeColor="text1"/>
          <w:spacing w:val="4"/>
          <w:sz w:val="24"/>
          <w:szCs w:val="24"/>
          <w:lang w:val="en-US"/>
        </w:rPr>
        <w:t>to</w:t>
      </w:r>
      <w:r w:rsidRPr="00B70C14">
        <w:rPr>
          <w:rFonts w:ascii="Times New Roman" w:hAnsi="Times New Roman" w:cs="Times New Roman"/>
          <w:color w:val="000000" w:themeColor="text1"/>
          <w:spacing w:val="4"/>
          <w:sz w:val="24"/>
          <w:szCs w:val="24"/>
          <w:lang w:val="en-US"/>
        </w:rPr>
        <w:t xml:space="preserve"> the experimenter and the testing room for several days prior to the start of testing. All group assignments were randomized, and the experimenter was blind</w:t>
      </w:r>
      <w:r>
        <w:rPr>
          <w:rFonts w:ascii="Times New Roman" w:hAnsi="Times New Roman" w:cs="Times New Roman"/>
          <w:color w:val="000000" w:themeColor="text1"/>
          <w:spacing w:val="4"/>
          <w:sz w:val="24"/>
          <w:szCs w:val="24"/>
          <w:lang w:val="en-US"/>
        </w:rPr>
        <w:t>ed</w:t>
      </w:r>
      <w:r w:rsidRPr="00B70C14">
        <w:rPr>
          <w:rFonts w:ascii="Times New Roman" w:hAnsi="Times New Roman" w:cs="Times New Roman"/>
          <w:color w:val="000000" w:themeColor="text1"/>
          <w:spacing w:val="4"/>
          <w:sz w:val="24"/>
          <w:szCs w:val="24"/>
          <w:lang w:val="en-US"/>
        </w:rPr>
        <w:t xml:space="preserve"> to </w:t>
      </w:r>
      <w:r>
        <w:rPr>
          <w:rFonts w:ascii="Times New Roman" w:hAnsi="Times New Roman" w:cs="Times New Roman"/>
          <w:color w:val="000000" w:themeColor="text1"/>
          <w:spacing w:val="4"/>
          <w:sz w:val="24"/>
          <w:szCs w:val="24"/>
          <w:lang w:val="en-US"/>
        </w:rPr>
        <w:t xml:space="preserve">the received </w:t>
      </w:r>
      <w:r w:rsidRPr="00B70C14">
        <w:rPr>
          <w:rFonts w:ascii="Times New Roman" w:hAnsi="Times New Roman" w:cs="Times New Roman"/>
          <w:color w:val="000000" w:themeColor="text1"/>
          <w:spacing w:val="4"/>
          <w:sz w:val="24"/>
          <w:szCs w:val="24"/>
          <w:lang w:val="en-US"/>
        </w:rPr>
        <w:t xml:space="preserve">viral vector treatment during </w:t>
      </w:r>
      <w:r>
        <w:rPr>
          <w:rFonts w:ascii="Times New Roman" w:hAnsi="Times New Roman" w:cs="Times New Roman"/>
          <w:color w:val="000000" w:themeColor="text1"/>
          <w:spacing w:val="4"/>
          <w:sz w:val="24"/>
          <w:szCs w:val="24"/>
          <w:lang w:val="en-US"/>
        </w:rPr>
        <w:t xml:space="preserve">the </w:t>
      </w:r>
      <w:r w:rsidRPr="00B70C14">
        <w:rPr>
          <w:rFonts w:ascii="Times New Roman" w:hAnsi="Times New Roman" w:cs="Times New Roman"/>
          <w:color w:val="000000" w:themeColor="text1"/>
          <w:spacing w:val="4"/>
          <w:sz w:val="24"/>
          <w:szCs w:val="24"/>
          <w:lang w:val="en-US"/>
        </w:rPr>
        <w:t>testing.</w:t>
      </w:r>
    </w:p>
    <w:p w14:paraId="7FD6757A" w14:textId="77777777" w:rsidR="0059796C" w:rsidRPr="00B70C14" w:rsidRDefault="0059796C" w:rsidP="0059796C">
      <w:pPr>
        <w:snapToGrid w:val="0"/>
        <w:spacing w:after="120" w:line="480" w:lineRule="auto"/>
        <w:contextualSpacing/>
        <w:jc w:val="both"/>
        <w:rPr>
          <w:rFonts w:ascii="Times New Roman" w:hAnsi="Times New Roman" w:cs="Times New Roman"/>
          <w:i/>
          <w:color w:val="000000" w:themeColor="text1"/>
          <w:spacing w:val="4"/>
          <w:sz w:val="24"/>
          <w:szCs w:val="24"/>
          <w:lang w:val="en-US"/>
        </w:rPr>
      </w:pPr>
    </w:p>
    <w:p w14:paraId="6165B30B" w14:textId="0490BC34" w:rsidR="0059796C" w:rsidRPr="00B70C14" w:rsidRDefault="0059796C" w:rsidP="0059796C">
      <w:pPr>
        <w:snapToGrid w:val="0"/>
        <w:spacing w:after="120" w:line="480" w:lineRule="auto"/>
        <w:contextualSpacing/>
        <w:jc w:val="both"/>
        <w:rPr>
          <w:rFonts w:ascii="Times New Roman" w:hAnsi="Times New Roman" w:cs="Times New Roman"/>
          <w:color w:val="000000" w:themeColor="text1"/>
          <w:spacing w:val="4"/>
          <w:sz w:val="24"/>
          <w:szCs w:val="24"/>
          <w:lang w:val="en-US"/>
        </w:rPr>
      </w:pPr>
      <w:r w:rsidRPr="00B70C14">
        <w:rPr>
          <w:rFonts w:ascii="Times New Roman" w:hAnsi="Times New Roman" w:cs="Times New Roman"/>
          <w:i/>
          <w:color w:val="000000" w:themeColor="text1"/>
          <w:spacing w:val="4"/>
          <w:sz w:val="24"/>
          <w:szCs w:val="24"/>
          <w:lang w:val="en-US"/>
        </w:rPr>
        <w:t>The cylinder test</w:t>
      </w:r>
      <w:r w:rsidRPr="00B70C14">
        <w:rPr>
          <w:rFonts w:ascii="Times New Roman" w:hAnsi="Times New Roman" w:cs="Times New Roman"/>
          <w:color w:val="000000" w:themeColor="text1"/>
          <w:spacing w:val="4"/>
          <w:sz w:val="24"/>
          <w:szCs w:val="24"/>
          <w:lang w:val="en-US"/>
        </w:rPr>
        <w:t>: The cylinder test was performed to evaluate the motor impairment induced after a dopaminergic neuronal loss, by quantifying the deficits in using the contralateral forelimb (akinesia)</w:t>
      </w:r>
      <w:r w:rsidR="00175715">
        <w:rPr>
          <w:rFonts w:ascii="Times New Roman" w:hAnsi="Times New Roman" w:cs="Times New Roman"/>
          <w:color w:val="000000" w:themeColor="text1"/>
          <w:spacing w:val="4"/>
          <w:sz w:val="24"/>
          <w:szCs w:val="24"/>
          <w:lang w:val="en-US"/>
        </w:rPr>
        <w:t xml:space="preserve"> </w:t>
      </w:r>
      <w:r>
        <w:rPr>
          <w:rFonts w:ascii="Times New Roman" w:hAnsi="Times New Roman" w:cs="Times New Roman"/>
          <w:color w:val="000000" w:themeColor="text1"/>
          <w:spacing w:val="4"/>
          <w:sz w:val="24"/>
          <w:szCs w:val="24"/>
          <w:lang w:val="en-US"/>
        </w:rPr>
        <w:fldChar w:fldCharType="begin">
          <w:fldData xml:space="preserve">PEVuZE5vdGU+PENpdGU+PEF1dGhvcj5TY2hhbGxlcnQ8L0F1dGhvcj48WWVhcj4yMDAwPC9ZZWFy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==
</w:fldData>
        </w:fldChar>
      </w:r>
      <w:r w:rsidR="00175715">
        <w:rPr>
          <w:rFonts w:ascii="Times New Roman" w:hAnsi="Times New Roman" w:cs="Times New Roman"/>
          <w:color w:val="000000" w:themeColor="text1"/>
          <w:spacing w:val="4"/>
          <w:sz w:val="24"/>
          <w:szCs w:val="24"/>
          <w:lang w:val="en-US"/>
        </w:rPr>
        <w:instrText xml:space="preserve"> ADDIN EN.CITE </w:instrText>
      </w:r>
      <w:r w:rsidR="00175715">
        <w:rPr>
          <w:rFonts w:ascii="Times New Roman" w:hAnsi="Times New Roman" w:cs="Times New Roman"/>
          <w:color w:val="000000" w:themeColor="text1"/>
          <w:spacing w:val="4"/>
          <w:sz w:val="24"/>
          <w:szCs w:val="24"/>
          <w:lang w:val="en-US"/>
        </w:rPr>
        <w:fldChar w:fldCharType="begin">
          <w:fldData xml:space="preserve">PEVuZE5vdGU+PENpdGU+PEF1dGhvcj5TY2hhbGxlcnQ8L0F1dGhvcj48WWVhcj4yMDAwPC9ZZWFy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==
</w:fldData>
        </w:fldChar>
      </w:r>
      <w:r w:rsidR="00175715">
        <w:rPr>
          <w:rFonts w:ascii="Times New Roman" w:hAnsi="Times New Roman" w:cs="Times New Roman"/>
          <w:color w:val="000000" w:themeColor="text1"/>
          <w:spacing w:val="4"/>
          <w:sz w:val="24"/>
          <w:szCs w:val="24"/>
          <w:lang w:val="en-US"/>
        </w:rPr>
        <w:instrText xml:space="preserve"> ADDIN EN.CITE.DATA </w:instrText>
      </w:r>
      <w:r w:rsidR="00175715">
        <w:rPr>
          <w:rFonts w:ascii="Times New Roman" w:hAnsi="Times New Roman" w:cs="Times New Roman"/>
          <w:color w:val="000000" w:themeColor="text1"/>
          <w:spacing w:val="4"/>
          <w:sz w:val="24"/>
          <w:szCs w:val="24"/>
          <w:lang w:val="en-US"/>
        </w:rPr>
      </w:r>
      <w:r w:rsidR="00175715">
        <w:rPr>
          <w:rFonts w:ascii="Times New Roman" w:hAnsi="Times New Roman" w:cs="Times New Roman"/>
          <w:color w:val="000000" w:themeColor="text1"/>
          <w:spacing w:val="4"/>
          <w:sz w:val="24"/>
          <w:szCs w:val="24"/>
          <w:lang w:val="en-US"/>
        </w:rPr>
        <w:fldChar w:fldCharType="end"/>
      </w:r>
      <w:r>
        <w:rPr>
          <w:rFonts w:ascii="Times New Roman" w:hAnsi="Times New Roman" w:cs="Times New Roman"/>
          <w:color w:val="000000" w:themeColor="text1"/>
          <w:spacing w:val="4"/>
          <w:sz w:val="24"/>
          <w:szCs w:val="24"/>
          <w:lang w:val="en-US"/>
        </w:rPr>
      </w:r>
      <w:r>
        <w:rPr>
          <w:rFonts w:ascii="Times New Roman" w:hAnsi="Times New Roman" w:cs="Times New Roman"/>
          <w:color w:val="000000" w:themeColor="text1"/>
          <w:spacing w:val="4"/>
          <w:sz w:val="24"/>
          <w:szCs w:val="24"/>
          <w:lang w:val="en-US"/>
        </w:rPr>
        <w:fldChar w:fldCharType="separate"/>
      </w:r>
      <w:r w:rsidR="00175715">
        <w:rPr>
          <w:rFonts w:ascii="Times New Roman" w:hAnsi="Times New Roman" w:cs="Times New Roman"/>
          <w:noProof/>
          <w:color w:val="000000" w:themeColor="text1"/>
          <w:spacing w:val="4"/>
          <w:sz w:val="24"/>
          <w:szCs w:val="24"/>
          <w:lang w:val="en-US"/>
        </w:rPr>
        <w:t>(24-26)</w:t>
      </w:r>
      <w:r>
        <w:rPr>
          <w:rFonts w:ascii="Times New Roman" w:hAnsi="Times New Roman" w:cs="Times New Roman"/>
          <w:color w:val="000000" w:themeColor="text1"/>
          <w:spacing w:val="4"/>
          <w:sz w:val="24"/>
          <w:szCs w:val="24"/>
          <w:lang w:val="en-US"/>
        </w:rPr>
        <w:fldChar w:fldCharType="end"/>
      </w:r>
      <w:r w:rsidRPr="00B70C14">
        <w:rPr>
          <w:rFonts w:ascii="Times New Roman" w:hAnsi="Times New Roman" w:cs="Times New Roman"/>
          <w:color w:val="000000" w:themeColor="text1"/>
          <w:spacing w:val="4"/>
          <w:sz w:val="24"/>
          <w:szCs w:val="24"/>
          <w:lang w:val="en-US"/>
        </w:rPr>
        <w:t>. Briefly, mice were placed in a transparent Plexiglas cylinder (15 cm diameter, 12 cm high) surrounded by a mirror to monitor the mouse from all angles and videotaped using a camera (Microsoft LifeCam Cinema) (H5D-00018; Microsoft, Redmond, WA, U.S). A total number of 30 forepaw contacts made on the cylinder wall by the ipsilateral or the contralateral (impaired) forelimbs were scored, and the results were expressed as the ratio of contralateral contacts relative to the total contacts made by both forelimbs.</w:t>
      </w:r>
    </w:p>
    <w:p w14:paraId="1592923A" w14:textId="77777777" w:rsidR="0059796C" w:rsidRPr="00B70C14" w:rsidRDefault="0059796C" w:rsidP="0059796C">
      <w:pPr>
        <w:snapToGrid w:val="0"/>
        <w:spacing w:after="120" w:line="480" w:lineRule="auto"/>
        <w:contextualSpacing/>
        <w:jc w:val="both"/>
        <w:rPr>
          <w:rFonts w:ascii="Times New Roman" w:hAnsi="Times New Roman" w:cs="Times New Roman"/>
          <w:i/>
          <w:color w:val="000000" w:themeColor="text1"/>
          <w:spacing w:val="4"/>
          <w:sz w:val="24"/>
          <w:szCs w:val="24"/>
          <w:lang w:val="en-US"/>
        </w:rPr>
      </w:pPr>
    </w:p>
    <w:p w14:paraId="33007DC2" w14:textId="3F90C02D" w:rsidR="0059796C" w:rsidRPr="00B70C14" w:rsidRDefault="0059796C" w:rsidP="0059796C">
      <w:pPr>
        <w:snapToGrid w:val="0"/>
        <w:spacing w:after="120" w:line="480" w:lineRule="auto"/>
        <w:contextualSpacing/>
        <w:jc w:val="both"/>
        <w:rPr>
          <w:rFonts w:ascii="Times New Roman" w:hAnsi="Times New Roman" w:cs="Times New Roman"/>
          <w:color w:val="000000" w:themeColor="text1"/>
          <w:spacing w:val="4"/>
          <w:sz w:val="24"/>
          <w:szCs w:val="24"/>
          <w:lang w:val="en-US"/>
        </w:rPr>
      </w:pPr>
      <w:r w:rsidRPr="00B70C14">
        <w:rPr>
          <w:rFonts w:ascii="Times New Roman" w:hAnsi="Times New Roman" w:cs="Times New Roman"/>
          <w:i/>
          <w:color w:val="000000" w:themeColor="text1"/>
          <w:spacing w:val="4"/>
          <w:sz w:val="24"/>
          <w:szCs w:val="24"/>
          <w:lang w:val="en-US"/>
        </w:rPr>
        <w:lastRenderedPageBreak/>
        <w:t xml:space="preserve">The </w:t>
      </w:r>
      <w:r>
        <w:rPr>
          <w:rFonts w:ascii="Times New Roman" w:hAnsi="Times New Roman" w:cs="Times New Roman"/>
          <w:i/>
          <w:color w:val="000000" w:themeColor="text1"/>
          <w:spacing w:val="4"/>
          <w:sz w:val="24"/>
          <w:szCs w:val="24"/>
          <w:lang w:val="en-US"/>
        </w:rPr>
        <w:t>g</w:t>
      </w:r>
      <w:r w:rsidRPr="00B70C14">
        <w:rPr>
          <w:rFonts w:ascii="Times New Roman" w:hAnsi="Times New Roman" w:cs="Times New Roman"/>
          <w:i/>
          <w:color w:val="000000" w:themeColor="text1"/>
          <w:spacing w:val="4"/>
          <w:sz w:val="24"/>
          <w:szCs w:val="24"/>
          <w:lang w:val="en-US"/>
        </w:rPr>
        <w:t xml:space="preserve">rip </w:t>
      </w:r>
      <w:r>
        <w:rPr>
          <w:rFonts w:ascii="Times New Roman" w:hAnsi="Times New Roman" w:cs="Times New Roman"/>
          <w:i/>
          <w:color w:val="000000" w:themeColor="text1"/>
          <w:spacing w:val="4"/>
          <w:sz w:val="24"/>
          <w:szCs w:val="24"/>
          <w:lang w:val="en-US"/>
        </w:rPr>
        <w:t>force</w:t>
      </w:r>
      <w:r w:rsidRPr="00B70C14">
        <w:rPr>
          <w:rFonts w:ascii="Times New Roman" w:hAnsi="Times New Roman" w:cs="Times New Roman"/>
          <w:i/>
          <w:color w:val="000000" w:themeColor="text1"/>
          <w:spacing w:val="4"/>
          <w:sz w:val="24"/>
          <w:szCs w:val="24"/>
          <w:lang w:val="en-US"/>
        </w:rPr>
        <w:t xml:space="preserve"> test</w:t>
      </w:r>
      <w:r w:rsidRPr="00B70C14">
        <w:rPr>
          <w:rFonts w:ascii="Times New Roman" w:hAnsi="Times New Roman" w:cs="Times New Roman"/>
          <w:color w:val="000000" w:themeColor="text1"/>
          <w:spacing w:val="4"/>
          <w:sz w:val="24"/>
          <w:szCs w:val="24"/>
          <w:lang w:val="en-US"/>
        </w:rPr>
        <w:t>: Grip Strength (CHATILLON® DFE Series) (</w:t>
      </w:r>
      <w:proofErr w:type="spellStart"/>
      <w:r w:rsidRPr="00B70C14">
        <w:rPr>
          <w:rFonts w:ascii="Times New Roman" w:hAnsi="Times New Roman" w:cs="Times New Roman"/>
          <w:color w:val="000000" w:themeColor="text1"/>
          <w:spacing w:val="4"/>
          <w:sz w:val="24"/>
          <w:szCs w:val="24"/>
          <w:lang w:val="en-US"/>
        </w:rPr>
        <w:t>Ametek</w:t>
      </w:r>
      <w:proofErr w:type="spellEnd"/>
      <w:r w:rsidRPr="00B70C14">
        <w:rPr>
          <w:rFonts w:ascii="Times New Roman" w:hAnsi="Times New Roman" w:cs="Times New Roman"/>
          <w:color w:val="000000" w:themeColor="text1"/>
          <w:spacing w:val="4"/>
          <w:sz w:val="24"/>
          <w:szCs w:val="24"/>
          <w:lang w:val="en-US"/>
        </w:rPr>
        <w:t xml:space="preserve"> Inc. Berwyn, PA, USA) was used to measure the muscle strength of forelimbs as previously described</w:t>
      </w:r>
      <w:r w:rsidR="00175715">
        <w:rPr>
          <w:rFonts w:ascii="Times New Roman" w:hAnsi="Times New Roman" w:cs="Times New Roman"/>
          <w:color w:val="000000" w:themeColor="text1"/>
          <w:spacing w:val="4"/>
          <w:sz w:val="24"/>
          <w:szCs w:val="24"/>
          <w:lang w:val="en-US"/>
        </w:rPr>
        <w:t xml:space="preserve"> </w:t>
      </w:r>
      <w:r>
        <w:rPr>
          <w:rFonts w:ascii="Times New Roman" w:hAnsi="Times New Roman" w:cs="Times New Roman"/>
          <w:color w:val="000000" w:themeColor="text1"/>
          <w:spacing w:val="4"/>
          <w:sz w:val="24"/>
          <w:szCs w:val="24"/>
          <w:lang w:val="en-US"/>
        </w:rPr>
        <w:fldChar w:fldCharType="begin"/>
      </w:r>
      <w:r w:rsidR="00175715">
        <w:rPr>
          <w:rFonts w:ascii="Times New Roman" w:hAnsi="Times New Roman" w:cs="Times New Roman"/>
          <w:color w:val="000000" w:themeColor="text1"/>
          <w:spacing w:val="4"/>
          <w:sz w:val="24"/>
          <w:szCs w:val="24"/>
          <w:lang w:val="en-US"/>
        </w:rPr>
        <w:instrText xml:space="preserve"> ADDIN EN.CITE &lt;EndNote&gt;&lt;Cite&gt;&lt;Author&gt;Brooks&lt;/Author&gt;&lt;Year&gt;2009&lt;/Year&gt;&lt;RecNum&gt;8&lt;/RecNum&gt;&lt;DisplayText&gt;(27)&lt;/DisplayText&gt;&lt;record&gt;&lt;rec-number&gt;8&lt;/rec-number&gt;&lt;foreign-keys&gt;&lt;key app="EN" db-id="vpsafrseows5a3e2e9qp22x60paz02asexva" timestamp="1659035221"&gt;8&lt;/key&gt;&lt;/foreign-keys&gt;&lt;ref-type name="Journal Article"&gt;17&lt;/ref-type&gt;&lt;contributors&gt;&lt;authors&gt;&lt;author&gt;Brooks, S. P.&lt;/author&gt;&lt;author&gt;Dunnett, S. B.&lt;/author&gt;&lt;/authors&gt;&lt;/contributors&gt;&lt;auth-address&gt;The Brain Repair Group, School of Biosciences, Cardiff University, Museum Avenue, Cardiff, CF10 3AX, South Wales, UK. brookssp@cf.ac.uk&lt;/auth-address&gt;&lt;titles&gt;&lt;title&gt;Tests to assess motor phenotype in mice: a user&amp;apos;s guide&lt;/title&gt;&lt;secondary-title&gt;Nat Rev Neurosci&lt;/secondary-title&gt;&lt;/titles&gt;&lt;periodical&gt;&lt;full-title&gt;Nat Rev Neurosci&lt;/full-title&gt;&lt;/periodical&gt;&lt;pages&gt;519-29&lt;/pages&gt;&lt;volume&gt;10&lt;/volume&gt;&lt;number&gt;7&lt;/number&gt;&lt;edition&gt;2009/06/11&lt;/edition&gt;&lt;keywords&gt;&lt;keyword&gt;Animal Experimentation&lt;/keyword&gt;&lt;keyword&gt;Animals&lt;/keyword&gt;&lt;keyword&gt;Behavior, Animal/*physiology&lt;/keyword&gt;&lt;keyword&gt;Circadian Rhythm/physiology&lt;/keyword&gt;&lt;keyword&gt;*Disease Models, Animal&lt;/keyword&gt;&lt;keyword&gt;Humans&lt;/keyword&gt;&lt;keyword&gt;Locomotion/physiology&lt;/keyword&gt;&lt;keyword&gt;Mice&lt;/keyword&gt;&lt;keyword&gt;Motor Activity/*physiology&lt;/keyword&gt;&lt;keyword&gt;Nervous System Diseases/physiopathology&lt;/keyword&gt;&lt;keyword&gt;*Neuropsychological Tests/standards&lt;/keyword&gt;&lt;keyword&gt;*Phenotype&lt;/keyword&gt;&lt;keyword&gt;Reproducibility of Results&lt;/keyword&gt;&lt;keyword&gt;Sensitivity and Specificity&lt;/keyword&gt;&lt;/keywords&gt;&lt;dates&gt;&lt;year&gt;2009&lt;/year&gt;&lt;pub-dates&gt;&lt;date&gt;Jul&lt;/date&gt;&lt;/pub-dates&gt;&lt;/dates&gt;&lt;isbn&gt;1471-0048 (Electronic)&amp;#xD;1471-003X (Linking)&lt;/isbn&gt;&lt;accession-num&gt;19513088&lt;/accession-num&gt;&lt;urls&gt;&lt;related-urls&gt;&lt;url&gt;https://www.ncbi.nlm.nih.gov/pubmed/19513088&lt;/url&gt;&lt;/related-urls&gt;&lt;/urls&gt;&lt;electronic-resource-num&gt;10.1038/nrn2652&lt;/electronic-resource-num&gt;&lt;/record&gt;&lt;/Cite&gt;&lt;/EndNote&gt;</w:instrText>
      </w:r>
      <w:r>
        <w:rPr>
          <w:rFonts w:ascii="Times New Roman" w:hAnsi="Times New Roman" w:cs="Times New Roman"/>
          <w:color w:val="000000" w:themeColor="text1"/>
          <w:spacing w:val="4"/>
          <w:sz w:val="24"/>
          <w:szCs w:val="24"/>
          <w:lang w:val="en-US"/>
        </w:rPr>
        <w:fldChar w:fldCharType="separate"/>
      </w:r>
      <w:r w:rsidR="00175715">
        <w:rPr>
          <w:rFonts w:ascii="Times New Roman" w:hAnsi="Times New Roman" w:cs="Times New Roman"/>
          <w:noProof/>
          <w:color w:val="000000" w:themeColor="text1"/>
          <w:spacing w:val="4"/>
          <w:sz w:val="24"/>
          <w:szCs w:val="24"/>
          <w:lang w:val="en-US"/>
        </w:rPr>
        <w:t>(27)</w:t>
      </w:r>
      <w:r>
        <w:rPr>
          <w:rFonts w:ascii="Times New Roman" w:hAnsi="Times New Roman" w:cs="Times New Roman"/>
          <w:color w:val="000000" w:themeColor="text1"/>
          <w:spacing w:val="4"/>
          <w:sz w:val="24"/>
          <w:szCs w:val="24"/>
          <w:lang w:val="en-US"/>
        </w:rPr>
        <w:fldChar w:fldCharType="end"/>
      </w:r>
      <w:r w:rsidRPr="00B70C14">
        <w:rPr>
          <w:rFonts w:ascii="Times New Roman" w:hAnsi="Times New Roman" w:cs="Times New Roman"/>
          <w:color w:val="000000" w:themeColor="text1"/>
          <w:spacing w:val="4"/>
          <w:sz w:val="24"/>
          <w:szCs w:val="24"/>
          <w:lang w:val="en-US"/>
        </w:rPr>
        <w:t xml:space="preserve">. During testing, the mouse is placed horizontally on the grid to allow gripping of the grid with the forepaws while being supported by the tail. Once the grid is gripped, the mouse is pulled back until the grip on the grid is released and the value </w:t>
      </w:r>
      <w:r>
        <w:rPr>
          <w:rFonts w:ascii="Times New Roman" w:hAnsi="Times New Roman" w:cs="Times New Roman"/>
          <w:color w:val="000000" w:themeColor="text1"/>
          <w:spacing w:val="4"/>
          <w:sz w:val="24"/>
          <w:szCs w:val="24"/>
          <w:lang w:val="en-US"/>
        </w:rPr>
        <w:t xml:space="preserve">of the grip strength </w:t>
      </w:r>
      <w:r w:rsidRPr="00B70C14">
        <w:rPr>
          <w:rFonts w:ascii="Times New Roman" w:hAnsi="Times New Roman" w:cs="Times New Roman"/>
          <w:color w:val="000000" w:themeColor="text1"/>
          <w:spacing w:val="4"/>
          <w:sz w:val="24"/>
          <w:szCs w:val="24"/>
          <w:lang w:val="en-US"/>
        </w:rPr>
        <w:t xml:space="preserve">on the apparatus is recorded. Mice underwent three trials per testing session and analysis was performed on the average </w:t>
      </w:r>
      <w:r>
        <w:rPr>
          <w:rFonts w:ascii="Times New Roman" w:hAnsi="Times New Roman" w:cs="Times New Roman"/>
          <w:color w:val="000000" w:themeColor="text1"/>
          <w:spacing w:val="4"/>
          <w:sz w:val="24"/>
          <w:szCs w:val="24"/>
          <w:lang w:val="en-US"/>
        </w:rPr>
        <w:t>of</w:t>
      </w:r>
      <w:r w:rsidRPr="00B70C14">
        <w:rPr>
          <w:rFonts w:ascii="Times New Roman" w:hAnsi="Times New Roman" w:cs="Times New Roman"/>
          <w:color w:val="000000" w:themeColor="text1"/>
          <w:spacing w:val="4"/>
          <w:sz w:val="24"/>
          <w:szCs w:val="24"/>
          <w:lang w:val="en-US"/>
        </w:rPr>
        <w:t xml:space="preserve"> the three trials.</w:t>
      </w:r>
    </w:p>
    <w:p w14:paraId="34E54847" w14:textId="77777777" w:rsidR="0059796C" w:rsidRPr="00B70C14" w:rsidRDefault="0059796C" w:rsidP="0059796C">
      <w:pPr>
        <w:snapToGrid w:val="0"/>
        <w:spacing w:after="120" w:line="480" w:lineRule="auto"/>
        <w:contextualSpacing/>
        <w:jc w:val="both"/>
        <w:rPr>
          <w:rFonts w:ascii="Times New Roman" w:hAnsi="Times New Roman" w:cs="Times New Roman"/>
          <w:i/>
          <w:color w:val="000000" w:themeColor="text1"/>
          <w:spacing w:val="4"/>
          <w:sz w:val="24"/>
          <w:szCs w:val="24"/>
          <w:lang w:val="en-US"/>
        </w:rPr>
      </w:pPr>
    </w:p>
    <w:p w14:paraId="5B12AC99" w14:textId="2F295B69" w:rsidR="0059796C" w:rsidRDefault="0059796C" w:rsidP="0059796C">
      <w:pPr>
        <w:snapToGrid w:val="0"/>
        <w:spacing w:after="120" w:line="480" w:lineRule="auto"/>
        <w:contextualSpacing/>
        <w:jc w:val="both"/>
        <w:rPr>
          <w:rFonts w:ascii="Times New Roman" w:hAnsi="Times New Roman" w:cs="Times New Roman"/>
          <w:color w:val="000000" w:themeColor="text1"/>
          <w:spacing w:val="4"/>
          <w:sz w:val="24"/>
          <w:szCs w:val="24"/>
          <w:lang w:val="en-US"/>
        </w:rPr>
      </w:pPr>
      <w:r w:rsidRPr="00B70C14">
        <w:rPr>
          <w:rFonts w:ascii="Times New Roman" w:hAnsi="Times New Roman" w:cs="Times New Roman"/>
          <w:i/>
          <w:color w:val="000000" w:themeColor="text1"/>
          <w:spacing w:val="4"/>
          <w:sz w:val="24"/>
          <w:szCs w:val="24"/>
          <w:lang w:val="en-US"/>
        </w:rPr>
        <w:t>The rotarod test</w:t>
      </w:r>
      <w:r w:rsidRPr="00B70C14">
        <w:rPr>
          <w:rFonts w:ascii="Times New Roman" w:hAnsi="Times New Roman" w:cs="Times New Roman"/>
          <w:iCs/>
          <w:color w:val="000000" w:themeColor="text1"/>
          <w:spacing w:val="4"/>
          <w:sz w:val="24"/>
          <w:szCs w:val="24"/>
          <w:lang w:val="en-US"/>
        </w:rPr>
        <w:t xml:space="preserve">: </w:t>
      </w:r>
      <w:r w:rsidRPr="00B70C14">
        <w:rPr>
          <w:rFonts w:ascii="Times New Roman" w:hAnsi="Times New Roman" w:cs="Times New Roman"/>
          <w:color w:val="000000" w:themeColor="text1"/>
          <w:spacing w:val="4"/>
          <w:sz w:val="24"/>
          <w:szCs w:val="24"/>
          <w:lang w:val="en-US"/>
        </w:rPr>
        <w:t>The rotarod test was used to measure motor coordination, endurance</w:t>
      </w:r>
      <w:r>
        <w:rPr>
          <w:rFonts w:ascii="Times New Roman" w:hAnsi="Times New Roman" w:cs="Times New Roman"/>
          <w:color w:val="000000" w:themeColor="text1"/>
          <w:spacing w:val="4"/>
          <w:sz w:val="24"/>
          <w:szCs w:val="24"/>
          <w:lang w:val="en-US"/>
        </w:rPr>
        <w:t>,</w:t>
      </w:r>
      <w:r w:rsidRPr="00B70C14">
        <w:rPr>
          <w:rFonts w:ascii="Times New Roman" w:hAnsi="Times New Roman" w:cs="Times New Roman"/>
          <w:color w:val="000000" w:themeColor="text1"/>
          <w:spacing w:val="4"/>
          <w:sz w:val="24"/>
          <w:szCs w:val="24"/>
          <w:lang w:val="en-US"/>
        </w:rPr>
        <w:t xml:space="preserve"> and balance</w:t>
      </w:r>
      <w:r w:rsidR="00175715">
        <w:rPr>
          <w:rFonts w:ascii="Times New Roman" w:hAnsi="Times New Roman" w:cs="Times New Roman"/>
          <w:color w:val="000000" w:themeColor="text1"/>
          <w:spacing w:val="4"/>
          <w:sz w:val="24"/>
          <w:szCs w:val="24"/>
          <w:lang w:val="en-US"/>
        </w:rPr>
        <w:t xml:space="preserve"> </w:t>
      </w:r>
      <w:r>
        <w:rPr>
          <w:rFonts w:ascii="Times New Roman" w:hAnsi="Times New Roman" w:cs="Times New Roman"/>
          <w:color w:val="000000" w:themeColor="text1"/>
          <w:spacing w:val="4"/>
          <w:sz w:val="24"/>
          <w:szCs w:val="24"/>
          <w:lang w:val="en-US"/>
        </w:rPr>
        <w:fldChar w:fldCharType="begin"/>
      </w:r>
      <w:r w:rsidR="00175715">
        <w:rPr>
          <w:rFonts w:ascii="Times New Roman" w:hAnsi="Times New Roman" w:cs="Times New Roman"/>
          <w:color w:val="000000" w:themeColor="text1"/>
          <w:spacing w:val="4"/>
          <w:sz w:val="24"/>
          <w:szCs w:val="24"/>
          <w:lang w:val="en-US"/>
        </w:rPr>
        <w:instrText xml:space="preserve"> ADDIN EN.CITE &lt;EndNote&gt;&lt;Cite&gt;&lt;Author&gt;Rozas&lt;/Author&gt;&lt;Year&gt;1997&lt;/Year&gt;&lt;RecNum&gt;4&lt;/RecNum&gt;&lt;DisplayText&gt;(28)&lt;/DisplayText&gt;&lt;record&gt;&lt;rec-number&gt;4&lt;/rec-number&gt;&lt;foreign-keys&gt;&lt;key app="EN" db-id="vpsafrseows5a3e2e9qp22x60paz02asexva" timestamp="1659034416"&gt;4&lt;/key&gt;&lt;/foreign-keys&gt;&lt;ref-type name="Journal Article"&gt;17&lt;/ref-type&gt;&lt;contributors&gt;&lt;authors&gt;&lt;author&gt;Rozas, G.&lt;/author&gt;&lt;author&gt;Guerra, M. J.&lt;/author&gt;&lt;author&gt;Labandeira-Garcia, J. L.&lt;/author&gt;&lt;/authors&gt;&lt;/contributors&gt;&lt;auth-address&gt;Department of Morphological Sciences, Faculty of Medicine, University of Santiago de Compostela, Spain.&lt;/auth-address&gt;&lt;titles&gt;&lt;title&gt;An automated rotarod method for quantitative drug-free evaluation of overall motor deficits in rat models of parkinsonism&lt;/title&gt;&lt;secondary-title&gt;Brain Res Brain Res Protoc&lt;/secondary-title&gt;&lt;/titles&gt;&lt;periodical&gt;&lt;full-title&gt;Brain Res Brain Res Protoc&lt;/full-title&gt;&lt;/periodical&gt;&lt;pages&gt;75-84&lt;/pages&gt;&lt;volume&gt;2&lt;/volume&gt;&lt;number&gt;1&lt;/number&gt;&lt;edition&gt;1998/01/23&lt;/edition&gt;&lt;keywords&gt;&lt;keyword&gt;Animals&lt;/keyword&gt;&lt;keyword&gt;Apomorphine/pharmacology&lt;/keyword&gt;&lt;keyword&gt;Automation/instrumentation/methods&lt;/keyword&gt;&lt;keyword&gt;Brain/physiology/physiopathology&lt;/keyword&gt;&lt;keyword&gt;Disease Models, Animal&lt;/keyword&gt;&lt;keyword&gt;Equipment Design&lt;/keyword&gt;&lt;keyword&gt;Female&lt;/keyword&gt;&lt;keyword&gt;*Motor Activity/drug effects&lt;/keyword&gt;&lt;keyword&gt;Oxidopamine&lt;/keyword&gt;&lt;keyword&gt;Parkinson Disease, Secondary/*physiopathology&lt;/keyword&gt;&lt;keyword&gt;*Psychomotor Performance&lt;/keyword&gt;&lt;keyword&gt;Rats&lt;/keyword&gt;&lt;keyword&gt;Rats, Sprague-Dawley&lt;/keyword&gt;&lt;keyword&gt;Reference Values&lt;/keyword&gt;&lt;keyword&gt;Reproducibility of Results&lt;/keyword&gt;&lt;/keywords&gt;&lt;dates&gt;&lt;year&gt;1997&lt;/year&gt;&lt;pub-dates&gt;&lt;date&gt;Dec 1&lt;/date&gt;&lt;/pub-dates&gt;&lt;/dates&gt;&lt;isbn&gt;1385-299X (Print)&amp;#xD;1385-299X (Linking)&lt;/isbn&gt;&lt;accession-num&gt;9438075&lt;/accession-num&gt;&lt;urls&gt;&lt;related-urls&gt;&lt;url&gt;https://www.ncbi.nlm.nih.gov/pubmed/9438075&lt;/url&gt;&lt;/related-urls&gt;&lt;/urls&gt;&lt;electronic-resource-num&gt;10.1016/s1385-299x(97)00034-2&lt;/electronic-resource-num&gt;&lt;/record&gt;&lt;/Cite&gt;&lt;/EndNote&gt;</w:instrText>
      </w:r>
      <w:r>
        <w:rPr>
          <w:rFonts w:ascii="Times New Roman" w:hAnsi="Times New Roman" w:cs="Times New Roman"/>
          <w:color w:val="000000" w:themeColor="text1"/>
          <w:spacing w:val="4"/>
          <w:sz w:val="24"/>
          <w:szCs w:val="24"/>
          <w:lang w:val="en-US"/>
        </w:rPr>
        <w:fldChar w:fldCharType="separate"/>
      </w:r>
      <w:r w:rsidR="00175715">
        <w:rPr>
          <w:rFonts w:ascii="Times New Roman" w:hAnsi="Times New Roman" w:cs="Times New Roman"/>
          <w:noProof/>
          <w:color w:val="000000" w:themeColor="text1"/>
          <w:spacing w:val="4"/>
          <w:sz w:val="24"/>
          <w:szCs w:val="24"/>
          <w:lang w:val="en-US"/>
        </w:rPr>
        <w:t>(28)</w:t>
      </w:r>
      <w:r>
        <w:rPr>
          <w:rFonts w:ascii="Times New Roman" w:hAnsi="Times New Roman" w:cs="Times New Roman"/>
          <w:color w:val="000000" w:themeColor="text1"/>
          <w:spacing w:val="4"/>
          <w:sz w:val="24"/>
          <w:szCs w:val="24"/>
          <w:lang w:val="en-US"/>
        </w:rPr>
        <w:fldChar w:fldCharType="end"/>
      </w:r>
      <w:r w:rsidRPr="00B70C14">
        <w:rPr>
          <w:rFonts w:ascii="Times New Roman" w:hAnsi="Times New Roman" w:cs="Times New Roman"/>
          <w:color w:val="000000" w:themeColor="text1"/>
          <w:spacing w:val="4"/>
          <w:sz w:val="24"/>
          <w:szCs w:val="24"/>
          <w:lang w:val="en-US"/>
        </w:rPr>
        <w:t xml:space="preserve">. All mice were pre-trained on the rotarod (LE 8200; </w:t>
      </w:r>
      <w:proofErr w:type="spellStart"/>
      <w:r w:rsidRPr="00B70C14">
        <w:rPr>
          <w:rFonts w:ascii="Times New Roman" w:hAnsi="Times New Roman" w:cs="Times New Roman"/>
          <w:color w:val="000000" w:themeColor="text1"/>
          <w:spacing w:val="4"/>
          <w:sz w:val="24"/>
          <w:szCs w:val="24"/>
          <w:lang w:val="en-US"/>
        </w:rPr>
        <w:t>Panlab</w:t>
      </w:r>
      <w:proofErr w:type="spellEnd"/>
      <w:r w:rsidRPr="00B70C14">
        <w:rPr>
          <w:rFonts w:ascii="Times New Roman" w:hAnsi="Times New Roman" w:cs="Times New Roman"/>
          <w:color w:val="000000" w:themeColor="text1"/>
          <w:spacing w:val="4"/>
          <w:sz w:val="24"/>
          <w:szCs w:val="24"/>
          <w:lang w:val="en-US"/>
        </w:rPr>
        <w:t xml:space="preserve"> Harvard apparatus, Holliston, MA, USA) at baseline to reach a stable performance. At testing, mice were placed on the rotarod for three consecutive 3</w:t>
      </w:r>
      <w:r>
        <w:rPr>
          <w:rFonts w:ascii="Times New Roman" w:hAnsi="Times New Roman" w:cs="Times New Roman"/>
          <w:color w:val="000000" w:themeColor="text1"/>
          <w:spacing w:val="4"/>
          <w:sz w:val="24"/>
          <w:szCs w:val="24"/>
          <w:lang w:val="en-US"/>
        </w:rPr>
        <w:t>-</w:t>
      </w:r>
      <w:r w:rsidRPr="00B70C14">
        <w:rPr>
          <w:rFonts w:ascii="Times New Roman" w:hAnsi="Times New Roman" w:cs="Times New Roman"/>
          <w:color w:val="000000" w:themeColor="text1"/>
          <w:spacing w:val="4"/>
          <w:sz w:val="24"/>
          <w:szCs w:val="24"/>
          <w:lang w:val="en-US"/>
        </w:rPr>
        <w:t xml:space="preserve">min trials, at </w:t>
      </w:r>
      <w:r>
        <w:rPr>
          <w:rFonts w:ascii="Times New Roman" w:hAnsi="Times New Roman" w:cs="Times New Roman"/>
          <w:color w:val="000000" w:themeColor="text1"/>
          <w:spacing w:val="4"/>
          <w:sz w:val="24"/>
          <w:szCs w:val="24"/>
          <w:lang w:val="en-US"/>
        </w:rPr>
        <w:t xml:space="preserve">the </w:t>
      </w:r>
      <w:r w:rsidRPr="00B70C14">
        <w:rPr>
          <w:rFonts w:ascii="Times New Roman" w:hAnsi="Times New Roman" w:cs="Times New Roman"/>
          <w:color w:val="000000" w:themeColor="text1"/>
          <w:spacing w:val="4"/>
          <w:sz w:val="24"/>
          <w:szCs w:val="24"/>
          <w:lang w:val="en-US"/>
        </w:rPr>
        <w:t>fixed speed of 12 RPM with 1 min of rest between each trial. The latency to fall was recorded for each trial</w:t>
      </w:r>
      <w:r>
        <w:rPr>
          <w:rFonts w:ascii="Times New Roman" w:hAnsi="Times New Roman" w:cs="Times New Roman"/>
          <w:color w:val="000000" w:themeColor="text1"/>
          <w:spacing w:val="4"/>
          <w:sz w:val="24"/>
          <w:szCs w:val="24"/>
          <w:lang w:val="en-US"/>
        </w:rPr>
        <w:t>,</w:t>
      </w:r>
      <w:r w:rsidRPr="00B70C14">
        <w:rPr>
          <w:rFonts w:ascii="Times New Roman" w:hAnsi="Times New Roman" w:cs="Times New Roman"/>
          <w:color w:val="000000" w:themeColor="text1"/>
          <w:spacing w:val="4"/>
          <w:sz w:val="24"/>
          <w:szCs w:val="24"/>
          <w:lang w:val="en-US"/>
        </w:rPr>
        <w:t xml:space="preserve"> and the mean value from each speed and was used for </w:t>
      </w:r>
      <w:r>
        <w:rPr>
          <w:rFonts w:ascii="Times New Roman" w:hAnsi="Times New Roman" w:cs="Times New Roman"/>
          <w:color w:val="000000" w:themeColor="text1"/>
          <w:spacing w:val="4"/>
          <w:sz w:val="24"/>
          <w:szCs w:val="24"/>
          <w:lang w:val="en-US"/>
        </w:rPr>
        <w:t xml:space="preserve">the </w:t>
      </w:r>
      <w:r w:rsidRPr="00B70C14">
        <w:rPr>
          <w:rFonts w:ascii="Times New Roman" w:hAnsi="Times New Roman" w:cs="Times New Roman"/>
          <w:color w:val="000000" w:themeColor="text1"/>
          <w:spacing w:val="4"/>
          <w:sz w:val="24"/>
          <w:szCs w:val="24"/>
          <w:lang w:val="en-US"/>
        </w:rPr>
        <w:t xml:space="preserve">analysis. </w:t>
      </w:r>
    </w:p>
    <w:p w14:paraId="76745D7E" w14:textId="77777777" w:rsidR="0059796C" w:rsidRPr="00B70C14" w:rsidRDefault="0059796C" w:rsidP="0059796C">
      <w:pPr>
        <w:snapToGrid w:val="0"/>
        <w:spacing w:after="120" w:line="480" w:lineRule="auto"/>
        <w:contextualSpacing/>
        <w:jc w:val="both"/>
        <w:rPr>
          <w:rFonts w:ascii="Times New Roman" w:hAnsi="Times New Roman" w:cs="Times New Roman"/>
          <w:color w:val="000000" w:themeColor="text1"/>
          <w:spacing w:val="4"/>
          <w:sz w:val="24"/>
          <w:szCs w:val="24"/>
          <w:lang w:val="en-US"/>
        </w:rPr>
      </w:pPr>
    </w:p>
    <w:p w14:paraId="4FF17F0D" w14:textId="7EA3EB96" w:rsidR="00481FCB" w:rsidRPr="00481FCB" w:rsidRDefault="0059796C" w:rsidP="00481FCB">
      <w:pPr>
        <w:tabs>
          <w:tab w:val="left" w:pos="8222"/>
        </w:tabs>
        <w:snapToGrid w:val="0"/>
        <w:spacing w:after="120" w:line="480" w:lineRule="auto"/>
        <w:contextualSpacing/>
        <w:jc w:val="both"/>
        <w:rPr>
          <w:rFonts w:ascii="Times New Roman" w:hAnsi="Times New Roman" w:cs="Times New Roman"/>
          <w:color w:val="000000" w:themeColor="text1"/>
          <w:spacing w:val="4"/>
          <w:sz w:val="24"/>
          <w:szCs w:val="24"/>
          <w:lang w:val="en-US"/>
        </w:rPr>
      </w:pPr>
      <w:r w:rsidRPr="00B70C14">
        <w:rPr>
          <w:rFonts w:ascii="Times New Roman" w:hAnsi="Times New Roman" w:cs="Times New Roman"/>
          <w:i/>
          <w:color w:val="000000" w:themeColor="text1"/>
          <w:spacing w:val="4"/>
          <w:sz w:val="24"/>
          <w:szCs w:val="24"/>
          <w:lang w:val="en-US"/>
        </w:rPr>
        <w:t>The gait test</w:t>
      </w:r>
      <w:r w:rsidRPr="00B70C14">
        <w:rPr>
          <w:rFonts w:ascii="Times New Roman" w:hAnsi="Times New Roman" w:cs="Times New Roman"/>
          <w:color w:val="000000" w:themeColor="text1"/>
          <w:spacing w:val="4"/>
          <w:sz w:val="24"/>
          <w:szCs w:val="24"/>
          <w:lang w:val="en-US"/>
        </w:rPr>
        <w:t>: To test for gait abnormalities, footprint gait analysis was performed as previously described with some modifications</w:t>
      </w:r>
      <w:r w:rsidR="00175715">
        <w:rPr>
          <w:rFonts w:ascii="Times New Roman" w:hAnsi="Times New Roman" w:cs="Times New Roman"/>
          <w:color w:val="000000" w:themeColor="text1"/>
          <w:spacing w:val="4"/>
          <w:sz w:val="24"/>
          <w:szCs w:val="24"/>
          <w:lang w:val="en-US"/>
        </w:rPr>
        <w:t xml:space="preserve"> </w:t>
      </w:r>
      <w:r>
        <w:rPr>
          <w:rFonts w:ascii="Times New Roman" w:hAnsi="Times New Roman" w:cs="Times New Roman"/>
          <w:color w:val="000000" w:themeColor="text1"/>
          <w:spacing w:val="4"/>
          <w:sz w:val="24"/>
          <w:szCs w:val="24"/>
          <w:lang w:val="en-US"/>
        </w:rPr>
        <w:fldChar w:fldCharType="begin">
          <w:fldData xml:space="preserve">PEVuZE5vdGU+PENpdGU+PEF1dGhvcj5GZXJuYWd1dDwvQXV0aG9yPjxZZWFyPjIwMDI8L1llYXI+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</w:fldData>
        </w:fldChar>
      </w:r>
      <w:r w:rsidR="00175715">
        <w:rPr>
          <w:rFonts w:ascii="Times New Roman" w:hAnsi="Times New Roman" w:cs="Times New Roman"/>
          <w:color w:val="000000" w:themeColor="text1"/>
          <w:spacing w:val="4"/>
          <w:sz w:val="24"/>
          <w:szCs w:val="24"/>
          <w:lang w:val="en-US"/>
        </w:rPr>
        <w:instrText xml:space="preserve"> ADDIN EN.CITE </w:instrText>
      </w:r>
      <w:r w:rsidR="00175715">
        <w:rPr>
          <w:rFonts w:ascii="Times New Roman" w:hAnsi="Times New Roman" w:cs="Times New Roman"/>
          <w:color w:val="000000" w:themeColor="text1"/>
          <w:spacing w:val="4"/>
          <w:sz w:val="24"/>
          <w:szCs w:val="24"/>
          <w:lang w:val="en-US"/>
        </w:rPr>
        <w:fldChar w:fldCharType="begin">
          <w:fldData xml:space="preserve">PEVuZE5vdGU+PENpdGU+PEF1dGhvcj5GZXJuYWd1dDwvQXV0aG9yPjxZZWFyPjIwMDI8L1llYXI+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</w:fldData>
        </w:fldChar>
      </w:r>
      <w:r w:rsidR="00175715">
        <w:rPr>
          <w:rFonts w:ascii="Times New Roman" w:hAnsi="Times New Roman" w:cs="Times New Roman"/>
          <w:color w:val="000000" w:themeColor="text1"/>
          <w:spacing w:val="4"/>
          <w:sz w:val="24"/>
          <w:szCs w:val="24"/>
          <w:lang w:val="en-US"/>
        </w:rPr>
        <w:instrText xml:space="preserve"> ADDIN EN.CITE.DATA </w:instrText>
      </w:r>
      <w:r w:rsidR="00175715">
        <w:rPr>
          <w:rFonts w:ascii="Times New Roman" w:hAnsi="Times New Roman" w:cs="Times New Roman"/>
          <w:color w:val="000000" w:themeColor="text1"/>
          <w:spacing w:val="4"/>
          <w:sz w:val="24"/>
          <w:szCs w:val="24"/>
          <w:lang w:val="en-US"/>
        </w:rPr>
      </w:r>
      <w:r w:rsidR="00175715">
        <w:rPr>
          <w:rFonts w:ascii="Times New Roman" w:hAnsi="Times New Roman" w:cs="Times New Roman"/>
          <w:color w:val="000000" w:themeColor="text1"/>
          <w:spacing w:val="4"/>
          <w:sz w:val="24"/>
          <w:szCs w:val="24"/>
          <w:lang w:val="en-US"/>
        </w:rPr>
        <w:fldChar w:fldCharType="end"/>
      </w:r>
      <w:r>
        <w:rPr>
          <w:rFonts w:ascii="Times New Roman" w:hAnsi="Times New Roman" w:cs="Times New Roman"/>
          <w:color w:val="000000" w:themeColor="text1"/>
          <w:spacing w:val="4"/>
          <w:sz w:val="24"/>
          <w:szCs w:val="24"/>
          <w:lang w:val="en-US"/>
        </w:rPr>
      </w:r>
      <w:r>
        <w:rPr>
          <w:rFonts w:ascii="Times New Roman" w:hAnsi="Times New Roman" w:cs="Times New Roman"/>
          <w:color w:val="000000" w:themeColor="text1"/>
          <w:spacing w:val="4"/>
          <w:sz w:val="24"/>
          <w:szCs w:val="24"/>
          <w:lang w:val="en-US"/>
        </w:rPr>
        <w:fldChar w:fldCharType="separate"/>
      </w:r>
      <w:r w:rsidR="00175715">
        <w:rPr>
          <w:rFonts w:ascii="Times New Roman" w:hAnsi="Times New Roman" w:cs="Times New Roman"/>
          <w:noProof/>
          <w:color w:val="000000" w:themeColor="text1"/>
          <w:spacing w:val="4"/>
          <w:sz w:val="24"/>
          <w:szCs w:val="24"/>
          <w:lang w:val="en-US"/>
        </w:rPr>
        <w:t>(29)</w:t>
      </w:r>
      <w:r>
        <w:rPr>
          <w:rFonts w:ascii="Times New Roman" w:hAnsi="Times New Roman" w:cs="Times New Roman"/>
          <w:color w:val="000000" w:themeColor="text1"/>
          <w:spacing w:val="4"/>
          <w:sz w:val="24"/>
          <w:szCs w:val="24"/>
          <w:lang w:val="en-US"/>
        </w:rPr>
        <w:fldChar w:fldCharType="end"/>
      </w:r>
      <w:r w:rsidRPr="00B70C14">
        <w:rPr>
          <w:rFonts w:ascii="Times New Roman" w:hAnsi="Times New Roman" w:cs="Times New Roman"/>
          <w:color w:val="000000" w:themeColor="text1"/>
          <w:spacing w:val="4"/>
          <w:sz w:val="24"/>
          <w:szCs w:val="24"/>
          <w:lang w:val="en-US"/>
        </w:rPr>
        <w:t>. Briefly, the hind- and forefeet of the mice were painted with blue (right paws) and orange (left paws) non</w:t>
      </w:r>
      <w:r>
        <w:rPr>
          <w:rFonts w:ascii="Times New Roman" w:hAnsi="Times New Roman" w:cs="Times New Roman"/>
          <w:color w:val="000000" w:themeColor="text1"/>
          <w:spacing w:val="4"/>
          <w:sz w:val="24"/>
          <w:szCs w:val="24"/>
          <w:lang w:val="en-US"/>
        </w:rPr>
        <w:t>-</w:t>
      </w:r>
      <w:r w:rsidRPr="00B70C14">
        <w:rPr>
          <w:rFonts w:ascii="Times New Roman" w:hAnsi="Times New Roman" w:cs="Times New Roman"/>
          <w:color w:val="000000" w:themeColor="text1"/>
          <w:spacing w:val="4"/>
          <w:sz w:val="24"/>
          <w:szCs w:val="24"/>
          <w:lang w:val="en-US"/>
        </w:rPr>
        <w:t xml:space="preserve">toxic paint (Liquid tempera) (SCHOLA, </w:t>
      </w:r>
      <w:proofErr w:type="spellStart"/>
      <w:r w:rsidRPr="00B70C14">
        <w:rPr>
          <w:rFonts w:ascii="Times New Roman" w:hAnsi="Times New Roman" w:cs="Times New Roman"/>
          <w:color w:val="000000" w:themeColor="text1"/>
          <w:spacing w:val="4"/>
          <w:sz w:val="24"/>
          <w:szCs w:val="24"/>
          <w:lang w:val="en-US"/>
        </w:rPr>
        <w:t>Marieville</w:t>
      </w:r>
      <w:proofErr w:type="spellEnd"/>
      <w:r w:rsidRPr="00B70C14">
        <w:rPr>
          <w:rFonts w:ascii="Times New Roman" w:hAnsi="Times New Roman" w:cs="Times New Roman"/>
          <w:color w:val="000000" w:themeColor="text1"/>
          <w:spacing w:val="4"/>
          <w:sz w:val="24"/>
          <w:szCs w:val="24"/>
          <w:lang w:val="en-US"/>
        </w:rPr>
        <w:t xml:space="preserve">, QC, Canada) immediately prior to placement in a 45 cm long and 15 cm wide runway coated in newsprint paper. Stride length was measured as the distance of forward movement between paw prints. The mean value of each set of three values measuring stride length was used in the analysis. </w:t>
      </w:r>
    </w:p>
    <w:p w14:paraId="18E5B304" w14:textId="250A03DD" w:rsidR="0059796C" w:rsidRPr="00F012AA" w:rsidRDefault="0059796C" w:rsidP="0059796C">
      <w:pPr>
        <w:snapToGrid w:val="0"/>
        <w:spacing w:after="120" w:line="480" w:lineRule="auto"/>
        <w:contextualSpacing/>
        <w:jc w:val="both"/>
        <w:rPr>
          <w:rFonts w:ascii="Times New Roman" w:hAnsi="Times New Roman" w:cs="Times New Roman"/>
          <w:sz w:val="24"/>
          <w:szCs w:val="24"/>
          <w:lang w:val="en-US"/>
        </w:rPr>
      </w:pPr>
      <w:r w:rsidRPr="00B70C14">
        <w:rPr>
          <w:rFonts w:ascii="Times New Roman" w:hAnsi="Times New Roman" w:cs="Times New Roman"/>
          <w:i/>
          <w:iCs/>
          <w:sz w:val="24"/>
          <w:szCs w:val="24"/>
          <w:lang w:val="en-US"/>
        </w:rPr>
        <w:lastRenderedPageBreak/>
        <w:t>Y-Maze test</w:t>
      </w:r>
      <w:r w:rsidRPr="00B70C14">
        <w:rPr>
          <w:rFonts w:ascii="Times New Roman" w:hAnsi="Times New Roman" w:cs="Times New Roman"/>
          <w:sz w:val="24"/>
          <w:szCs w:val="24"/>
          <w:lang w:val="en-US"/>
        </w:rPr>
        <w:t>: Spatial working memory was evaluated by spontaneous alternation task using a symmetrical Y-maze made of black Plexiglas. The three equal-sized arms measured 30 cm long, 15 cm high and 8 cm wide. The Y-maze was located on a white wood platform in a dimly illuminated room. We followed the procedure previously described</w:t>
      </w:r>
      <w:r w:rsidR="00175715">
        <w:rPr>
          <w:rFonts w:ascii="Times New Roman" w:hAnsi="Times New Roman" w:cs="Times New Roman"/>
          <w:sz w:val="24"/>
          <w:szCs w:val="24"/>
          <w:lang w:val="en-US"/>
        </w:rPr>
        <w:t xml:space="preserve"> </w:t>
      </w:r>
      <w:r>
        <w:rPr>
          <w:rFonts w:ascii="Times New Roman" w:hAnsi="Times New Roman" w:cs="Times New Roman"/>
          <w:sz w:val="24"/>
          <w:szCs w:val="24"/>
          <w:lang w:val="en-US"/>
        </w:rPr>
        <w:fldChar w:fldCharType="begin">
          <w:fldData xml:space="preserve">PEVuZE5vdGU+PENpdGU+PEF1dGhvcj5PaG5vPC9BdXRob3I+PFllYXI+MjAwNDwvWWVhcj48UmVj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</w:fldData>
        </w:fldChar>
      </w:r>
      <w:r w:rsidR="00175715">
        <w:rPr>
          <w:rFonts w:ascii="Times New Roman" w:hAnsi="Times New Roman" w:cs="Times New Roman"/>
          <w:sz w:val="24"/>
          <w:szCs w:val="24"/>
          <w:lang w:val="en-US"/>
        </w:rPr>
        <w:instrText xml:space="preserve"> ADDIN EN.CITE </w:instrText>
      </w:r>
      <w:r w:rsidR="00175715">
        <w:rPr>
          <w:rFonts w:ascii="Times New Roman" w:hAnsi="Times New Roman" w:cs="Times New Roman"/>
          <w:sz w:val="24"/>
          <w:szCs w:val="24"/>
          <w:lang w:val="en-US"/>
        </w:rPr>
        <w:fldChar w:fldCharType="begin">
          <w:fldData xml:space="preserve">PEVuZE5vdGU+PENpdGU+PEF1dGhvcj5PaG5vPC9BdXRob3I+PFllYXI+MjAwNDwvWWVhcj48UmVj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</w:fldData>
        </w:fldChar>
      </w:r>
      <w:r w:rsidR="00175715">
        <w:rPr>
          <w:rFonts w:ascii="Times New Roman" w:hAnsi="Times New Roman" w:cs="Times New Roman"/>
          <w:sz w:val="24"/>
          <w:szCs w:val="24"/>
          <w:lang w:val="en-US"/>
        </w:rPr>
        <w:instrText xml:space="preserve"> ADDIN EN.CITE.DATA </w:instrText>
      </w:r>
      <w:r w:rsidR="00175715">
        <w:rPr>
          <w:rFonts w:ascii="Times New Roman" w:hAnsi="Times New Roman" w:cs="Times New Roman"/>
          <w:sz w:val="24"/>
          <w:szCs w:val="24"/>
          <w:lang w:val="en-US"/>
        </w:rPr>
      </w:r>
      <w:r w:rsidR="00175715">
        <w:rPr>
          <w:rFonts w:ascii="Times New Roman" w:hAnsi="Times New Roman" w:cs="Times New Roman"/>
          <w:sz w:val="24"/>
          <w:szCs w:val="24"/>
          <w:lang w:val="en-US"/>
        </w:rPr>
        <w:fldChar w:fldCharType="end"/>
      </w:r>
      <w:r>
        <w:rPr>
          <w:rFonts w:ascii="Times New Roman" w:hAnsi="Times New Roman" w:cs="Times New Roman"/>
          <w:sz w:val="24"/>
          <w:szCs w:val="24"/>
          <w:lang w:val="en-US"/>
        </w:rPr>
      </w:r>
      <w:r>
        <w:rPr>
          <w:rFonts w:ascii="Times New Roman" w:hAnsi="Times New Roman" w:cs="Times New Roman"/>
          <w:sz w:val="24"/>
          <w:szCs w:val="24"/>
          <w:lang w:val="en-US"/>
        </w:rPr>
        <w:fldChar w:fldCharType="separate"/>
      </w:r>
      <w:r w:rsidR="00175715">
        <w:rPr>
          <w:rFonts w:ascii="Times New Roman" w:hAnsi="Times New Roman" w:cs="Times New Roman"/>
          <w:noProof/>
          <w:sz w:val="24"/>
          <w:szCs w:val="24"/>
          <w:lang w:val="en-US"/>
        </w:rPr>
        <w:t>(30, 31)</w:t>
      </w:r>
      <w:r>
        <w:rPr>
          <w:rFonts w:ascii="Times New Roman" w:hAnsi="Times New Roman" w:cs="Times New Roman"/>
          <w:sz w:val="24"/>
          <w:szCs w:val="24"/>
          <w:lang w:val="en-US"/>
        </w:rPr>
        <w:fldChar w:fldCharType="end"/>
      </w:r>
      <w:r w:rsidRPr="00B70C14">
        <w:rPr>
          <w:rFonts w:ascii="Times New Roman" w:hAnsi="Times New Roman" w:cs="Times New Roman"/>
          <w:sz w:val="24"/>
          <w:szCs w:val="24"/>
          <w:lang w:val="en-US"/>
        </w:rPr>
        <w:t>. Mice were placed in the central area of the maze, a neutral zone, and were allowed to freely explore during 5 min. After each animal session, the maze and the platform were cleaned with alcohol. We recorded the sequence and the total number of arm entries. Arm entrance was only counted when the animal completely introduced its whole body into a specific arm. Collected data were analyzed in terms of percentage of correct alternations. This percentage was calculated as the number of overlapping triads containing entries into all three arms divided by the maximum possible alternations (the total number of arm entries minus 2) x 100. As the re-entries into the same arm were not considered for the analysis, the probability to choose correctly between the arm visited on the step before (non-alternation) and the one visited less recently (alternation) was 50%. The analysis performed was based on the percentage of spontaneous alternation.</w:t>
      </w:r>
    </w:p>
    <w:p w14:paraId="3F116636" w14:textId="77777777" w:rsidR="0059796C" w:rsidRPr="00B70C14" w:rsidRDefault="0059796C" w:rsidP="0059796C">
      <w:pPr>
        <w:snapToGrid w:val="0"/>
        <w:spacing w:after="120" w:line="480" w:lineRule="auto"/>
        <w:contextualSpacing/>
        <w:jc w:val="both"/>
        <w:rPr>
          <w:rFonts w:ascii="Times New Roman" w:hAnsi="Times New Roman" w:cs="Times New Roman"/>
          <w:i/>
          <w:iCs/>
          <w:sz w:val="24"/>
          <w:szCs w:val="24"/>
          <w:lang w:val="en-US"/>
        </w:rPr>
      </w:pPr>
    </w:p>
    <w:p w14:paraId="198B0394" w14:textId="4E39A852" w:rsidR="0059796C" w:rsidRPr="00B70C14" w:rsidRDefault="0059796C" w:rsidP="0059796C">
      <w:pPr>
        <w:snapToGrid w:val="0"/>
        <w:spacing w:after="120" w:line="480" w:lineRule="auto"/>
        <w:contextualSpacing/>
        <w:jc w:val="both"/>
        <w:rPr>
          <w:rFonts w:ascii="Times New Roman" w:hAnsi="Times New Roman" w:cs="Times New Roman"/>
          <w:sz w:val="24"/>
          <w:szCs w:val="24"/>
          <w:lang w:val="en-US"/>
        </w:rPr>
      </w:pPr>
      <w:r w:rsidRPr="00B70C14">
        <w:rPr>
          <w:rFonts w:ascii="Times New Roman" w:hAnsi="Times New Roman" w:cs="Times New Roman"/>
          <w:i/>
          <w:iCs/>
          <w:sz w:val="24"/>
          <w:szCs w:val="24"/>
          <w:lang w:val="en-US"/>
        </w:rPr>
        <w:t>Morris water maze (MWM)</w:t>
      </w:r>
      <w:r w:rsidRPr="00B70C14">
        <w:rPr>
          <w:rFonts w:ascii="Times New Roman" w:hAnsi="Times New Roman" w:cs="Times New Roman"/>
          <w:sz w:val="24"/>
          <w:szCs w:val="24"/>
          <w:lang w:val="en-US"/>
        </w:rPr>
        <w:t xml:space="preserve">: Spatial </w:t>
      </w:r>
      <w:r>
        <w:rPr>
          <w:rFonts w:ascii="Times New Roman" w:hAnsi="Times New Roman" w:cs="Times New Roman"/>
          <w:sz w:val="24"/>
          <w:szCs w:val="24"/>
          <w:lang w:val="en-US"/>
        </w:rPr>
        <w:t>l</w:t>
      </w:r>
      <w:r w:rsidRPr="00B70C14">
        <w:rPr>
          <w:rFonts w:ascii="Times New Roman" w:hAnsi="Times New Roman" w:cs="Times New Roman"/>
          <w:sz w:val="24"/>
          <w:szCs w:val="24"/>
          <w:lang w:val="en-US"/>
        </w:rPr>
        <w:t xml:space="preserve">earning and </w:t>
      </w:r>
      <w:r>
        <w:rPr>
          <w:rFonts w:ascii="Times New Roman" w:hAnsi="Times New Roman" w:cs="Times New Roman"/>
          <w:sz w:val="24"/>
          <w:szCs w:val="24"/>
          <w:lang w:val="en-US"/>
        </w:rPr>
        <w:t>m</w:t>
      </w:r>
      <w:r w:rsidRPr="00B70C14">
        <w:rPr>
          <w:rFonts w:ascii="Times New Roman" w:hAnsi="Times New Roman" w:cs="Times New Roman"/>
          <w:sz w:val="24"/>
          <w:szCs w:val="24"/>
          <w:lang w:val="en-US"/>
        </w:rPr>
        <w:t>emory w</w:t>
      </w:r>
      <w:r>
        <w:rPr>
          <w:rFonts w:ascii="Times New Roman" w:hAnsi="Times New Roman" w:cs="Times New Roman"/>
          <w:sz w:val="24"/>
          <w:szCs w:val="24"/>
          <w:lang w:val="en-US"/>
        </w:rPr>
        <w:t>ere</w:t>
      </w:r>
      <w:r w:rsidRPr="00B70C14">
        <w:rPr>
          <w:rFonts w:ascii="Times New Roman" w:hAnsi="Times New Roman" w:cs="Times New Roman"/>
          <w:sz w:val="24"/>
          <w:szCs w:val="24"/>
          <w:lang w:val="en-US"/>
        </w:rPr>
        <w:t xml:space="preserve"> measured by the MWM</w:t>
      </w:r>
      <w:r>
        <w:rPr>
          <w:rFonts w:ascii="Times New Roman" w:hAnsi="Times New Roman" w:cs="Times New Roman"/>
          <w:sz w:val="24"/>
          <w:szCs w:val="24"/>
          <w:lang w:val="en-US"/>
        </w:rPr>
        <w:t xml:space="preserve"> test that</w:t>
      </w:r>
      <w:r w:rsidRPr="00B70C14">
        <w:rPr>
          <w:rFonts w:ascii="Times New Roman" w:hAnsi="Times New Roman" w:cs="Times New Roman"/>
          <w:sz w:val="24"/>
          <w:szCs w:val="24"/>
          <w:lang w:val="en-US"/>
        </w:rPr>
        <w:t xml:space="preserve"> consisted </w:t>
      </w:r>
      <w:r>
        <w:rPr>
          <w:rFonts w:ascii="Times New Roman" w:hAnsi="Times New Roman" w:cs="Times New Roman"/>
          <w:sz w:val="24"/>
          <w:szCs w:val="24"/>
          <w:lang w:val="en-US"/>
        </w:rPr>
        <w:t xml:space="preserve">of </w:t>
      </w:r>
      <w:r w:rsidRPr="00B70C14">
        <w:rPr>
          <w:rFonts w:ascii="Times New Roman" w:hAnsi="Times New Roman" w:cs="Times New Roman"/>
          <w:sz w:val="24"/>
          <w:szCs w:val="24"/>
          <w:lang w:val="en-US"/>
        </w:rPr>
        <w:t xml:space="preserve">a circular pool (78 cm diameter, walls 40 cm high) with water made opaque with white non-toxic water-based tempera paint in which mice were trained to escape from </w:t>
      </w:r>
      <w:r>
        <w:rPr>
          <w:rFonts w:ascii="Times New Roman" w:hAnsi="Times New Roman" w:cs="Times New Roman"/>
          <w:sz w:val="24"/>
          <w:szCs w:val="24"/>
          <w:lang w:val="en-US"/>
        </w:rPr>
        <w:t xml:space="preserve">the </w:t>
      </w:r>
      <w:r w:rsidRPr="00B70C14">
        <w:rPr>
          <w:rFonts w:ascii="Times New Roman" w:hAnsi="Times New Roman" w:cs="Times New Roman"/>
          <w:sz w:val="24"/>
          <w:szCs w:val="24"/>
          <w:lang w:val="en-US"/>
        </w:rPr>
        <w:t>water by swimming to an escape platform as previously described</w:t>
      </w:r>
      <w:r w:rsidR="00D03FB0">
        <w:rPr>
          <w:rFonts w:ascii="Times New Roman" w:hAnsi="Times New Roman" w:cs="Times New Roman"/>
          <w:sz w:val="24"/>
          <w:szCs w:val="24"/>
          <w:lang w:val="en-US"/>
        </w:rPr>
        <w:t xml:space="preserve"> </w:t>
      </w:r>
      <w:r>
        <w:rPr>
          <w:rFonts w:ascii="Times New Roman" w:hAnsi="Times New Roman" w:cs="Times New Roman"/>
          <w:sz w:val="24"/>
          <w:szCs w:val="24"/>
          <w:lang w:val="en-US"/>
        </w:rPr>
        <w:fldChar w:fldCharType="begin"/>
      </w:r>
      <w:r w:rsidR="00175715">
        <w:rPr>
          <w:rFonts w:ascii="Times New Roman" w:hAnsi="Times New Roman" w:cs="Times New Roman"/>
          <w:sz w:val="24"/>
          <w:szCs w:val="24"/>
          <w:lang w:val="en-US"/>
        </w:rPr>
        <w:instrText xml:space="preserve"> ADDIN EN.CITE &lt;EndNote&gt;&lt;Cite&gt;&lt;Author&gt;Patil&lt;/Author&gt;&lt;Year&gt;2008&lt;/Year&gt;&lt;RecNum&gt;15&lt;/RecNum&gt;&lt;DisplayText&gt;(32)&lt;/DisplayText&gt;&lt;record&gt;&lt;rec-number&gt;15&lt;/rec-number&gt;&lt;foreign-keys&gt;&lt;key app="EN" db-id="vpsafrseows5a3e2e9qp22x60paz02asexva" timestamp="1659035716"&gt;15&lt;/key&gt;&lt;/foreign-keys&gt;&lt;ref-type name="Journal Article"&gt;17&lt;/ref-type&gt;&lt;contributors&gt;&lt;authors&gt;&lt;author&gt;Patil, S. S.&lt;/author&gt;&lt;author&gt;Sunyer, B.&lt;/author&gt;&lt;author&gt;Hoger, H.&lt;/author&gt;&lt;author&gt;Lubec, G.&lt;/author&gt;&lt;/authors&gt;&lt;/contributors&gt;&lt;auth-address&gt;Department of Pediatrics, Division of Pediatric Neuroscience, Medical University of Vienna, Wahringer Gurtel 18-20, A-1090 Vienna, Austria.&lt;/auth-address&gt;&lt;titles&gt;&lt;title&gt;Apodemus sylvaticus (LOXT) is a suitable mouse strain for testing spatial memory retention in the Morris water maze&lt;/title&gt;&lt;secondary-title&gt;Neurobiol Learn Mem&lt;/secondary-title&gt;&lt;/titles&gt;&lt;periodical&gt;&lt;full-title&gt;Neurobiol Learn Mem&lt;/full-title&gt;&lt;/periodical&gt;&lt;pages&gt;552-9&lt;/pages&gt;&lt;volume&gt;89&lt;/volume&gt;&lt;number&gt;4&lt;/number&gt;&lt;edition&gt;2008/02/05&lt;/edition&gt;&lt;keywords&gt;&lt;keyword&gt;Animals&lt;/keyword&gt;&lt;keyword&gt;Male&lt;/keyword&gt;&lt;keyword&gt;Maze Learning/*physiology&lt;/keyword&gt;&lt;keyword&gt;Memory/*physiology&lt;/keyword&gt;&lt;keyword&gt;Mice&lt;/keyword&gt;&lt;keyword&gt;Mice, Inbred C57BL&lt;/keyword&gt;&lt;keyword&gt;*Models, Animal&lt;/keyword&gt;&lt;keyword&gt;*Murinae&lt;/keyword&gt;&lt;keyword&gt;Reaction Time/physiology&lt;/keyword&gt;&lt;keyword&gt;Space Perception/*physiology&lt;/keyword&gt;&lt;keyword&gt;Species Specificity&lt;/keyword&gt;&lt;keyword&gt;Water&lt;/keyword&gt;&lt;/keywords&gt;&lt;dates&gt;&lt;year&gt;2008&lt;/year&gt;&lt;pub-dates&gt;&lt;date&gt;May&lt;/date&gt;&lt;/pub-dates&gt;&lt;/dates&gt;&lt;isbn&gt;1095-9564 (Electronic)&amp;#xD;1074-7427 (Linking)&lt;/isbn&gt;&lt;accession-num&gt;18242105&lt;/accession-num&gt;&lt;urls&gt;&lt;related-urls&gt;&lt;url&gt;https://www.ncbi.nlm.nih.gov/pubmed/18242105&lt;/url&gt;&lt;/related-urls&gt;&lt;/urls&gt;&lt;electronic-resource-num&gt;10.1016/j.nlm.2007.12.003&lt;/electronic-resource-num&gt;&lt;/record&gt;&lt;/Cite&gt;&lt;/EndNote&gt;</w:instrText>
      </w:r>
      <w:r>
        <w:rPr>
          <w:rFonts w:ascii="Times New Roman" w:hAnsi="Times New Roman" w:cs="Times New Roman"/>
          <w:sz w:val="24"/>
          <w:szCs w:val="24"/>
          <w:lang w:val="en-US"/>
        </w:rPr>
        <w:fldChar w:fldCharType="separate"/>
      </w:r>
      <w:r w:rsidR="00175715">
        <w:rPr>
          <w:rFonts w:ascii="Times New Roman" w:hAnsi="Times New Roman" w:cs="Times New Roman"/>
          <w:noProof/>
          <w:sz w:val="24"/>
          <w:szCs w:val="24"/>
          <w:lang w:val="en-US"/>
        </w:rPr>
        <w:t>(32)</w:t>
      </w:r>
      <w:r>
        <w:rPr>
          <w:rFonts w:ascii="Times New Roman" w:hAnsi="Times New Roman" w:cs="Times New Roman"/>
          <w:sz w:val="24"/>
          <w:szCs w:val="24"/>
          <w:lang w:val="en-US"/>
        </w:rPr>
        <w:fldChar w:fldCharType="end"/>
      </w:r>
      <w:r w:rsidRPr="00B70C14">
        <w:rPr>
          <w:rFonts w:ascii="Times New Roman" w:hAnsi="Times New Roman" w:cs="Times New Roman"/>
          <w:sz w:val="24"/>
          <w:szCs w:val="24"/>
          <w:lang w:val="en-US"/>
        </w:rPr>
        <w:t>. Water temperature was maintained at 25 ± 0.5°C.</w:t>
      </w:r>
    </w:p>
    <w:p w14:paraId="05151611" w14:textId="77777777" w:rsidR="0059796C" w:rsidRPr="00B70C14" w:rsidRDefault="0059796C" w:rsidP="0059796C">
      <w:pPr>
        <w:snapToGrid w:val="0"/>
        <w:spacing w:after="120" w:line="480" w:lineRule="auto"/>
        <w:contextualSpacing/>
        <w:jc w:val="both"/>
        <w:rPr>
          <w:rFonts w:ascii="Times New Roman" w:hAnsi="Times New Roman" w:cs="Times New Roman"/>
          <w:sz w:val="24"/>
          <w:szCs w:val="24"/>
          <w:lang w:val="en-US"/>
        </w:rPr>
      </w:pPr>
      <w:r w:rsidRPr="00B70C14">
        <w:rPr>
          <w:rFonts w:ascii="Times New Roman" w:hAnsi="Times New Roman" w:cs="Times New Roman"/>
          <w:sz w:val="24"/>
          <w:szCs w:val="24"/>
          <w:lang w:val="en-US"/>
        </w:rPr>
        <w:t xml:space="preserve">The pool was divided into four quadrants (cardinal points: NE, NW, </w:t>
      </w:r>
      <w:proofErr w:type="gramStart"/>
      <w:r w:rsidRPr="00B70C14">
        <w:rPr>
          <w:rFonts w:ascii="Times New Roman" w:hAnsi="Times New Roman" w:cs="Times New Roman"/>
          <w:sz w:val="24"/>
          <w:szCs w:val="24"/>
          <w:lang w:val="en-US"/>
        </w:rPr>
        <w:t>SW</w:t>
      </w:r>
      <w:proofErr w:type="gramEnd"/>
      <w:r w:rsidRPr="00B70C14">
        <w:rPr>
          <w:rFonts w:ascii="Times New Roman" w:hAnsi="Times New Roman" w:cs="Times New Roman"/>
          <w:sz w:val="24"/>
          <w:szCs w:val="24"/>
          <w:lang w:val="en-US"/>
        </w:rPr>
        <w:t xml:space="preserve"> and SE) using the video tracking software ANY-maze (Version 4.8; </w:t>
      </w:r>
      <w:proofErr w:type="spellStart"/>
      <w:r w:rsidRPr="00B70C14">
        <w:rPr>
          <w:rFonts w:ascii="Times New Roman" w:hAnsi="Times New Roman" w:cs="Times New Roman"/>
          <w:sz w:val="24"/>
          <w:szCs w:val="24"/>
          <w:lang w:val="en-US"/>
        </w:rPr>
        <w:t>Stoelting</w:t>
      </w:r>
      <w:proofErr w:type="spellEnd"/>
      <w:r w:rsidRPr="00B70C14">
        <w:rPr>
          <w:rFonts w:ascii="Times New Roman" w:hAnsi="Times New Roman" w:cs="Times New Roman"/>
          <w:sz w:val="24"/>
          <w:szCs w:val="24"/>
          <w:lang w:val="en-US"/>
        </w:rPr>
        <w:t xml:space="preserve"> Co., Wood Dale, Il). </w:t>
      </w:r>
      <w:r w:rsidRPr="00B70C14">
        <w:rPr>
          <w:rFonts w:ascii="Times New Roman" w:hAnsi="Times New Roman" w:cs="Times New Roman"/>
          <w:sz w:val="24"/>
          <w:szCs w:val="24"/>
          <w:lang w:val="en-US"/>
        </w:rPr>
        <w:lastRenderedPageBreak/>
        <w:t xml:space="preserve">The platform was placed in the center of one quadrant of the pool, 15 cm from the pool’s edge and submerged 1 cm beneath the water surface. </w:t>
      </w:r>
    </w:p>
    <w:p w14:paraId="14FC40BA" w14:textId="0BBEA792" w:rsidR="0059796C" w:rsidRDefault="0059796C" w:rsidP="0059796C">
      <w:pPr>
        <w:snapToGrid w:val="0"/>
        <w:spacing w:after="120" w:line="480" w:lineRule="auto"/>
        <w:contextualSpacing/>
        <w:jc w:val="both"/>
        <w:rPr>
          <w:rFonts w:ascii="Times New Roman" w:hAnsi="Times New Roman" w:cs="Times New Roman"/>
          <w:sz w:val="24"/>
          <w:szCs w:val="24"/>
          <w:lang w:val="en-US"/>
        </w:rPr>
      </w:pPr>
      <w:r w:rsidRPr="00B70C14">
        <w:rPr>
          <w:rFonts w:ascii="Times New Roman" w:hAnsi="Times New Roman" w:cs="Times New Roman"/>
          <w:sz w:val="24"/>
          <w:szCs w:val="24"/>
          <w:lang w:val="en-US"/>
        </w:rPr>
        <w:t>The spatial acquisition phase consisted of 12 training trials: 4 training trials per day and 3 training days with an inter-trial interval of 1</w:t>
      </w:r>
      <w:r>
        <w:rPr>
          <w:rFonts w:ascii="Times New Roman" w:hAnsi="Times New Roman" w:cs="Times New Roman"/>
          <w:sz w:val="24"/>
          <w:szCs w:val="24"/>
          <w:lang w:val="en-US"/>
        </w:rPr>
        <w:t xml:space="preserve"> </w:t>
      </w:r>
      <w:r w:rsidRPr="00B70C14">
        <w:rPr>
          <w:rFonts w:ascii="Times New Roman" w:hAnsi="Times New Roman" w:cs="Times New Roman"/>
          <w:sz w:val="24"/>
          <w:szCs w:val="24"/>
          <w:lang w:val="en-US"/>
        </w:rPr>
        <w:t>h</w:t>
      </w:r>
      <w:ins w:id="1" w:author="Abid Oueslati [2]" w:date="2023-11-08T13:17:00Z">
        <w:r w:rsidR="00466660">
          <w:rPr>
            <w:rFonts w:ascii="Times New Roman" w:hAnsi="Times New Roman" w:cs="Times New Roman"/>
            <w:sz w:val="24"/>
            <w:szCs w:val="24"/>
            <w:lang w:val="en-US"/>
          </w:rPr>
          <w:t>r</w:t>
        </w:r>
      </w:ins>
      <w:r w:rsidRPr="00B70C14">
        <w:rPr>
          <w:rFonts w:ascii="Times New Roman" w:hAnsi="Times New Roman" w:cs="Times New Roman"/>
          <w:sz w:val="24"/>
          <w:szCs w:val="24"/>
          <w:lang w:val="en-US"/>
        </w:rPr>
        <w:t>. Mice were released randomly with their heads facing the pool wall from the four cardinal points and allowed to swim and search for the platform for 60</w:t>
      </w:r>
      <w:r>
        <w:rPr>
          <w:rFonts w:ascii="Times New Roman" w:hAnsi="Times New Roman" w:cs="Times New Roman"/>
          <w:sz w:val="24"/>
          <w:szCs w:val="24"/>
          <w:lang w:val="en-US"/>
        </w:rPr>
        <w:t xml:space="preserve"> </w:t>
      </w:r>
      <w:r w:rsidRPr="00B70C14">
        <w:rPr>
          <w:rFonts w:ascii="Times New Roman" w:hAnsi="Times New Roman" w:cs="Times New Roman"/>
          <w:sz w:val="24"/>
          <w:szCs w:val="24"/>
          <w:lang w:val="en-US"/>
        </w:rPr>
        <w:t>s. If mice did not locate the platform after 60</w:t>
      </w:r>
      <w:r>
        <w:rPr>
          <w:rFonts w:ascii="Times New Roman" w:hAnsi="Times New Roman" w:cs="Times New Roman"/>
          <w:sz w:val="24"/>
          <w:szCs w:val="24"/>
          <w:lang w:val="en-US"/>
        </w:rPr>
        <w:t xml:space="preserve"> </w:t>
      </w:r>
      <w:r w:rsidRPr="00B70C14">
        <w:rPr>
          <w:rFonts w:ascii="Times New Roman" w:hAnsi="Times New Roman" w:cs="Times New Roman"/>
          <w:sz w:val="24"/>
          <w:szCs w:val="24"/>
          <w:lang w:val="en-US"/>
        </w:rPr>
        <w:t>s, animals were manually placed on the platform and allowed to remain on it for 15</w:t>
      </w:r>
      <w:r>
        <w:rPr>
          <w:rFonts w:ascii="Times New Roman" w:hAnsi="Times New Roman" w:cs="Times New Roman"/>
          <w:sz w:val="24"/>
          <w:szCs w:val="24"/>
          <w:lang w:val="en-US"/>
        </w:rPr>
        <w:t xml:space="preserve"> </w:t>
      </w:r>
      <w:r w:rsidRPr="00B70C14">
        <w:rPr>
          <w:rFonts w:ascii="Times New Roman" w:hAnsi="Times New Roman" w:cs="Times New Roman"/>
          <w:sz w:val="24"/>
          <w:szCs w:val="24"/>
          <w:lang w:val="en-US"/>
        </w:rPr>
        <w:t xml:space="preserve">s. The platform </w:t>
      </w:r>
      <w:r>
        <w:rPr>
          <w:rFonts w:ascii="Times New Roman" w:hAnsi="Times New Roman" w:cs="Times New Roman"/>
          <w:sz w:val="24"/>
          <w:szCs w:val="24"/>
          <w:lang w:val="en-US"/>
        </w:rPr>
        <w:t xml:space="preserve">and the </w:t>
      </w:r>
      <w:r w:rsidRPr="00B70C14">
        <w:rPr>
          <w:rFonts w:ascii="Times New Roman" w:hAnsi="Times New Roman" w:cs="Times New Roman"/>
          <w:sz w:val="24"/>
          <w:szCs w:val="24"/>
          <w:lang w:val="en-US"/>
        </w:rPr>
        <w:t>visual cue</w:t>
      </w:r>
      <w:r>
        <w:rPr>
          <w:rFonts w:ascii="Times New Roman" w:hAnsi="Times New Roman" w:cs="Times New Roman"/>
          <w:sz w:val="24"/>
          <w:szCs w:val="24"/>
          <w:lang w:val="en-US"/>
        </w:rPr>
        <w:t>s</w:t>
      </w:r>
      <w:r w:rsidRPr="00B70C14">
        <w:rPr>
          <w:rFonts w:ascii="Times New Roman" w:hAnsi="Times New Roman" w:cs="Times New Roman"/>
          <w:sz w:val="24"/>
          <w:szCs w:val="24"/>
          <w:lang w:val="en-US"/>
        </w:rPr>
        <w:t xml:space="preserve"> remained in the same position throughout the </w:t>
      </w:r>
      <w:r>
        <w:rPr>
          <w:rFonts w:ascii="Times New Roman" w:hAnsi="Times New Roman" w:cs="Times New Roman"/>
          <w:sz w:val="24"/>
          <w:szCs w:val="24"/>
          <w:lang w:val="en-US"/>
        </w:rPr>
        <w:t>training</w:t>
      </w:r>
      <w:r w:rsidRPr="00B70C14">
        <w:rPr>
          <w:rFonts w:ascii="Times New Roman" w:hAnsi="Times New Roman" w:cs="Times New Roman"/>
          <w:sz w:val="24"/>
          <w:szCs w:val="24"/>
          <w:lang w:val="en-US"/>
        </w:rPr>
        <w:t xml:space="preserve"> trials</w:t>
      </w:r>
      <w:r>
        <w:rPr>
          <w:rFonts w:ascii="Times New Roman" w:hAnsi="Times New Roman" w:cs="Times New Roman"/>
          <w:sz w:val="24"/>
          <w:szCs w:val="24"/>
          <w:lang w:val="en-US"/>
        </w:rPr>
        <w:t xml:space="preserve">. </w:t>
      </w:r>
      <w:r w:rsidRPr="00B70C14">
        <w:rPr>
          <w:rFonts w:ascii="Times New Roman" w:hAnsi="Times New Roman" w:cs="Times New Roman"/>
          <w:sz w:val="24"/>
          <w:szCs w:val="24"/>
          <w:lang w:val="en-US"/>
        </w:rPr>
        <w:t xml:space="preserve">The latency and distance to reach the hidden platform </w:t>
      </w:r>
      <w:r>
        <w:rPr>
          <w:rFonts w:ascii="Times New Roman" w:hAnsi="Times New Roman" w:cs="Times New Roman"/>
          <w:sz w:val="24"/>
          <w:szCs w:val="24"/>
          <w:lang w:val="en-US"/>
        </w:rPr>
        <w:t>were</w:t>
      </w:r>
      <w:r w:rsidRPr="00B70C14">
        <w:rPr>
          <w:rFonts w:ascii="Times New Roman" w:hAnsi="Times New Roman" w:cs="Times New Roman"/>
          <w:sz w:val="24"/>
          <w:szCs w:val="24"/>
          <w:lang w:val="en-US"/>
        </w:rPr>
        <w:t xml:space="preserve"> recorded.</w:t>
      </w:r>
      <w:r>
        <w:rPr>
          <w:rFonts w:ascii="Times New Roman" w:hAnsi="Times New Roman" w:cs="Times New Roman"/>
          <w:sz w:val="24"/>
          <w:szCs w:val="24"/>
          <w:lang w:val="en-US"/>
        </w:rPr>
        <w:t xml:space="preserve"> For the analysis, the mean per training day was obtained for each parameter.</w:t>
      </w:r>
    </w:p>
    <w:p w14:paraId="2C4BDC0A" w14:textId="77777777" w:rsidR="0059796C" w:rsidRPr="00B70C14" w:rsidRDefault="0059796C" w:rsidP="0059796C">
      <w:pPr>
        <w:snapToGrid w:val="0"/>
        <w:spacing w:after="120" w:line="480" w:lineRule="auto"/>
        <w:contextualSpacing/>
        <w:jc w:val="both"/>
        <w:rPr>
          <w:rFonts w:ascii="Times New Roman" w:hAnsi="Times New Roman" w:cs="Times New Roman"/>
          <w:sz w:val="24"/>
          <w:szCs w:val="24"/>
          <w:lang w:val="en-US"/>
        </w:rPr>
      </w:pPr>
      <w:r w:rsidRPr="00B70C14">
        <w:rPr>
          <w:rFonts w:ascii="Times New Roman" w:hAnsi="Times New Roman" w:cs="Times New Roman"/>
          <w:sz w:val="24"/>
          <w:szCs w:val="24"/>
          <w:lang w:val="en-US"/>
        </w:rPr>
        <w:t xml:space="preserve">One day after the </w:t>
      </w:r>
      <w:r>
        <w:rPr>
          <w:rFonts w:ascii="Times New Roman" w:hAnsi="Times New Roman" w:cs="Times New Roman"/>
          <w:sz w:val="24"/>
          <w:szCs w:val="24"/>
          <w:lang w:val="en-US"/>
        </w:rPr>
        <w:t>training</w:t>
      </w:r>
      <w:r w:rsidRPr="00B70C14">
        <w:rPr>
          <w:rFonts w:ascii="Times New Roman" w:hAnsi="Times New Roman" w:cs="Times New Roman"/>
          <w:sz w:val="24"/>
          <w:szCs w:val="24"/>
          <w:lang w:val="en-US"/>
        </w:rPr>
        <w:t xml:space="preserve"> phase, subjects received a probe trial, in which the platform was removed</w:t>
      </w:r>
      <w:r>
        <w:rPr>
          <w:rFonts w:ascii="Times New Roman" w:hAnsi="Times New Roman" w:cs="Times New Roman"/>
          <w:sz w:val="24"/>
          <w:szCs w:val="24"/>
          <w:lang w:val="en-US"/>
        </w:rPr>
        <w:t xml:space="preserve"> while the visual clues around the pool remained</w:t>
      </w:r>
      <w:r w:rsidRPr="00B70C14">
        <w:rPr>
          <w:rFonts w:ascii="Times New Roman" w:hAnsi="Times New Roman" w:cs="Times New Roman"/>
          <w:sz w:val="24"/>
          <w:szCs w:val="24"/>
          <w:lang w:val="en-US"/>
        </w:rPr>
        <w:t xml:space="preserve">. Mice were released from the </w:t>
      </w:r>
      <w:r>
        <w:rPr>
          <w:rFonts w:ascii="Times New Roman" w:hAnsi="Times New Roman" w:cs="Times New Roman"/>
          <w:sz w:val="24"/>
          <w:szCs w:val="24"/>
          <w:lang w:val="en-US"/>
        </w:rPr>
        <w:t xml:space="preserve">cardinal point opposite to the target quadrant (quadrant in which the hidden platform was located during the training trials) </w:t>
      </w:r>
      <w:r w:rsidRPr="00B70C14">
        <w:rPr>
          <w:rFonts w:ascii="Times New Roman" w:hAnsi="Times New Roman" w:cs="Times New Roman"/>
          <w:sz w:val="24"/>
          <w:szCs w:val="24"/>
          <w:lang w:val="en-US"/>
        </w:rPr>
        <w:t>and were allowed to swim freely for 60</w:t>
      </w:r>
      <w:r>
        <w:rPr>
          <w:rFonts w:ascii="Times New Roman" w:hAnsi="Times New Roman" w:cs="Times New Roman"/>
          <w:sz w:val="24"/>
          <w:szCs w:val="24"/>
          <w:lang w:val="en-US"/>
        </w:rPr>
        <w:t xml:space="preserve"> </w:t>
      </w:r>
      <w:r w:rsidRPr="00B70C14">
        <w:rPr>
          <w:rFonts w:ascii="Times New Roman" w:hAnsi="Times New Roman" w:cs="Times New Roman"/>
          <w:sz w:val="24"/>
          <w:szCs w:val="24"/>
          <w:lang w:val="en-US"/>
        </w:rPr>
        <w:t xml:space="preserve">s. </w:t>
      </w:r>
      <w:r>
        <w:rPr>
          <w:rFonts w:ascii="Times New Roman" w:hAnsi="Times New Roman" w:cs="Times New Roman"/>
          <w:sz w:val="24"/>
          <w:szCs w:val="24"/>
          <w:lang w:val="en-US"/>
        </w:rPr>
        <w:t>The time and distance traveled in each quadrant was recorded for the analysis.</w:t>
      </w:r>
    </w:p>
    <w:p w14:paraId="75453582" w14:textId="77777777" w:rsidR="0059796C" w:rsidRPr="00B70C14" w:rsidRDefault="0059796C" w:rsidP="0059796C">
      <w:pPr>
        <w:snapToGrid w:val="0"/>
        <w:spacing w:after="120" w:line="480" w:lineRule="auto"/>
        <w:contextualSpacing/>
        <w:jc w:val="both"/>
        <w:rPr>
          <w:rFonts w:ascii="Times New Roman" w:hAnsi="Times New Roman" w:cs="Times New Roman"/>
          <w:b/>
          <w:i/>
          <w:color w:val="000000" w:themeColor="text1"/>
          <w:sz w:val="24"/>
          <w:szCs w:val="24"/>
          <w:lang w:val="en-US"/>
        </w:rPr>
      </w:pPr>
    </w:p>
    <w:p w14:paraId="7B22C02C" w14:textId="5408C090" w:rsidR="0059796C" w:rsidRPr="006D09D0" w:rsidRDefault="0059796C" w:rsidP="0059796C">
      <w:pPr>
        <w:snapToGrid w:val="0"/>
        <w:spacing w:after="120" w:line="480" w:lineRule="auto"/>
        <w:contextualSpacing/>
        <w:jc w:val="both"/>
        <w:rPr>
          <w:rFonts w:ascii="Times New Roman" w:hAnsi="Times New Roman" w:cs="Times New Roman"/>
          <w:b/>
          <w:iCs/>
          <w:color w:val="000000" w:themeColor="text1"/>
          <w:sz w:val="24"/>
          <w:szCs w:val="24"/>
          <w:lang w:val="en-US"/>
        </w:rPr>
      </w:pPr>
      <w:r w:rsidRPr="006D09D0">
        <w:rPr>
          <w:rFonts w:ascii="Times New Roman" w:hAnsi="Times New Roman" w:cs="Times New Roman"/>
          <w:b/>
          <w:iCs/>
          <w:color w:val="000000" w:themeColor="text1"/>
          <w:sz w:val="24"/>
          <w:szCs w:val="24"/>
          <w:lang w:val="en-US"/>
        </w:rPr>
        <w:t xml:space="preserve">Tissue processing and </w:t>
      </w:r>
      <w:proofErr w:type="spellStart"/>
      <w:r w:rsidR="00EA5D6B" w:rsidRPr="006D09D0">
        <w:rPr>
          <w:rFonts w:ascii="Times New Roman" w:hAnsi="Times New Roman" w:cs="Times New Roman"/>
          <w:b/>
          <w:iCs/>
          <w:color w:val="000000" w:themeColor="text1"/>
          <w:sz w:val="24"/>
          <w:szCs w:val="24"/>
          <w:lang w:val="en-US"/>
        </w:rPr>
        <w:t>immunohisto</w:t>
      </w:r>
      <w:r w:rsidR="00EA5D6B">
        <w:rPr>
          <w:rFonts w:ascii="Times New Roman" w:hAnsi="Times New Roman" w:cs="Times New Roman"/>
          <w:b/>
          <w:iCs/>
          <w:color w:val="000000" w:themeColor="text1"/>
          <w:sz w:val="24"/>
          <w:szCs w:val="24"/>
          <w:lang w:val="en-US"/>
        </w:rPr>
        <w:t>logical</w:t>
      </w:r>
      <w:proofErr w:type="spellEnd"/>
      <w:r w:rsidR="00EA5D6B">
        <w:rPr>
          <w:rFonts w:ascii="Times New Roman" w:hAnsi="Times New Roman" w:cs="Times New Roman"/>
          <w:b/>
          <w:iCs/>
          <w:color w:val="000000" w:themeColor="text1"/>
          <w:sz w:val="24"/>
          <w:szCs w:val="24"/>
          <w:lang w:val="en-US"/>
        </w:rPr>
        <w:t xml:space="preserve"> analysis</w:t>
      </w:r>
    </w:p>
    <w:p w14:paraId="7F33533D" w14:textId="77777777" w:rsidR="0059796C" w:rsidRDefault="0059796C" w:rsidP="0059796C">
      <w:pPr>
        <w:snapToGrid w:val="0"/>
        <w:spacing w:after="120" w:line="480" w:lineRule="auto"/>
        <w:contextualSpacing/>
        <w:jc w:val="both"/>
        <w:rPr>
          <w:rFonts w:ascii="Times New Roman" w:hAnsi="Times New Roman" w:cs="Times New Roman"/>
          <w:color w:val="000000" w:themeColor="text1"/>
          <w:sz w:val="24"/>
          <w:szCs w:val="24"/>
          <w:lang w:val="en-US"/>
        </w:rPr>
      </w:pPr>
      <w:r w:rsidRPr="00B70C14">
        <w:rPr>
          <w:rFonts w:ascii="Times New Roman" w:hAnsi="Times New Roman" w:cs="Times New Roman"/>
          <w:color w:val="000000" w:themeColor="text1"/>
          <w:sz w:val="24"/>
          <w:szCs w:val="24"/>
          <w:lang w:val="en-US"/>
        </w:rPr>
        <w:t>For tissue processing, animals were sacrificed with ketamine/xylazine overdose (90 mg/ml/10</w:t>
      </w:r>
      <w:r>
        <w:rPr>
          <w:rFonts w:ascii="Times New Roman" w:hAnsi="Times New Roman" w:cs="Times New Roman"/>
          <w:color w:val="000000" w:themeColor="text1"/>
          <w:sz w:val="24"/>
          <w:szCs w:val="24"/>
          <w:lang w:val="en-US"/>
        </w:rPr>
        <w:t xml:space="preserve"> </w:t>
      </w:r>
      <w:r w:rsidRPr="00B70C14">
        <w:rPr>
          <w:rFonts w:ascii="Times New Roman" w:hAnsi="Times New Roman" w:cs="Times New Roman"/>
          <w:color w:val="000000" w:themeColor="text1"/>
          <w:sz w:val="24"/>
          <w:szCs w:val="24"/>
          <w:lang w:val="en-US"/>
        </w:rPr>
        <w:t xml:space="preserve">mg/ml, injected 0.1 ml/30 g mice). Brains were </w:t>
      </w:r>
      <w:r>
        <w:rPr>
          <w:rFonts w:ascii="Times New Roman" w:hAnsi="Times New Roman" w:cs="Times New Roman"/>
          <w:color w:val="000000" w:themeColor="text1"/>
          <w:sz w:val="24"/>
          <w:szCs w:val="24"/>
          <w:lang w:val="en-US"/>
        </w:rPr>
        <w:t>collected</w:t>
      </w:r>
      <w:r w:rsidRPr="00B70C14">
        <w:rPr>
          <w:rFonts w:ascii="Times New Roman" w:hAnsi="Times New Roman" w:cs="Times New Roman"/>
          <w:color w:val="000000" w:themeColor="text1"/>
          <w:sz w:val="24"/>
          <w:szCs w:val="24"/>
          <w:lang w:val="en-US"/>
        </w:rPr>
        <w:t xml:space="preserve"> after </w:t>
      </w:r>
      <w:proofErr w:type="spellStart"/>
      <w:r w:rsidRPr="00B70C14">
        <w:rPr>
          <w:rFonts w:ascii="Times New Roman" w:hAnsi="Times New Roman" w:cs="Times New Roman"/>
          <w:color w:val="000000" w:themeColor="text1"/>
          <w:sz w:val="24"/>
          <w:szCs w:val="24"/>
          <w:lang w:val="en-US"/>
        </w:rPr>
        <w:t>transcardial</w:t>
      </w:r>
      <w:proofErr w:type="spellEnd"/>
      <w:r w:rsidRPr="00B70C14">
        <w:rPr>
          <w:rFonts w:ascii="Times New Roman" w:hAnsi="Times New Roman" w:cs="Times New Roman"/>
          <w:color w:val="000000" w:themeColor="text1"/>
          <w:sz w:val="24"/>
          <w:szCs w:val="24"/>
          <w:lang w:val="en-US"/>
        </w:rPr>
        <w:t xml:space="preserve"> perfusion with PBS containing 1% Phosphatase/Proteinase inhibitors. </w:t>
      </w:r>
      <w:r>
        <w:rPr>
          <w:rFonts w:ascii="Times New Roman" w:hAnsi="Times New Roman" w:cs="Times New Roman"/>
          <w:color w:val="000000" w:themeColor="text1"/>
          <w:sz w:val="24"/>
          <w:szCs w:val="24"/>
          <w:lang w:val="en-US"/>
        </w:rPr>
        <w:t>T</w:t>
      </w:r>
      <w:r w:rsidRPr="00B70C14">
        <w:rPr>
          <w:rFonts w:ascii="Times New Roman" w:hAnsi="Times New Roman" w:cs="Times New Roman"/>
          <w:color w:val="000000" w:themeColor="text1"/>
          <w:sz w:val="24"/>
          <w:szCs w:val="24"/>
          <w:lang w:val="en-US"/>
        </w:rPr>
        <w:t xml:space="preserve">he hemispheres were separated, one was </w:t>
      </w:r>
      <w:r>
        <w:rPr>
          <w:rFonts w:ascii="Times New Roman" w:hAnsi="Times New Roman" w:cs="Times New Roman"/>
          <w:color w:val="000000" w:themeColor="text1"/>
          <w:sz w:val="24"/>
          <w:szCs w:val="24"/>
          <w:lang w:val="en-US"/>
        </w:rPr>
        <w:t>rapidly frozen</w:t>
      </w:r>
      <w:r w:rsidRPr="00B70C14">
        <w:rPr>
          <w:rFonts w:ascii="Times New Roman" w:hAnsi="Times New Roman" w:cs="Times New Roman"/>
          <w:color w:val="000000" w:themeColor="text1"/>
          <w:sz w:val="24"/>
          <w:szCs w:val="24"/>
          <w:lang w:val="en-US"/>
        </w:rPr>
        <w:t xml:space="preserve"> on dry ice and stored at -80°C and the other was post-fixed for 36 </w:t>
      </w:r>
      <w:proofErr w:type="spellStart"/>
      <w:r w:rsidRPr="00B70C14">
        <w:rPr>
          <w:rFonts w:ascii="Times New Roman" w:hAnsi="Times New Roman" w:cs="Times New Roman"/>
          <w:color w:val="000000" w:themeColor="text1"/>
          <w:sz w:val="24"/>
          <w:szCs w:val="24"/>
          <w:lang w:val="en-US"/>
        </w:rPr>
        <w:t>h</w:t>
      </w:r>
      <w:r>
        <w:rPr>
          <w:rFonts w:ascii="Times New Roman" w:hAnsi="Times New Roman" w:cs="Times New Roman"/>
          <w:color w:val="000000" w:themeColor="text1"/>
          <w:sz w:val="24"/>
          <w:szCs w:val="24"/>
          <w:lang w:val="en-US"/>
        </w:rPr>
        <w:t>r</w:t>
      </w:r>
      <w:proofErr w:type="spellEnd"/>
      <w:r w:rsidRPr="00B70C14">
        <w:rPr>
          <w:rFonts w:ascii="Times New Roman" w:hAnsi="Times New Roman" w:cs="Times New Roman"/>
          <w:color w:val="000000" w:themeColor="text1"/>
          <w:sz w:val="24"/>
          <w:szCs w:val="24"/>
          <w:lang w:val="en-US"/>
        </w:rPr>
        <w:t xml:space="preserve"> in 4% PFA, then incubated in 20% sucrose-PBS 2 times for 24 h</w:t>
      </w:r>
      <w:r>
        <w:rPr>
          <w:rFonts w:ascii="Times New Roman" w:hAnsi="Times New Roman" w:cs="Times New Roman"/>
          <w:color w:val="000000" w:themeColor="text1"/>
          <w:sz w:val="24"/>
          <w:szCs w:val="24"/>
          <w:lang w:val="en-US"/>
        </w:rPr>
        <w:t>r</w:t>
      </w:r>
      <w:r w:rsidRPr="00B70C14">
        <w:rPr>
          <w:rFonts w:ascii="Times New Roman" w:hAnsi="Times New Roman" w:cs="Times New Roman"/>
          <w:color w:val="000000" w:themeColor="text1"/>
          <w:sz w:val="24"/>
          <w:szCs w:val="24"/>
          <w:lang w:val="en-US"/>
        </w:rPr>
        <w:t xml:space="preserve">. After post-fixation, brains were cut in coronal sections (30 </w:t>
      </w:r>
      <w:proofErr w:type="spellStart"/>
      <w:r w:rsidRPr="00B70C14">
        <w:rPr>
          <w:rFonts w:ascii="Times New Roman" w:hAnsi="Times New Roman" w:cs="Times New Roman"/>
          <w:color w:val="000000" w:themeColor="text1"/>
          <w:sz w:val="24"/>
          <w:szCs w:val="24"/>
          <w:lang w:val="en-US"/>
        </w:rPr>
        <w:t>μm</w:t>
      </w:r>
      <w:proofErr w:type="spellEnd"/>
      <w:r w:rsidRPr="00B70C14">
        <w:rPr>
          <w:rFonts w:ascii="Times New Roman" w:hAnsi="Times New Roman" w:cs="Times New Roman"/>
          <w:color w:val="000000" w:themeColor="text1"/>
          <w:sz w:val="24"/>
          <w:szCs w:val="24"/>
          <w:lang w:val="en-US"/>
        </w:rPr>
        <w:t xml:space="preserve"> thick) with a microtome (SM2000R; Leica, </w:t>
      </w:r>
      <w:proofErr w:type="spellStart"/>
      <w:r w:rsidRPr="00B70C14">
        <w:rPr>
          <w:rFonts w:ascii="Times New Roman" w:hAnsi="Times New Roman" w:cs="Times New Roman"/>
          <w:color w:val="000000" w:themeColor="text1"/>
          <w:sz w:val="24"/>
          <w:szCs w:val="24"/>
          <w:lang w:val="en-US"/>
        </w:rPr>
        <w:t>Wetzlar</w:t>
      </w:r>
      <w:proofErr w:type="spellEnd"/>
      <w:r w:rsidRPr="00B70C14">
        <w:rPr>
          <w:rFonts w:ascii="Times New Roman" w:hAnsi="Times New Roman" w:cs="Times New Roman"/>
          <w:color w:val="000000" w:themeColor="text1"/>
          <w:sz w:val="24"/>
          <w:szCs w:val="24"/>
          <w:lang w:val="en-US"/>
        </w:rPr>
        <w:t xml:space="preserve">, Germany), and slices were stored at -20°C in cryoprotection medium. </w:t>
      </w:r>
    </w:p>
    <w:p w14:paraId="6F0D43B8" w14:textId="0C42ED43" w:rsidR="0059796C" w:rsidRPr="00B70C14" w:rsidRDefault="0059796C" w:rsidP="0059796C">
      <w:pPr>
        <w:snapToGrid w:val="0"/>
        <w:spacing w:after="120" w:line="480" w:lineRule="auto"/>
        <w:contextualSpacing/>
        <w:jc w:val="both"/>
        <w:rPr>
          <w:rFonts w:ascii="Times New Roman" w:hAnsi="Times New Roman" w:cs="Times New Roman"/>
          <w:color w:val="000000" w:themeColor="text1"/>
          <w:sz w:val="24"/>
          <w:szCs w:val="24"/>
          <w:lang w:val="en-US"/>
        </w:rPr>
      </w:pPr>
      <w:r w:rsidRPr="00F012AA">
        <w:rPr>
          <w:rFonts w:ascii="Times New Roman" w:hAnsi="Times New Roman" w:cs="Times New Roman"/>
          <w:color w:val="000000" w:themeColor="text1"/>
          <w:sz w:val="24"/>
          <w:szCs w:val="24"/>
          <w:u w:val="single"/>
          <w:lang w:val="en-US"/>
        </w:rPr>
        <w:lastRenderedPageBreak/>
        <w:t>For immunohistochemistry</w:t>
      </w:r>
      <w:r w:rsidRPr="00B70C14">
        <w:rPr>
          <w:rFonts w:ascii="Times New Roman" w:hAnsi="Times New Roman" w:cs="Times New Roman"/>
          <w:color w:val="000000" w:themeColor="text1"/>
          <w:sz w:val="24"/>
          <w:szCs w:val="24"/>
          <w:lang w:val="en-US"/>
        </w:rPr>
        <w:t>, slices were washed 3 times with PBS (10 min) and then incubated for 1</w:t>
      </w:r>
      <w:r>
        <w:rPr>
          <w:rFonts w:ascii="Times New Roman" w:hAnsi="Times New Roman" w:cs="Times New Roman"/>
          <w:color w:val="000000" w:themeColor="text1"/>
          <w:sz w:val="24"/>
          <w:szCs w:val="24"/>
          <w:lang w:val="en-US"/>
        </w:rPr>
        <w:t xml:space="preserve"> </w:t>
      </w:r>
      <w:proofErr w:type="spellStart"/>
      <w:r w:rsidRPr="00B70C14">
        <w:rPr>
          <w:rFonts w:ascii="Times New Roman" w:hAnsi="Times New Roman" w:cs="Times New Roman"/>
          <w:color w:val="000000" w:themeColor="text1"/>
          <w:sz w:val="24"/>
          <w:szCs w:val="24"/>
          <w:lang w:val="en-US"/>
        </w:rPr>
        <w:t>h</w:t>
      </w:r>
      <w:r w:rsidR="00175715">
        <w:rPr>
          <w:rFonts w:ascii="Times New Roman" w:hAnsi="Times New Roman" w:cs="Times New Roman"/>
          <w:color w:val="000000" w:themeColor="text1"/>
          <w:sz w:val="24"/>
          <w:szCs w:val="24"/>
          <w:lang w:val="en-US"/>
        </w:rPr>
        <w:t>r</w:t>
      </w:r>
      <w:proofErr w:type="spellEnd"/>
      <w:r w:rsidRPr="00B70C14">
        <w:rPr>
          <w:rFonts w:ascii="Times New Roman" w:hAnsi="Times New Roman" w:cs="Times New Roman"/>
          <w:color w:val="000000" w:themeColor="text1"/>
          <w:sz w:val="24"/>
          <w:szCs w:val="24"/>
          <w:lang w:val="en-US"/>
        </w:rPr>
        <w:t xml:space="preserve"> at </w:t>
      </w:r>
      <w:r>
        <w:rPr>
          <w:rFonts w:ascii="Times New Roman" w:hAnsi="Times New Roman" w:cs="Times New Roman"/>
          <w:color w:val="000000" w:themeColor="text1"/>
          <w:sz w:val="24"/>
          <w:szCs w:val="24"/>
          <w:lang w:val="en-US"/>
        </w:rPr>
        <w:t>room temperature (</w:t>
      </w:r>
      <w:r w:rsidRPr="00B70C14">
        <w:rPr>
          <w:rFonts w:ascii="Times New Roman" w:hAnsi="Times New Roman" w:cs="Times New Roman"/>
          <w:color w:val="000000" w:themeColor="text1"/>
          <w:sz w:val="24"/>
          <w:szCs w:val="24"/>
          <w:lang w:val="en-US"/>
        </w:rPr>
        <w:t>RT</w:t>
      </w:r>
      <w:r>
        <w:rPr>
          <w:rFonts w:ascii="Times New Roman" w:hAnsi="Times New Roman" w:cs="Times New Roman"/>
          <w:color w:val="000000" w:themeColor="text1"/>
          <w:sz w:val="24"/>
          <w:szCs w:val="24"/>
          <w:lang w:val="en-US"/>
        </w:rPr>
        <w:t>)</w:t>
      </w:r>
      <w:r w:rsidRPr="00B70C14">
        <w:rPr>
          <w:rFonts w:ascii="Times New Roman" w:hAnsi="Times New Roman" w:cs="Times New Roman"/>
          <w:color w:val="000000" w:themeColor="text1"/>
          <w:sz w:val="24"/>
          <w:szCs w:val="24"/>
          <w:lang w:val="en-US"/>
        </w:rPr>
        <w:t xml:space="preserve"> in blocking buffer (3% bovine serum albumin (BSA), 0.1% Triton X100- PBS) and then incubated overnight at 4°C with primary antibodies prepared in blocking buffer (see Table 1). For enzymatic revelation, slices were incubated with biotinylated secondary antibody (see Table 1). Slices were washed 3 times with PBS (10 min)</w:t>
      </w:r>
      <w:r>
        <w:rPr>
          <w:rFonts w:ascii="Times New Roman" w:hAnsi="Times New Roman" w:cs="Times New Roman"/>
          <w:color w:val="000000" w:themeColor="text1"/>
          <w:sz w:val="24"/>
          <w:szCs w:val="24"/>
          <w:lang w:val="en-US"/>
        </w:rPr>
        <w:t>.</w:t>
      </w:r>
      <w:r w:rsidRPr="00B70C14">
        <w:rPr>
          <w:rFonts w:ascii="Times New Roman" w:hAnsi="Times New Roman" w:cs="Times New Roman"/>
          <w:color w:val="000000" w:themeColor="text1"/>
          <w:sz w:val="24"/>
          <w:szCs w:val="24"/>
          <w:lang w:val="en-US"/>
        </w:rPr>
        <w:t xml:space="preserve"> </w:t>
      </w:r>
      <w:r>
        <w:rPr>
          <w:rFonts w:ascii="Times New Roman" w:hAnsi="Times New Roman" w:cs="Times New Roman"/>
          <w:color w:val="000000" w:themeColor="text1"/>
          <w:sz w:val="24"/>
          <w:szCs w:val="24"/>
          <w:lang w:val="en-US"/>
        </w:rPr>
        <w:t>T</w:t>
      </w:r>
      <w:r w:rsidRPr="00B70C14">
        <w:rPr>
          <w:rFonts w:ascii="Times New Roman" w:hAnsi="Times New Roman" w:cs="Times New Roman"/>
          <w:color w:val="000000" w:themeColor="text1"/>
          <w:sz w:val="24"/>
          <w:szCs w:val="24"/>
          <w:lang w:val="en-US"/>
        </w:rPr>
        <w:t xml:space="preserve">he VECTASTAIN Elite ABC Kit (PK6100; </w:t>
      </w:r>
      <w:proofErr w:type="spellStart"/>
      <w:r w:rsidRPr="00B70C14">
        <w:rPr>
          <w:rFonts w:ascii="Times New Roman" w:hAnsi="Times New Roman" w:cs="Times New Roman"/>
          <w:color w:val="000000" w:themeColor="text1"/>
          <w:sz w:val="24"/>
          <w:szCs w:val="24"/>
          <w:lang w:val="en-US"/>
        </w:rPr>
        <w:t>Vectastain</w:t>
      </w:r>
      <w:proofErr w:type="spellEnd"/>
      <w:r w:rsidRPr="00B70C14">
        <w:rPr>
          <w:rFonts w:ascii="Times New Roman" w:hAnsi="Times New Roman" w:cs="Times New Roman"/>
          <w:color w:val="000000" w:themeColor="text1"/>
          <w:sz w:val="24"/>
          <w:szCs w:val="24"/>
          <w:lang w:val="en-US"/>
        </w:rPr>
        <w:t xml:space="preserve">, Burlingame, CA) was then used for enzymatic staining. Slices were incubated in 3,3'-diaminobenzidine tetrahydrochloride (DAB) (D5905; Sigma-Aldrich, St. Louis, MO, USA), and subsequently counterstained with </w:t>
      </w:r>
      <w:proofErr w:type="spellStart"/>
      <w:r w:rsidRPr="00B70C14">
        <w:rPr>
          <w:rFonts w:ascii="Times New Roman" w:hAnsi="Times New Roman" w:cs="Times New Roman"/>
          <w:color w:val="000000" w:themeColor="text1"/>
          <w:sz w:val="24"/>
          <w:szCs w:val="24"/>
          <w:lang w:val="en-US"/>
        </w:rPr>
        <w:t>Cresyl</w:t>
      </w:r>
      <w:proofErr w:type="spellEnd"/>
      <w:r w:rsidRPr="00B70C14">
        <w:rPr>
          <w:rFonts w:ascii="Times New Roman" w:hAnsi="Times New Roman" w:cs="Times New Roman"/>
          <w:color w:val="000000" w:themeColor="text1"/>
          <w:sz w:val="24"/>
          <w:szCs w:val="24"/>
          <w:lang w:val="en-US"/>
        </w:rPr>
        <w:t xml:space="preserve"> Violet acetate stain (Nissl) (C5042; Sigma-Aldrich, St. Louis, MO, USA). For microscopy imaging, slices were mounted on </w:t>
      </w:r>
      <w:proofErr w:type="spellStart"/>
      <w:r w:rsidRPr="00B70C14">
        <w:rPr>
          <w:rFonts w:ascii="Times New Roman" w:hAnsi="Times New Roman" w:cs="Times New Roman"/>
          <w:color w:val="000000" w:themeColor="text1"/>
          <w:sz w:val="24"/>
          <w:szCs w:val="24"/>
          <w:lang w:val="en-US"/>
        </w:rPr>
        <w:t>Superfrost</w:t>
      </w:r>
      <w:proofErr w:type="spellEnd"/>
      <w:r w:rsidRPr="00B70C14">
        <w:rPr>
          <w:rFonts w:ascii="Times New Roman" w:hAnsi="Times New Roman" w:cs="Times New Roman"/>
          <w:color w:val="000000" w:themeColor="text1"/>
          <w:sz w:val="24"/>
          <w:szCs w:val="24"/>
          <w:lang w:val="en-US"/>
        </w:rPr>
        <w:t xml:space="preserve"> Plus microscope slides (12-550-15; </w:t>
      </w:r>
      <w:proofErr w:type="spellStart"/>
      <w:r w:rsidRPr="00B70C14">
        <w:rPr>
          <w:rFonts w:ascii="Times New Roman" w:hAnsi="Times New Roman" w:cs="Times New Roman"/>
          <w:color w:val="000000" w:themeColor="text1"/>
          <w:sz w:val="24"/>
          <w:szCs w:val="24"/>
          <w:lang w:val="en-US"/>
        </w:rPr>
        <w:t>Fisherbrand</w:t>
      </w:r>
      <w:proofErr w:type="spellEnd"/>
      <w:r w:rsidRPr="00B70C14">
        <w:rPr>
          <w:rFonts w:ascii="Times New Roman" w:hAnsi="Times New Roman" w:cs="Times New Roman"/>
          <w:color w:val="000000" w:themeColor="text1"/>
          <w:sz w:val="24"/>
          <w:szCs w:val="24"/>
          <w:lang w:val="en-US"/>
        </w:rPr>
        <w:t xml:space="preserve">, Waltham, MA, USA), dried and finally mounted in DTX Mounting Medium (13512; EMS, Hatfield, PA, USA). </w:t>
      </w:r>
    </w:p>
    <w:p w14:paraId="6AEBCDB9" w14:textId="77777777" w:rsidR="0059796C" w:rsidRPr="00B70C14" w:rsidRDefault="0059796C" w:rsidP="0059796C">
      <w:pPr>
        <w:snapToGrid w:val="0"/>
        <w:spacing w:after="120" w:line="480" w:lineRule="auto"/>
        <w:contextualSpacing/>
        <w:jc w:val="both"/>
        <w:rPr>
          <w:rFonts w:ascii="Times New Roman" w:hAnsi="Times New Roman" w:cs="Times New Roman"/>
          <w:color w:val="000000" w:themeColor="text1"/>
          <w:sz w:val="24"/>
          <w:szCs w:val="24"/>
          <w:lang w:val="en-US"/>
        </w:rPr>
      </w:pPr>
      <w:r w:rsidRPr="00B70C14">
        <w:rPr>
          <w:rFonts w:ascii="Times New Roman" w:hAnsi="Times New Roman" w:cs="Times New Roman"/>
          <w:color w:val="000000" w:themeColor="text1"/>
          <w:sz w:val="24"/>
          <w:szCs w:val="24"/>
          <w:u w:val="single"/>
          <w:lang w:val="en-US"/>
        </w:rPr>
        <w:t>For immunofluorescence</w:t>
      </w:r>
      <w:r w:rsidRPr="00B70C14">
        <w:rPr>
          <w:rFonts w:ascii="Times New Roman" w:hAnsi="Times New Roman" w:cs="Times New Roman"/>
          <w:color w:val="000000" w:themeColor="text1"/>
          <w:sz w:val="24"/>
          <w:szCs w:val="24"/>
          <w:lang w:val="en-US"/>
        </w:rPr>
        <w:t>, slices were washed 3 times with PBS (10 min) and then incubated for 1</w:t>
      </w:r>
      <w:r>
        <w:rPr>
          <w:rFonts w:ascii="Times New Roman" w:hAnsi="Times New Roman" w:cs="Times New Roman"/>
          <w:color w:val="000000" w:themeColor="text1"/>
          <w:sz w:val="24"/>
          <w:szCs w:val="24"/>
          <w:lang w:val="en-US"/>
        </w:rPr>
        <w:t xml:space="preserve"> </w:t>
      </w:r>
      <w:proofErr w:type="spellStart"/>
      <w:r w:rsidRPr="00B70C14">
        <w:rPr>
          <w:rFonts w:ascii="Times New Roman" w:hAnsi="Times New Roman" w:cs="Times New Roman"/>
          <w:color w:val="000000" w:themeColor="text1"/>
          <w:sz w:val="24"/>
          <w:szCs w:val="24"/>
          <w:lang w:val="en-US"/>
        </w:rPr>
        <w:t>h</w:t>
      </w:r>
      <w:r>
        <w:rPr>
          <w:rFonts w:ascii="Times New Roman" w:hAnsi="Times New Roman" w:cs="Times New Roman"/>
          <w:color w:val="000000" w:themeColor="text1"/>
          <w:sz w:val="24"/>
          <w:szCs w:val="24"/>
          <w:lang w:val="en-US"/>
        </w:rPr>
        <w:t>r</w:t>
      </w:r>
      <w:proofErr w:type="spellEnd"/>
      <w:r w:rsidRPr="00B70C14">
        <w:rPr>
          <w:rFonts w:ascii="Times New Roman" w:hAnsi="Times New Roman" w:cs="Times New Roman"/>
          <w:color w:val="000000" w:themeColor="text1"/>
          <w:sz w:val="24"/>
          <w:szCs w:val="24"/>
          <w:lang w:val="en-US"/>
        </w:rPr>
        <w:t xml:space="preserve"> at RT in blocking buffer (3% BSA, 0.1% Triton X100- PBS) and then incubated overnight at 4°C with primary antibodies prepared in blocking buffer (see Table 1). The slices were then washed 3 times with PBS (10 min) and incubated for 2 </w:t>
      </w:r>
      <w:proofErr w:type="spellStart"/>
      <w:r w:rsidRPr="00B70C14">
        <w:rPr>
          <w:rFonts w:ascii="Times New Roman" w:hAnsi="Times New Roman" w:cs="Times New Roman"/>
          <w:color w:val="000000" w:themeColor="text1"/>
          <w:sz w:val="24"/>
          <w:szCs w:val="24"/>
          <w:lang w:val="en-US"/>
        </w:rPr>
        <w:t>h</w:t>
      </w:r>
      <w:r>
        <w:rPr>
          <w:rFonts w:ascii="Times New Roman" w:hAnsi="Times New Roman" w:cs="Times New Roman"/>
          <w:color w:val="000000" w:themeColor="text1"/>
          <w:sz w:val="24"/>
          <w:szCs w:val="24"/>
          <w:lang w:val="en-US"/>
        </w:rPr>
        <w:t>r</w:t>
      </w:r>
      <w:proofErr w:type="spellEnd"/>
      <w:r w:rsidRPr="00B70C14">
        <w:rPr>
          <w:rFonts w:ascii="Times New Roman" w:hAnsi="Times New Roman" w:cs="Times New Roman"/>
          <w:color w:val="000000" w:themeColor="text1"/>
          <w:sz w:val="24"/>
          <w:szCs w:val="24"/>
          <w:lang w:val="en-US"/>
        </w:rPr>
        <w:t xml:space="preserve"> at RT with the appropriate secondary antibodies in 0.1% Triton X100-PBS conjugated to Alexa Fluor-488 or Alexa Fluor-633 (see Table 1). After secondary antibody incubation, slices were washed 3 times with 0.1% Triton X100- PBS (10 min), then incubated in DAPI (1:5000 for 7 min) and finally washed 2 times with PBS (10 min). For microscopy imaging, slices were mounted on </w:t>
      </w:r>
      <w:proofErr w:type="spellStart"/>
      <w:r w:rsidRPr="00B70C14">
        <w:rPr>
          <w:rFonts w:ascii="Times New Roman" w:hAnsi="Times New Roman" w:cs="Times New Roman"/>
          <w:color w:val="000000" w:themeColor="text1"/>
          <w:sz w:val="24"/>
          <w:szCs w:val="24"/>
          <w:lang w:val="en-US"/>
        </w:rPr>
        <w:t>Superfrost</w:t>
      </w:r>
      <w:proofErr w:type="spellEnd"/>
      <w:r w:rsidRPr="00B70C14">
        <w:rPr>
          <w:rFonts w:ascii="Times New Roman" w:hAnsi="Times New Roman" w:cs="Times New Roman"/>
          <w:color w:val="000000" w:themeColor="text1"/>
          <w:sz w:val="24"/>
          <w:szCs w:val="24"/>
          <w:lang w:val="en-US"/>
        </w:rPr>
        <w:t xml:space="preserve"> Plus microscope slides in </w:t>
      </w:r>
      <w:proofErr w:type="spellStart"/>
      <w:r w:rsidRPr="00B70C14">
        <w:rPr>
          <w:rFonts w:ascii="Times New Roman" w:hAnsi="Times New Roman" w:cs="Times New Roman"/>
          <w:color w:val="000000" w:themeColor="text1"/>
          <w:sz w:val="24"/>
          <w:szCs w:val="24"/>
          <w:lang w:val="en-US"/>
        </w:rPr>
        <w:t>Fluoromount</w:t>
      </w:r>
      <w:proofErr w:type="spellEnd"/>
      <w:r w:rsidRPr="00B70C14">
        <w:rPr>
          <w:rFonts w:ascii="Times New Roman" w:hAnsi="Times New Roman" w:cs="Times New Roman"/>
          <w:color w:val="000000" w:themeColor="text1"/>
          <w:sz w:val="24"/>
          <w:szCs w:val="24"/>
          <w:lang w:val="en-US"/>
        </w:rPr>
        <w:t>-G T (17984-25; EMS, Hatfield, PA, USA) mounting media and were left to dry in the dark for 2 days.</w:t>
      </w:r>
    </w:p>
    <w:p w14:paraId="734010FD" w14:textId="77777777" w:rsidR="0059796C" w:rsidRPr="00B70C14" w:rsidRDefault="0059796C" w:rsidP="0059796C">
      <w:pPr>
        <w:snapToGrid w:val="0"/>
        <w:spacing w:after="120" w:line="480" w:lineRule="auto"/>
        <w:contextualSpacing/>
        <w:jc w:val="both"/>
        <w:rPr>
          <w:rFonts w:ascii="Times New Roman" w:hAnsi="Times New Roman" w:cs="Times New Roman"/>
          <w:b/>
          <w:i/>
          <w:sz w:val="24"/>
          <w:szCs w:val="24"/>
          <w:lang w:val="en-US"/>
        </w:rPr>
      </w:pPr>
    </w:p>
    <w:p w14:paraId="7BD8B191" w14:textId="77777777" w:rsidR="0059796C" w:rsidRPr="006D09D0" w:rsidRDefault="0059796C" w:rsidP="0059796C">
      <w:pPr>
        <w:snapToGrid w:val="0"/>
        <w:spacing w:after="120" w:line="480" w:lineRule="auto"/>
        <w:contextualSpacing/>
        <w:jc w:val="both"/>
        <w:rPr>
          <w:rFonts w:ascii="Times New Roman" w:hAnsi="Times New Roman" w:cs="Times New Roman"/>
          <w:b/>
          <w:iCs/>
          <w:sz w:val="24"/>
          <w:szCs w:val="24"/>
          <w:lang w:val="en-US"/>
        </w:rPr>
      </w:pPr>
      <w:r w:rsidRPr="006D09D0">
        <w:rPr>
          <w:rFonts w:ascii="Times New Roman" w:hAnsi="Times New Roman" w:cs="Times New Roman"/>
          <w:b/>
          <w:iCs/>
          <w:sz w:val="24"/>
          <w:szCs w:val="24"/>
          <w:lang w:val="en-US"/>
        </w:rPr>
        <w:lastRenderedPageBreak/>
        <w:t>Unbiased stereological estimation of neurons in ROIs</w:t>
      </w:r>
    </w:p>
    <w:p w14:paraId="324CD502" w14:textId="6ED04740" w:rsidR="00001B3D" w:rsidRDefault="00001B3D" w:rsidP="0059796C">
      <w:pPr>
        <w:snapToGrid w:val="0"/>
        <w:spacing w:after="120" w:line="480" w:lineRule="auto"/>
        <w:contextualSpacing/>
        <w:jc w:val="both"/>
        <w:rPr>
          <w:rFonts w:ascii="Times New Roman" w:hAnsi="Times New Roman" w:cs="Times New Roman"/>
          <w:sz w:val="24"/>
          <w:szCs w:val="24"/>
          <w:lang w:val="en-US"/>
        </w:rPr>
      </w:pPr>
      <w:r w:rsidRPr="00001B3D">
        <w:rPr>
          <w:rFonts w:ascii="Times New Roman" w:hAnsi="Times New Roman" w:cs="Times New Roman"/>
          <w:sz w:val="24"/>
          <w:szCs w:val="24"/>
          <w:lang w:val="en-US"/>
        </w:rPr>
        <w:t xml:space="preserve">Neuron number was estimated using unbiased stereology according to the optical fractionator principle described by West </w:t>
      </w:r>
      <w:r w:rsidRPr="00807CA3">
        <w:rPr>
          <w:rFonts w:ascii="Times New Roman" w:hAnsi="Times New Roman"/>
          <w:i/>
          <w:sz w:val="24"/>
          <w:lang w:val="en-US"/>
        </w:rPr>
        <w:t>et al</w:t>
      </w:r>
      <w:r w:rsidRPr="00001B3D">
        <w:rPr>
          <w:rFonts w:ascii="Times New Roman" w:hAnsi="Times New Roman" w:cs="Times New Roman"/>
          <w:sz w:val="24"/>
          <w:szCs w:val="24"/>
          <w:lang w:val="en-US"/>
        </w:rPr>
        <w:t>.,</w:t>
      </w:r>
      <w:r w:rsidRPr="00001B3D">
        <w:rPr>
          <w:rFonts w:ascii="Times New Roman" w:hAnsi="Times New Roman" w:cs="Times New Roman"/>
          <w:i/>
          <w:color w:val="000000" w:themeColor="text1"/>
          <w:sz w:val="24"/>
          <w:szCs w:val="24"/>
          <w:lang w:val="en-US"/>
        </w:rPr>
        <w:t xml:space="preserve"> </w:t>
      </w:r>
      <w:r w:rsidRPr="00807CA3">
        <w:rPr>
          <w:rFonts w:ascii="Times New Roman" w:hAnsi="Times New Roman"/>
          <w:color w:val="000000" w:themeColor="text1"/>
          <w:sz w:val="24"/>
          <w:lang w:val="en-US"/>
        </w:rPr>
        <w:fldChar w:fldCharType="begin"/>
      </w:r>
      <w:r w:rsidRPr="00807CA3">
        <w:rPr>
          <w:rFonts w:ascii="Times New Roman" w:hAnsi="Times New Roman"/>
          <w:color w:val="000000" w:themeColor="text1"/>
          <w:sz w:val="24"/>
          <w:lang w:val="en-US"/>
        </w:rPr>
        <w:instrText xml:space="preserve"> ADDIN EN.CITE &lt;EndNote&gt;&lt;Cite&gt;&lt;Author&gt;West&lt;/Author&gt;&lt;Year&gt;1991&lt;/Year&gt;&lt;RecNum&gt;88&lt;/RecNum&gt;&lt;DisplayText&gt;(33)&lt;/DisplayText&gt;&lt;record&gt;&lt;rec-number&gt;88&lt;/rec-number&gt;&lt;foreign-keys&gt;&lt;key app="EN" db-id="vpsafrseows5a3e2e9qp22x60paz02asexva" timestamp="1674758521"&gt;88&lt;/key&gt;&lt;/foreign-keys&gt;&lt;ref-type name="Journal Article"&gt;17&lt;/ref-type&gt;&lt;contributors&gt;&lt;authors&gt;&lt;author&gt;West, M. J.&lt;/author&gt;&lt;author&gt;Slomianka, L.&lt;/author&gt;&lt;author&gt;Gundersen, H. J.&lt;/author&gt;&lt;/authors&gt;&lt;/contributors&gt;&lt;auth-address&gt;Stereological Research Laboratory, University Institute of Pathology, University of Aarhus, Denmark.&lt;/auth-address&gt;&lt;titles&gt;&lt;title&gt;Unbiased stereological estimation of the total number of neurons in thesubdivisions of the rat hippocampus using the optical fractionator&lt;/title&gt;&lt;secondary-title&gt;Anat Rec&lt;/secondary-title&gt;&lt;/titles&gt;&lt;periodical&gt;&lt;full-title&gt;Anat Rec&lt;/full-title&gt;&lt;/periodical&gt;&lt;pages&gt;482-97&lt;/pages&gt;&lt;volume&gt;231&lt;/volume&gt;&lt;number&gt;4&lt;/number&gt;&lt;edition&gt;1991/12/01&lt;/edition&gt;&lt;keywords&gt;&lt;keyword&gt;Animals&lt;/keyword&gt;&lt;keyword&gt;Cell Count&lt;/keyword&gt;&lt;keyword&gt;Cell Nucleus/ultrastructure&lt;/keyword&gt;&lt;keyword&gt;Hippocampus/cytology/*ultrastructure&lt;/keyword&gt;&lt;keyword&gt;Histological Techniques&lt;/keyword&gt;&lt;keyword&gt;Methods&lt;/keyword&gt;&lt;keyword&gt;Neurons/*ultrastructure&lt;/keyword&gt;&lt;keyword&gt;Rats&lt;/keyword&gt;&lt;keyword&gt;Rats, Inbred Strains&lt;/keyword&gt;&lt;/keywords&gt;&lt;dates&gt;&lt;year&gt;1991&lt;/year&gt;&lt;pub-dates&gt;&lt;date&gt;Dec&lt;/date&gt;&lt;/pub-dates&gt;&lt;/dates&gt;&lt;isbn&gt;0003-276X (Print)&amp;#xD;0003-276X (Linking)&lt;/isbn&gt;&lt;accession-num&gt;1793176&lt;/accession-num&gt;&lt;urls&gt;&lt;related-urls&gt;&lt;url&gt;https://www.ncbi.nlm.nih.gov/pubmed/1793176&lt;/url&gt;&lt;/related-urls&gt;&lt;/urls&gt;&lt;electronic-resource-num&gt;10.1002/ar.1092310411&lt;/electronic-resource-num&gt;&lt;/record&gt;&lt;/Cite&gt;&lt;/EndNote&gt;</w:instrText>
      </w:r>
      <w:r w:rsidRPr="00807CA3">
        <w:rPr>
          <w:rFonts w:ascii="Times New Roman" w:hAnsi="Times New Roman"/>
          <w:color w:val="000000" w:themeColor="text1"/>
          <w:sz w:val="24"/>
          <w:lang w:val="en-US"/>
        </w:rPr>
        <w:fldChar w:fldCharType="separate"/>
      </w:r>
      <w:r w:rsidRPr="00807CA3">
        <w:rPr>
          <w:rFonts w:ascii="Times New Roman" w:hAnsi="Times New Roman"/>
          <w:color w:val="000000" w:themeColor="text1"/>
          <w:sz w:val="24"/>
          <w:lang w:val="en-US"/>
        </w:rPr>
        <w:t>(33)</w:t>
      </w:r>
      <w:r w:rsidRPr="00807CA3">
        <w:rPr>
          <w:rFonts w:ascii="Times New Roman" w:hAnsi="Times New Roman"/>
          <w:color w:val="000000" w:themeColor="text1"/>
          <w:sz w:val="24"/>
          <w:lang w:val="en-US"/>
        </w:rPr>
        <w:fldChar w:fldCharType="end"/>
      </w:r>
      <w:r w:rsidRPr="00001B3D">
        <w:rPr>
          <w:rFonts w:ascii="Times New Roman" w:hAnsi="Times New Roman" w:cs="Times New Roman"/>
          <w:sz w:val="24"/>
          <w:szCs w:val="24"/>
          <w:lang w:val="en-US"/>
        </w:rPr>
        <w:t xml:space="preserve">. Briefly, we performed the immunofluorescence protocol as described above with </w:t>
      </w:r>
      <w:proofErr w:type="spellStart"/>
      <w:r w:rsidRPr="00001B3D">
        <w:rPr>
          <w:rFonts w:ascii="Times New Roman" w:hAnsi="Times New Roman" w:cs="Times New Roman"/>
          <w:sz w:val="24"/>
          <w:szCs w:val="24"/>
          <w:lang w:val="en-US"/>
        </w:rPr>
        <w:t>NeuN</w:t>
      </w:r>
      <w:proofErr w:type="spellEnd"/>
      <w:r w:rsidRPr="00001B3D">
        <w:rPr>
          <w:rFonts w:ascii="Times New Roman" w:hAnsi="Times New Roman" w:cs="Times New Roman"/>
          <w:sz w:val="24"/>
          <w:szCs w:val="24"/>
          <w:lang w:val="en-US"/>
        </w:rPr>
        <w:t xml:space="preserve"> primary antibody (MAB377) and Cy3 corresponding secondary antibody (AB_2338000). The number of </w:t>
      </w:r>
      <w:proofErr w:type="spellStart"/>
      <w:r w:rsidRPr="00001B3D">
        <w:rPr>
          <w:rFonts w:ascii="Times New Roman" w:hAnsi="Times New Roman" w:cs="Times New Roman"/>
          <w:sz w:val="24"/>
          <w:szCs w:val="24"/>
          <w:lang w:val="en-US"/>
        </w:rPr>
        <w:t>NeuN</w:t>
      </w:r>
      <w:proofErr w:type="spellEnd"/>
      <w:r w:rsidR="00890ECE" w:rsidRPr="00807CA3">
        <w:rPr>
          <w:rFonts w:ascii="Times New Roman" w:hAnsi="Times New Roman" w:cs="Times New Roman"/>
          <w:sz w:val="24"/>
          <w:szCs w:val="24"/>
          <w:vertAlign w:val="superscript"/>
          <w:lang w:val="en-US"/>
        </w:rPr>
        <w:t>+</w:t>
      </w:r>
      <w:r w:rsidRPr="00001B3D">
        <w:rPr>
          <w:rFonts w:ascii="Times New Roman" w:hAnsi="Times New Roman" w:cs="Times New Roman"/>
          <w:sz w:val="24"/>
          <w:szCs w:val="24"/>
          <w:lang w:val="en-US"/>
        </w:rPr>
        <w:t xml:space="preserve"> cells were determined by evaluating every fourth coronal section (1/4) covering the regions of interest (ROIs): striatum, motor cortex, hippocampus, and substantia nigra. The ROIs were delineated at low magnification (4X) and then the </w:t>
      </w:r>
      <w:proofErr w:type="spellStart"/>
      <w:r w:rsidRPr="00001B3D">
        <w:rPr>
          <w:rFonts w:ascii="Times New Roman" w:hAnsi="Times New Roman" w:cs="Times New Roman"/>
          <w:sz w:val="24"/>
          <w:szCs w:val="24"/>
          <w:lang w:val="en-US"/>
        </w:rPr>
        <w:t>NeuN</w:t>
      </w:r>
      <w:proofErr w:type="spellEnd"/>
      <w:r w:rsidRPr="00807CA3">
        <w:rPr>
          <w:rFonts w:ascii="Times New Roman" w:hAnsi="Times New Roman"/>
          <w:sz w:val="24"/>
          <w:vertAlign w:val="superscript"/>
          <w:lang w:val="en-US"/>
        </w:rPr>
        <w:t>+</w:t>
      </w:r>
      <w:r w:rsidRPr="00001B3D">
        <w:rPr>
          <w:rFonts w:ascii="Times New Roman" w:hAnsi="Times New Roman" w:cs="Times New Roman"/>
          <w:sz w:val="24"/>
          <w:szCs w:val="24"/>
          <w:lang w:val="en-US"/>
        </w:rPr>
        <w:t xml:space="preserve"> cells were counted at magnification (20X). </w:t>
      </w:r>
      <w:proofErr w:type="spellStart"/>
      <w:r w:rsidRPr="00001B3D">
        <w:rPr>
          <w:rFonts w:ascii="Times New Roman" w:hAnsi="Times New Roman" w:cs="Times New Roman"/>
          <w:sz w:val="24"/>
          <w:szCs w:val="24"/>
          <w:lang w:val="en-US"/>
        </w:rPr>
        <w:t>NeuN</w:t>
      </w:r>
      <w:proofErr w:type="spellEnd"/>
      <w:r w:rsidRPr="00807CA3">
        <w:rPr>
          <w:rFonts w:ascii="Times New Roman" w:hAnsi="Times New Roman"/>
          <w:sz w:val="24"/>
          <w:vertAlign w:val="superscript"/>
          <w:lang w:val="en-US"/>
        </w:rPr>
        <w:t>+</w:t>
      </w:r>
      <w:r w:rsidRPr="00001B3D">
        <w:rPr>
          <w:rFonts w:ascii="Times New Roman" w:hAnsi="Times New Roman" w:cs="Times New Roman"/>
          <w:sz w:val="24"/>
          <w:szCs w:val="24"/>
          <w:lang w:val="en-US"/>
        </w:rPr>
        <w:t xml:space="preserve"> cells were counted in a blinded fashion and the results were expressed as the mean ± standard error of the total number of </w:t>
      </w:r>
      <w:proofErr w:type="spellStart"/>
      <w:r w:rsidRPr="00001B3D">
        <w:rPr>
          <w:rFonts w:ascii="Times New Roman" w:hAnsi="Times New Roman" w:cs="Times New Roman"/>
          <w:sz w:val="24"/>
          <w:szCs w:val="24"/>
          <w:lang w:val="en-US"/>
        </w:rPr>
        <w:t>NeuN</w:t>
      </w:r>
      <w:proofErr w:type="spellEnd"/>
      <w:r w:rsidRPr="00807CA3">
        <w:rPr>
          <w:rFonts w:ascii="Times New Roman" w:hAnsi="Times New Roman"/>
          <w:sz w:val="24"/>
          <w:vertAlign w:val="superscript"/>
          <w:lang w:val="en-US"/>
        </w:rPr>
        <w:t xml:space="preserve">+ </w:t>
      </w:r>
      <w:r w:rsidRPr="00001B3D">
        <w:rPr>
          <w:rFonts w:ascii="Times New Roman" w:hAnsi="Times New Roman" w:cs="Times New Roman"/>
          <w:sz w:val="24"/>
          <w:szCs w:val="24"/>
          <w:lang w:val="en-US"/>
        </w:rPr>
        <w:t xml:space="preserve">cells in each structure. Analysis was performed using the </w:t>
      </w:r>
      <w:proofErr w:type="spellStart"/>
      <w:r w:rsidRPr="00001B3D">
        <w:rPr>
          <w:rFonts w:ascii="Times New Roman" w:hAnsi="Times New Roman" w:cs="Times New Roman"/>
          <w:sz w:val="24"/>
          <w:szCs w:val="24"/>
          <w:lang w:val="en-US"/>
        </w:rPr>
        <w:t>Stereologer</w:t>
      </w:r>
      <w:proofErr w:type="spellEnd"/>
      <w:r w:rsidRPr="00001B3D">
        <w:rPr>
          <w:rFonts w:ascii="Times New Roman" w:hAnsi="Times New Roman" w:cs="Times New Roman"/>
          <w:sz w:val="24"/>
          <w:szCs w:val="24"/>
          <w:lang w:val="en-US"/>
        </w:rPr>
        <w:t xml:space="preserve"> software (SRC Biosciences, FL, USA) on epifluorescence microscope equipped with </w:t>
      </w:r>
      <w:proofErr w:type="spellStart"/>
      <w:r w:rsidRPr="00001B3D">
        <w:rPr>
          <w:rFonts w:ascii="Times New Roman" w:hAnsi="Times New Roman" w:cs="Times New Roman"/>
          <w:sz w:val="24"/>
          <w:szCs w:val="24"/>
          <w:lang w:val="en-US"/>
        </w:rPr>
        <w:t>Axiocam</w:t>
      </w:r>
      <w:proofErr w:type="spellEnd"/>
      <w:r w:rsidRPr="00001B3D">
        <w:rPr>
          <w:rFonts w:ascii="Times New Roman" w:hAnsi="Times New Roman" w:cs="Times New Roman"/>
          <w:sz w:val="24"/>
          <w:szCs w:val="24"/>
          <w:lang w:val="en-US"/>
        </w:rPr>
        <w:t xml:space="preserve"> monochrome camera as described</w:t>
      </w:r>
      <w:r>
        <w:rPr>
          <w:rFonts w:ascii="Times New Roman" w:hAnsi="Times New Roman" w:cs="Times New Roman"/>
          <w:sz w:val="24"/>
          <w:szCs w:val="24"/>
          <w:lang w:val="en-US"/>
        </w:rPr>
        <w:t xml:space="preserve"> </w:t>
      </w:r>
      <w:r>
        <w:rPr>
          <w:rFonts w:ascii="Times New Roman" w:hAnsi="Times New Roman" w:cs="Times New Roman"/>
          <w:sz w:val="24"/>
          <w:szCs w:val="24"/>
          <w:lang w:val="en-US"/>
        </w:rPr>
        <w:fldChar w:fldCharType="begin">
          <w:fldData xml:space="preserve">PEVuZE5vdGU+PENpdGU+PEF1dGhvcj5GZXJuYWd1dDwvQXV0aG9yPjxZZWFyPjIwMDI8L1llYXI+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</w:fldData>
        </w:fldChar>
      </w:r>
      <w:r>
        <w:rPr>
          <w:rFonts w:ascii="Times New Roman" w:hAnsi="Times New Roman" w:cs="Times New Roman"/>
          <w:sz w:val="24"/>
          <w:szCs w:val="24"/>
          <w:lang w:val="en-US"/>
        </w:rPr>
        <w:instrText xml:space="preserve"> ADDIN EN.CITE </w:instrText>
      </w:r>
      <w:r>
        <w:rPr>
          <w:rFonts w:ascii="Times New Roman" w:hAnsi="Times New Roman" w:cs="Times New Roman"/>
          <w:sz w:val="24"/>
          <w:szCs w:val="24"/>
          <w:lang w:val="en-US"/>
        </w:rPr>
        <w:fldChar w:fldCharType="begin">
          <w:fldData xml:space="preserve">PEVuZE5vdGU+PENpdGU+PEF1dGhvcj5GZXJuYWd1dDwvQXV0aG9yPjxZZWFyPjIwMDI8L1llYXI+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</w:fldData>
        </w:fldChar>
      </w:r>
      <w:r>
        <w:rPr>
          <w:rFonts w:ascii="Times New Roman" w:hAnsi="Times New Roman" w:cs="Times New Roman"/>
          <w:sz w:val="24"/>
          <w:szCs w:val="24"/>
          <w:lang w:val="en-US"/>
        </w:rPr>
        <w:instrText xml:space="preserve"> ADDIN EN.CITE.DATA </w:instrText>
      </w:r>
      <w:r>
        <w:rPr>
          <w:rFonts w:ascii="Times New Roman" w:hAnsi="Times New Roman" w:cs="Times New Roman"/>
          <w:sz w:val="24"/>
          <w:szCs w:val="24"/>
          <w:lang w:val="en-US"/>
        </w:rPr>
      </w:r>
      <w:r>
        <w:rPr>
          <w:rFonts w:ascii="Times New Roman" w:hAnsi="Times New Roman" w:cs="Times New Roman"/>
          <w:sz w:val="24"/>
          <w:szCs w:val="24"/>
          <w:lang w:val="en-US"/>
        </w:rPr>
        <w:fldChar w:fldCharType="end"/>
      </w:r>
      <w:r>
        <w:rPr>
          <w:rFonts w:ascii="Times New Roman" w:hAnsi="Times New Roman" w:cs="Times New Roman"/>
          <w:sz w:val="24"/>
          <w:szCs w:val="24"/>
          <w:lang w:val="en-US"/>
        </w:rPr>
      </w:r>
      <w:r>
        <w:rPr>
          <w:rFonts w:ascii="Times New Roman" w:hAnsi="Times New Roman" w:cs="Times New Roman"/>
          <w:sz w:val="24"/>
          <w:szCs w:val="24"/>
          <w:lang w:val="en-US"/>
        </w:rPr>
        <w:fldChar w:fldCharType="separate"/>
      </w:r>
      <w:r>
        <w:rPr>
          <w:rFonts w:ascii="Times New Roman" w:hAnsi="Times New Roman" w:cs="Times New Roman"/>
          <w:noProof/>
          <w:sz w:val="24"/>
          <w:szCs w:val="24"/>
          <w:lang w:val="en-US"/>
        </w:rPr>
        <w:t>(29)</w:t>
      </w:r>
      <w:r>
        <w:rPr>
          <w:rFonts w:ascii="Times New Roman" w:hAnsi="Times New Roman" w:cs="Times New Roman"/>
          <w:sz w:val="24"/>
          <w:szCs w:val="24"/>
          <w:lang w:val="en-US"/>
        </w:rPr>
        <w:fldChar w:fldCharType="end"/>
      </w:r>
      <w:r w:rsidRPr="00001B3D">
        <w:rPr>
          <w:rFonts w:ascii="Times New Roman" w:hAnsi="Times New Roman" w:cs="Times New Roman"/>
          <w:sz w:val="24"/>
          <w:szCs w:val="24"/>
          <w:lang w:val="en-US"/>
        </w:rPr>
        <w:t xml:space="preserve">. The parameters used for the stereological analysis were as follows: grid size, 450 x 450 </w:t>
      </w:r>
      <w:proofErr w:type="spellStart"/>
      <w:r w:rsidRPr="00001B3D">
        <w:rPr>
          <w:rFonts w:ascii="Times New Roman" w:hAnsi="Times New Roman" w:cs="Times New Roman"/>
          <w:sz w:val="24"/>
          <w:szCs w:val="24"/>
          <w:lang w:val="en-US"/>
        </w:rPr>
        <w:t>μm</w:t>
      </w:r>
      <w:proofErr w:type="spellEnd"/>
      <w:r w:rsidRPr="00001B3D">
        <w:rPr>
          <w:rFonts w:ascii="Times New Roman" w:hAnsi="Times New Roman" w:cs="Times New Roman"/>
          <w:sz w:val="24"/>
          <w:szCs w:val="24"/>
          <w:lang w:val="en-US"/>
        </w:rPr>
        <w:t xml:space="preserve">; counting frame, 180 x 180 </w:t>
      </w:r>
      <w:proofErr w:type="spellStart"/>
      <w:r w:rsidRPr="00001B3D">
        <w:rPr>
          <w:rFonts w:ascii="Times New Roman" w:hAnsi="Times New Roman" w:cs="Times New Roman"/>
          <w:sz w:val="24"/>
          <w:szCs w:val="24"/>
          <w:lang w:val="en-US"/>
        </w:rPr>
        <w:t>μm</w:t>
      </w:r>
      <w:proofErr w:type="spellEnd"/>
      <w:r w:rsidRPr="00001B3D">
        <w:rPr>
          <w:rFonts w:ascii="Times New Roman" w:hAnsi="Times New Roman" w:cs="Times New Roman"/>
          <w:sz w:val="24"/>
          <w:szCs w:val="24"/>
          <w:lang w:val="en-US"/>
        </w:rPr>
        <w:t xml:space="preserve">; and 2 </w:t>
      </w:r>
      <w:proofErr w:type="spellStart"/>
      <w:r w:rsidRPr="00001B3D">
        <w:rPr>
          <w:rFonts w:ascii="Times New Roman" w:hAnsi="Times New Roman" w:cs="Times New Roman"/>
          <w:sz w:val="24"/>
          <w:szCs w:val="24"/>
          <w:lang w:val="en-US"/>
        </w:rPr>
        <w:t>μm</w:t>
      </w:r>
      <w:proofErr w:type="spellEnd"/>
      <w:r w:rsidRPr="00001B3D">
        <w:rPr>
          <w:rFonts w:ascii="Times New Roman" w:hAnsi="Times New Roman" w:cs="Times New Roman"/>
          <w:sz w:val="24"/>
          <w:szCs w:val="24"/>
          <w:lang w:val="en-US"/>
        </w:rPr>
        <w:t xml:space="preserve"> guard zones. Tissue thickness was determined at each counting field. The coefficient of error was &lt; 0.1.</w:t>
      </w:r>
    </w:p>
    <w:p w14:paraId="65B0CF0D" w14:textId="77777777" w:rsidR="0059796C" w:rsidRPr="00B70C14" w:rsidRDefault="0059796C" w:rsidP="0059796C">
      <w:pPr>
        <w:snapToGrid w:val="0"/>
        <w:spacing w:after="120" w:line="480" w:lineRule="auto"/>
        <w:contextualSpacing/>
        <w:jc w:val="both"/>
        <w:rPr>
          <w:rFonts w:ascii="Times New Roman" w:hAnsi="Times New Roman" w:cs="Times New Roman"/>
          <w:b/>
          <w:i/>
          <w:color w:val="000000" w:themeColor="text1"/>
          <w:sz w:val="24"/>
          <w:szCs w:val="24"/>
          <w:lang w:val="en-US"/>
        </w:rPr>
      </w:pPr>
    </w:p>
    <w:p w14:paraId="4B0418D0" w14:textId="77777777" w:rsidR="0059796C" w:rsidRPr="006D09D0" w:rsidRDefault="0059796C" w:rsidP="0059796C">
      <w:pPr>
        <w:snapToGrid w:val="0"/>
        <w:spacing w:after="120" w:line="480" w:lineRule="auto"/>
        <w:contextualSpacing/>
        <w:jc w:val="both"/>
        <w:rPr>
          <w:rFonts w:ascii="Times New Roman" w:hAnsi="Times New Roman" w:cs="Times New Roman"/>
          <w:iCs/>
          <w:sz w:val="24"/>
          <w:szCs w:val="24"/>
          <w:lang w:val="en-US"/>
        </w:rPr>
      </w:pPr>
      <w:r w:rsidRPr="006D09D0">
        <w:rPr>
          <w:rFonts w:ascii="Times New Roman" w:hAnsi="Times New Roman" w:cs="Times New Roman"/>
          <w:b/>
          <w:iCs/>
          <w:color w:val="000000" w:themeColor="text1"/>
          <w:sz w:val="24"/>
          <w:szCs w:val="24"/>
          <w:lang w:val="en-US"/>
        </w:rPr>
        <w:t>Unbiased stereological estimation of dopaminergic neurons in the SN and the VTA</w:t>
      </w:r>
    </w:p>
    <w:p w14:paraId="7738BD66" w14:textId="25CD4B6E" w:rsidR="0059796C" w:rsidRPr="00B70C14" w:rsidRDefault="0059796C" w:rsidP="0059796C">
      <w:pPr>
        <w:snapToGrid w:val="0"/>
        <w:spacing w:after="120" w:line="480" w:lineRule="auto"/>
        <w:contextualSpacing/>
        <w:jc w:val="both"/>
        <w:rPr>
          <w:rFonts w:ascii="Times New Roman" w:hAnsi="Times New Roman" w:cs="Times New Roman"/>
          <w:color w:val="000000" w:themeColor="text1"/>
          <w:sz w:val="24"/>
          <w:szCs w:val="24"/>
          <w:lang w:val="en-US"/>
        </w:rPr>
      </w:pPr>
      <w:r w:rsidRPr="00B70C14">
        <w:rPr>
          <w:rFonts w:ascii="Times New Roman" w:hAnsi="Times New Roman" w:cs="Times New Roman"/>
          <w:color w:val="000000" w:themeColor="text1"/>
          <w:sz w:val="24"/>
          <w:szCs w:val="24"/>
          <w:lang w:val="en-US"/>
        </w:rPr>
        <w:t xml:space="preserve">Dopaminergic neuronal number was estimated using unbiased stereology according to the optical fractionator principle described by West </w:t>
      </w:r>
      <w:r w:rsidRPr="00807CA3">
        <w:rPr>
          <w:rFonts w:ascii="Times New Roman" w:hAnsi="Times New Roman"/>
          <w:i/>
          <w:color w:val="000000" w:themeColor="text1"/>
          <w:sz w:val="24"/>
          <w:lang w:val="en-US"/>
        </w:rPr>
        <w:t xml:space="preserve">et </w:t>
      </w:r>
      <w:r w:rsidRPr="00B70C14">
        <w:rPr>
          <w:rFonts w:ascii="Times New Roman" w:hAnsi="Times New Roman" w:cs="Times New Roman"/>
          <w:i/>
          <w:color w:val="000000" w:themeColor="text1"/>
          <w:sz w:val="24"/>
          <w:szCs w:val="24"/>
          <w:lang w:val="en-US"/>
        </w:rPr>
        <w:t>al</w:t>
      </w:r>
      <w:r w:rsidRPr="00807CA3">
        <w:rPr>
          <w:rFonts w:ascii="Times New Roman" w:hAnsi="Times New Roman"/>
          <w:color w:val="000000" w:themeColor="text1"/>
          <w:sz w:val="24"/>
          <w:lang w:val="en-US"/>
        </w:rPr>
        <w:t>.,</w:t>
      </w:r>
      <w:r w:rsidRPr="00807CA3">
        <w:rPr>
          <w:rFonts w:ascii="Times New Roman" w:hAnsi="Times New Roman"/>
          <w:color w:val="000000" w:themeColor="text1"/>
          <w:sz w:val="24"/>
          <w:lang w:val="en-US"/>
        </w:rPr>
        <w:fldChar w:fldCharType="begin"/>
      </w:r>
      <w:r w:rsidR="00175715" w:rsidRPr="00807CA3">
        <w:rPr>
          <w:rFonts w:ascii="Times New Roman" w:hAnsi="Times New Roman"/>
          <w:color w:val="000000" w:themeColor="text1"/>
          <w:sz w:val="24"/>
          <w:lang w:val="en-US"/>
        </w:rPr>
        <w:instrText xml:space="preserve"> ADDIN EN.CITE &lt;EndNote&gt;&lt;Cite&gt;&lt;Author&gt;West&lt;/Author&gt;&lt;Year&gt;1991&lt;/Year&gt;&lt;RecNum&gt;88&lt;/RecNum&gt;&lt;DisplayText&gt;(33)&lt;/DisplayText&gt;&lt;record&gt;&lt;rec-number&gt;88&lt;/rec-number&gt;&lt;foreign-keys&gt;&lt;key app="EN" db-id="vpsafrseows5a3e2e9qp22x60paz02asexva" timestamp="1674758521"&gt;88&lt;/key&gt;&lt;/foreign-keys&gt;&lt;ref-type name="Journal Article"&gt;17&lt;/ref-type&gt;&lt;contributors&gt;&lt;authors&gt;&lt;author&gt;West, M. J.&lt;/author&gt;&lt;author&gt;Slomianka, L.&lt;/author&gt;&lt;author&gt;Gundersen, H. J.&lt;/author&gt;&lt;/authors&gt;&lt;/contributors&gt;&lt;auth-address&gt;Stereological Research Laboratory, University Institute of Pathology, University of Aarhus, Denmark.&lt;/auth-address&gt;&lt;titles&gt;&lt;title&gt;Unbiased stereological estimation of the total number of neurons in thesubdivisions of the rat hippocampus using the optical fractionator&lt;/title&gt;&lt;secondary-title&gt;Anat Rec&lt;/secondary-title&gt;&lt;/titles&gt;&lt;periodical&gt;&lt;full-title&gt;Anat Rec&lt;/full-title&gt;&lt;/periodical&gt;&lt;pages&gt;482-97&lt;/pages&gt;&lt;volume&gt;231&lt;/volume&gt;&lt;number&gt;4&lt;/number&gt;&lt;edition&gt;1991/12/01&lt;/edition&gt;&lt;keywords&gt;&lt;keyword&gt;Animals&lt;/keyword&gt;&lt;keyword&gt;Cell Count&lt;/keyword&gt;&lt;keyword&gt;Cell Nucleus/ultrastructure&lt;/keyword&gt;&lt;keyword&gt;Hippocampus/cytology/*ultrastructure&lt;/keyword&gt;&lt;keyword&gt;Histological Techniques&lt;/keyword&gt;&lt;keyword&gt;Methods&lt;/keyword&gt;&lt;keyword&gt;Neurons/*ultrastructure&lt;/keyword&gt;&lt;keyword&gt;Rats&lt;/keyword&gt;&lt;keyword&gt;Rats, Inbred Strains&lt;/keyword&gt;&lt;/keywords&gt;&lt;dates&gt;&lt;year&gt;1991&lt;/year&gt;&lt;pub-dates&gt;&lt;date&gt;Dec&lt;/date&gt;&lt;/pub-dates&gt;&lt;/dates&gt;&lt;isbn&gt;0003-276X (Print)&amp;#xD;0003-276X (Linking)&lt;/isbn&gt;&lt;accession-num&gt;1793176&lt;/accession-num&gt;&lt;urls&gt;&lt;related-urls&gt;&lt;url&gt;https://www.ncbi.nlm.nih.gov/pubmed/1793176&lt;/url&gt;&lt;/related-urls&gt;&lt;/urls&gt;&lt;electronic-resource-num&gt;10.1002/ar.1092310411&lt;/electronic-resource-num&gt;&lt;/record&gt;&lt;/Cite&gt;&lt;/EndNote&gt;</w:instrText>
      </w:r>
      <w:r w:rsidRPr="00807CA3">
        <w:rPr>
          <w:rFonts w:ascii="Times New Roman" w:hAnsi="Times New Roman"/>
          <w:color w:val="000000" w:themeColor="text1"/>
          <w:sz w:val="24"/>
          <w:lang w:val="en-US"/>
        </w:rPr>
        <w:fldChar w:fldCharType="separate"/>
      </w:r>
      <w:r w:rsidR="00175715" w:rsidRPr="00807CA3">
        <w:rPr>
          <w:rFonts w:ascii="Times New Roman" w:hAnsi="Times New Roman"/>
          <w:color w:val="000000" w:themeColor="text1"/>
          <w:sz w:val="24"/>
          <w:lang w:val="en-US"/>
        </w:rPr>
        <w:t>(33)</w:t>
      </w:r>
      <w:r w:rsidRPr="00807CA3">
        <w:rPr>
          <w:rFonts w:ascii="Times New Roman" w:hAnsi="Times New Roman"/>
          <w:color w:val="000000" w:themeColor="text1"/>
          <w:sz w:val="24"/>
          <w:lang w:val="en-US"/>
        </w:rPr>
        <w:fldChar w:fldCharType="end"/>
      </w:r>
      <w:r w:rsidRPr="00B70C14">
        <w:rPr>
          <w:rFonts w:ascii="Times New Roman" w:hAnsi="Times New Roman" w:cs="Times New Roman"/>
          <w:color w:val="000000" w:themeColor="text1"/>
          <w:sz w:val="24"/>
          <w:szCs w:val="24"/>
          <w:lang w:val="en-US"/>
        </w:rPr>
        <w:t xml:space="preserve">. Briefly, the number of </w:t>
      </w:r>
      <w:r w:rsidR="00456743" w:rsidRPr="00117DFD">
        <w:rPr>
          <w:rFonts w:ascii="Times New Roman" w:hAnsi="Times New Roman" w:cs="Times New Roman"/>
          <w:color w:val="000000" w:themeColor="text1"/>
          <w:sz w:val="24"/>
          <w:szCs w:val="24"/>
          <w:lang w:val="en-US"/>
        </w:rPr>
        <w:t>tyrosine hydroxylase (</w:t>
      </w:r>
      <w:r w:rsidRPr="00117DFD">
        <w:rPr>
          <w:rFonts w:ascii="Times New Roman" w:hAnsi="Times New Roman" w:cs="Times New Roman"/>
          <w:color w:val="000000" w:themeColor="text1"/>
          <w:sz w:val="24"/>
          <w:szCs w:val="24"/>
          <w:lang w:val="en-US"/>
        </w:rPr>
        <w:t>TH</w:t>
      </w:r>
      <w:r w:rsidR="00456743" w:rsidRPr="00117DFD">
        <w:rPr>
          <w:rFonts w:ascii="Times New Roman" w:hAnsi="Times New Roman" w:cs="Times New Roman"/>
          <w:color w:val="000000" w:themeColor="text1"/>
          <w:sz w:val="24"/>
          <w:szCs w:val="24"/>
          <w:lang w:val="en-US"/>
        </w:rPr>
        <w:t>)</w:t>
      </w:r>
      <w:r w:rsidRPr="00117DFD">
        <w:rPr>
          <w:rFonts w:ascii="Times New Roman" w:hAnsi="Times New Roman" w:cs="Times New Roman"/>
          <w:color w:val="000000" w:themeColor="text1"/>
          <w:sz w:val="24"/>
          <w:szCs w:val="24"/>
          <w:lang w:val="en-US"/>
        </w:rPr>
        <w:t>-immunoreactive neurons and Nissl</w:t>
      </w:r>
      <w:r w:rsidR="00001126" w:rsidRPr="00807CA3">
        <w:rPr>
          <w:rFonts w:ascii="Times New Roman" w:hAnsi="Times New Roman" w:cs="Times New Roman"/>
          <w:color w:val="000000" w:themeColor="text1"/>
          <w:sz w:val="24"/>
          <w:szCs w:val="24"/>
          <w:vertAlign w:val="superscript"/>
          <w:lang w:val="en-US"/>
        </w:rPr>
        <w:t>+</w:t>
      </w:r>
      <w:r w:rsidRPr="00117DFD">
        <w:rPr>
          <w:rFonts w:ascii="Times New Roman" w:hAnsi="Times New Roman" w:cs="Times New Roman"/>
          <w:color w:val="000000" w:themeColor="text1"/>
          <w:sz w:val="24"/>
          <w:szCs w:val="24"/>
          <w:lang w:val="en-US"/>
        </w:rPr>
        <w:t xml:space="preserve"> cells were</w:t>
      </w:r>
      <w:r w:rsidRPr="00B70C14">
        <w:rPr>
          <w:rFonts w:ascii="Times New Roman" w:hAnsi="Times New Roman" w:cs="Times New Roman"/>
          <w:color w:val="000000" w:themeColor="text1"/>
          <w:sz w:val="24"/>
          <w:szCs w:val="24"/>
          <w:lang w:val="en-US"/>
        </w:rPr>
        <w:t xml:space="preserve"> determined by evaluating every fourth coronal section (1/4) covering the entire SN </w:t>
      </w:r>
      <w:r>
        <w:rPr>
          <w:rFonts w:ascii="Times New Roman" w:hAnsi="Times New Roman" w:cs="Times New Roman"/>
          <w:color w:val="000000" w:themeColor="text1"/>
          <w:sz w:val="24"/>
          <w:szCs w:val="24"/>
          <w:lang w:val="en-US"/>
        </w:rPr>
        <w:t xml:space="preserve">or </w:t>
      </w:r>
      <w:r w:rsidR="007A781E" w:rsidRPr="00B70C14">
        <w:rPr>
          <w:rFonts w:ascii="Times New Roman" w:hAnsi="Times New Roman" w:cs="Times New Roman"/>
          <w:sz w:val="24"/>
          <w:szCs w:val="24"/>
          <w:lang w:val="en-US"/>
        </w:rPr>
        <w:t>ventral tegmental area</w:t>
      </w:r>
      <w:r w:rsidR="007A781E">
        <w:rPr>
          <w:rFonts w:ascii="Times New Roman" w:hAnsi="Times New Roman" w:cs="Times New Roman"/>
          <w:color w:val="000000" w:themeColor="text1"/>
          <w:sz w:val="24"/>
          <w:szCs w:val="24"/>
          <w:lang w:val="en-US"/>
        </w:rPr>
        <w:t xml:space="preserve"> (</w:t>
      </w:r>
      <w:r>
        <w:rPr>
          <w:rFonts w:ascii="Times New Roman" w:hAnsi="Times New Roman" w:cs="Times New Roman"/>
          <w:color w:val="000000" w:themeColor="text1"/>
          <w:sz w:val="24"/>
          <w:szCs w:val="24"/>
          <w:lang w:val="en-US"/>
        </w:rPr>
        <w:t>VTA</w:t>
      </w:r>
      <w:r w:rsidR="007A781E">
        <w:rPr>
          <w:rFonts w:ascii="Times New Roman" w:hAnsi="Times New Roman" w:cs="Times New Roman"/>
          <w:color w:val="000000" w:themeColor="text1"/>
          <w:sz w:val="24"/>
          <w:szCs w:val="24"/>
          <w:lang w:val="en-US"/>
        </w:rPr>
        <w:t>)</w:t>
      </w:r>
      <w:r>
        <w:rPr>
          <w:rFonts w:ascii="Times New Roman" w:hAnsi="Times New Roman" w:cs="Times New Roman"/>
          <w:color w:val="000000" w:themeColor="text1"/>
          <w:sz w:val="24"/>
          <w:szCs w:val="24"/>
          <w:lang w:val="en-US"/>
        </w:rPr>
        <w:t xml:space="preserve"> </w:t>
      </w:r>
      <w:r w:rsidRPr="00B70C14">
        <w:rPr>
          <w:rFonts w:ascii="Times New Roman" w:hAnsi="Times New Roman" w:cs="Times New Roman"/>
          <w:color w:val="000000" w:themeColor="text1"/>
          <w:sz w:val="24"/>
          <w:szCs w:val="24"/>
          <w:lang w:val="en-US"/>
        </w:rPr>
        <w:t>structure</w:t>
      </w:r>
      <w:r>
        <w:rPr>
          <w:rFonts w:ascii="Times New Roman" w:hAnsi="Times New Roman" w:cs="Times New Roman"/>
          <w:color w:val="000000" w:themeColor="text1"/>
          <w:sz w:val="24"/>
          <w:szCs w:val="24"/>
          <w:lang w:val="en-US"/>
        </w:rPr>
        <w:t>s</w:t>
      </w:r>
      <w:r w:rsidRPr="00B70C14">
        <w:rPr>
          <w:rFonts w:ascii="Times New Roman" w:hAnsi="Times New Roman" w:cs="Times New Roman"/>
          <w:color w:val="000000" w:themeColor="text1"/>
          <w:sz w:val="24"/>
          <w:szCs w:val="24"/>
          <w:lang w:val="en-US"/>
        </w:rPr>
        <w:t xml:space="preserve">. The </w:t>
      </w:r>
      <w:r>
        <w:rPr>
          <w:rFonts w:ascii="Times New Roman" w:hAnsi="Times New Roman" w:cs="Times New Roman"/>
          <w:color w:val="000000" w:themeColor="text1"/>
          <w:sz w:val="24"/>
          <w:szCs w:val="24"/>
          <w:lang w:val="en-US"/>
        </w:rPr>
        <w:t>region of interest (</w:t>
      </w:r>
      <w:r w:rsidRPr="00B70C14">
        <w:rPr>
          <w:rFonts w:ascii="Times New Roman" w:hAnsi="Times New Roman" w:cs="Times New Roman"/>
          <w:color w:val="000000" w:themeColor="text1"/>
          <w:sz w:val="24"/>
          <w:szCs w:val="24"/>
          <w:lang w:val="en-US"/>
        </w:rPr>
        <w:t>SN</w:t>
      </w:r>
      <w:r>
        <w:rPr>
          <w:rFonts w:ascii="Times New Roman" w:hAnsi="Times New Roman" w:cs="Times New Roman"/>
          <w:color w:val="000000" w:themeColor="text1"/>
          <w:sz w:val="24"/>
          <w:szCs w:val="24"/>
          <w:lang w:val="en-US"/>
        </w:rPr>
        <w:t xml:space="preserve"> or VTA)</w:t>
      </w:r>
      <w:r w:rsidRPr="00B70C14">
        <w:rPr>
          <w:rFonts w:ascii="Times New Roman" w:hAnsi="Times New Roman" w:cs="Times New Roman"/>
          <w:color w:val="000000" w:themeColor="text1"/>
          <w:sz w:val="24"/>
          <w:szCs w:val="24"/>
          <w:lang w:val="en-US"/>
        </w:rPr>
        <w:t xml:space="preserve"> was delineated at low magnification (10X) and then the dopaminergic neurons were counted under an oil immersion objective (40X). TH</w:t>
      </w:r>
      <w:r w:rsidRPr="00F012AA">
        <w:rPr>
          <w:rFonts w:ascii="Times New Roman" w:hAnsi="Times New Roman" w:cs="Times New Roman"/>
          <w:color w:val="000000" w:themeColor="text1"/>
          <w:sz w:val="24"/>
          <w:szCs w:val="24"/>
          <w:vertAlign w:val="superscript"/>
          <w:lang w:val="en-US"/>
        </w:rPr>
        <w:t>+</w:t>
      </w:r>
      <w:r w:rsidRPr="00B70C14">
        <w:rPr>
          <w:rFonts w:ascii="Times New Roman" w:hAnsi="Times New Roman" w:cs="Times New Roman"/>
          <w:color w:val="000000" w:themeColor="text1"/>
          <w:sz w:val="24"/>
          <w:szCs w:val="24"/>
          <w:lang w:val="en-US"/>
        </w:rPr>
        <w:t xml:space="preserve"> neurons were counted in a blinded fashion and the </w:t>
      </w:r>
      <w:r w:rsidRPr="00B70C14">
        <w:rPr>
          <w:rFonts w:ascii="Times New Roman" w:hAnsi="Times New Roman" w:cs="Times New Roman"/>
          <w:color w:val="000000" w:themeColor="text1"/>
          <w:sz w:val="24"/>
          <w:szCs w:val="24"/>
          <w:lang w:val="en-US"/>
        </w:rPr>
        <w:lastRenderedPageBreak/>
        <w:t xml:space="preserve">results </w:t>
      </w:r>
      <w:r>
        <w:rPr>
          <w:rFonts w:ascii="Times New Roman" w:hAnsi="Times New Roman" w:cs="Times New Roman"/>
          <w:color w:val="000000" w:themeColor="text1"/>
          <w:sz w:val="24"/>
          <w:szCs w:val="24"/>
          <w:lang w:val="en-US"/>
        </w:rPr>
        <w:t xml:space="preserve">were </w:t>
      </w:r>
      <w:r w:rsidRPr="00B70C14">
        <w:rPr>
          <w:rFonts w:ascii="Times New Roman" w:hAnsi="Times New Roman" w:cs="Times New Roman"/>
          <w:color w:val="000000" w:themeColor="text1"/>
          <w:sz w:val="24"/>
          <w:szCs w:val="24"/>
          <w:lang w:val="en-US"/>
        </w:rPr>
        <w:t>expressed as the mean ± standard error of the total number of TH</w:t>
      </w:r>
      <w:r w:rsidRPr="00807CA3">
        <w:rPr>
          <w:rFonts w:ascii="Times New Roman" w:hAnsi="Times New Roman" w:cs="Times New Roman"/>
          <w:color w:val="000000" w:themeColor="text1"/>
          <w:sz w:val="24"/>
          <w:szCs w:val="24"/>
          <w:vertAlign w:val="superscript"/>
          <w:lang w:val="en-US"/>
        </w:rPr>
        <w:t>+</w:t>
      </w:r>
      <w:r w:rsidRPr="00B70C14">
        <w:rPr>
          <w:rFonts w:ascii="Times New Roman" w:hAnsi="Times New Roman" w:cs="Times New Roman"/>
          <w:color w:val="000000" w:themeColor="text1"/>
          <w:sz w:val="24"/>
          <w:szCs w:val="24"/>
          <w:lang w:val="en-US"/>
        </w:rPr>
        <w:t xml:space="preserve"> neuron</w:t>
      </w:r>
      <w:r>
        <w:rPr>
          <w:rFonts w:ascii="Times New Roman" w:hAnsi="Times New Roman" w:cs="Times New Roman"/>
          <w:color w:val="000000" w:themeColor="text1"/>
          <w:sz w:val="24"/>
          <w:szCs w:val="24"/>
          <w:lang w:val="en-US"/>
        </w:rPr>
        <w:t>s</w:t>
      </w:r>
      <w:r w:rsidRPr="00B70C14">
        <w:rPr>
          <w:rFonts w:ascii="Times New Roman" w:hAnsi="Times New Roman" w:cs="Times New Roman"/>
          <w:color w:val="000000" w:themeColor="text1"/>
          <w:sz w:val="24"/>
          <w:szCs w:val="24"/>
          <w:lang w:val="en-US"/>
        </w:rPr>
        <w:t xml:space="preserve"> in</w:t>
      </w:r>
      <w:r>
        <w:rPr>
          <w:rFonts w:ascii="Times New Roman" w:hAnsi="Times New Roman" w:cs="Times New Roman"/>
          <w:color w:val="000000" w:themeColor="text1"/>
          <w:sz w:val="24"/>
          <w:szCs w:val="24"/>
          <w:lang w:val="en-US"/>
        </w:rPr>
        <w:t xml:space="preserve"> each structure</w:t>
      </w:r>
      <w:r w:rsidRPr="00B70C14">
        <w:rPr>
          <w:rFonts w:ascii="Times New Roman" w:hAnsi="Times New Roman" w:cs="Times New Roman"/>
          <w:color w:val="000000" w:themeColor="text1"/>
          <w:sz w:val="24"/>
          <w:szCs w:val="24"/>
          <w:lang w:val="en-US"/>
        </w:rPr>
        <w:t xml:space="preserve">. Analysis was performed using the MBF Stereo Investigator software (MBF Bioscience, Williston, VT, USA). The parameters used for the stereological analysis were as follows: grid size, 150 x 150 </w:t>
      </w:r>
      <w:proofErr w:type="spellStart"/>
      <w:r w:rsidRPr="00B70C14">
        <w:rPr>
          <w:rFonts w:ascii="Times New Roman" w:hAnsi="Times New Roman" w:cs="Times New Roman"/>
          <w:color w:val="000000" w:themeColor="text1"/>
          <w:sz w:val="24"/>
          <w:szCs w:val="24"/>
          <w:lang w:val="en-US"/>
        </w:rPr>
        <w:t>μm</w:t>
      </w:r>
      <w:proofErr w:type="spellEnd"/>
      <w:r w:rsidRPr="00B70C14">
        <w:rPr>
          <w:rFonts w:ascii="Times New Roman" w:hAnsi="Times New Roman" w:cs="Times New Roman"/>
          <w:color w:val="000000" w:themeColor="text1"/>
          <w:sz w:val="24"/>
          <w:szCs w:val="24"/>
          <w:lang w:val="en-US"/>
        </w:rPr>
        <w:t xml:space="preserve">; counting frame, 75 x 75 </w:t>
      </w:r>
      <w:proofErr w:type="spellStart"/>
      <w:r w:rsidRPr="00B70C14">
        <w:rPr>
          <w:rFonts w:ascii="Times New Roman" w:hAnsi="Times New Roman" w:cs="Times New Roman"/>
          <w:color w:val="000000" w:themeColor="text1"/>
          <w:sz w:val="24"/>
          <w:szCs w:val="24"/>
          <w:lang w:val="en-US"/>
        </w:rPr>
        <w:t>μm</w:t>
      </w:r>
      <w:proofErr w:type="spellEnd"/>
      <w:r w:rsidRPr="00B70C14">
        <w:rPr>
          <w:rFonts w:ascii="Times New Roman" w:hAnsi="Times New Roman" w:cs="Times New Roman"/>
          <w:color w:val="000000" w:themeColor="text1"/>
          <w:sz w:val="24"/>
          <w:szCs w:val="24"/>
          <w:lang w:val="en-US"/>
        </w:rPr>
        <w:t xml:space="preserve">; and 2 </w:t>
      </w:r>
      <w:proofErr w:type="spellStart"/>
      <w:r w:rsidRPr="00B70C14">
        <w:rPr>
          <w:rFonts w:ascii="Times New Roman" w:hAnsi="Times New Roman" w:cs="Times New Roman"/>
          <w:color w:val="000000" w:themeColor="text1"/>
          <w:sz w:val="24"/>
          <w:szCs w:val="24"/>
          <w:lang w:val="en-US"/>
        </w:rPr>
        <w:t>μm</w:t>
      </w:r>
      <w:proofErr w:type="spellEnd"/>
      <w:r w:rsidRPr="00B70C14">
        <w:rPr>
          <w:rFonts w:ascii="Times New Roman" w:hAnsi="Times New Roman" w:cs="Times New Roman"/>
          <w:color w:val="000000" w:themeColor="text1"/>
          <w:sz w:val="24"/>
          <w:szCs w:val="24"/>
          <w:lang w:val="en-US"/>
        </w:rPr>
        <w:t xml:space="preserve"> guard zones. Tissue thickness was determined at each counting field. The coefficient of error was &lt; 0.1.</w:t>
      </w:r>
      <w:r>
        <w:rPr>
          <w:rFonts w:ascii="Times New Roman" w:hAnsi="Times New Roman" w:cs="Times New Roman"/>
          <w:color w:val="000000" w:themeColor="text1"/>
          <w:sz w:val="24"/>
          <w:szCs w:val="24"/>
          <w:lang w:val="en-US"/>
        </w:rPr>
        <w:t xml:space="preserve"> </w:t>
      </w:r>
    </w:p>
    <w:p w14:paraId="329912EE" w14:textId="77777777" w:rsidR="004F0D7C" w:rsidRPr="00807CA3" w:rsidRDefault="004F0D7C" w:rsidP="0059796C">
      <w:pPr>
        <w:snapToGrid w:val="0"/>
        <w:spacing w:after="120" w:line="480" w:lineRule="auto"/>
        <w:contextualSpacing/>
        <w:jc w:val="both"/>
        <w:rPr>
          <w:rFonts w:ascii="Times New Roman" w:hAnsi="Times New Roman" w:cs="Times New Roman"/>
          <w:b/>
          <w:iCs/>
          <w:color w:val="000000" w:themeColor="text1"/>
          <w:sz w:val="24"/>
          <w:szCs w:val="24"/>
          <w:lang w:val="en-US"/>
        </w:rPr>
      </w:pPr>
    </w:p>
    <w:p w14:paraId="280F4DE6" w14:textId="77777777" w:rsidR="0059796C" w:rsidRPr="006D09D0" w:rsidRDefault="0059796C" w:rsidP="0059796C">
      <w:pPr>
        <w:snapToGrid w:val="0"/>
        <w:spacing w:after="120" w:line="480" w:lineRule="auto"/>
        <w:contextualSpacing/>
        <w:jc w:val="both"/>
        <w:rPr>
          <w:rFonts w:ascii="Times New Roman" w:hAnsi="Times New Roman" w:cs="Times New Roman"/>
          <w:b/>
          <w:iCs/>
          <w:color w:val="000000" w:themeColor="text1"/>
          <w:sz w:val="24"/>
          <w:szCs w:val="24"/>
          <w:lang w:val="en-US"/>
        </w:rPr>
      </w:pPr>
      <w:r w:rsidRPr="006D09D0">
        <w:rPr>
          <w:rFonts w:ascii="Times New Roman" w:hAnsi="Times New Roman" w:cs="Times New Roman"/>
          <w:b/>
          <w:iCs/>
          <w:color w:val="000000" w:themeColor="text1"/>
          <w:sz w:val="24"/>
          <w:szCs w:val="24"/>
          <w:lang w:val="en-US"/>
        </w:rPr>
        <w:t>Microdissection and protein extraction</w:t>
      </w:r>
    </w:p>
    <w:p w14:paraId="6E2C265A" w14:textId="77777777" w:rsidR="0059796C" w:rsidRPr="00B70C14" w:rsidRDefault="0059796C" w:rsidP="0059796C">
      <w:pPr>
        <w:snapToGrid w:val="0"/>
        <w:spacing w:after="120" w:line="480" w:lineRule="auto"/>
        <w:contextualSpacing/>
        <w:jc w:val="both"/>
        <w:rPr>
          <w:rFonts w:ascii="Times New Roman" w:hAnsi="Times New Roman" w:cs="Times New Roman"/>
          <w:color w:val="000000" w:themeColor="text1"/>
          <w:sz w:val="24"/>
          <w:szCs w:val="24"/>
          <w:lang w:val="en-US"/>
        </w:rPr>
      </w:pPr>
      <w:r w:rsidRPr="00B70C14">
        <w:rPr>
          <w:rFonts w:ascii="Times New Roman" w:hAnsi="Times New Roman" w:cs="Times New Roman"/>
          <w:color w:val="000000" w:themeColor="text1"/>
          <w:sz w:val="24"/>
          <w:szCs w:val="24"/>
          <w:lang w:val="en-US"/>
        </w:rPr>
        <w:t xml:space="preserve">The microdissection procedure was performed </w:t>
      </w:r>
      <w:r>
        <w:rPr>
          <w:rFonts w:ascii="Times New Roman" w:hAnsi="Times New Roman" w:cs="Times New Roman"/>
          <w:color w:val="000000" w:themeColor="text1"/>
          <w:sz w:val="24"/>
          <w:szCs w:val="24"/>
          <w:lang w:val="en-US"/>
        </w:rPr>
        <w:t>using</w:t>
      </w:r>
      <w:r w:rsidRPr="00B70C14">
        <w:rPr>
          <w:rFonts w:ascii="Times New Roman" w:hAnsi="Times New Roman" w:cs="Times New Roman"/>
          <w:color w:val="000000" w:themeColor="text1"/>
          <w:sz w:val="24"/>
          <w:szCs w:val="24"/>
          <w:lang w:val="en-US"/>
        </w:rPr>
        <w:t xml:space="preserve"> cryostat (CM1900, Leica) at -17°C. The hemispheres stored at -80°C were cut in coronal sections (500 </w:t>
      </w:r>
      <w:proofErr w:type="spellStart"/>
      <w:r w:rsidRPr="00B70C14">
        <w:rPr>
          <w:rFonts w:ascii="Times New Roman" w:hAnsi="Times New Roman" w:cs="Times New Roman"/>
          <w:color w:val="000000" w:themeColor="text1"/>
          <w:sz w:val="24"/>
          <w:szCs w:val="24"/>
          <w:lang w:val="en-US"/>
        </w:rPr>
        <w:t>μm</w:t>
      </w:r>
      <w:proofErr w:type="spellEnd"/>
      <w:r w:rsidRPr="00B70C14">
        <w:rPr>
          <w:rFonts w:ascii="Times New Roman" w:hAnsi="Times New Roman" w:cs="Times New Roman"/>
          <w:color w:val="000000" w:themeColor="text1"/>
          <w:sz w:val="24"/>
          <w:szCs w:val="24"/>
          <w:lang w:val="en-US"/>
        </w:rPr>
        <w:t xml:space="preserve"> thick) with </w:t>
      </w:r>
      <w:r>
        <w:rPr>
          <w:rFonts w:ascii="Times New Roman" w:hAnsi="Times New Roman" w:cs="Times New Roman"/>
          <w:color w:val="000000" w:themeColor="text1"/>
          <w:sz w:val="24"/>
          <w:szCs w:val="24"/>
          <w:lang w:val="en-US"/>
        </w:rPr>
        <w:t xml:space="preserve">a </w:t>
      </w:r>
      <w:r w:rsidRPr="00B70C14">
        <w:rPr>
          <w:rFonts w:ascii="Times New Roman" w:hAnsi="Times New Roman" w:cs="Times New Roman"/>
          <w:color w:val="000000" w:themeColor="text1"/>
          <w:sz w:val="24"/>
          <w:szCs w:val="24"/>
          <w:lang w:val="en-US"/>
        </w:rPr>
        <w:t>matrix. The specific structures (</w:t>
      </w:r>
      <w:r>
        <w:rPr>
          <w:rFonts w:ascii="Times New Roman" w:hAnsi="Times New Roman" w:cs="Times New Roman"/>
          <w:color w:val="000000" w:themeColor="text1"/>
          <w:sz w:val="24"/>
          <w:szCs w:val="24"/>
          <w:lang w:val="en-US"/>
        </w:rPr>
        <w:t>m</w:t>
      </w:r>
      <w:r w:rsidRPr="00B70C14">
        <w:rPr>
          <w:rFonts w:ascii="Times New Roman" w:hAnsi="Times New Roman" w:cs="Times New Roman"/>
          <w:color w:val="000000" w:themeColor="text1"/>
          <w:sz w:val="24"/>
          <w:szCs w:val="24"/>
          <w:lang w:val="en-US"/>
        </w:rPr>
        <w:t xml:space="preserve">otor </w:t>
      </w:r>
      <w:r>
        <w:rPr>
          <w:rFonts w:ascii="Times New Roman" w:hAnsi="Times New Roman" w:cs="Times New Roman"/>
          <w:color w:val="000000" w:themeColor="text1"/>
          <w:sz w:val="24"/>
          <w:szCs w:val="24"/>
          <w:lang w:val="en-US"/>
        </w:rPr>
        <w:t>c</w:t>
      </w:r>
      <w:r w:rsidRPr="00B70C14">
        <w:rPr>
          <w:rFonts w:ascii="Times New Roman" w:hAnsi="Times New Roman" w:cs="Times New Roman"/>
          <w:color w:val="000000" w:themeColor="text1"/>
          <w:sz w:val="24"/>
          <w:szCs w:val="24"/>
          <w:lang w:val="en-US"/>
        </w:rPr>
        <w:t xml:space="preserve">ortex, </w:t>
      </w:r>
      <w:r>
        <w:rPr>
          <w:rFonts w:ascii="Times New Roman" w:hAnsi="Times New Roman" w:cs="Times New Roman"/>
          <w:color w:val="000000" w:themeColor="text1"/>
          <w:sz w:val="24"/>
          <w:szCs w:val="24"/>
          <w:lang w:val="en-US"/>
        </w:rPr>
        <w:t>s</w:t>
      </w:r>
      <w:r w:rsidRPr="00B70C14">
        <w:rPr>
          <w:rFonts w:ascii="Times New Roman" w:hAnsi="Times New Roman" w:cs="Times New Roman"/>
          <w:color w:val="000000" w:themeColor="text1"/>
          <w:sz w:val="24"/>
          <w:szCs w:val="24"/>
          <w:lang w:val="en-US"/>
        </w:rPr>
        <w:t xml:space="preserve">triatum, </w:t>
      </w:r>
      <w:r>
        <w:rPr>
          <w:rFonts w:ascii="Times New Roman" w:hAnsi="Times New Roman" w:cs="Times New Roman"/>
          <w:color w:val="000000" w:themeColor="text1"/>
          <w:sz w:val="24"/>
          <w:szCs w:val="24"/>
          <w:lang w:val="en-US"/>
        </w:rPr>
        <w:t>h</w:t>
      </w:r>
      <w:r w:rsidRPr="00B70C14">
        <w:rPr>
          <w:rFonts w:ascii="Times New Roman" w:hAnsi="Times New Roman" w:cs="Times New Roman"/>
          <w:color w:val="000000" w:themeColor="text1"/>
          <w:sz w:val="24"/>
          <w:szCs w:val="24"/>
          <w:lang w:val="en-US"/>
        </w:rPr>
        <w:t xml:space="preserve">ippocampus, </w:t>
      </w:r>
      <w:r>
        <w:rPr>
          <w:rFonts w:ascii="Times New Roman" w:hAnsi="Times New Roman" w:cs="Times New Roman"/>
          <w:color w:val="000000" w:themeColor="text1"/>
          <w:sz w:val="24"/>
          <w:szCs w:val="24"/>
          <w:lang w:val="en-US"/>
        </w:rPr>
        <w:t>and SN</w:t>
      </w:r>
      <w:r w:rsidRPr="00B70C14">
        <w:rPr>
          <w:rFonts w:ascii="Times New Roman" w:hAnsi="Times New Roman" w:cs="Times New Roman"/>
          <w:color w:val="000000" w:themeColor="text1"/>
          <w:sz w:val="24"/>
          <w:szCs w:val="24"/>
          <w:lang w:val="en-US"/>
        </w:rPr>
        <w:t>) were recovered on coronal slices with</w:t>
      </w:r>
      <w:r>
        <w:rPr>
          <w:rFonts w:ascii="Times New Roman" w:hAnsi="Times New Roman" w:cs="Times New Roman"/>
          <w:color w:val="000000" w:themeColor="text1"/>
          <w:sz w:val="24"/>
          <w:szCs w:val="24"/>
          <w:lang w:val="en-US"/>
        </w:rPr>
        <w:t xml:space="preserve"> a</w:t>
      </w:r>
      <w:r w:rsidRPr="00B70C14">
        <w:rPr>
          <w:rFonts w:ascii="Times New Roman" w:hAnsi="Times New Roman" w:cs="Times New Roman"/>
          <w:color w:val="000000" w:themeColor="text1"/>
          <w:sz w:val="24"/>
          <w:szCs w:val="24"/>
          <w:lang w:val="en-US"/>
        </w:rPr>
        <w:t xml:space="preserve"> scalpel, put in pre-weighed </w:t>
      </w:r>
      <w:r>
        <w:rPr>
          <w:rFonts w:ascii="Times New Roman" w:hAnsi="Times New Roman" w:cs="Times New Roman"/>
          <w:color w:val="000000" w:themeColor="text1"/>
          <w:sz w:val="24"/>
          <w:szCs w:val="24"/>
          <w:lang w:val="en-US"/>
        </w:rPr>
        <w:t>tubes</w:t>
      </w:r>
      <w:r w:rsidRPr="00B70C14">
        <w:rPr>
          <w:rFonts w:ascii="Times New Roman" w:hAnsi="Times New Roman" w:cs="Times New Roman"/>
          <w:color w:val="000000" w:themeColor="text1"/>
          <w:sz w:val="24"/>
          <w:szCs w:val="24"/>
          <w:lang w:val="en-US"/>
        </w:rPr>
        <w:t xml:space="preserve"> and stored at -80°C until protein extraction.</w:t>
      </w:r>
    </w:p>
    <w:p w14:paraId="2EC83492" w14:textId="04F872E3" w:rsidR="0059796C" w:rsidRPr="00B70C14" w:rsidRDefault="0059796C" w:rsidP="0059796C">
      <w:pPr>
        <w:snapToGrid w:val="0"/>
        <w:spacing w:after="120" w:line="480" w:lineRule="auto"/>
        <w:contextualSpacing/>
        <w:jc w:val="both"/>
        <w:rPr>
          <w:rFonts w:ascii="Times New Roman" w:hAnsi="Times New Roman" w:cs="Times New Roman"/>
          <w:color w:val="000000" w:themeColor="text1"/>
          <w:sz w:val="24"/>
          <w:szCs w:val="24"/>
          <w:lang w:val="en-US"/>
        </w:rPr>
      </w:pPr>
      <w:r w:rsidRPr="00B70C14">
        <w:rPr>
          <w:rFonts w:ascii="Times New Roman" w:hAnsi="Times New Roman" w:cs="Times New Roman"/>
          <w:color w:val="000000" w:themeColor="text1"/>
          <w:sz w:val="24"/>
          <w:szCs w:val="24"/>
          <w:lang w:val="en-US"/>
        </w:rPr>
        <w:t>For protein extraction, after th</w:t>
      </w:r>
      <w:r w:rsidR="00890ECE">
        <w:rPr>
          <w:rFonts w:ascii="Times New Roman" w:hAnsi="Times New Roman" w:cs="Times New Roman"/>
          <w:color w:val="000000" w:themeColor="text1"/>
          <w:sz w:val="24"/>
          <w:szCs w:val="24"/>
          <w:lang w:val="en-US"/>
        </w:rPr>
        <w:t xml:space="preserve">e </w:t>
      </w:r>
      <w:r w:rsidRPr="00B70C14">
        <w:rPr>
          <w:rFonts w:ascii="Times New Roman" w:hAnsi="Times New Roman" w:cs="Times New Roman"/>
          <w:color w:val="000000" w:themeColor="text1"/>
          <w:sz w:val="24"/>
          <w:szCs w:val="24"/>
          <w:lang w:val="en-US"/>
        </w:rPr>
        <w:t xml:space="preserve">weight of </w:t>
      </w:r>
      <w:r>
        <w:rPr>
          <w:rFonts w:ascii="Times New Roman" w:hAnsi="Times New Roman" w:cs="Times New Roman"/>
          <w:color w:val="000000" w:themeColor="text1"/>
          <w:sz w:val="24"/>
          <w:szCs w:val="24"/>
          <w:lang w:val="en-US"/>
        </w:rPr>
        <w:t xml:space="preserve">the </w:t>
      </w:r>
      <w:r w:rsidRPr="00B70C14">
        <w:rPr>
          <w:rFonts w:ascii="Times New Roman" w:hAnsi="Times New Roman" w:cs="Times New Roman"/>
          <w:color w:val="000000" w:themeColor="text1"/>
          <w:sz w:val="24"/>
          <w:szCs w:val="24"/>
          <w:lang w:val="en-US"/>
        </w:rPr>
        <w:t>tissue was evaluated (weight full</w:t>
      </w:r>
      <w:r>
        <w:rPr>
          <w:rFonts w:ascii="Times New Roman" w:hAnsi="Times New Roman" w:cs="Times New Roman"/>
          <w:color w:val="000000" w:themeColor="text1"/>
          <w:sz w:val="24"/>
          <w:szCs w:val="24"/>
          <w:lang w:val="en-US"/>
        </w:rPr>
        <w:t xml:space="preserve"> tube</w:t>
      </w:r>
      <w:r w:rsidRPr="00B70C14">
        <w:rPr>
          <w:rFonts w:ascii="Times New Roman" w:hAnsi="Times New Roman" w:cs="Times New Roman"/>
          <w:color w:val="000000" w:themeColor="text1"/>
          <w:sz w:val="24"/>
          <w:szCs w:val="24"/>
          <w:lang w:val="en-US"/>
        </w:rPr>
        <w:t xml:space="preserve"> – weight empty</w:t>
      </w:r>
      <w:r>
        <w:rPr>
          <w:rFonts w:ascii="Times New Roman" w:hAnsi="Times New Roman" w:cs="Times New Roman"/>
          <w:color w:val="000000" w:themeColor="text1"/>
          <w:sz w:val="24"/>
          <w:szCs w:val="24"/>
          <w:lang w:val="en-US"/>
        </w:rPr>
        <w:t xml:space="preserve"> tube</w:t>
      </w:r>
      <w:r w:rsidRPr="00B70C14">
        <w:rPr>
          <w:rFonts w:ascii="Times New Roman" w:hAnsi="Times New Roman" w:cs="Times New Roman"/>
          <w:color w:val="000000" w:themeColor="text1"/>
          <w:sz w:val="24"/>
          <w:szCs w:val="24"/>
          <w:lang w:val="en-US"/>
        </w:rPr>
        <w:t xml:space="preserve">), protein extraction solution (1% Sodium Deoxycholate, 1% Triton, 0,1% SDS, 1% Protease /Phosphatase Inhibitor in RIPA Buffer) was </w:t>
      </w:r>
      <w:r>
        <w:rPr>
          <w:rFonts w:ascii="Times New Roman" w:hAnsi="Times New Roman" w:cs="Times New Roman"/>
          <w:color w:val="000000" w:themeColor="text1"/>
          <w:sz w:val="24"/>
          <w:szCs w:val="24"/>
          <w:lang w:val="en-US"/>
        </w:rPr>
        <w:t>added to</w:t>
      </w:r>
      <w:r w:rsidRPr="00B70C14">
        <w:rPr>
          <w:rFonts w:ascii="Times New Roman" w:hAnsi="Times New Roman" w:cs="Times New Roman"/>
          <w:color w:val="000000" w:themeColor="text1"/>
          <w:sz w:val="24"/>
          <w:szCs w:val="24"/>
          <w:lang w:val="en-US"/>
        </w:rPr>
        <w:t xml:space="preserve"> </w:t>
      </w:r>
      <w:r>
        <w:rPr>
          <w:rFonts w:ascii="Times New Roman" w:hAnsi="Times New Roman" w:cs="Times New Roman"/>
          <w:color w:val="000000" w:themeColor="text1"/>
          <w:sz w:val="24"/>
          <w:szCs w:val="24"/>
          <w:lang w:val="en-US"/>
        </w:rPr>
        <w:t>the tube</w:t>
      </w:r>
      <w:r w:rsidRPr="00B70C14">
        <w:rPr>
          <w:rFonts w:ascii="Times New Roman" w:hAnsi="Times New Roman" w:cs="Times New Roman"/>
          <w:color w:val="000000" w:themeColor="text1"/>
          <w:sz w:val="24"/>
          <w:szCs w:val="24"/>
          <w:lang w:val="en-US"/>
        </w:rPr>
        <w:t xml:space="preserve"> [Volume = 10 x weight (mg)] on ice. The tissu</w:t>
      </w:r>
      <w:r w:rsidR="00890ECE">
        <w:rPr>
          <w:rFonts w:ascii="Times New Roman" w:hAnsi="Times New Roman" w:cs="Times New Roman"/>
          <w:color w:val="000000" w:themeColor="text1"/>
          <w:sz w:val="24"/>
          <w:szCs w:val="24"/>
          <w:lang w:val="en-US"/>
        </w:rPr>
        <w:t>e</w:t>
      </w:r>
      <w:r w:rsidRPr="00B70C14">
        <w:rPr>
          <w:rFonts w:ascii="Times New Roman" w:hAnsi="Times New Roman" w:cs="Times New Roman"/>
          <w:color w:val="000000" w:themeColor="text1"/>
          <w:sz w:val="24"/>
          <w:szCs w:val="24"/>
          <w:lang w:val="en-US"/>
        </w:rPr>
        <w:t xml:space="preserve"> </w:t>
      </w:r>
      <w:r w:rsidR="00890ECE" w:rsidRPr="00B70C14">
        <w:rPr>
          <w:rFonts w:ascii="Times New Roman" w:hAnsi="Times New Roman" w:cs="Times New Roman"/>
          <w:color w:val="000000" w:themeColor="text1"/>
          <w:sz w:val="24"/>
          <w:szCs w:val="24"/>
          <w:lang w:val="en-US"/>
        </w:rPr>
        <w:t>w</w:t>
      </w:r>
      <w:r w:rsidR="00890ECE">
        <w:rPr>
          <w:rFonts w:ascii="Times New Roman" w:hAnsi="Times New Roman" w:cs="Times New Roman"/>
          <w:color w:val="000000" w:themeColor="text1"/>
          <w:sz w:val="24"/>
          <w:szCs w:val="24"/>
          <w:lang w:val="en-US"/>
        </w:rPr>
        <w:t>as</w:t>
      </w:r>
      <w:r w:rsidRPr="00B70C14">
        <w:rPr>
          <w:rFonts w:ascii="Times New Roman" w:hAnsi="Times New Roman" w:cs="Times New Roman"/>
          <w:color w:val="000000" w:themeColor="text1"/>
          <w:sz w:val="24"/>
          <w:szCs w:val="24"/>
          <w:lang w:val="en-US"/>
        </w:rPr>
        <w:t xml:space="preserve"> homogenized with Pellet Pestle (Z35994-7, Sigma), </w:t>
      </w:r>
      <w:r>
        <w:rPr>
          <w:rFonts w:ascii="Times New Roman" w:hAnsi="Times New Roman" w:cs="Times New Roman"/>
          <w:color w:val="000000" w:themeColor="text1"/>
          <w:sz w:val="24"/>
          <w:szCs w:val="24"/>
          <w:lang w:val="en-US"/>
        </w:rPr>
        <w:t>followed by</w:t>
      </w:r>
      <w:r w:rsidRPr="00B70C14">
        <w:rPr>
          <w:rFonts w:ascii="Times New Roman" w:hAnsi="Times New Roman" w:cs="Times New Roman"/>
          <w:color w:val="000000" w:themeColor="text1"/>
          <w:sz w:val="24"/>
          <w:szCs w:val="24"/>
          <w:lang w:val="en-US"/>
        </w:rPr>
        <w:t xml:space="preserve"> 3 sessions of bath</w:t>
      </w:r>
      <w:r>
        <w:rPr>
          <w:rFonts w:ascii="Times New Roman" w:hAnsi="Times New Roman" w:cs="Times New Roman"/>
          <w:color w:val="000000" w:themeColor="text1"/>
          <w:sz w:val="24"/>
          <w:szCs w:val="24"/>
          <w:lang w:val="en-US"/>
        </w:rPr>
        <w:t xml:space="preserve"> </w:t>
      </w:r>
      <w:r w:rsidRPr="00B70C14">
        <w:rPr>
          <w:rFonts w:ascii="Times New Roman" w:hAnsi="Times New Roman" w:cs="Times New Roman"/>
          <w:color w:val="000000" w:themeColor="text1"/>
          <w:sz w:val="24"/>
          <w:szCs w:val="24"/>
          <w:lang w:val="en-US"/>
        </w:rPr>
        <w:t>sonicat</w:t>
      </w:r>
      <w:r>
        <w:rPr>
          <w:rFonts w:ascii="Times New Roman" w:hAnsi="Times New Roman" w:cs="Times New Roman"/>
          <w:color w:val="000000" w:themeColor="text1"/>
          <w:sz w:val="24"/>
          <w:szCs w:val="24"/>
          <w:lang w:val="en-US"/>
        </w:rPr>
        <w:t>ion</w:t>
      </w:r>
      <w:r w:rsidRPr="00B70C14">
        <w:rPr>
          <w:rFonts w:ascii="Times New Roman" w:hAnsi="Times New Roman" w:cs="Times New Roman"/>
          <w:color w:val="000000" w:themeColor="text1"/>
          <w:sz w:val="24"/>
          <w:szCs w:val="24"/>
          <w:lang w:val="en-US"/>
        </w:rPr>
        <w:t xml:space="preserve"> (2’15 at 90% intensity with 1 sec pulse ON then 2 sec OFF) </w:t>
      </w:r>
      <w:r w:rsidRPr="00AD06BF">
        <w:rPr>
          <w:rFonts w:ascii="Times New Roman" w:hAnsi="Times New Roman" w:cs="Times New Roman"/>
          <w:color w:val="000000" w:themeColor="text1"/>
          <w:sz w:val="24"/>
          <w:szCs w:val="24"/>
          <w:lang w:val="en-US"/>
        </w:rPr>
        <w:t>(</w:t>
      </w:r>
      <w:proofErr w:type="spellStart"/>
      <w:r w:rsidRPr="00AD06BF">
        <w:rPr>
          <w:rFonts w:ascii="Times New Roman" w:hAnsi="Times New Roman" w:cs="Times New Roman"/>
          <w:color w:val="000000" w:themeColor="text1"/>
          <w:sz w:val="24"/>
          <w:szCs w:val="24"/>
          <w:lang w:val="en-US"/>
        </w:rPr>
        <w:t>Fisherbrandtm</w:t>
      </w:r>
      <w:proofErr w:type="spellEnd"/>
      <w:r w:rsidRPr="00AD06BF">
        <w:rPr>
          <w:rFonts w:ascii="Times New Roman" w:hAnsi="Times New Roman" w:cs="Times New Roman"/>
          <w:color w:val="000000" w:themeColor="text1"/>
          <w:sz w:val="24"/>
          <w:szCs w:val="24"/>
          <w:lang w:val="en-US"/>
        </w:rPr>
        <w:t xml:space="preserve"> Model 505 </w:t>
      </w:r>
      <w:proofErr w:type="spellStart"/>
      <w:r w:rsidRPr="00AD06BF">
        <w:rPr>
          <w:rFonts w:ascii="Times New Roman" w:hAnsi="Times New Roman" w:cs="Times New Roman"/>
          <w:color w:val="000000" w:themeColor="text1"/>
          <w:sz w:val="24"/>
          <w:szCs w:val="24"/>
          <w:lang w:val="en-US"/>
        </w:rPr>
        <w:t>sonicator</w:t>
      </w:r>
      <w:proofErr w:type="spellEnd"/>
      <w:r w:rsidRPr="00AD06BF">
        <w:rPr>
          <w:rFonts w:ascii="Times New Roman" w:hAnsi="Times New Roman" w:cs="Times New Roman"/>
          <w:color w:val="000000" w:themeColor="text1"/>
          <w:sz w:val="24"/>
          <w:szCs w:val="24"/>
          <w:lang w:val="en-US"/>
        </w:rPr>
        <w:t xml:space="preserve">) </w:t>
      </w:r>
      <w:r w:rsidRPr="00B70C14">
        <w:rPr>
          <w:rFonts w:ascii="Times New Roman" w:hAnsi="Times New Roman" w:cs="Times New Roman"/>
          <w:color w:val="000000" w:themeColor="text1"/>
          <w:sz w:val="24"/>
          <w:szCs w:val="24"/>
          <w:lang w:val="en-US"/>
        </w:rPr>
        <w:t>and vortex-shaking between session</w:t>
      </w:r>
      <w:r>
        <w:rPr>
          <w:rFonts w:ascii="Times New Roman" w:hAnsi="Times New Roman" w:cs="Times New Roman"/>
          <w:color w:val="000000" w:themeColor="text1"/>
          <w:sz w:val="24"/>
          <w:szCs w:val="24"/>
          <w:lang w:val="en-US"/>
        </w:rPr>
        <w:t>s</w:t>
      </w:r>
      <w:r w:rsidRPr="00B70C14">
        <w:rPr>
          <w:rFonts w:ascii="Times New Roman" w:hAnsi="Times New Roman" w:cs="Times New Roman"/>
          <w:color w:val="000000" w:themeColor="text1"/>
          <w:sz w:val="24"/>
          <w:szCs w:val="24"/>
          <w:lang w:val="en-US"/>
        </w:rPr>
        <w:t xml:space="preserve">. After sonication, samples were mixed </w:t>
      </w:r>
      <w:r>
        <w:rPr>
          <w:rFonts w:ascii="Times New Roman" w:hAnsi="Times New Roman" w:cs="Times New Roman"/>
          <w:color w:val="000000" w:themeColor="text1"/>
          <w:sz w:val="24"/>
          <w:szCs w:val="24"/>
          <w:lang w:val="en-US"/>
        </w:rPr>
        <w:t>using a</w:t>
      </w:r>
      <w:r w:rsidRPr="00B70C14">
        <w:rPr>
          <w:rFonts w:ascii="Times New Roman" w:hAnsi="Times New Roman" w:cs="Times New Roman"/>
          <w:color w:val="000000" w:themeColor="text1"/>
          <w:sz w:val="24"/>
          <w:szCs w:val="24"/>
          <w:lang w:val="en-US"/>
        </w:rPr>
        <w:t xml:space="preserve"> </w:t>
      </w:r>
      <w:r w:rsidRPr="00B70C14">
        <w:rPr>
          <w:rFonts w:ascii="Times New Roman" w:hAnsi="Times New Roman" w:cs="Times New Roman"/>
          <w:sz w:val="24"/>
          <w:szCs w:val="24"/>
          <w:lang w:val="en-US"/>
        </w:rPr>
        <w:t>rotator (Benchmark Scientific Roto-Mini Plus R2024)</w:t>
      </w:r>
      <w:r w:rsidRPr="00B70C14">
        <w:rPr>
          <w:rFonts w:ascii="Times New Roman" w:hAnsi="Times New Roman" w:cs="Times New Roman"/>
          <w:color w:val="000000" w:themeColor="text1"/>
          <w:sz w:val="24"/>
          <w:szCs w:val="24"/>
          <w:lang w:val="en-US"/>
        </w:rPr>
        <w:t xml:space="preserve"> </w:t>
      </w:r>
      <w:r>
        <w:rPr>
          <w:rFonts w:ascii="Times New Roman" w:hAnsi="Times New Roman" w:cs="Times New Roman"/>
          <w:color w:val="000000" w:themeColor="text1"/>
          <w:sz w:val="24"/>
          <w:szCs w:val="24"/>
          <w:lang w:val="en-US"/>
        </w:rPr>
        <w:t xml:space="preserve">for </w:t>
      </w:r>
      <w:r w:rsidRPr="00B70C14">
        <w:rPr>
          <w:rFonts w:ascii="Times New Roman" w:hAnsi="Times New Roman" w:cs="Times New Roman"/>
          <w:color w:val="000000" w:themeColor="text1"/>
          <w:sz w:val="24"/>
          <w:szCs w:val="24"/>
          <w:lang w:val="en-US"/>
        </w:rPr>
        <w:t xml:space="preserve">30 min at 4°C, then centrifuged at 13,000 rpm during 30 min at 4°C. The supernatants were recovered as </w:t>
      </w:r>
      <w:r>
        <w:rPr>
          <w:rFonts w:ascii="Times New Roman" w:hAnsi="Times New Roman" w:cs="Times New Roman"/>
          <w:color w:val="000000" w:themeColor="text1"/>
          <w:sz w:val="24"/>
          <w:szCs w:val="24"/>
          <w:lang w:val="en-US"/>
        </w:rPr>
        <w:t xml:space="preserve">the </w:t>
      </w:r>
      <w:r w:rsidRPr="00B70C14">
        <w:rPr>
          <w:rFonts w:ascii="Times New Roman" w:hAnsi="Times New Roman" w:cs="Times New Roman"/>
          <w:color w:val="000000" w:themeColor="text1"/>
          <w:sz w:val="24"/>
          <w:szCs w:val="24"/>
          <w:lang w:val="en-US"/>
        </w:rPr>
        <w:t>soluble fraction</w:t>
      </w:r>
      <w:r>
        <w:rPr>
          <w:rFonts w:ascii="Times New Roman" w:hAnsi="Times New Roman" w:cs="Times New Roman"/>
          <w:color w:val="000000" w:themeColor="text1"/>
          <w:sz w:val="24"/>
          <w:szCs w:val="24"/>
          <w:lang w:val="en-US"/>
        </w:rPr>
        <w:t>,</w:t>
      </w:r>
      <w:r w:rsidRPr="00B70C14">
        <w:rPr>
          <w:rFonts w:ascii="Times New Roman" w:hAnsi="Times New Roman" w:cs="Times New Roman"/>
          <w:color w:val="000000" w:themeColor="text1"/>
          <w:sz w:val="24"/>
          <w:szCs w:val="24"/>
          <w:lang w:val="en-US"/>
        </w:rPr>
        <w:t xml:space="preserve"> and </w:t>
      </w:r>
      <w:r>
        <w:rPr>
          <w:rFonts w:ascii="Times New Roman" w:hAnsi="Times New Roman" w:cs="Times New Roman"/>
          <w:color w:val="000000" w:themeColor="text1"/>
          <w:sz w:val="24"/>
          <w:szCs w:val="24"/>
          <w:lang w:val="en-US"/>
        </w:rPr>
        <w:t xml:space="preserve">the </w:t>
      </w:r>
      <w:r w:rsidRPr="00B70C14">
        <w:rPr>
          <w:rFonts w:ascii="Times New Roman" w:hAnsi="Times New Roman" w:cs="Times New Roman"/>
          <w:color w:val="000000" w:themeColor="text1"/>
          <w:sz w:val="24"/>
          <w:szCs w:val="24"/>
          <w:lang w:val="en-US"/>
        </w:rPr>
        <w:t xml:space="preserve">pellets were stored </w:t>
      </w:r>
      <w:r>
        <w:rPr>
          <w:rFonts w:ascii="Times New Roman" w:hAnsi="Times New Roman" w:cs="Times New Roman"/>
          <w:color w:val="000000" w:themeColor="text1"/>
          <w:sz w:val="24"/>
          <w:szCs w:val="24"/>
          <w:lang w:val="en-US"/>
        </w:rPr>
        <w:t>for use for the</w:t>
      </w:r>
      <w:r w:rsidRPr="00B70C14">
        <w:rPr>
          <w:rFonts w:ascii="Times New Roman" w:hAnsi="Times New Roman" w:cs="Times New Roman"/>
          <w:color w:val="000000" w:themeColor="text1"/>
          <w:sz w:val="24"/>
          <w:szCs w:val="24"/>
          <w:lang w:val="en-US"/>
        </w:rPr>
        <w:t xml:space="preserve"> insoluble fraction procedure. The protein concentrations of soluble fraction were evaluated </w:t>
      </w:r>
      <w:r>
        <w:rPr>
          <w:rFonts w:ascii="Times New Roman" w:hAnsi="Times New Roman" w:cs="Times New Roman"/>
          <w:color w:val="000000" w:themeColor="text1"/>
          <w:sz w:val="24"/>
          <w:szCs w:val="24"/>
          <w:lang w:val="en-US"/>
        </w:rPr>
        <w:t>using a</w:t>
      </w:r>
      <w:r w:rsidRPr="00B70C14">
        <w:rPr>
          <w:rFonts w:ascii="Times New Roman" w:hAnsi="Times New Roman" w:cs="Times New Roman"/>
          <w:color w:val="000000" w:themeColor="text1"/>
          <w:sz w:val="24"/>
          <w:szCs w:val="24"/>
          <w:lang w:val="en-US"/>
        </w:rPr>
        <w:t xml:space="preserve"> BCA kit (PI23225, </w:t>
      </w:r>
      <w:proofErr w:type="spellStart"/>
      <w:r w:rsidRPr="00B70C14">
        <w:rPr>
          <w:rFonts w:ascii="Times New Roman" w:hAnsi="Times New Roman" w:cs="Times New Roman"/>
          <w:color w:val="000000" w:themeColor="text1"/>
          <w:sz w:val="24"/>
          <w:szCs w:val="24"/>
          <w:lang w:val="en-US"/>
        </w:rPr>
        <w:t>Thermo</w:t>
      </w:r>
      <w:proofErr w:type="spellEnd"/>
      <w:r w:rsidRPr="00B70C14">
        <w:rPr>
          <w:rFonts w:ascii="Times New Roman" w:hAnsi="Times New Roman" w:cs="Times New Roman"/>
          <w:color w:val="000000" w:themeColor="text1"/>
          <w:sz w:val="24"/>
          <w:szCs w:val="24"/>
          <w:lang w:val="en-US"/>
        </w:rPr>
        <w:t xml:space="preserve"> Scientific, Waltham, USA).</w:t>
      </w:r>
    </w:p>
    <w:p w14:paraId="519591D7" w14:textId="77777777" w:rsidR="0059796C" w:rsidRPr="006C6B74" w:rsidRDefault="0059796C" w:rsidP="00807CA3">
      <w:pPr>
        <w:snapToGrid w:val="0"/>
        <w:spacing w:before="100" w:beforeAutospacing="1" w:after="120" w:line="480" w:lineRule="auto"/>
        <w:contextualSpacing/>
        <w:jc w:val="both"/>
        <w:textAlignment w:val="baseline"/>
        <w:outlineLvl w:val="2"/>
        <w:rPr>
          <w:rFonts w:ascii="Times New Roman" w:hAnsi="Times New Roman" w:cs="Times New Roman"/>
          <w:bCs/>
          <w:color w:val="000000" w:themeColor="text1"/>
          <w:sz w:val="24"/>
          <w:szCs w:val="24"/>
          <w:lang w:val="en-US"/>
        </w:rPr>
      </w:pPr>
      <w:r w:rsidRPr="006C6B74">
        <w:rPr>
          <w:rFonts w:ascii="Times New Roman" w:hAnsi="Times New Roman" w:cs="Times New Roman"/>
          <w:bCs/>
          <w:color w:val="000000" w:themeColor="text1"/>
          <w:sz w:val="24"/>
          <w:szCs w:val="24"/>
          <w:lang w:val="en-US"/>
        </w:rPr>
        <w:lastRenderedPageBreak/>
        <w:t xml:space="preserve">For </w:t>
      </w:r>
      <w:r>
        <w:rPr>
          <w:rFonts w:ascii="Times New Roman" w:hAnsi="Times New Roman" w:cs="Times New Roman"/>
          <w:bCs/>
          <w:color w:val="000000" w:themeColor="text1"/>
          <w:sz w:val="24"/>
          <w:szCs w:val="24"/>
          <w:lang w:val="en-US"/>
        </w:rPr>
        <w:t xml:space="preserve">the </w:t>
      </w:r>
      <w:r w:rsidRPr="006C6B74">
        <w:rPr>
          <w:rFonts w:ascii="Times New Roman" w:hAnsi="Times New Roman" w:cs="Times New Roman"/>
          <w:bCs/>
          <w:color w:val="000000" w:themeColor="text1"/>
          <w:sz w:val="24"/>
          <w:szCs w:val="24"/>
          <w:lang w:val="en-US"/>
        </w:rPr>
        <w:t>insoluble fraction procedure, pellets were resuspended with 100</w:t>
      </w:r>
      <w:r>
        <w:rPr>
          <w:rFonts w:ascii="Times New Roman" w:hAnsi="Times New Roman" w:cs="Times New Roman"/>
          <w:bCs/>
          <w:color w:val="000000" w:themeColor="text1"/>
          <w:sz w:val="24"/>
          <w:szCs w:val="24"/>
          <w:lang w:val="en-US"/>
        </w:rPr>
        <w:t xml:space="preserve"> </w:t>
      </w:r>
      <w:proofErr w:type="spellStart"/>
      <w:r w:rsidRPr="006C6B74">
        <w:rPr>
          <w:rFonts w:ascii="Times New Roman" w:hAnsi="Times New Roman" w:cs="Times New Roman"/>
          <w:bCs/>
          <w:color w:val="000000" w:themeColor="text1"/>
          <w:sz w:val="24"/>
          <w:szCs w:val="24"/>
          <w:lang w:val="en-US"/>
        </w:rPr>
        <w:t>μL</w:t>
      </w:r>
      <w:proofErr w:type="spellEnd"/>
      <w:r w:rsidRPr="006C6B74">
        <w:rPr>
          <w:rFonts w:ascii="Times New Roman" w:hAnsi="Times New Roman" w:cs="Times New Roman"/>
          <w:bCs/>
          <w:color w:val="000000" w:themeColor="text1"/>
          <w:sz w:val="24"/>
          <w:szCs w:val="24"/>
          <w:lang w:val="en-US"/>
        </w:rPr>
        <w:t xml:space="preserve"> of protein extraction solution (1% Sodium Deoxycholate, 1% Triton, 0</w:t>
      </w:r>
      <w:r>
        <w:rPr>
          <w:rFonts w:ascii="Times New Roman" w:hAnsi="Times New Roman" w:cs="Times New Roman"/>
          <w:bCs/>
          <w:color w:val="000000" w:themeColor="text1"/>
          <w:sz w:val="24"/>
          <w:szCs w:val="24"/>
          <w:lang w:val="en-US"/>
        </w:rPr>
        <w:t>.</w:t>
      </w:r>
      <w:r w:rsidRPr="006C6B74">
        <w:rPr>
          <w:rFonts w:ascii="Times New Roman" w:hAnsi="Times New Roman" w:cs="Times New Roman"/>
          <w:bCs/>
          <w:color w:val="000000" w:themeColor="text1"/>
          <w:sz w:val="24"/>
          <w:szCs w:val="24"/>
          <w:lang w:val="en-US"/>
        </w:rPr>
        <w:t xml:space="preserve">5% SDS, 1% Protease /Phosphatase Inhibitor in RIPA Buffer), </w:t>
      </w:r>
      <w:r>
        <w:rPr>
          <w:rFonts w:ascii="Times New Roman" w:hAnsi="Times New Roman" w:cs="Times New Roman"/>
          <w:bCs/>
          <w:color w:val="000000" w:themeColor="text1"/>
          <w:sz w:val="24"/>
          <w:szCs w:val="24"/>
          <w:lang w:val="en-US"/>
        </w:rPr>
        <w:t>followed by</w:t>
      </w:r>
      <w:r w:rsidRPr="006C6B74">
        <w:rPr>
          <w:rFonts w:ascii="Times New Roman" w:hAnsi="Times New Roman" w:cs="Times New Roman"/>
          <w:bCs/>
          <w:color w:val="000000" w:themeColor="text1"/>
          <w:sz w:val="24"/>
          <w:szCs w:val="24"/>
          <w:lang w:val="en-US"/>
        </w:rPr>
        <w:t xml:space="preserve"> 2 sessions of bath</w:t>
      </w:r>
      <w:r>
        <w:rPr>
          <w:rFonts w:ascii="Times New Roman" w:hAnsi="Times New Roman" w:cs="Times New Roman"/>
          <w:bCs/>
          <w:color w:val="000000" w:themeColor="text1"/>
          <w:sz w:val="24"/>
          <w:szCs w:val="24"/>
          <w:lang w:val="en-US"/>
        </w:rPr>
        <w:t xml:space="preserve"> </w:t>
      </w:r>
      <w:r w:rsidRPr="006C6B74">
        <w:rPr>
          <w:rFonts w:ascii="Times New Roman" w:hAnsi="Times New Roman" w:cs="Times New Roman"/>
          <w:bCs/>
          <w:color w:val="000000" w:themeColor="text1"/>
          <w:sz w:val="24"/>
          <w:szCs w:val="24"/>
          <w:lang w:val="en-US"/>
        </w:rPr>
        <w:t>sonicat</w:t>
      </w:r>
      <w:r>
        <w:rPr>
          <w:rFonts w:ascii="Times New Roman" w:hAnsi="Times New Roman" w:cs="Times New Roman"/>
          <w:bCs/>
          <w:color w:val="000000" w:themeColor="text1"/>
          <w:sz w:val="24"/>
          <w:szCs w:val="24"/>
          <w:lang w:val="en-US"/>
        </w:rPr>
        <w:t>ion</w:t>
      </w:r>
      <w:r w:rsidRPr="006C6B74">
        <w:rPr>
          <w:rFonts w:ascii="Times New Roman" w:hAnsi="Times New Roman" w:cs="Times New Roman"/>
          <w:bCs/>
          <w:color w:val="000000" w:themeColor="text1"/>
          <w:sz w:val="24"/>
          <w:szCs w:val="24"/>
          <w:lang w:val="en-US"/>
        </w:rPr>
        <w:t xml:space="preserve"> (2’15 at 90% intensity with 1 sec pulse ON then 2 sec OFF) </w:t>
      </w:r>
      <w:r w:rsidRPr="00AD06BF">
        <w:rPr>
          <w:rFonts w:ascii="Times New Roman" w:hAnsi="Times New Roman" w:cs="Times New Roman"/>
          <w:color w:val="000000" w:themeColor="text1"/>
          <w:sz w:val="24"/>
          <w:szCs w:val="24"/>
          <w:lang w:val="en-US"/>
        </w:rPr>
        <w:t>(</w:t>
      </w:r>
      <w:proofErr w:type="spellStart"/>
      <w:r w:rsidRPr="00AD06BF">
        <w:rPr>
          <w:rFonts w:ascii="Times New Roman" w:hAnsi="Times New Roman" w:cs="Times New Roman"/>
          <w:color w:val="000000" w:themeColor="text1"/>
          <w:sz w:val="24"/>
          <w:szCs w:val="24"/>
          <w:lang w:val="en-US"/>
        </w:rPr>
        <w:t>Fisherbrandtm</w:t>
      </w:r>
      <w:proofErr w:type="spellEnd"/>
      <w:r w:rsidRPr="00AD06BF">
        <w:rPr>
          <w:rFonts w:ascii="Times New Roman" w:hAnsi="Times New Roman" w:cs="Times New Roman"/>
          <w:color w:val="000000" w:themeColor="text1"/>
          <w:sz w:val="24"/>
          <w:szCs w:val="24"/>
          <w:lang w:val="en-US"/>
        </w:rPr>
        <w:t xml:space="preserve"> Model 505 </w:t>
      </w:r>
      <w:proofErr w:type="spellStart"/>
      <w:r w:rsidRPr="00AD06BF">
        <w:rPr>
          <w:rFonts w:ascii="Times New Roman" w:hAnsi="Times New Roman" w:cs="Times New Roman"/>
          <w:color w:val="000000" w:themeColor="text1"/>
          <w:sz w:val="24"/>
          <w:szCs w:val="24"/>
          <w:lang w:val="en-US"/>
        </w:rPr>
        <w:t>sonicator</w:t>
      </w:r>
      <w:proofErr w:type="spellEnd"/>
      <w:r w:rsidRPr="00AD06BF">
        <w:rPr>
          <w:rFonts w:ascii="Times New Roman" w:hAnsi="Times New Roman" w:cs="Times New Roman"/>
          <w:color w:val="000000" w:themeColor="text1"/>
          <w:sz w:val="24"/>
          <w:szCs w:val="24"/>
          <w:lang w:val="en-US"/>
        </w:rPr>
        <w:t xml:space="preserve">) </w:t>
      </w:r>
      <w:r w:rsidRPr="006C6B74">
        <w:rPr>
          <w:rFonts w:ascii="Times New Roman" w:hAnsi="Times New Roman" w:cs="Times New Roman"/>
          <w:bCs/>
          <w:color w:val="000000" w:themeColor="text1"/>
          <w:sz w:val="24"/>
          <w:szCs w:val="24"/>
          <w:lang w:val="en-US"/>
        </w:rPr>
        <w:t>and vortex-shaking between session</w:t>
      </w:r>
      <w:r>
        <w:rPr>
          <w:rFonts w:ascii="Times New Roman" w:hAnsi="Times New Roman" w:cs="Times New Roman"/>
          <w:bCs/>
          <w:color w:val="000000" w:themeColor="text1"/>
          <w:sz w:val="24"/>
          <w:szCs w:val="24"/>
          <w:lang w:val="en-US"/>
        </w:rPr>
        <w:t>s</w:t>
      </w:r>
      <w:r w:rsidRPr="006C6B74">
        <w:rPr>
          <w:rFonts w:ascii="Times New Roman" w:hAnsi="Times New Roman" w:cs="Times New Roman"/>
          <w:bCs/>
          <w:color w:val="000000" w:themeColor="text1"/>
          <w:sz w:val="24"/>
          <w:szCs w:val="24"/>
          <w:lang w:val="en-US"/>
        </w:rPr>
        <w:t xml:space="preserve">. After sonication, samples were mixed </w:t>
      </w:r>
      <w:r>
        <w:rPr>
          <w:rFonts w:ascii="Times New Roman" w:hAnsi="Times New Roman" w:cs="Times New Roman"/>
          <w:bCs/>
          <w:color w:val="000000" w:themeColor="text1"/>
          <w:sz w:val="24"/>
          <w:szCs w:val="24"/>
          <w:lang w:val="en-US"/>
        </w:rPr>
        <w:t>using a</w:t>
      </w:r>
      <w:r w:rsidRPr="006C6B74">
        <w:rPr>
          <w:rFonts w:ascii="Times New Roman" w:hAnsi="Times New Roman" w:cs="Times New Roman"/>
          <w:bCs/>
          <w:color w:val="000000" w:themeColor="text1"/>
          <w:sz w:val="24"/>
          <w:szCs w:val="24"/>
          <w:lang w:val="en-US"/>
        </w:rPr>
        <w:t xml:space="preserve"> rotator (Benchmark Scientific Roto-Mini Plus R2024) </w:t>
      </w:r>
      <w:r>
        <w:rPr>
          <w:rFonts w:ascii="Times New Roman" w:hAnsi="Times New Roman" w:cs="Times New Roman"/>
          <w:bCs/>
          <w:color w:val="000000" w:themeColor="text1"/>
          <w:sz w:val="24"/>
          <w:szCs w:val="24"/>
          <w:lang w:val="en-US"/>
        </w:rPr>
        <w:t xml:space="preserve">for </w:t>
      </w:r>
      <w:r w:rsidRPr="006C6B74">
        <w:rPr>
          <w:rFonts w:ascii="Times New Roman" w:hAnsi="Times New Roman" w:cs="Times New Roman"/>
          <w:bCs/>
          <w:color w:val="000000" w:themeColor="text1"/>
          <w:sz w:val="24"/>
          <w:szCs w:val="24"/>
          <w:lang w:val="en-US"/>
        </w:rPr>
        <w:t>30 min</w:t>
      </w:r>
      <w:r>
        <w:rPr>
          <w:rFonts w:ascii="Times New Roman" w:hAnsi="Times New Roman" w:cs="Times New Roman"/>
          <w:bCs/>
          <w:color w:val="000000" w:themeColor="text1"/>
          <w:sz w:val="24"/>
          <w:szCs w:val="24"/>
          <w:lang w:val="en-US"/>
        </w:rPr>
        <w:t xml:space="preserve"> </w:t>
      </w:r>
      <w:r w:rsidRPr="006C6B74">
        <w:rPr>
          <w:rFonts w:ascii="Times New Roman" w:hAnsi="Times New Roman" w:cs="Times New Roman"/>
          <w:bCs/>
          <w:color w:val="000000" w:themeColor="text1"/>
          <w:sz w:val="24"/>
          <w:szCs w:val="24"/>
          <w:lang w:val="en-US"/>
        </w:rPr>
        <w:t>at 4°C, then centrifuged at 13,000 rpm during 3 min at 4°C. The supernatants were recovered as insoluble fraction.</w:t>
      </w:r>
      <w:r w:rsidR="00A46DD2" w:rsidRPr="00A46DD2">
        <w:rPr>
          <w:rFonts w:ascii="Times New Roman" w:hAnsi="Times New Roman" w:cs="Times New Roman"/>
          <w:color w:val="000000" w:themeColor="text1"/>
          <w:sz w:val="24"/>
          <w:szCs w:val="24"/>
          <w:lang w:val="en-US"/>
        </w:rPr>
        <w:t xml:space="preserve"> </w:t>
      </w:r>
    </w:p>
    <w:p w14:paraId="428A8677" w14:textId="77777777" w:rsidR="00481FCB" w:rsidRPr="00B70C14" w:rsidRDefault="00481FCB" w:rsidP="0059796C">
      <w:pPr>
        <w:snapToGrid w:val="0"/>
        <w:spacing w:before="100" w:beforeAutospacing="1" w:after="120" w:line="480" w:lineRule="auto"/>
        <w:contextualSpacing/>
        <w:jc w:val="both"/>
        <w:textAlignment w:val="baseline"/>
        <w:outlineLvl w:val="2"/>
        <w:rPr>
          <w:rFonts w:ascii="Times New Roman" w:hAnsi="Times New Roman" w:cs="Times New Roman"/>
          <w:b/>
          <w:i/>
          <w:iCs/>
          <w:color w:val="000000" w:themeColor="text1"/>
          <w:sz w:val="24"/>
          <w:szCs w:val="24"/>
          <w:lang w:val="en-US"/>
        </w:rPr>
      </w:pPr>
    </w:p>
    <w:p w14:paraId="559D6F8F" w14:textId="4A5C1846" w:rsidR="0059796C" w:rsidRPr="006D09D0" w:rsidRDefault="0059796C" w:rsidP="0059796C">
      <w:pPr>
        <w:snapToGrid w:val="0"/>
        <w:spacing w:before="100" w:beforeAutospacing="1" w:after="120" w:line="480" w:lineRule="auto"/>
        <w:contextualSpacing/>
        <w:jc w:val="both"/>
        <w:textAlignment w:val="baseline"/>
        <w:outlineLvl w:val="2"/>
        <w:rPr>
          <w:rFonts w:ascii="Times New Roman" w:hAnsi="Times New Roman" w:cs="Times New Roman"/>
          <w:b/>
          <w:color w:val="000000" w:themeColor="text1"/>
          <w:sz w:val="24"/>
          <w:szCs w:val="24"/>
          <w:lang w:val="en-US"/>
        </w:rPr>
      </w:pPr>
      <w:r w:rsidRPr="006D09D0">
        <w:rPr>
          <w:rFonts w:ascii="Times New Roman" w:hAnsi="Times New Roman" w:cs="Times New Roman"/>
          <w:b/>
          <w:color w:val="000000" w:themeColor="text1"/>
          <w:sz w:val="24"/>
          <w:szCs w:val="24"/>
          <w:lang w:val="en-US"/>
        </w:rPr>
        <w:t xml:space="preserve">Western </w:t>
      </w:r>
      <w:r w:rsidR="00121F74">
        <w:rPr>
          <w:rFonts w:ascii="Times New Roman" w:hAnsi="Times New Roman" w:cs="Times New Roman"/>
          <w:b/>
          <w:color w:val="000000" w:themeColor="text1"/>
          <w:sz w:val="24"/>
          <w:szCs w:val="24"/>
          <w:lang w:val="en-US"/>
        </w:rPr>
        <w:t>b</w:t>
      </w:r>
      <w:r w:rsidRPr="006D09D0">
        <w:rPr>
          <w:rFonts w:ascii="Times New Roman" w:hAnsi="Times New Roman" w:cs="Times New Roman"/>
          <w:b/>
          <w:color w:val="000000" w:themeColor="text1"/>
          <w:sz w:val="24"/>
          <w:szCs w:val="24"/>
          <w:lang w:val="en-US"/>
        </w:rPr>
        <w:t>lot (SDS-PAGE)</w:t>
      </w:r>
    </w:p>
    <w:p w14:paraId="13CD9ACB" w14:textId="588C87AF" w:rsidR="0059796C" w:rsidRPr="00DD0E23" w:rsidRDefault="0059796C" w:rsidP="0059796C">
      <w:pPr>
        <w:snapToGrid w:val="0"/>
        <w:spacing w:after="120" w:line="480" w:lineRule="auto"/>
        <w:contextualSpacing/>
        <w:jc w:val="both"/>
        <w:rPr>
          <w:rFonts w:ascii="Times New Roman" w:hAnsi="Times New Roman" w:cs="Times New Roman"/>
          <w:bCs/>
          <w:iCs/>
          <w:color w:val="000000" w:themeColor="text1"/>
          <w:sz w:val="24"/>
          <w:szCs w:val="24"/>
          <w:lang w:val="en-US"/>
        </w:rPr>
      </w:pPr>
      <w:r w:rsidRPr="00B70C14">
        <w:rPr>
          <w:rFonts w:ascii="Times New Roman" w:hAnsi="Times New Roman" w:cs="Times New Roman"/>
          <w:color w:val="000000" w:themeColor="text1"/>
          <w:sz w:val="24"/>
          <w:szCs w:val="24"/>
          <w:lang w:val="en-US"/>
        </w:rPr>
        <w:t xml:space="preserve">Soluble fractions were dissolved in 4x </w:t>
      </w:r>
      <w:proofErr w:type="spellStart"/>
      <w:r w:rsidRPr="00B70C14">
        <w:rPr>
          <w:rFonts w:ascii="Times New Roman" w:hAnsi="Times New Roman" w:cs="Times New Roman"/>
          <w:color w:val="000000" w:themeColor="text1"/>
          <w:sz w:val="24"/>
          <w:szCs w:val="24"/>
          <w:lang w:val="en-US"/>
        </w:rPr>
        <w:t>Laemmli</w:t>
      </w:r>
      <w:proofErr w:type="spellEnd"/>
      <w:r w:rsidRPr="00B70C14">
        <w:rPr>
          <w:rFonts w:ascii="Times New Roman" w:hAnsi="Times New Roman" w:cs="Times New Roman"/>
          <w:color w:val="000000" w:themeColor="text1"/>
          <w:sz w:val="24"/>
          <w:szCs w:val="24"/>
          <w:lang w:val="en-US"/>
        </w:rPr>
        <w:t xml:space="preserve"> buffer </w:t>
      </w:r>
      <w:r w:rsidRPr="00CE0E8D">
        <w:rPr>
          <w:rFonts w:ascii="Times New Roman" w:hAnsi="Times New Roman" w:cs="Times New Roman"/>
          <w:color w:val="000000" w:themeColor="text1"/>
          <w:sz w:val="24"/>
          <w:szCs w:val="24"/>
          <w:lang w:val="en-US"/>
        </w:rPr>
        <w:t>(161–0747; Bio-Rad, Hercules, CA, USA)</w:t>
      </w:r>
      <w:r w:rsidRPr="00B70C14">
        <w:rPr>
          <w:rFonts w:ascii="Times New Roman" w:hAnsi="Times New Roman" w:cs="Times New Roman"/>
          <w:color w:val="000000" w:themeColor="text1"/>
          <w:sz w:val="24"/>
          <w:szCs w:val="24"/>
          <w:lang w:val="en-US"/>
        </w:rPr>
        <w:t xml:space="preserve"> and H</w:t>
      </w:r>
      <w:r w:rsidRPr="00B70C14">
        <w:rPr>
          <w:rFonts w:ascii="Times New Roman" w:hAnsi="Times New Roman" w:cs="Times New Roman"/>
          <w:color w:val="000000" w:themeColor="text1"/>
          <w:sz w:val="24"/>
          <w:szCs w:val="24"/>
          <w:vertAlign w:val="subscript"/>
          <w:lang w:val="en-US"/>
        </w:rPr>
        <w:t>2</w:t>
      </w:r>
      <w:r w:rsidRPr="00B70C14">
        <w:rPr>
          <w:rFonts w:ascii="Times New Roman" w:hAnsi="Times New Roman" w:cs="Times New Roman"/>
          <w:color w:val="000000" w:themeColor="text1"/>
          <w:sz w:val="24"/>
          <w:szCs w:val="24"/>
          <w:lang w:val="en-US"/>
        </w:rPr>
        <w:t xml:space="preserve">O </w:t>
      </w:r>
      <w:proofErr w:type="spellStart"/>
      <w:r w:rsidRPr="00B70C14">
        <w:rPr>
          <w:rFonts w:ascii="Times New Roman" w:hAnsi="Times New Roman" w:cs="Times New Roman"/>
          <w:color w:val="000000" w:themeColor="text1"/>
          <w:sz w:val="24"/>
          <w:szCs w:val="24"/>
          <w:lang w:val="en-US"/>
        </w:rPr>
        <w:t>milliQ</w:t>
      </w:r>
      <w:proofErr w:type="spellEnd"/>
      <w:r w:rsidRPr="00B70C14">
        <w:rPr>
          <w:rFonts w:ascii="Times New Roman" w:hAnsi="Times New Roman" w:cs="Times New Roman"/>
          <w:color w:val="000000" w:themeColor="text1"/>
          <w:sz w:val="24"/>
          <w:szCs w:val="24"/>
          <w:lang w:val="en-US"/>
        </w:rPr>
        <w:t xml:space="preserve"> and incubated at 95°C for 15 min for DNA denaturation. 20 µl of this mix </w:t>
      </w:r>
      <w:r w:rsidRPr="00B70C14">
        <w:rPr>
          <w:rFonts w:ascii="Times New Roman" w:hAnsi="Times New Roman" w:cs="Times New Roman"/>
          <w:sz w:val="24"/>
          <w:szCs w:val="24"/>
          <w:lang w:val="en-US"/>
        </w:rPr>
        <w:t xml:space="preserve">(corresponding to 20–30 µg of proteins) was loaded per well in a 12% SDS-PAGE gel. Gels were run at 180 V for 55 min, and the proteins were transferred to nitrocellulose membranes using the Trans-Blot Turbo™ Transfer system (Bio-Rad, Hercules, CA, USA). </w:t>
      </w:r>
      <w:r w:rsidRPr="00CE0E8D">
        <w:rPr>
          <w:rFonts w:ascii="Times New Roman" w:hAnsi="Times New Roman" w:cs="Times New Roman"/>
          <w:sz w:val="24"/>
          <w:szCs w:val="24"/>
          <w:lang w:val="en-US"/>
        </w:rPr>
        <w:t xml:space="preserve">The membranes were heated in 0.1 M PBS to increase epitope exposure and incubated with blocking solution (3% gelatin from cold water fish in PBS-Tween 0.1%) at RT for 1 </w:t>
      </w:r>
      <w:proofErr w:type="spellStart"/>
      <w:r w:rsidRPr="00CE0E8D">
        <w:rPr>
          <w:rFonts w:ascii="Times New Roman" w:hAnsi="Times New Roman" w:cs="Times New Roman"/>
          <w:sz w:val="24"/>
          <w:szCs w:val="24"/>
          <w:lang w:val="en-US"/>
        </w:rPr>
        <w:t>h</w:t>
      </w:r>
      <w:r>
        <w:rPr>
          <w:rFonts w:ascii="Times New Roman" w:hAnsi="Times New Roman" w:cs="Times New Roman"/>
          <w:sz w:val="24"/>
          <w:szCs w:val="24"/>
          <w:lang w:val="en-US"/>
        </w:rPr>
        <w:t>r</w:t>
      </w:r>
      <w:proofErr w:type="spellEnd"/>
      <w:r>
        <w:rPr>
          <w:rFonts w:ascii="Times New Roman" w:hAnsi="Times New Roman" w:cs="Times New Roman"/>
          <w:sz w:val="24"/>
          <w:szCs w:val="24"/>
          <w:lang w:val="en-US"/>
        </w:rPr>
        <w:t xml:space="preserve"> </w:t>
      </w:r>
      <w:r w:rsidRPr="00B70C14">
        <w:rPr>
          <w:rFonts w:ascii="Times New Roman" w:hAnsi="Times New Roman" w:cs="Times New Roman"/>
          <w:sz w:val="24"/>
          <w:szCs w:val="24"/>
          <w:lang w:val="en-US"/>
        </w:rPr>
        <w:t>prior to overnight incubation with primary antibodies in the blocking solution</w:t>
      </w:r>
      <w:r>
        <w:rPr>
          <w:rFonts w:ascii="Times New Roman" w:hAnsi="Times New Roman" w:cs="Times New Roman"/>
          <w:sz w:val="24"/>
          <w:szCs w:val="24"/>
          <w:lang w:val="en-US"/>
        </w:rPr>
        <w:t xml:space="preserve"> (See Table 1)</w:t>
      </w:r>
      <w:r w:rsidRPr="00B70C14">
        <w:rPr>
          <w:rFonts w:ascii="Times New Roman" w:hAnsi="Times New Roman" w:cs="Times New Roman"/>
          <w:sz w:val="24"/>
          <w:szCs w:val="24"/>
          <w:lang w:val="en-US"/>
        </w:rPr>
        <w:t xml:space="preserve">. Membranes were then washed 3 times with PBS-Tween 0.1% (PBS-T) (10 min), incubated with the appropriate secondary antibodies, either 680RD-conjugated or 800W-conjugated (LI-COR Lincoln, NE, USA) </w:t>
      </w:r>
      <w:r>
        <w:rPr>
          <w:rFonts w:ascii="Times New Roman" w:hAnsi="Times New Roman" w:cs="Times New Roman"/>
          <w:sz w:val="24"/>
          <w:szCs w:val="24"/>
          <w:lang w:val="en-US"/>
        </w:rPr>
        <w:t xml:space="preserve">(see Table 1) </w:t>
      </w:r>
      <w:r w:rsidRPr="00B70C14">
        <w:rPr>
          <w:rFonts w:ascii="Times New Roman" w:hAnsi="Times New Roman" w:cs="Times New Roman"/>
          <w:sz w:val="24"/>
          <w:szCs w:val="24"/>
          <w:lang w:val="en-US"/>
        </w:rPr>
        <w:t>and finally washed 3 times (10 min) with PBS-T.</w:t>
      </w:r>
      <w:ins w:id="2" w:author="Abid Oueslati [2]" w:date="2023-11-07T23:09:00Z">
        <w:r w:rsidR="004A195A">
          <w:rPr>
            <w:rFonts w:ascii="Times New Roman" w:hAnsi="Times New Roman" w:cs="Times New Roman"/>
            <w:sz w:val="24"/>
            <w:szCs w:val="24"/>
            <w:lang w:val="en-US"/>
          </w:rPr>
          <w:t xml:space="preserve"> </w:t>
        </w:r>
      </w:ins>
      <w:ins w:id="3" w:author="Abid Oueslati [2]" w:date="2023-11-07T23:11:00Z">
        <w:r w:rsidR="004A195A">
          <w:rPr>
            <w:rFonts w:ascii="Times New Roman" w:hAnsi="Times New Roman" w:cs="Times New Roman"/>
            <w:sz w:val="24"/>
            <w:szCs w:val="24"/>
            <w:lang w:val="en-US"/>
          </w:rPr>
          <w:t>F</w:t>
        </w:r>
      </w:ins>
      <w:ins w:id="4" w:author="Abid Oueslati [2]" w:date="2023-11-07T23:10:00Z">
        <w:r w:rsidR="004A195A">
          <w:rPr>
            <w:rFonts w:ascii="Times New Roman" w:hAnsi="Times New Roman" w:cs="Times New Roman"/>
            <w:sz w:val="24"/>
            <w:szCs w:val="24"/>
            <w:lang w:val="en-US"/>
          </w:rPr>
          <w:t xml:space="preserve">or the </w:t>
        </w:r>
      </w:ins>
      <w:ins w:id="5" w:author="Abid Oueslati [2]" w:date="2023-11-07T23:12:00Z">
        <w:r w:rsidR="004A195A">
          <w:rPr>
            <w:rFonts w:ascii="Times New Roman" w:hAnsi="Times New Roman" w:cs="Times New Roman"/>
            <w:sz w:val="24"/>
            <w:szCs w:val="24"/>
            <w:lang w:val="en-US"/>
          </w:rPr>
          <w:t xml:space="preserve">validation of </w:t>
        </w:r>
      </w:ins>
      <w:ins w:id="6" w:author="Abid Oueslati" w:date="2023-11-07T23:21:00Z">
        <w:r w:rsidR="00275F59">
          <w:rPr>
            <w:rFonts w:ascii="Times New Roman" w:hAnsi="Times New Roman" w:cs="Times New Roman"/>
            <w:sz w:val="24"/>
            <w:szCs w:val="24"/>
            <w:lang w:val="en-US"/>
          </w:rPr>
          <w:t xml:space="preserve">the specificity of </w:t>
        </w:r>
      </w:ins>
      <w:ins w:id="7" w:author="Abid Oueslati [2]" w:date="2023-11-07T23:12:00Z">
        <w:r w:rsidR="004A195A">
          <w:rPr>
            <w:rFonts w:ascii="Times New Roman" w:hAnsi="Times New Roman" w:cs="Times New Roman"/>
            <w:sz w:val="24"/>
            <w:szCs w:val="24"/>
            <w:lang w:val="en-US"/>
          </w:rPr>
          <w:t>phospho</w:t>
        </w:r>
      </w:ins>
      <w:ins w:id="8" w:author="Abid Oueslati [2]" w:date="2023-11-07T23:13:00Z">
        <w:r w:rsidR="004A195A">
          <w:rPr>
            <w:rFonts w:ascii="Times New Roman" w:hAnsi="Times New Roman" w:cs="Times New Roman"/>
            <w:sz w:val="24"/>
            <w:szCs w:val="24"/>
            <w:lang w:val="en-US"/>
          </w:rPr>
          <w:t>-</w:t>
        </w:r>
        <w:r w:rsidR="004A195A" w:rsidRPr="0008054B">
          <w:rPr>
            <w:rFonts w:ascii="Times New Roman" w:hAnsi="Times New Roman" w:cs="Times New Roman"/>
            <w:color w:val="212121"/>
            <w:sz w:val="24"/>
            <w:szCs w:val="24"/>
            <w:shd w:val="clear" w:color="auto" w:fill="FFFFFF"/>
            <w:lang w:val="en-US"/>
          </w:rPr>
          <w:t>α</w:t>
        </w:r>
        <w:r w:rsidR="004A195A">
          <w:rPr>
            <w:rFonts w:ascii="Times New Roman" w:hAnsi="Times New Roman" w:cs="Times New Roman"/>
            <w:color w:val="212121"/>
            <w:sz w:val="24"/>
            <w:szCs w:val="24"/>
            <w:shd w:val="clear" w:color="auto" w:fill="FFFFFF"/>
            <w:lang w:val="en-US"/>
          </w:rPr>
          <w:t xml:space="preserve">-syn (pS129) antibodies, </w:t>
        </w:r>
      </w:ins>
      <w:ins w:id="9" w:author="Abid Oueslati [2]" w:date="2023-11-07T23:14:00Z">
        <w:r w:rsidR="004A195A">
          <w:rPr>
            <w:rFonts w:ascii="Times New Roman" w:hAnsi="Times New Roman" w:cs="Times New Roman"/>
            <w:color w:val="212121"/>
            <w:sz w:val="24"/>
            <w:szCs w:val="24"/>
            <w:shd w:val="clear" w:color="auto" w:fill="FFFFFF"/>
            <w:lang w:val="en-US"/>
          </w:rPr>
          <w:t>after SDS-</w:t>
        </w:r>
      </w:ins>
      <w:ins w:id="10" w:author="Abid Oueslati [2]" w:date="2023-11-07T23:15:00Z">
        <w:r w:rsidR="004A195A">
          <w:rPr>
            <w:rFonts w:ascii="Times New Roman" w:hAnsi="Times New Roman" w:cs="Times New Roman"/>
            <w:color w:val="212121"/>
            <w:sz w:val="24"/>
            <w:szCs w:val="24"/>
            <w:shd w:val="clear" w:color="auto" w:fill="FFFFFF"/>
            <w:lang w:val="en-US"/>
          </w:rPr>
          <w:t xml:space="preserve">PAGE and </w:t>
        </w:r>
      </w:ins>
      <w:ins w:id="11" w:author="Abid Oueslati" w:date="2023-11-07T23:22:00Z">
        <w:r w:rsidR="00275F59">
          <w:rPr>
            <w:rFonts w:ascii="Times New Roman" w:hAnsi="Times New Roman" w:cs="Times New Roman"/>
            <w:color w:val="212121"/>
            <w:sz w:val="24"/>
            <w:szCs w:val="24"/>
            <w:shd w:val="clear" w:color="auto" w:fill="FFFFFF"/>
            <w:lang w:val="en-US"/>
          </w:rPr>
          <w:t xml:space="preserve">protein </w:t>
        </w:r>
      </w:ins>
      <w:ins w:id="12" w:author="Abid Oueslati [2]" w:date="2023-11-07T23:15:00Z">
        <w:r w:rsidR="004A195A">
          <w:rPr>
            <w:rFonts w:ascii="Times New Roman" w:hAnsi="Times New Roman" w:cs="Times New Roman"/>
            <w:color w:val="212121"/>
            <w:sz w:val="24"/>
            <w:szCs w:val="24"/>
            <w:shd w:val="clear" w:color="auto" w:fill="FFFFFF"/>
            <w:lang w:val="en-US"/>
          </w:rPr>
          <w:t xml:space="preserve">transfer, </w:t>
        </w:r>
      </w:ins>
      <w:ins w:id="13" w:author="Abid Oueslati [2]" w:date="2023-11-07T23:16:00Z">
        <w:r w:rsidR="004A195A" w:rsidRPr="004A195A">
          <w:rPr>
            <w:rFonts w:ascii="Times New Roman" w:hAnsi="Times New Roman" w:cs="Times New Roman"/>
            <w:color w:val="212121"/>
            <w:sz w:val="24"/>
            <w:szCs w:val="24"/>
            <w:shd w:val="clear" w:color="auto" w:fill="FFFFFF"/>
            <w:lang w:val="en-US"/>
          </w:rPr>
          <w:t>nitrocellulose membrane</w:t>
        </w:r>
        <w:r w:rsidR="004A195A">
          <w:rPr>
            <w:rFonts w:ascii="Times New Roman" w:hAnsi="Times New Roman" w:cs="Times New Roman"/>
            <w:color w:val="212121"/>
            <w:sz w:val="24"/>
            <w:szCs w:val="24"/>
            <w:shd w:val="clear" w:color="auto" w:fill="FFFFFF"/>
            <w:lang w:val="en-US"/>
          </w:rPr>
          <w:t xml:space="preserve"> </w:t>
        </w:r>
        <w:r w:rsidR="004A195A" w:rsidRPr="004A195A">
          <w:rPr>
            <w:rFonts w:ascii="Times New Roman" w:hAnsi="Times New Roman" w:cs="Times New Roman"/>
            <w:color w:val="212121"/>
            <w:sz w:val="24"/>
            <w:szCs w:val="24"/>
            <w:shd w:val="clear" w:color="auto" w:fill="FFFFFF"/>
            <w:lang w:val="en-US"/>
          </w:rPr>
          <w:t>were blocked with 3% fish-</w:t>
        </w:r>
      </w:ins>
      <w:ins w:id="14" w:author="Abid Oueslati [2]" w:date="2023-11-07T23:19:00Z">
        <w:r w:rsidR="00275F59" w:rsidRPr="004A195A">
          <w:rPr>
            <w:rFonts w:ascii="Times New Roman" w:hAnsi="Times New Roman" w:cs="Times New Roman"/>
            <w:color w:val="212121"/>
            <w:sz w:val="24"/>
            <w:szCs w:val="24"/>
            <w:shd w:val="clear" w:color="auto" w:fill="FFFFFF"/>
            <w:lang w:val="en-US"/>
          </w:rPr>
          <w:t>gelatin</w:t>
        </w:r>
      </w:ins>
      <w:ins w:id="15" w:author="Abid Oueslati [2]" w:date="2023-11-07T23:16:00Z">
        <w:r w:rsidR="004A195A" w:rsidRPr="004A195A">
          <w:rPr>
            <w:rFonts w:ascii="Times New Roman" w:hAnsi="Times New Roman" w:cs="Times New Roman"/>
            <w:color w:val="212121"/>
            <w:sz w:val="24"/>
            <w:szCs w:val="24"/>
            <w:shd w:val="clear" w:color="auto" w:fill="FFFFFF"/>
            <w:lang w:val="en-US"/>
          </w:rPr>
          <w:t xml:space="preserve"> in TBS with 0.1% Triton X-100 for 1 </w:t>
        </w:r>
        <w:proofErr w:type="spellStart"/>
        <w:r w:rsidR="004A195A" w:rsidRPr="004A195A">
          <w:rPr>
            <w:rFonts w:ascii="Times New Roman" w:hAnsi="Times New Roman" w:cs="Times New Roman"/>
            <w:color w:val="212121"/>
            <w:sz w:val="24"/>
            <w:szCs w:val="24"/>
            <w:shd w:val="clear" w:color="auto" w:fill="FFFFFF"/>
            <w:lang w:val="en-US"/>
          </w:rPr>
          <w:t>hr</w:t>
        </w:r>
        <w:proofErr w:type="spellEnd"/>
        <w:r w:rsidR="004A195A" w:rsidRPr="004A195A">
          <w:rPr>
            <w:rFonts w:ascii="Times New Roman" w:hAnsi="Times New Roman" w:cs="Times New Roman"/>
            <w:color w:val="212121"/>
            <w:sz w:val="24"/>
            <w:szCs w:val="24"/>
            <w:shd w:val="clear" w:color="auto" w:fill="FFFFFF"/>
            <w:lang w:val="en-US"/>
          </w:rPr>
          <w:t xml:space="preserve"> at room temperature</w:t>
        </w:r>
        <w:r w:rsidR="004A195A">
          <w:rPr>
            <w:rFonts w:ascii="Times New Roman" w:hAnsi="Times New Roman" w:cs="Times New Roman"/>
            <w:color w:val="212121"/>
            <w:sz w:val="24"/>
            <w:szCs w:val="24"/>
            <w:shd w:val="clear" w:color="auto" w:fill="FFFFFF"/>
            <w:lang w:val="en-US"/>
          </w:rPr>
          <w:t xml:space="preserve"> and then incubated</w:t>
        </w:r>
      </w:ins>
      <w:ins w:id="16" w:author="Abid Oueslati [2]" w:date="2023-11-07T23:17:00Z">
        <w:r w:rsidR="004A195A">
          <w:rPr>
            <w:rFonts w:ascii="Times New Roman" w:hAnsi="Times New Roman" w:cs="Times New Roman"/>
            <w:color w:val="212121"/>
            <w:sz w:val="24"/>
            <w:szCs w:val="24"/>
            <w:shd w:val="clear" w:color="auto" w:fill="FFFFFF"/>
            <w:lang w:val="en-US"/>
          </w:rPr>
          <w:t xml:space="preserve"> for 10 min at 37</w:t>
        </w:r>
      </w:ins>
      <w:ins w:id="17" w:author="Abid Oueslati [2]" w:date="2023-11-07T23:18:00Z">
        <w:r w:rsidR="004A195A" w:rsidRPr="004A195A">
          <w:rPr>
            <w:rFonts w:ascii="Times New Roman" w:hAnsi="Times New Roman" w:cs="Times New Roman"/>
            <w:color w:val="212121"/>
            <w:sz w:val="24"/>
            <w:szCs w:val="24"/>
            <w:shd w:val="clear" w:color="auto" w:fill="FFFFFF"/>
            <w:lang w:val="en-US"/>
          </w:rPr>
          <w:t>°C</w:t>
        </w:r>
      </w:ins>
      <w:ins w:id="18" w:author="Abid Oueslati [2]" w:date="2023-11-07T23:16:00Z">
        <w:r w:rsidR="004A195A">
          <w:rPr>
            <w:rFonts w:ascii="Times New Roman" w:hAnsi="Times New Roman" w:cs="Times New Roman"/>
            <w:color w:val="212121"/>
            <w:sz w:val="24"/>
            <w:szCs w:val="24"/>
            <w:shd w:val="clear" w:color="auto" w:fill="FFFFFF"/>
            <w:lang w:val="en-US"/>
          </w:rPr>
          <w:t xml:space="preserve"> in</w:t>
        </w:r>
      </w:ins>
      <w:ins w:id="19" w:author="Abid Oueslati [2]" w:date="2023-11-07T23:17:00Z">
        <w:r w:rsidR="004A195A">
          <w:rPr>
            <w:rFonts w:ascii="Times New Roman" w:hAnsi="Times New Roman" w:cs="Times New Roman"/>
            <w:color w:val="212121"/>
            <w:sz w:val="24"/>
            <w:szCs w:val="24"/>
            <w:shd w:val="clear" w:color="auto" w:fill="FFFFFF"/>
            <w:lang w:val="en-US"/>
          </w:rPr>
          <w:t xml:space="preserve"> </w:t>
        </w:r>
        <w:r w:rsidR="004A195A" w:rsidRPr="004A195A">
          <w:rPr>
            <w:rFonts w:ascii="Times New Roman" w:hAnsi="Times New Roman" w:cs="Times New Roman"/>
            <w:color w:val="212121"/>
            <w:sz w:val="24"/>
            <w:szCs w:val="24"/>
            <w:shd w:val="clear" w:color="auto" w:fill="FFFFFF"/>
            <w:lang w:val="en-US"/>
          </w:rPr>
          <w:t xml:space="preserve">5 ml of </w:t>
        </w:r>
        <w:r w:rsidR="004A195A" w:rsidRPr="004A195A">
          <w:rPr>
            <w:rFonts w:ascii="Times New Roman" w:hAnsi="Times New Roman" w:cs="Times New Roman"/>
            <w:color w:val="212121"/>
            <w:sz w:val="24"/>
            <w:szCs w:val="24"/>
            <w:shd w:val="clear" w:color="auto" w:fill="FFFFFF"/>
            <w:lang w:val="en-US"/>
          </w:rPr>
          <w:lastRenderedPageBreak/>
          <w:t>1x TBS</w:t>
        </w:r>
      </w:ins>
      <w:ins w:id="20" w:author="Abid Oueslati [2]" w:date="2023-11-07T23:18:00Z">
        <w:r w:rsidR="004A195A">
          <w:rPr>
            <w:rFonts w:ascii="Times New Roman" w:hAnsi="Times New Roman" w:cs="Times New Roman"/>
            <w:color w:val="212121"/>
            <w:sz w:val="24"/>
            <w:szCs w:val="24"/>
            <w:shd w:val="clear" w:color="auto" w:fill="FFFFFF"/>
            <w:lang w:val="en-US"/>
          </w:rPr>
          <w:t xml:space="preserve"> solution</w:t>
        </w:r>
      </w:ins>
      <w:ins w:id="21" w:author="Abid Oueslati [2]" w:date="2023-11-07T23:17:00Z">
        <w:r w:rsidR="004A195A">
          <w:rPr>
            <w:rFonts w:ascii="Times New Roman" w:hAnsi="Times New Roman" w:cs="Times New Roman"/>
            <w:color w:val="212121"/>
            <w:sz w:val="24"/>
            <w:szCs w:val="24"/>
            <w:shd w:val="clear" w:color="auto" w:fill="FFFFFF"/>
            <w:lang w:val="en-US"/>
          </w:rPr>
          <w:t xml:space="preserve"> </w:t>
        </w:r>
        <w:r w:rsidR="004A195A" w:rsidRPr="004A195A">
          <w:rPr>
            <w:rFonts w:ascii="Times New Roman" w:hAnsi="Times New Roman" w:cs="Times New Roman"/>
            <w:color w:val="212121"/>
            <w:sz w:val="24"/>
            <w:szCs w:val="24"/>
            <w:shd w:val="clear" w:color="auto" w:fill="FFFFFF"/>
            <w:lang w:val="en-US"/>
          </w:rPr>
          <w:t>containing 500 units of Calf intestinal alkaline phosphatase (CIP) (M0525; New England Biolabs, Massachusetts, United States)</w:t>
        </w:r>
      </w:ins>
      <w:ins w:id="22" w:author="Abid Oueslati [2]" w:date="2023-11-07T23:16:00Z">
        <w:r w:rsidR="004A195A" w:rsidRPr="004A195A">
          <w:rPr>
            <w:rFonts w:ascii="Times New Roman" w:hAnsi="Times New Roman" w:cs="Times New Roman"/>
            <w:color w:val="212121"/>
            <w:sz w:val="24"/>
            <w:szCs w:val="24"/>
            <w:shd w:val="clear" w:color="auto" w:fill="FFFFFF"/>
            <w:lang w:val="en-US"/>
          </w:rPr>
          <w:t>.</w:t>
        </w:r>
      </w:ins>
      <w:r w:rsidRPr="00B70C14">
        <w:rPr>
          <w:rFonts w:ascii="Times New Roman" w:hAnsi="Times New Roman" w:cs="Times New Roman"/>
          <w:sz w:val="24"/>
          <w:szCs w:val="24"/>
          <w:lang w:val="en-US"/>
        </w:rPr>
        <w:t xml:space="preserve"> </w:t>
      </w:r>
      <w:ins w:id="23" w:author="Abid Oueslati" w:date="2023-11-07T23:20:00Z">
        <w:r w:rsidR="00275F59" w:rsidRPr="00275F59">
          <w:rPr>
            <w:rFonts w:ascii="Times New Roman" w:hAnsi="Times New Roman" w:cs="Times New Roman"/>
            <w:sz w:val="24"/>
            <w:szCs w:val="24"/>
            <w:lang w:val="en-US"/>
          </w:rPr>
          <w:t>Following CIP treatment, membranes were incubated with pS129 antibodies (see Table 1)</w:t>
        </w:r>
        <w:r w:rsidR="00275F59">
          <w:rPr>
            <w:rFonts w:ascii="Times New Roman" w:hAnsi="Times New Roman" w:cs="Times New Roman"/>
            <w:sz w:val="24"/>
            <w:szCs w:val="24"/>
            <w:lang w:val="en-US"/>
          </w:rPr>
          <w:t xml:space="preserve">, </w:t>
        </w:r>
        <w:r w:rsidR="00275F59" w:rsidRPr="00275F59">
          <w:rPr>
            <w:rFonts w:ascii="Times New Roman" w:hAnsi="Times New Roman" w:cs="Times New Roman"/>
            <w:sz w:val="24"/>
            <w:szCs w:val="24"/>
            <w:lang w:val="en-US"/>
          </w:rPr>
          <w:t>then washed 3 times with TBS-Tween 0.1% (TBS-T) (10 min)</w:t>
        </w:r>
        <w:r w:rsidR="00275F59">
          <w:rPr>
            <w:rFonts w:ascii="Times New Roman" w:hAnsi="Times New Roman" w:cs="Times New Roman"/>
            <w:sz w:val="24"/>
            <w:szCs w:val="24"/>
            <w:lang w:val="en-US"/>
          </w:rPr>
          <w:t xml:space="preserve"> and </w:t>
        </w:r>
        <w:r w:rsidR="00275F59" w:rsidRPr="00275F59">
          <w:rPr>
            <w:rFonts w:ascii="Times New Roman" w:hAnsi="Times New Roman" w:cs="Times New Roman"/>
            <w:sz w:val="24"/>
            <w:szCs w:val="24"/>
            <w:lang w:val="en-US"/>
          </w:rPr>
          <w:t>incubated with the appropriate secondary antibodies</w:t>
        </w:r>
        <w:r w:rsidR="00275F59">
          <w:rPr>
            <w:rFonts w:ascii="Times New Roman" w:hAnsi="Times New Roman" w:cs="Times New Roman"/>
            <w:sz w:val="24"/>
            <w:szCs w:val="24"/>
            <w:lang w:val="en-US"/>
          </w:rPr>
          <w:t xml:space="preserve">. </w:t>
        </w:r>
      </w:ins>
      <w:r w:rsidRPr="00B70C14">
        <w:rPr>
          <w:rFonts w:ascii="Times New Roman" w:hAnsi="Times New Roman" w:cs="Times New Roman"/>
          <w:sz w:val="24"/>
          <w:szCs w:val="24"/>
          <w:lang w:val="en-US"/>
        </w:rPr>
        <w:t>Visualization and quantification were carried out with the LI-COR Odyssey scanner and software (LI-COR Lincoln, NE, USA).</w:t>
      </w:r>
      <w:r w:rsidR="00CC2EDE">
        <w:rPr>
          <w:rFonts w:ascii="Times New Roman" w:hAnsi="Times New Roman" w:cs="Times New Roman"/>
          <w:sz w:val="24"/>
          <w:szCs w:val="24"/>
          <w:lang w:val="en-US"/>
        </w:rPr>
        <w:t xml:space="preserve"> Full Western blots are shown in </w:t>
      </w:r>
      <w:r w:rsidR="00CC2EDE" w:rsidRPr="0032313E">
        <w:rPr>
          <w:rFonts w:ascii="Times New Roman" w:hAnsi="Times New Roman" w:cs="Times New Roman"/>
          <w:sz w:val="24"/>
          <w:szCs w:val="24"/>
          <w:lang w:val="en-US"/>
        </w:rPr>
        <w:t xml:space="preserve">Suppl. Fig. </w:t>
      </w:r>
      <w:del w:id="24" w:author="Abid Oueslati [2]" w:date="2023-11-07T21:40:00Z">
        <w:r w:rsidR="00CD5DC6" w:rsidRPr="00807CA3" w:rsidDel="007C7711">
          <w:rPr>
            <w:rFonts w:ascii="Times New Roman" w:hAnsi="Times New Roman" w:cs="Times New Roman"/>
            <w:sz w:val="24"/>
            <w:szCs w:val="24"/>
            <w:lang w:val="en-US"/>
          </w:rPr>
          <w:delText>7</w:delText>
        </w:r>
      </w:del>
      <w:ins w:id="25" w:author="Abid Oueslati [2]" w:date="2023-11-07T21:40:00Z">
        <w:r w:rsidR="007C7711">
          <w:rPr>
            <w:rFonts w:ascii="Times New Roman" w:hAnsi="Times New Roman" w:cs="Times New Roman"/>
            <w:sz w:val="24"/>
            <w:szCs w:val="24"/>
            <w:lang w:val="en-US"/>
          </w:rPr>
          <w:t>8</w:t>
        </w:r>
      </w:ins>
      <w:r w:rsidR="00CC2EDE" w:rsidRPr="0032313E">
        <w:rPr>
          <w:rFonts w:ascii="Times New Roman" w:hAnsi="Times New Roman" w:cs="Times New Roman"/>
          <w:sz w:val="24"/>
          <w:szCs w:val="24"/>
          <w:lang w:val="en-US"/>
        </w:rPr>
        <w:t>.</w:t>
      </w:r>
      <w:r w:rsidRPr="00B70C14">
        <w:rPr>
          <w:rFonts w:ascii="Times New Roman" w:hAnsi="Times New Roman" w:cs="Times New Roman"/>
          <w:sz w:val="24"/>
          <w:szCs w:val="24"/>
          <w:lang w:val="en-US"/>
        </w:rPr>
        <w:t xml:space="preserve"> </w:t>
      </w:r>
    </w:p>
    <w:p w14:paraId="51B8090E" w14:textId="77777777" w:rsidR="0059796C" w:rsidRDefault="0059796C" w:rsidP="0059796C">
      <w:pPr>
        <w:snapToGrid w:val="0"/>
        <w:spacing w:after="120" w:line="480" w:lineRule="auto"/>
        <w:contextualSpacing/>
        <w:jc w:val="both"/>
        <w:rPr>
          <w:rFonts w:ascii="Times New Roman" w:hAnsi="Times New Roman" w:cs="Times New Roman"/>
          <w:b/>
          <w:i/>
          <w:color w:val="000000" w:themeColor="text1"/>
          <w:sz w:val="24"/>
          <w:szCs w:val="24"/>
          <w:lang w:val="en-US"/>
        </w:rPr>
      </w:pPr>
    </w:p>
    <w:p w14:paraId="1C40377A" w14:textId="77777777" w:rsidR="0059796C" w:rsidRPr="006D09D0" w:rsidRDefault="0059796C" w:rsidP="0059796C">
      <w:pPr>
        <w:snapToGrid w:val="0"/>
        <w:spacing w:after="120" w:line="480" w:lineRule="auto"/>
        <w:contextualSpacing/>
        <w:jc w:val="both"/>
        <w:rPr>
          <w:rFonts w:ascii="Times New Roman" w:hAnsi="Times New Roman" w:cs="Times New Roman"/>
          <w:b/>
          <w:iCs/>
          <w:color w:val="000000" w:themeColor="text1"/>
          <w:sz w:val="24"/>
          <w:szCs w:val="24"/>
          <w:lang w:val="en-US"/>
        </w:rPr>
      </w:pPr>
      <w:r w:rsidRPr="006D09D0">
        <w:rPr>
          <w:rFonts w:ascii="Times New Roman" w:hAnsi="Times New Roman" w:cs="Times New Roman"/>
          <w:b/>
          <w:iCs/>
          <w:color w:val="000000" w:themeColor="text1"/>
          <w:sz w:val="24"/>
          <w:szCs w:val="24"/>
          <w:lang w:val="en-US"/>
        </w:rPr>
        <w:t>Dot blot analysis</w:t>
      </w:r>
    </w:p>
    <w:p w14:paraId="669D118B" w14:textId="732654DA" w:rsidR="0059796C" w:rsidRDefault="0059796C" w:rsidP="0059796C">
      <w:pPr>
        <w:snapToGrid w:val="0"/>
        <w:spacing w:after="120" w:line="480" w:lineRule="auto"/>
        <w:contextualSpacing/>
        <w:jc w:val="both"/>
        <w:rPr>
          <w:rFonts w:ascii="Times New Roman" w:hAnsi="Times New Roman" w:cs="Times New Roman"/>
          <w:bCs/>
          <w:iCs/>
          <w:color w:val="000000" w:themeColor="text1"/>
          <w:sz w:val="24"/>
          <w:szCs w:val="24"/>
          <w:lang w:val="en-US"/>
        </w:rPr>
      </w:pPr>
      <w:r>
        <w:rPr>
          <w:rFonts w:ascii="Times New Roman" w:hAnsi="Times New Roman" w:cs="Times New Roman"/>
          <w:bCs/>
          <w:iCs/>
          <w:color w:val="000000" w:themeColor="text1"/>
          <w:sz w:val="24"/>
          <w:szCs w:val="24"/>
          <w:lang w:val="en-US"/>
        </w:rPr>
        <w:t xml:space="preserve">The accumulation of </w:t>
      </w:r>
      <w:r w:rsidRPr="0008054B">
        <w:rPr>
          <w:rFonts w:ascii="Times New Roman" w:hAnsi="Times New Roman" w:cs="Times New Roman"/>
          <w:color w:val="212121"/>
          <w:sz w:val="24"/>
          <w:szCs w:val="24"/>
          <w:shd w:val="clear" w:color="auto" w:fill="FFFFFF"/>
          <w:lang w:val="en-US"/>
        </w:rPr>
        <w:t>fibrillar and</w:t>
      </w:r>
      <w:r>
        <w:rPr>
          <w:rFonts w:ascii="Times New Roman" w:hAnsi="Times New Roman" w:cs="Times New Roman"/>
          <w:color w:val="212121"/>
          <w:sz w:val="24"/>
          <w:szCs w:val="24"/>
          <w:shd w:val="clear" w:color="auto" w:fill="FFFFFF"/>
          <w:lang w:val="en-US"/>
        </w:rPr>
        <w:t>/or</w:t>
      </w:r>
      <w:r w:rsidRPr="0008054B">
        <w:rPr>
          <w:rFonts w:ascii="Times New Roman" w:hAnsi="Times New Roman" w:cs="Times New Roman"/>
          <w:color w:val="212121"/>
          <w:sz w:val="24"/>
          <w:szCs w:val="24"/>
          <w:shd w:val="clear" w:color="auto" w:fill="FFFFFF"/>
          <w:lang w:val="en-US"/>
        </w:rPr>
        <w:t xml:space="preserve"> oligomeric forms of α</w:t>
      </w:r>
      <w:r>
        <w:rPr>
          <w:rFonts w:ascii="Times New Roman" w:hAnsi="Times New Roman" w:cs="Times New Roman"/>
          <w:color w:val="212121"/>
          <w:sz w:val="24"/>
          <w:szCs w:val="24"/>
          <w:shd w:val="clear" w:color="auto" w:fill="FFFFFF"/>
          <w:lang w:val="en-US"/>
        </w:rPr>
        <w:t>-syn from the insoluble fractions (see</w:t>
      </w:r>
      <w:r w:rsidRPr="00DD0E23">
        <w:rPr>
          <w:lang w:val="en-CA"/>
        </w:rPr>
        <w:t xml:space="preserve"> </w:t>
      </w:r>
      <w:r w:rsidRPr="00725468">
        <w:rPr>
          <w:rFonts w:ascii="Times New Roman" w:hAnsi="Times New Roman" w:cs="Times New Roman"/>
          <w:color w:val="212121"/>
          <w:sz w:val="24"/>
          <w:szCs w:val="24"/>
          <w:shd w:val="clear" w:color="auto" w:fill="FFFFFF"/>
          <w:lang w:val="en-US"/>
        </w:rPr>
        <w:t>Microdissection and protein extraction</w:t>
      </w:r>
      <w:r>
        <w:rPr>
          <w:rFonts w:ascii="Times New Roman" w:hAnsi="Times New Roman" w:cs="Times New Roman"/>
          <w:color w:val="212121"/>
          <w:sz w:val="24"/>
          <w:szCs w:val="24"/>
          <w:shd w:val="clear" w:color="auto" w:fill="FFFFFF"/>
          <w:lang w:val="en-US"/>
        </w:rPr>
        <w:t>) from mouse brains were</w:t>
      </w:r>
      <w:r w:rsidRPr="00DD0E23">
        <w:rPr>
          <w:rFonts w:ascii="Times New Roman" w:hAnsi="Times New Roman" w:cs="Times New Roman"/>
          <w:bCs/>
          <w:iCs/>
          <w:color w:val="000000" w:themeColor="text1"/>
          <w:sz w:val="24"/>
          <w:szCs w:val="24"/>
          <w:lang w:val="en-US"/>
        </w:rPr>
        <w:t xml:space="preserve"> conﬁrmed by dot</w:t>
      </w:r>
      <w:r>
        <w:rPr>
          <w:rFonts w:ascii="Times New Roman" w:hAnsi="Times New Roman" w:cs="Times New Roman"/>
          <w:bCs/>
          <w:iCs/>
          <w:color w:val="000000" w:themeColor="text1"/>
          <w:sz w:val="24"/>
          <w:szCs w:val="24"/>
          <w:lang w:val="en-US"/>
        </w:rPr>
        <w:t xml:space="preserve"> </w:t>
      </w:r>
      <w:r w:rsidRPr="00DD0E23">
        <w:rPr>
          <w:rFonts w:ascii="Times New Roman" w:hAnsi="Times New Roman" w:cs="Times New Roman"/>
          <w:bCs/>
          <w:iCs/>
          <w:color w:val="000000" w:themeColor="text1"/>
          <w:sz w:val="24"/>
          <w:szCs w:val="24"/>
          <w:lang w:val="en-US"/>
        </w:rPr>
        <w:t>blot measurements</w:t>
      </w:r>
      <w:r>
        <w:rPr>
          <w:rFonts w:ascii="Times New Roman" w:hAnsi="Times New Roman" w:cs="Times New Roman"/>
          <w:bCs/>
          <w:iCs/>
          <w:color w:val="000000" w:themeColor="text1"/>
          <w:sz w:val="24"/>
          <w:szCs w:val="24"/>
          <w:lang w:val="en-US"/>
        </w:rPr>
        <w:t xml:space="preserve"> using the </w:t>
      </w:r>
      <w:r>
        <w:rPr>
          <w:rFonts w:ascii="Times New Roman" w:hAnsi="Times New Roman" w:cs="Times New Roman"/>
          <w:bCs/>
          <w:iCs/>
          <w:sz w:val="24"/>
          <w:szCs w:val="24"/>
          <w:lang w:val="en-US"/>
        </w:rPr>
        <w:t>dot blot system</w:t>
      </w:r>
      <w:r w:rsidRPr="00B70C14">
        <w:rPr>
          <w:rFonts w:ascii="Times New Roman" w:hAnsi="Times New Roman" w:cs="Times New Roman"/>
          <w:bCs/>
          <w:iCs/>
          <w:sz w:val="24"/>
          <w:szCs w:val="24"/>
          <w:lang w:val="en-US"/>
        </w:rPr>
        <w:t xml:space="preserve"> </w:t>
      </w:r>
      <w:r>
        <w:rPr>
          <w:rFonts w:ascii="Times New Roman" w:hAnsi="Times New Roman" w:cs="Times New Roman"/>
          <w:bCs/>
          <w:iCs/>
          <w:sz w:val="24"/>
          <w:szCs w:val="24"/>
          <w:lang w:val="en-US"/>
        </w:rPr>
        <w:t xml:space="preserve">from </w:t>
      </w:r>
      <w:r w:rsidRPr="00B70C14">
        <w:rPr>
          <w:rFonts w:ascii="Times New Roman" w:hAnsi="Times New Roman" w:cs="Times New Roman"/>
          <w:bCs/>
          <w:iCs/>
          <w:sz w:val="24"/>
          <w:szCs w:val="24"/>
          <w:lang w:val="en-US"/>
        </w:rPr>
        <w:t xml:space="preserve">(Core </w:t>
      </w:r>
      <w:proofErr w:type="spellStart"/>
      <w:r w:rsidRPr="00B70C14">
        <w:rPr>
          <w:rFonts w:ascii="Times New Roman" w:hAnsi="Times New Roman" w:cs="Times New Roman"/>
          <w:bCs/>
          <w:iCs/>
          <w:sz w:val="24"/>
          <w:szCs w:val="24"/>
          <w:lang w:val="en-US"/>
        </w:rPr>
        <w:t>LifeScience</w:t>
      </w:r>
      <w:proofErr w:type="spellEnd"/>
      <w:r w:rsidRPr="00B70C14">
        <w:rPr>
          <w:rFonts w:ascii="Times New Roman" w:hAnsi="Times New Roman" w:cs="Times New Roman"/>
          <w:bCs/>
          <w:iCs/>
          <w:sz w:val="24"/>
          <w:szCs w:val="24"/>
          <w:lang w:val="en-US"/>
        </w:rPr>
        <w:t>, Niguel, CA, USA)</w:t>
      </w:r>
      <w:r>
        <w:rPr>
          <w:rFonts w:ascii="Times New Roman" w:hAnsi="Times New Roman" w:cs="Times New Roman"/>
          <w:bCs/>
          <w:iCs/>
          <w:sz w:val="24"/>
          <w:szCs w:val="24"/>
          <w:lang w:val="en-US"/>
        </w:rPr>
        <w:t>. First, the</w:t>
      </w:r>
      <w:r w:rsidRPr="00B70C14">
        <w:rPr>
          <w:rFonts w:ascii="Times New Roman" w:hAnsi="Times New Roman" w:cs="Times New Roman"/>
          <w:color w:val="000000" w:themeColor="text1"/>
          <w:sz w:val="24"/>
          <w:szCs w:val="24"/>
          <w:lang w:val="en-US"/>
        </w:rPr>
        <w:t xml:space="preserve"> protein concentrations of </w:t>
      </w:r>
      <w:r>
        <w:rPr>
          <w:rFonts w:ascii="Times New Roman" w:hAnsi="Times New Roman" w:cs="Times New Roman"/>
          <w:color w:val="000000" w:themeColor="text1"/>
          <w:sz w:val="24"/>
          <w:szCs w:val="24"/>
          <w:lang w:val="en-US"/>
        </w:rPr>
        <w:t>pooled in</w:t>
      </w:r>
      <w:r w:rsidRPr="00B70C14">
        <w:rPr>
          <w:rFonts w:ascii="Times New Roman" w:hAnsi="Times New Roman" w:cs="Times New Roman"/>
          <w:color w:val="000000" w:themeColor="text1"/>
          <w:sz w:val="24"/>
          <w:szCs w:val="24"/>
          <w:lang w:val="en-US"/>
        </w:rPr>
        <w:t xml:space="preserve">soluble fractions were evaluated </w:t>
      </w:r>
      <w:r>
        <w:rPr>
          <w:rFonts w:ascii="Times New Roman" w:hAnsi="Times New Roman" w:cs="Times New Roman"/>
          <w:color w:val="000000" w:themeColor="text1"/>
          <w:sz w:val="24"/>
          <w:szCs w:val="24"/>
          <w:lang w:val="en-US"/>
        </w:rPr>
        <w:t>using a</w:t>
      </w:r>
      <w:r w:rsidRPr="00B70C14">
        <w:rPr>
          <w:rFonts w:ascii="Times New Roman" w:hAnsi="Times New Roman" w:cs="Times New Roman"/>
          <w:color w:val="000000" w:themeColor="text1"/>
          <w:sz w:val="24"/>
          <w:szCs w:val="24"/>
          <w:lang w:val="en-US"/>
        </w:rPr>
        <w:t xml:space="preserve"> BCA kit (PI23225, </w:t>
      </w:r>
      <w:proofErr w:type="spellStart"/>
      <w:r w:rsidRPr="00B70C14">
        <w:rPr>
          <w:rFonts w:ascii="Times New Roman" w:hAnsi="Times New Roman" w:cs="Times New Roman"/>
          <w:color w:val="000000" w:themeColor="text1"/>
          <w:sz w:val="24"/>
          <w:szCs w:val="24"/>
          <w:lang w:val="en-US"/>
        </w:rPr>
        <w:t>Thermo</w:t>
      </w:r>
      <w:proofErr w:type="spellEnd"/>
      <w:r w:rsidRPr="00B70C14">
        <w:rPr>
          <w:rFonts w:ascii="Times New Roman" w:hAnsi="Times New Roman" w:cs="Times New Roman"/>
          <w:color w:val="000000" w:themeColor="text1"/>
          <w:sz w:val="24"/>
          <w:szCs w:val="24"/>
          <w:lang w:val="en-US"/>
        </w:rPr>
        <w:t xml:space="preserve"> Scientific, Waltham, USA).</w:t>
      </w:r>
      <w:r>
        <w:rPr>
          <w:rFonts w:ascii="Times New Roman" w:hAnsi="Times New Roman" w:cs="Times New Roman"/>
          <w:color w:val="000000" w:themeColor="text1"/>
          <w:sz w:val="24"/>
          <w:szCs w:val="24"/>
          <w:lang w:val="en-US"/>
        </w:rPr>
        <w:t xml:space="preserve"> </w:t>
      </w:r>
      <w:r w:rsidRPr="00951AD0">
        <w:rPr>
          <w:rFonts w:ascii="Times New Roman" w:hAnsi="Times New Roman" w:cs="Times New Roman"/>
          <w:color w:val="000000" w:themeColor="text1"/>
          <w:sz w:val="24"/>
          <w:szCs w:val="24"/>
          <w:lang w:val="en-US"/>
        </w:rPr>
        <w:t>Then a 100 ng of the controls (</w:t>
      </w:r>
      <w:r w:rsidR="00FE7CA6" w:rsidRPr="00951AD0">
        <w:rPr>
          <w:rFonts w:ascii="Times New Roman" w:hAnsi="Times New Roman" w:cs="Times New Roman"/>
          <w:color w:val="000000" w:themeColor="text1"/>
          <w:sz w:val="24"/>
          <w:szCs w:val="24"/>
          <w:lang w:val="en-US"/>
        </w:rPr>
        <w:t xml:space="preserve">recombinant </w:t>
      </w:r>
      <w:r w:rsidRPr="00951AD0">
        <w:rPr>
          <w:rFonts w:ascii="Times New Roman" w:hAnsi="Times New Roman" w:cs="Times New Roman"/>
          <w:color w:val="000000" w:themeColor="text1"/>
          <w:sz w:val="24"/>
          <w:szCs w:val="24"/>
          <w:lang w:val="en-US"/>
        </w:rPr>
        <w:t xml:space="preserve">monomeric </w:t>
      </w:r>
      <w:r w:rsidRPr="00951AD0">
        <w:rPr>
          <w:rFonts w:ascii="Times New Roman" w:hAnsi="Times New Roman" w:cs="Times New Roman"/>
          <w:color w:val="212121"/>
          <w:sz w:val="24"/>
          <w:szCs w:val="24"/>
          <w:shd w:val="clear" w:color="auto" w:fill="FFFFFF"/>
          <w:lang w:val="en-US"/>
        </w:rPr>
        <w:t>α-syn</w:t>
      </w:r>
      <w:r w:rsidR="003E55C0" w:rsidRPr="00951AD0">
        <w:rPr>
          <w:rFonts w:ascii="Times New Roman" w:hAnsi="Times New Roman" w:cs="Times New Roman"/>
          <w:color w:val="212121"/>
          <w:sz w:val="24"/>
          <w:szCs w:val="24"/>
          <w:shd w:val="clear" w:color="auto" w:fill="FFFFFF"/>
          <w:lang w:val="en-US"/>
        </w:rPr>
        <w:t xml:space="preserve"> or </w:t>
      </w:r>
      <w:r w:rsidR="004129CF" w:rsidRPr="00951AD0">
        <w:rPr>
          <w:rFonts w:ascii="Times New Roman" w:hAnsi="Times New Roman" w:cs="Times New Roman"/>
          <w:color w:val="212121"/>
          <w:sz w:val="24"/>
          <w:szCs w:val="24"/>
          <w:shd w:val="clear" w:color="auto" w:fill="FFFFFF"/>
          <w:lang w:val="en-US"/>
        </w:rPr>
        <w:t>pre-formed fibrils (</w:t>
      </w:r>
      <w:r w:rsidRPr="00951AD0">
        <w:rPr>
          <w:rFonts w:ascii="Times New Roman" w:hAnsi="Times New Roman" w:cs="Times New Roman"/>
          <w:color w:val="212121"/>
          <w:sz w:val="24"/>
          <w:szCs w:val="24"/>
          <w:shd w:val="clear" w:color="auto" w:fill="FFFFFF"/>
          <w:lang w:val="en-US"/>
        </w:rPr>
        <w:t>PFF</w:t>
      </w:r>
      <w:r w:rsidR="004129CF" w:rsidRPr="00951AD0">
        <w:rPr>
          <w:rFonts w:ascii="Times New Roman" w:hAnsi="Times New Roman" w:cs="Times New Roman"/>
          <w:color w:val="212121"/>
          <w:sz w:val="24"/>
          <w:szCs w:val="24"/>
          <w:shd w:val="clear" w:color="auto" w:fill="FFFFFF"/>
          <w:lang w:val="en-US"/>
        </w:rPr>
        <w:t>)</w:t>
      </w:r>
      <w:r w:rsidRPr="00951AD0">
        <w:rPr>
          <w:rFonts w:ascii="Times New Roman" w:hAnsi="Times New Roman" w:cs="Times New Roman"/>
          <w:color w:val="212121"/>
          <w:sz w:val="24"/>
          <w:szCs w:val="24"/>
          <w:shd w:val="clear" w:color="auto" w:fill="FFFFFF"/>
          <w:lang w:val="en-US"/>
        </w:rPr>
        <w:t xml:space="preserve">) and 100 ng of protein extracted from </w:t>
      </w:r>
      <w:r w:rsidR="00811F7D" w:rsidRPr="00951AD0">
        <w:rPr>
          <w:rFonts w:ascii="Times New Roman" w:hAnsi="Times New Roman" w:cs="Times New Roman"/>
          <w:color w:val="212121"/>
          <w:sz w:val="24"/>
          <w:szCs w:val="24"/>
          <w:shd w:val="clear" w:color="auto" w:fill="FFFFFF"/>
          <w:lang w:val="en-US"/>
        </w:rPr>
        <w:t xml:space="preserve">control, </w:t>
      </w:r>
      <w:proofErr w:type="spellStart"/>
      <w:r w:rsidRPr="00951AD0">
        <w:rPr>
          <w:rFonts w:ascii="Times New Roman" w:hAnsi="Times New Roman" w:cs="Times New Roman"/>
          <w:color w:val="212121"/>
          <w:sz w:val="24"/>
          <w:szCs w:val="24"/>
          <w:shd w:val="clear" w:color="auto" w:fill="FFFFFF"/>
          <w:lang w:val="en-US"/>
        </w:rPr>
        <w:t>mTurq</w:t>
      </w:r>
      <w:proofErr w:type="spellEnd"/>
      <w:r w:rsidR="00A46DD2" w:rsidRPr="00951AD0">
        <w:rPr>
          <w:rFonts w:ascii="Times New Roman" w:hAnsi="Times New Roman" w:cs="Times New Roman"/>
          <w:color w:val="212121"/>
          <w:sz w:val="24"/>
          <w:szCs w:val="24"/>
          <w:shd w:val="clear" w:color="auto" w:fill="FFFFFF"/>
          <w:lang w:val="en-US"/>
        </w:rPr>
        <w:t xml:space="preserve">, and </w:t>
      </w:r>
      <w:r w:rsidRPr="00951AD0">
        <w:rPr>
          <w:rFonts w:ascii="Times New Roman" w:hAnsi="Times New Roman" w:cs="Times New Roman"/>
          <w:color w:val="212121"/>
          <w:sz w:val="24"/>
          <w:szCs w:val="24"/>
          <w:shd w:val="clear" w:color="auto" w:fill="FFFFFF"/>
          <w:lang w:val="en-US"/>
        </w:rPr>
        <w:t>hα-syn groups</w:t>
      </w:r>
      <w:r>
        <w:rPr>
          <w:rFonts w:ascii="Times New Roman" w:hAnsi="Times New Roman" w:cs="Times New Roman"/>
          <w:color w:val="212121"/>
          <w:sz w:val="24"/>
          <w:szCs w:val="24"/>
          <w:shd w:val="clear" w:color="auto" w:fill="FFFFFF"/>
          <w:lang w:val="en-US"/>
        </w:rPr>
        <w:t xml:space="preserve"> </w:t>
      </w:r>
      <w:r w:rsidRPr="00FE3F81">
        <w:rPr>
          <w:rFonts w:ascii="Times New Roman" w:hAnsi="Times New Roman" w:cs="Times New Roman"/>
          <w:bCs/>
          <w:iCs/>
          <w:color w:val="000000" w:themeColor="text1"/>
          <w:sz w:val="24"/>
          <w:szCs w:val="24"/>
          <w:lang w:val="en-US"/>
        </w:rPr>
        <w:t>were spotted</w:t>
      </w:r>
      <w:r>
        <w:rPr>
          <w:rFonts w:ascii="Times New Roman" w:hAnsi="Times New Roman" w:cs="Times New Roman"/>
          <w:bCs/>
          <w:iCs/>
          <w:color w:val="000000" w:themeColor="text1"/>
          <w:sz w:val="24"/>
          <w:szCs w:val="24"/>
          <w:lang w:val="en-US"/>
        </w:rPr>
        <w:t xml:space="preserve"> on nitrocellulose membranes. Membranes were allowed to dry prior to </w:t>
      </w:r>
      <w:r w:rsidRPr="00CE0E8D">
        <w:rPr>
          <w:rFonts w:ascii="Times New Roman" w:hAnsi="Times New Roman" w:cs="Times New Roman"/>
          <w:sz w:val="24"/>
          <w:szCs w:val="24"/>
          <w:lang w:val="en-US"/>
        </w:rPr>
        <w:t>incubat</w:t>
      </w:r>
      <w:r>
        <w:rPr>
          <w:rFonts w:ascii="Times New Roman" w:hAnsi="Times New Roman" w:cs="Times New Roman"/>
          <w:sz w:val="24"/>
          <w:szCs w:val="24"/>
          <w:lang w:val="en-US"/>
        </w:rPr>
        <w:t xml:space="preserve">ion </w:t>
      </w:r>
      <w:r w:rsidRPr="00CE0E8D">
        <w:rPr>
          <w:rFonts w:ascii="Times New Roman" w:hAnsi="Times New Roman" w:cs="Times New Roman"/>
          <w:sz w:val="24"/>
          <w:szCs w:val="24"/>
          <w:lang w:val="en-US"/>
        </w:rPr>
        <w:t>with blocking solution (3% gelatin from cold water fish in PBS-Tween 0.1%) at RT</w:t>
      </w:r>
      <w:r>
        <w:rPr>
          <w:rFonts w:ascii="Times New Roman" w:hAnsi="Times New Roman" w:cs="Times New Roman"/>
          <w:sz w:val="24"/>
          <w:szCs w:val="24"/>
          <w:lang w:val="en-US"/>
        </w:rPr>
        <w:t xml:space="preserve">. The membranes were then incubated </w:t>
      </w:r>
      <w:r w:rsidRPr="00B70C14">
        <w:rPr>
          <w:rFonts w:ascii="Times New Roman" w:hAnsi="Times New Roman" w:cs="Times New Roman"/>
          <w:sz w:val="24"/>
          <w:szCs w:val="24"/>
          <w:lang w:val="en-US"/>
        </w:rPr>
        <w:t>overnight with primary antibodies in the blocking solution</w:t>
      </w:r>
      <w:r>
        <w:rPr>
          <w:rFonts w:ascii="Times New Roman" w:hAnsi="Times New Roman" w:cs="Times New Roman"/>
          <w:sz w:val="24"/>
          <w:szCs w:val="24"/>
          <w:lang w:val="en-US"/>
        </w:rPr>
        <w:t xml:space="preserve"> (See Table 1)</w:t>
      </w:r>
      <w:r w:rsidRPr="00B70C14">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B70C14">
        <w:rPr>
          <w:rFonts w:ascii="Times New Roman" w:hAnsi="Times New Roman" w:cs="Times New Roman"/>
          <w:sz w:val="24"/>
          <w:szCs w:val="24"/>
          <w:lang w:val="en-US"/>
        </w:rPr>
        <w:t xml:space="preserve">Membranes were then washed 3 times with PBS-Tween 0.1% (PBS-T) (10 min), incubated with the appropriate secondary antibodies, either 680RD-conjugated or 800W-conjugated (LI-COR Lincoln, NE, USA) </w:t>
      </w:r>
      <w:r>
        <w:rPr>
          <w:rFonts w:ascii="Times New Roman" w:hAnsi="Times New Roman" w:cs="Times New Roman"/>
          <w:sz w:val="24"/>
          <w:szCs w:val="24"/>
          <w:lang w:val="en-US"/>
        </w:rPr>
        <w:t xml:space="preserve">(see Table 1) </w:t>
      </w:r>
      <w:r w:rsidRPr="00B70C14">
        <w:rPr>
          <w:rFonts w:ascii="Times New Roman" w:hAnsi="Times New Roman" w:cs="Times New Roman"/>
          <w:sz w:val="24"/>
          <w:szCs w:val="24"/>
          <w:lang w:val="en-US"/>
        </w:rPr>
        <w:t xml:space="preserve">and finally washed 3 times (10 min) with PBS-T. Visualization and quantification were carried out </w:t>
      </w:r>
      <w:r w:rsidRPr="00A73295">
        <w:rPr>
          <w:rFonts w:ascii="Times New Roman" w:hAnsi="Times New Roman" w:cs="Times New Roman"/>
          <w:sz w:val="24"/>
          <w:szCs w:val="24"/>
          <w:lang w:val="en-US"/>
        </w:rPr>
        <w:t>with the LI-COR Odyssey scanner and software (LI-COR Lincoln, NE, USA). At least 3 independent experiments were analyzed for dot blot analysis.</w:t>
      </w:r>
      <w:r w:rsidR="00A73295">
        <w:rPr>
          <w:rFonts w:ascii="Roboto" w:hAnsi="Roboto"/>
          <w:sz w:val="21"/>
          <w:lang w:val="en-CA"/>
        </w:rPr>
        <w:t xml:space="preserve"> </w:t>
      </w:r>
    </w:p>
    <w:p w14:paraId="420F8139" w14:textId="77777777" w:rsidR="002A072E" w:rsidRPr="00DD0E23" w:rsidRDefault="002A072E" w:rsidP="0059796C">
      <w:pPr>
        <w:snapToGrid w:val="0"/>
        <w:spacing w:after="120" w:line="480" w:lineRule="auto"/>
        <w:contextualSpacing/>
        <w:jc w:val="both"/>
        <w:rPr>
          <w:rFonts w:ascii="Times New Roman" w:hAnsi="Times New Roman" w:cs="Times New Roman"/>
          <w:bCs/>
          <w:iCs/>
          <w:color w:val="000000" w:themeColor="text1"/>
          <w:sz w:val="24"/>
          <w:szCs w:val="24"/>
          <w:lang w:val="en-US"/>
        </w:rPr>
      </w:pPr>
    </w:p>
    <w:p w14:paraId="2FAC9A04" w14:textId="77777777" w:rsidR="0059796C" w:rsidRPr="006D09D0" w:rsidRDefault="0059796C" w:rsidP="0059796C">
      <w:pPr>
        <w:autoSpaceDE w:val="0"/>
        <w:autoSpaceDN w:val="0"/>
        <w:adjustRightInd w:val="0"/>
        <w:spacing w:after="0" w:line="480" w:lineRule="auto"/>
        <w:rPr>
          <w:rFonts w:ascii="Times New Roman" w:hAnsi="Times New Roman" w:cs="Times New Roman"/>
          <w:b/>
          <w:bCs/>
          <w:color w:val="000000"/>
          <w:sz w:val="24"/>
          <w:szCs w:val="24"/>
          <w:lang w:val="en-US"/>
        </w:rPr>
      </w:pPr>
      <w:r w:rsidRPr="006D09D0">
        <w:rPr>
          <w:rFonts w:ascii="Times New Roman" w:hAnsi="Times New Roman" w:cs="Times New Roman"/>
          <w:b/>
          <w:bCs/>
          <w:color w:val="000000"/>
          <w:sz w:val="24"/>
          <w:szCs w:val="24"/>
          <w:lang w:val="en-US"/>
        </w:rPr>
        <w:t>RT-</w:t>
      </w:r>
      <w:proofErr w:type="spellStart"/>
      <w:r w:rsidRPr="006D09D0">
        <w:rPr>
          <w:rFonts w:ascii="Times New Roman" w:hAnsi="Times New Roman" w:cs="Times New Roman"/>
          <w:b/>
          <w:bCs/>
          <w:color w:val="000000"/>
          <w:sz w:val="24"/>
          <w:szCs w:val="24"/>
          <w:lang w:val="en-US"/>
        </w:rPr>
        <w:t>QuIC</w:t>
      </w:r>
      <w:proofErr w:type="spellEnd"/>
      <w:r w:rsidRPr="006D09D0">
        <w:rPr>
          <w:rFonts w:ascii="Times New Roman" w:hAnsi="Times New Roman" w:cs="Times New Roman"/>
          <w:b/>
          <w:bCs/>
          <w:color w:val="000000"/>
          <w:sz w:val="24"/>
          <w:szCs w:val="24"/>
          <w:lang w:val="en-US"/>
        </w:rPr>
        <w:t xml:space="preserve"> (real-time quaking-induced conversion)</w:t>
      </w:r>
    </w:p>
    <w:p w14:paraId="0B9D45FA" w14:textId="329DD5E5" w:rsidR="0059796C" w:rsidRPr="00DD0E23" w:rsidRDefault="0059796C" w:rsidP="0059796C">
      <w:pPr>
        <w:autoSpaceDE w:val="0"/>
        <w:autoSpaceDN w:val="0"/>
        <w:adjustRightInd w:val="0"/>
        <w:spacing w:after="0" w:line="480" w:lineRule="auto"/>
        <w:jc w:val="both"/>
        <w:rPr>
          <w:rFonts w:ascii="Times New Roman" w:hAnsi="Times New Roman" w:cs="Times New Roman"/>
          <w:color w:val="000000"/>
          <w:sz w:val="24"/>
          <w:szCs w:val="24"/>
          <w:lang w:val="en-US"/>
        </w:rPr>
      </w:pPr>
      <w:r w:rsidRPr="00DD0E23">
        <w:rPr>
          <w:rFonts w:ascii="Times New Roman" w:hAnsi="Times New Roman" w:cs="Times New Roman"/>
          <w:color w:val="000000"/>
          <w:sz w:val="24"/>
          <w:szCs w:val="24"/>
          <w:lang w:val="en-US"/>
        </w:rPr>
        <w:t>RT-</w:t>
      </w:r>
      <w:proofErr w:type="spellStart"/>
      <w:r w:rsidRPr="00DD0E23">
        <w:rPr>
          <w:rFonts w:ascii="Times New Roman" w:hAnsi="Times New Roman" w:cs="Times New Roman"/>
          <w:color w:val="000000"/>
          <w:sz w:val="24"/>
          <w:szCs w:val="24"/>
          <w:lang w:val="en-US"/>
        </w:rPr>
        <w:t>QuIC</w:t>
      </w:r>
      <w:proofErr w:type="spellEnd"/>
      <w:r w:rsidRPr="00DD0E23">
        <w:rPr>
          <w:rFonts w:ascii="Times New Roman" w:hAnsi="Times New Roman" w:cs="Times New Roman"/>
          <w:color w:val="000000"/>
          <w:sz w:val="24"/>
          <w:szCs w:val="24"/>
          <w:lang w:val="en-US"/>
        </w:rPr>
        <w:t xml:space="preserve"> experiments were performed according to previously described protocols</w:t>
      </w:r>
      <w:r w:rsidR="00667DB0">
        <w:rPr>
          <w:rFonts w:ascii="Times New Roman" w:hAnsi="Times New Roman" w:cs="Times New Roman"/>
          <w:color w:val="000000"/>
          <w:sz w:val="24"/>
          <w:szCs w:val="24"/>
          <w:lang w:val="en-US"/>
        </w:rPr>
        <w:t xml:space="preserve"> </w:t>
      </w:r>
      <w:r w:rsidR="00667DB0">
        <w:rPr>
          <w:rFonts w:ascii="Times New Roman" w:hAnsi="Times New Roman" w:cs="Times New Roman"/>
          <w:color w:val="000000"/>
          <w:sz w:val="24"/>
          <w:szCs w:val="24"/>
          <w:lang w:val="en-US"/>
        </w:rPr>
        <w:fldChar w:fldCharType="begin">
          <w:fldData xml:space="preserve">PEVuZE5vdGU+PENpdGU+PEF1dGhvcj5CZXJhcmQ8L0F1dGhvcj48WWVhcj4yMDIyPC9ZZWFyPjxS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==
</w:fldData>
        </w:fldChar>
      </w:r>
      <w:r w:rsidR="00667DB0">
        <w:rPr>
          <w:rFonts w:ascii="Times New Roman" w:hAnsi="Times New Roman" w:cs="Times New Roman"/>
          <w:color w:val="000000"/>
          <w:sz w:val="24"/>
          <w:szCs w:val="24"/>
          <w:lang w:val="en-US"/>
        </w:rPr>
        <w:instrText xml:space="preserve"> ADDIN EN.CITE </w:instrText>
      </w:r>
      <w:r w:rsidR="00667DB0">
        <w:rPr>
          <w:rFonts w:ascii="Times New Roman" w:hAnsi="Times New Roman" w:cs="Times New Roman"/>
          <w:color w:val="000000"/>
          <w:sz w:val="24"/>
          <w:szCs w:val="24"/>
          <w:lang w:val="en-US"/>
        </w:rPr>
        <w:fldChar w:fldCharType="begin">
          <w:fldData xml:space="preserve">PEVuZE5vdGU+PENpdGU+PEF1dGhvcj5CZXJhcmQ8L0F1dGhvcj48WWVhcj4yMDIyPC9ZZWFyPjxS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==
</w:fldData>
        </w:fldChar>
      </w:r>
      <w:r w:rsidR="00667DB0">
        <w:rPr>
          <w:rFonts w:ascii="Times New Roman" w:hAnsi="Times New Roman" w:cs="Times New Roman"/>
          <w:color w:val="000000"/>
          <w:sz w:val="24"/>
          <w:szCs w:val="24"/>
          <w:lang w:val="en-US"/>
        </w:rPr>
        <w:instrText xml:space="preserve"> ADDIN EN.CITE.DATA </w:instrText>
      </w:r>
      <w:r w:rsidR="00667DB0">
        <w:rPr>
          <w:rFonts w:ascii="Times New Roman" w:hAnsi="Times New Roman" w:cs="Times New Roman"/>
          <w:color w:val="000000"/>
          <w:sz w:val="24"/>
          <w:szCs w:val="24"/>
          <w:lang w:val="en-US"/>
        </w:rPr>
      </w:r>
      <w:r w:rsidR="00667DB0">
        <w:rPr>
          <w:rFonts w:ascii="Times New Roman" w:hAnsi="Times New Roman" w:cs="Times New Roman"/>
          <w:color w:val="000000"/>
          <w:sz w:val="24"/>
          <w:szCs w:val="24"/>
          <w:lang w:val="en-US"/>
        </w:rPr>
        <w:fldChar w:fldCharType="end"/>
      </w:r>
      <w:r w:rsidR="00667DB0">
        <w:rPr>
          <w:rFonts w:ascii="Times New Roman" w:hAnsi="Times New Roman" w:cs="Times New Roman"/>
          <w:color w:val="000000"/>
          <w:sz w:val="24"/>
          <w:szCs w:val="24"/>
          <w:lang w:val="en-US"/>
        </w:rPr>
      </w:r>
      <w:r w:rsidR="00667DB0">
        <w:rPr>
          <w:rFonts w:ascii="Times New Roman" w:hAnsi="Times New Roman" w:cs="Times New Roman"/>
          <w:color w:val="000000"/>
          <w:sz w:val="24"/>
          <w:szCs w:val="24"/>
          <w:lang w:val="en-US"/>
        </w:rPr>
        <w:fldChar w:fldCharType="separate"/>
      </w:r>
      <w:r w:rsidR="00667DB0">
        <w:rPr>
          <w:rFonts w:ascii="Times New Roman" w:hAnsi="Times New Roman" w:cs="Times New Roman"/>
          <w:noProof/>
          <w:color w:val="000000"/>
          <w:sz w:val="24"/>
          <w:szCs w:val="24"/>
          <w:lang w:val="en-US"/>
        </w:rPr>
        <w:t>(34)</w:t>
      </w:r>
      <w:r w:rsidR="00667DB0">
        <w:rPr>
          <w:rFonts w:ascii="Times New Roman" w:hAnsi="Times New Roman" w:cs="Times New Roman"/>
          <w:color w:val="000000"/>
          <w:sz w:val="24"/>
          <w:szCs w:val="24"/>
          <w:lang w:val="en-US"/>
        </w:rPr>
        <w:fldChar w:fldCharType="end"/>
      </w:r>
      <w:r w:rsidRPr="00DD0E23">
        <w:rPr>
          <w:rFonts w:ascii="Times New Roman" w:hAnsi="Times New Roman" w:cs="Times New Roman"/>
          <w:color w:val="000000"/>
          <w:sz w:val="24"/>
          <w:szCs w:val="24"/>
          <w:lang w:val="en-US"/>
        </w:rPr>
        <w:t>.</w:t>
      </w:r>
      <w:r>
        <w:rPr>
          <w:rFonts w:ascii="Times New Roman" w:hAnsi="Times New Roman" w:cs="Times New Roman"/>
          <w:color w:val="000000"/>
          <w:sz w:val="24"/>
          <w:szCs w:val="24"/>
          <w:lang w:val="en-US"/>
        </w:rPr>
        <w:t xml:space="preserve"> </w:t>
      </w:r>
      <w:r w:rsidRPr="00DD0E23">
        <w:rPr>
          <w:rFonts w:ascii="Times New Roman" w:hAnsi="Times New Roman" w:cs="Times New Roman"/>
          <w:color w:val="000000"/>
          <w:sz w:val="24"/>
          <w:szCs w:val="24"/>
          <w:lang w:val="en-US"/>
        </w:rPr>
        <w:t xml:space="preserve">Briefly, samples from the experimental controls included 20 </w:t>
      </w:r>
      <w:proofErr w:type="spellStart"/>
      <w:r w:rsidRPr="00DD0E23">
        <w:rPr>
          <w:rFonts w:ascii="Times New Roman" w:hAnsi="Times New Roman" w:cs="Times New Roman"/>
          <w:color w:val="000000"/>
          <w:sz w:val="24"/>
          <w:szCs w:val="24"/>
          <w:lang w:val="en-US"/>
        </w:rPr>
        <w:t>μg</w:t>
      </w:r>
      <w:proofErr w:type="spellEnd"/>
      <w:r w:rsidRPr="00DD0E23">
        <w:rPr>
          <w:rFonts w:ascii="Times New Roman" w:hAnsi="Times New Roman" w:cs="Times New Roman"/>
          <w:color w:val="000000"/>
          <w:sz w:val="24"/>
          <w:szCs w:val="24"/>
          <w:lang w:val="en-US"/>
        </w:rPr>
        <w:t>/ml of recombinant monomeric α</w:t>
      </w:r>
      <w:r>
        <w:rPr>
          <w:rFonts w:ascii="Times New Roman" w:hAnsi="Times New Roman" w:cs="Times New Roman"/>
          <w:color w:val="000000"/>
          <w:sz w:val="24"/>
          <w:szCs w:val="24"/>
          <w:lang w:val="en-US"/>
        </w:rPr>
        <w:t>-s</w:t>
      </w:r>
      <w:r w:rsidRPr="00DD0E23">
        <w:rPr>
          <w:rFonts w:ascii="Times New Roman" w:hAnsi="Times New Roman" w:cs="Times New Roman"/>
          <w:color w:val="000000"/>
          <w:sz w:val="24"/>
          <w:szCs w:val="24"/>
          <w:lang w:val="en-US"/>
        </w:rPr>
        <w:t xml:space="preserve">yn as substrates, and 1.5 </w:t>
      </w:r>
      <w:proofErr w:type="spellStart"/>
      <w:r w:rsidRPr="00DD0E23">
        <w:rPr>
          <w:rFonts w:ascii="Times New Roman" w:hAnsi="Times New Roman" w:cs="Times New Roman"/>
          <w:color w:val="000000"/>
          <w:sz w:val="24"/>
          <w:szCs w:val="24"/>
          <w:lang w:val="en-US"/>
        </w:rPr>
        <w:t>μg</w:t>
      </w:r>
      <w:proofErr w:type="spellEnd"/>
      <w:r w:rsidRPr="00DD0E23">
        <w:rPr>
          <w:rFonts w:ascii="Times New Roman" w:hAnsi="Times New Roman" w:cs="Times New Roman"/>
          <w:color w:val="000000"/>
          <w:sz w:val="24"/>
          <w:szCs w:val="24"/>
          <w:lang w:val="en-US"/>
        </w:rPr>
        <w:t>/ml of purified α</w:t>
      </w:r>
      <w:r>
        <w:rPr>
          <w:rFonts w:ascii="Times New Roman" w:hAnsi="Times New Roman" w:cs="Times New Roman"/>
          <w:color w:val="000000"/>
          <w:sz w:val="24"/>
          <w:szCs w:val="24"/>
          <w:lang w:val="en-US"/>
        </w:rPr>
        <w:t>-s</w:t>
      </w:r>
      <w:r w:rsidRPr="00DD0E23">
        <w:rPr>
          <w:rFonts w:ascii="Times New Roman" w:hAnsi="Times New Roman" w:cs="Times New Roman"/>
          <w:color w:val="000000"/>
          <w:sz w:val="24"/>
          <w:szCs w:val="24"/>
          <w:lang w:val="en-US"/>
        </w:rPr>
        <w:t xml:space="preserve">yn PFFs as seeds. Likewise, 1.5 </w:t>
      </w:r>
      <w:proofErr w:type="spellStart"/>
      <w:r w:rsidRPr="00DD0E23">
        <w:rPr>
          <w:rFonts w:ascii="Times New Roman" w:hAnsi="Times New Roman" w:cs="Times New Roman"/>
          <w:color w:val="000000"/>
          <w:sz w:val="24"/>
          <w:szCs w:val="24"/>
          <w:lang w:val="en-US"/>
        </w:rPr>
        <w:t>μg</w:t>
      </w:r>
      <w:proofErr w:type="spellEnd"/>
      <w:r w:rsidRPr="00DD0E23">
        <w:rPr>
          <w:rFonts w:ascii="Times New Roman" w:hAnsi="Times New Roman" w:cs="Times New Roman"/>
          <w:color w:val="000000"/>
          <w:sz w:val="24"/>
          <w:szCs w:val="24"/>
          <w:lang w:val="en-US"/>
        </w:rPr>
        <w:t>/ml of the pooled hα</w:t>
      </w:r>
      <w:r>
        <w:rPr>
          <w:rFonts w:ascii="Times New Roman" w:hAnsi="Times New Roman" w:cs="Times New Roman"/>
          <w:color w:val="000000"/>
          <w:sz w:val="24"/>
          <w:szCs w:val="24"/>
          <w:lang w:val="en-US"/>
        </w:rPr>
        <w:t>-s</w:t>
      </w:r>
      <w:r w:rsidRPr="00DD0E23">
        <w:rPr>
          <w:rFonts w:ascii="Times New Roman" w:hAnsi="Times New Roman" w:cs="Times New Roman"/>
          <w:color w:val="000000"/>
          <w:sz w:val="24"/>
          <w:szCs w:val="24"/>
          <w:lang w:val="en-US"/>
        </w:rPr>
        <w:t xml:space="preserve">yn and </w:t>
      </w:r>
      <w:proofErr w:type="spellStart"/>
      <w:r w:rsidRPr="00DD0E23">
        <w:rPr>
          <w:rFonts w:ascii="Times New Roman" w:hAnsi="Times New Roman" w:cs="Times New Roman"/>
          <w:color w:val="000000"/>
          <w:sz w:val="24"/>
          <w:szCs w:val="24"/>
          <w:lang w:val="en-US"/>
        </w:rPr>
        <w:t>mTurq</w:t>
      </w:r>
      <w:proofErr w:type="spellEnd"/>
      <w:r w:rsidRPr="00DD0E23">
        <w:rPr>
          <w:rFonts w:ascii="Times New Roman" w:hAnsi="Times New Roman" w:cs="Times New Roman"/>
          <w:color w:val="000000"/>
          <w:sz w:val="24"/>
          <w:szCs w:val="24"/>
          <w:lang w:val="en-US"/>
        </w:rPr>
        <w:t xml:space="preserve"> samples were used as seeds. A volume of 100 </w:t>
      </w:r>
      <w:proofErr w:type="spellStart"/>
      <w:r w:rsidRPr="00DD0E23">
        <w:rPr>
          <w:rFonts w:ascii="Times New Roman" w:hAnsi="Times New Roman" w:cs="Times New Roman"/>
          <w:color w:val="000000"/>
          <w:sz w:val="24"/>
          <w:szCs w:val="24"/>
          <w:lang w:val="en-US"/>
        </w:rPr>
        <w:t>μl</w:t>
      </w:r>
      <w:proofErr w:type="spellEnd"/>
      <w:r w:rsidRPr="00DD0E23">
        <w:rPr>
          <w:rFonts w:ascii="Times New Roman" w:hAnsi="Times New Roman" w:cs="Times New Roman"/>
          <w:color w:val="000000"/>
          <w:sz w:val="24"/>
          <w:szCs w:val="24"/>
          <w:lang w:val="en-US"/>
        </w:rPr>
        <w:t xml:space="preserve"> of reaction mixtures were pipetted in </w:t>
      </w:r>
      <w:r>
        <w:rPr>
          <w:rFonts w:ascii="Times New Roman" w:hAnsi="Times New Roman" w:cs="Times New Roman"/>
          <w:color w:val="000000"/>
          <w:sz w:val="24"/>
          <w:szCs w:val="24"/>
          <w:lang w:val="en-US"/>
        </w:rPr>
        <w:t>triplicate</w:t>
      </w:r>
      <w:r w:rsidRPr="00DD0E23">
        <w:rPr>
          <w:rFonts w:ascii="Times New Roman" w:hAnsi="Times New Roman" w:cs="Times New Roman"/>
          <w:color w:val="000000"/>
          <w:sz w:val="24"/>
          <w:szCs w:val="24"/>
          <w:lang w:val="en-US"/>
        </w:rPr>
        <w:t>s in black clear bottom 96-well plates. The reaction mixture was composed of the following: 150 mM NaCl, 1</w:t>
      </w:r>
      <w:r>
        <w:rPr>
          <w:rFonts w:ascii="Times New Roman" w:hAnsi="Times New Roman" w:cs="Times New Roman"/>
          <w:color w:val="000000"/>
          <w:sz w:val="24"/>
          <w:szCs w:val="24"/>
          <w:lang w:val="en-US"/>
        </w:rPr>
        <w:t xml:space="preserve"> </w:t>
      </w:r>
      <w:r w:rsidRPr="00DD0E23">
        <w:rPr>
          <w:rFonts w:ascii="Times New Roman" w:hAnsi="Times New Roman" w:cs="Times New Roman"/>
          <w:color w:val="000000"/>
          <w:sz w:val="24"/>
          <w:szCs w:val="24"/>
          <w:lang w:val="en-US"/>
        </w:rPr>
        <w:t xml:space="preserve">mM EDTA, 10 </w:t>
      </w:r>
      <w:proofErr w:type="spellStart"/>
      <w:r w:rsidRPr="00DD0E23">
        <w:rPr>
          <w:rFonts w:ascii="Times New Roman" w:hAnsi="Times New Roman" w:cs="Times New Roman"/>
          <w:color w:val="000000"/>
          <w:sz w:val="24"/>
          <w:szCs w:val="24"/>
          <w:lang w:val="en-US"/>
        </w:rPr>
        <w:t>μM</w:t>
      </w:r>
      <w:proofErr w:type="spellEnd"/>
      <w:r>
        <w:rPr>
          <w:rFonts w:ascii="Times New Roman" w:hAnsi="Times New Roman" w:cs="Times New Roman"/>
          <w:color w:val="000000"/>
          <w:sz w:val="24"/>
          <w:szCs w:val="24"/>
          <w:lang w:val="en-US"/>
        </w:rPr>
        <w:t xml:space="preserve"> </w:t>
      </w:r>
      <w:r w:rsidRPr="00DD0E23">
        <w:rPr>
          <w:rFonts w:ascii="Times New Roman" w:hAnsi="Times New Roman" w:cs="Times New Roman"/>
          <w:color w:val="000000"/>
          <w:sz w:val="24"/>
          <w:szCs w:val="24"/>
          <w:lang w:val="en-US"/>
        </w:rPr>
        <w:t xml:space="preserve">Th-T, 70 mM SDS, and 20 </w:t>
      </w:r>
      <w:proofErr w:type="spellStart"/>
      <w:r w:rsidRPr="00DD0E23">
        <w:rPr>
          <w:rFonts w:ascii="Times New Roman" w:hAnsi="Times New Roman" w:cs="Times New Roman"/>
          <w:color w:val="000000"/>
          <w:sz w:val="24"/>
          <w:szCs w:val="24"/>
          <w:lang w:val="en-US"/>
        </w:rPr>
        <w:t>μg</w:t>
      </w:r>
      <w:proofErr w:type="spellEnd"/>
      <w:r w:rsidRPr="00DD0E23">
        <w:rPr>
          <w:rFonts w:ascii="Times New Roman" w:hAnsi="Times New Roman" w:cs="Times New Roman"/>
          <w:color w:val="000000"/>
          <w:sz w:val="24"/>
          <w:szCs w:val="24"/>
          <w:lang w:val="en-US"/>
        </w:rPr>
        <w:t>/ml of recombinant monomeric α</w:t>
      </w:r>
      <w:r>
        <w:rPr>
          <w:rFonts w:ascii="Times New Roman" w:hAnsi="Times New Roman" w:cs="Times New Roman"/>
          <w:color w:val="000000"/>
          <w:sz w:val="24"/>
          <w:szCs w:val="24"/>
          <w:lang w:val="en-US"/>
        </w:rPr>
        <w:t>-s</w:t>
      </w:r>
      <w:r w:rsidRPr="00DD0E23">
        <w:rPr>
          <w:rFonts w:ascii="Times New Roman" w:hAnsi="Times New Roman" w:cs="Times New Roman"/>
          <w:color w:val="000000"/>
          <w:sz w:val="24"/>
          <w:szCs w:val="24"/>
          <w:lang w:val="en-US"/>
        </w:rPr>
        <w:t>yn as substrate for the experiment, in PBS (pH 7.1).</w:t>
      </w:r>
      <w:r>
        <w:rPr>
          <w:rFonts w:ascii="Times New Roman" w:hAnsi="Times New Roman" w:cs="Times New Roman"/>
          <w:color w:val="000000"/>
          <w:sz w:val="24"/>
          <w:szCs w:val="24"/>
          <w:lang w:val="en-US"/>
        </w:rPr>
        <w:t xml:space="preserve"> Negative </w:t>
      </w:r>
      <w:r w:rsidRPr="00DD0E23">
        <w:rPr>
          <w:rFonts w:ascii="Times New Roman" w:hAnsi="Times New Roman" w:cs="Times New Roman"/>
          <w:color w:val="000000"/>
          <w:sz w:val="24"/>
          <w:szCs w:val="24"/>
          <w:lang w:val="en-US"/>
        </w:rPr>
        <w:t>controls included monomeric α</w:t>
      </w:r>
      <w:r>
        <w:rPr>
          <w:rFonts w:ascii="Times New Roman" w:hAnsi="Times New Roman" w:cs="Times New Roman"/>
          <w:color w:val="000000"/>
          <w:sz w:val="24"/>
          <w:szCs w:val="24"/>
          <w:lang w:val="en-US"/>
        </w:rPr>
        <w:t>-s</w:t>
      </w:r>
      <w:r w:rsidRPr="00DD0E23">
        <w:rPr>
          <w:rFonts w:ascii="Times New Roman" w:hAnsi="Times New Roman" w:cs="Times New Roman"/>
          <w:color w:val="000000"/>
          <w:sz w:val="24"/>
          <w:szCs w:val="24"/>
          <w:lang w:val="en-US"/>
        </w:rPr>
        <w:t>yn alone, and α</w:t>
      </w:r>
      <w:r>
        <w:rPr>
          <w:rFonts w:ascii="Times New Roman" w:hAnsi="Times New Roman" w:cs="Times New Roman"/>
          <w:color w:val="000000"/>
          <w:sz w:val="24"/>
          <w:szCs w:val="24"/>
          <w:lang w:val="en-US"/>
        </w:rPr>
        <w:t>-s</w:t>
      </w:r>
      <w:r w:rsidRPr="00DD0E23">
        <w:rPr>
          <w:rFonts w:ascii="Times New Roman" w:hAnsi="Times New Roman" w:cs="Times New Roman"/>
          <w:color w:val="000000"/>
          <w:sz w:val="24"/>
          <w:szCs w:val="24"/>
          <w:lang w:val="en-US"/>
        </w:rPr>
        <w:t>yn PFFs alone. Plates were covered with sealing tape and incubated in a plate reader (4</w:t>
      </w:r>
      <w:r w:rsidR="00E27F63">
        <w:rPr>
          <w:rFonts w:ascii="Times New Roman" w:hAnsi="Times New Roman" w:cs="Times New Roman"/>
          <w:color w:val="000000"/>
          <w:sz w:val="24"/>
          <w:szCs w:val="24"/>
          <w:lang w:val="en-US"/>
        </w:rPr>
        <w:t>1</w:t>
      </w:r>
      <w:r w:rsidR="00E27F63" w:rsidRPr="00B70C14">
        <w:rPr>
          <w:rFonts w:ascii="Times New Roman" w:hAnsi="Times New Roman" w:cs="Times New Roman"/>
          <w:color w:val="000000" w:themeColor="text1"/>
          <w:sz w:val="24"/>
          <w:szCs w:val="24"/>
          <w:lang w:val="en-US"/>
        </w:rPr>
        <w:t>°C</w:t>
      </w:r>
      <w:r w:rsidRPr="00DD0E23">
        <w:rPr>
          <w:rFonts w:ascii="Times New Roman" w:hAnsi="Times New Roman" w:cs="Times New Roman"/>
          <w:color w:val="000000"/>
          <w:sz w:val="24"/>
          <w:szCs w:val="24"/>
          <w:lang w:val="en-US"/>
        </w:rPr>
        <w:t xml:space="preserve">, with orbital shaking at 425 rpm for 1 min followed by a 2-min rest period). This program was left to run for up to 5 days. The Th-T fluorescence was measured (excitation 435 nm; emission 485 nm) every 30 min using (Bio- Tek </w:t>
      </w:r>
      <w:proofErr w:type="spellStart"/>
      <w:r w:rsidRPr="00DD0E23">
        <w:rPr>
          <w:rFonts w:ascii="Times New Roman" w:hAnsi="Times New Roman" w:cs="Times New Roman"/>
          <w:color w:val="000000"/>
          <w:sz w:val="24"/>
          <w:szCs w:val="24"/>
          <w:lang w:val="en-US"/>
        </w:rPr>
        <w:t>Cytation</w:t>
      </w:r>
      <w:proofErr w:type="spellEnd"/>
      <w:r w:rsidRPr="00DD0E23">
        <w:rPr>
          <w:rFonts w:ascii="Times New Roman" w:hAnsi="Times New Roman" w:cs="Times New Roman"/>
          <w:color w:val="000000"/>
          <w:sz w:val="24"/>
          <w:szCs w:val="24"/>
          <w:lang w:val="en-US"/>
        </w:rPr>
        <w:t xml:space="preserve"> 5 Multi-Mode Readers) plate reader. For RT-</w:t>
      </w:r>
      <w:proofErr w:type="spellStart"/>
      <w:r w:rsidRPr="00DD0E23">
        <w:rPr>
          <w:rFonts w:ascii="Times New Roman" w:hAnsi="Times New Roman" w:cs="Times New Roman"/>
          <w:color w:val="000000"/>
          <w:sz w:val="24"/>
          <w:szCs w:val="24"/>
          <w:lang w:val="en-US"/>
        </w:rPr>
        <w:t>QuIC</w:t>
      </w:r>
      <w:proofErr w:type="spellEnd"/>
      <w:r w:rsidRPr="00DD0E23">
        <w:rPr>
          <w:rFonts w:ascii="Times New Roman" w:hAnsi="Times New Roman" w:cs="Times New Roman"/>
          <w:color w:val="000000"/>
          <w:sz w:val="24"/>
          <w:szCs w:val="24"/>
          <w:lang w:val="en-US"/>
        </w:rPr>
        <w:t>, experiments were performed at least 3 times.</w:t>
      </w:r>
      <w:r>
        <w:rPr>
          <w:rFonts w:ascii="Times New Roman" w:hAnsi="Times New Roman" w:cs="Times New Roman"/>
          <w:color w:val="000000"/>
          <w:sz w:val="24"/>
          <w:szCs w:val="24"/>
          <w:lang w:val="en-US"/>
        </w:rPr>
        <w:t xml:space="preserve"> </w:t>
      </w:r>
    </w:p>
    <w:p w14:paraId="2B9235FA" w14:textId="77777777" w:rsidR="0059796C" w:rsidRPr="00DD0E23" w:rsidRDefault="0059796C" w:rsidP="0059796C">
      <w:pPr>
        <w:snapToGrid w:val="0"/>
        <w:spacing w:after="120" w:line="480" w:lineRule="auto"/>
        <w:contextualSpacing/>
        <w:jc w:val="both"/>
        <w:rPr>
          <w:rFonts w:ascii="Times New Roman" w:hAnsi="Times New Roman" w:cs="Times New Roman"/>
          <w:bCs/>
          <w:iCs/>
          <w:color w:val="000000" w:themeColor="text1"/>
          <w:sz w:val="24"/>
          <w:szCs w:val="24"/>
          <w:lang w:val="en-US"/>
        </w:rPr>
      </w:pPr>
    </w:p>
    <w:p w14:paraId="232D8D77" w14:textId="77777777" w:rsidR="0059796C" w:rsidRPr="006D09D0" w:rsidRDefault="0059796C" w:rsidP="0059796C">
      <w:pPr>
        <w:snapToGrid w:val="0"/>
        <w:spacing w:after="120" w:line="480" w:lineRule="auto"/>
        <w:contextualSpacing/>
        <w:jc w:val="both"/>
        <w:rPr>
          <w:rFonts w:ascii="Times New Roman" w:hAnsi="Times New Roman" w:cs="Times New Roman"/>
          <w:b/>
          <w:iCs/>
          <w:color w:val="000000" w:themeColor="text1"/>
          <w:sz w:val="24"/>
          <w:szCs w:val="24"/>
          <w:lang w:val="en-US"/>
        </w:rPr>
      </w:pPr>
      <w:r w:rsidRPr="006D09D0">
        <w:rPr>
          <w:rFonts w:ascii="Times New Roman" w:hAnsi="Times New Roman" w:cs="Times New Roman"/>
          <w:b/>
          <w:iCs/>
          <w:color w:val="000000" w:themeColor="text1"/>
          <w:sz w:val="24"/>
          <w:szCs w:val="24"/>
          <w:lang w:val="en-US"/>
        </w:rPr>
        <w:t xml:space="preserve">Filter retardation blotting </w:t>
      </w:r>
      <w:proofErr w:type="gramStart"/>
      <w:r w:rsidRPr="006D09D0">
        <w:rPr>
          <w:rFonts w:ascii="Times New Roman" w:hAnsi="Times New Roman" w:cs="Times New Roman"/>
          <w:b/>
          <w:iCs/>
          <w:color w:val="000000" w:themeColor="text1"/>
          <w:sz w:val="24"/>
          <w:szCs w:val="24"/>
          <w:lang w:val="en-US"/>
        </w:rPr>
        <w:t>assay</w:t>
      </w:r>
      <w:proofErr w:type="gramEnd"/>
    </w:p>
    <w:p w14:paraId="2598D950" w14:textId="77777777" w:rsidR="0059796C" w:rsidRDefault="0059796C" w:rsidP="0059796C">
      <w:pPr>
        <w:snapToGrid w:val="0"/>
        <w:spacing w:after="120" w:line="480" w:lineRule="auto"/>
        <w:contextualSpacing/>
        <w:jc w:val="both"/>
        <w:rPr>
          <w:rFonts w:ascii="Times New Roman" w:hAnsi="Times New Roman" w:cs="Times New Roman"/>
          <w:bCs/>
          <w:iCs/>
          <w:color w:val="000000" w:themeColor="text1"/>
          <w:sz w:val="24"/>
          <w:szCs w:val="24"/>
          <w:lang w:val="en-US"/>
        </w:rPr>
      </w:pPr>
      <w:r>
        <w:rPr>
          <w:rFonts w:ascii="Times New Roman" w:hAnsi="Times New Roman" w:cs="Times New Roman"/>
          <w:sz w:val="24"/>
          <w:szCs w:val="24"/>
          <w:lang w:val="en-US"/>
        </w:rPr>
        <w:t xml:space="preserve">Samples from </w:t>
      </w:r>
      <w:r>
        <w:rPr>
          <w:rFonts w:ascii="Times New Roman" w:hAnsi="Times New Roman" w:cs="Times New Roman"/>
          <w:bCs/>
          <w:iCs/>
          <w:color w:val="000000" w:themeColor="text1"/>
          <w:sz w:val="24"/>
          <w:szCs w:val="24"/>
          <w:lang w:val="en-US"/>
        </w:rPr>
        <w:t xml:space="preserve">the </w:t>
      </w:r>
      <w:r w:rsidRPr="00FE3F81">
        <w:rPr>
          <w:rFonts w:ascii="Times New Roman" w:hAnsi="Times New Roman" w:cs="Times New Roman"/>
          <w:color w:val="000000"/>
          <w:sz w:val="24"/>
          <w:szCs w:val="24"/>
          <w:lang w:val="en-US"/>
        </w:rPr>
        <w:t>RT-</w:t>
      </w:r>
      <w:proofErr w:type="spellStart"/>
      <w:r w:rsidRPr="00FE3F81">
        <w:rPr>
          <w:rFonts w:ascii="Times New Roman" w:hAnsi="Times New Roman" w:cs="Times New Roman"/>
          <w:color w:val="000000"/>
          <w:sz w:val="24"/>
          <w:szCs w:val="24"/>
          <w:lang w:val="en-US"/>
        </w:rPr>
        <w:t>QuIC</w:t>
      </w:r>
      <w:proofErr w:type="spellEnd"/>
      <w:r>
        <w:rPr>
          <w:rFonts w:ascii="Times New Roman" w:hAnsi="Times New Roman" w:cs="Times New Roman"/>
          <w:color w:val="000000"/>
          <w:sz w:val="24"/>
          <w:szCs w:val="24"/>
          <w:lang w:val="en-US"/>
        </w:rPr>
        <w:t xml:space="preserve"> experiments</w:t>
      </w:r>
      <w:r w:rsidRPr="00B70C14">
        <w:rPr>
          <w:rFonts w:ascii="Times New Roman" w:hAnsi="Times New Roman" w:cs="Times New Roman"/>
          <w:sz w:val="24"/>
          <w:szCs w:val="24"/>
          <w:lang w:val="en-US"/>
        </w:rPr>
        <w:t xml:space="preserve"> </w:t>
      </w:r>
      <w:r w:rsidRPr="00B70C14">
        <w:rPr>
          <w:rFonts w:ascii="Times New Roman" w:hAnsi="Times New Roman" w:cs="Times New Roman"/>
          <w:bCs/>
          <w:iCs/>
          <w:sz w:val="24"/>
          <w:szCs w:val="24"/>
          <w:lang w:val="en-US"/>
        </w:rPr>
        <w:t xml:space="preserve">were diluted in lysis buffer containing 1% SDS and incubated at RT for 10 min. The vacuum manifold (Core </w:t>
      </w:r>
      <w:proofErr w:type="spellStart"/>
      <w:r w:rsidRPr="00B70C14">
        <w:rPr>
          <w:rFonts w:ascii="Times New Roman" w:hAnsi="Times New Roman" w:cs="Times New Roman"/>
          <w:bCs/>
          <w:iCs/>
          <w:sz w:val="24"/>
          <w:szCs w:val="24"/>
          <w:lang w:val="en-US"/>
        </w:rPr>
        <w:t>LifeScience</w:t>
      </w:r>
      <w:proofErr w:type="spellEnd"/>
      <w:r w:rsidRPr="00B70C14">
        <w:rPr>
          <w:rFonts w:ascii="Times New Roman" w:hAnsi="Times New Roman" w:cs="Times New Roman"/>
          <w:bCs/>
          <w:iCs/>
          <w:sz w:val="24"/>
          <w:szCs w:val="24"/>
          <w:lang w:val="en-US"/>
        </w:rPr>
        <w:t xml:space="preserve">, Niguel, CA, USA) was prepared </w:t>
      </w:r>
      <w:r w:rsidRPr="00B70C14">
        <w:rPr>
          <w:rFonts w:ascii="Times New Roman" w:hAnsi="Times New Roman" w:cs="Times New Roman"/>
          <w:bCs/>
          <w:iCs/>
          <w:color w:val="000000" w:themeColor="text1"/>
          <w:sz w:val="24"/>
          <w:szCs w:val="24"/>
          <w:lang w:val="en-US"/>
        </w:rPr>
        <w:t xml:space="preserve">by using thin filter paper pre-soaked in water and placed on the manifold. A cellulose acetate membrane (pore size 0.2 </w:t>
      </w:r>
      <w:proofErr w:type="spellStart"/>
      <w:r w:rsidRPr="00B70C14">
        <w:rPr>
          <w:rFonts w:ascii="Times New Roman" w:hAnsi="Times New Roman" w:cs="Times New Roman"/>
          <w:bCs/>
          <w:iCs/>
          <w:color w:val="000000" w:themeColor="text1"/>
          <w:sz w:val="24"/>
          <w:szCs w:val="24"/>
          <w:lang w:val="en-US"/>
        </w:rPr>
        <w:t>μM</w:t>
      </w:r>
      <w:proofErr w:type="spellEnd"/>
      <w:r w:rsidRPr="00B70C14">
        <w:rPr>
          <w:rFonts w:ascii="Times New Roman" w:hAnsi="Times New Roman" w:cs="Times New Roman"/>
          <w:bCs/>
          <w:iCs/>
          <w:color w:val="000000" w:themeColor="text1"/>
          <w:sz w:val="24"/>
          <w:szCs w:val="24"/>
          <w:lang w:val="en-US"/>
        </w:rPr>
        <w:t xml:space="preserve">) (CA022005; </w:t>
      </w:r>
      <w:proofErr w:type="spellStart"/>
      <w:r w:rsidRPr="00B70C14">
        <w:rPr>
          <w:rFonts w:ascii="Times New Roman" w:hAnsi="Times New Roman" w:cs="Times New Roman"/>
          <w:bCs/>
          <w:iCs/>
          <w:color w:val="000000" w:themeColor="text1"/>
          <w:sz w:val="24"/>
          <w:szCs w:val="24"/>
          <w:lang w:val="en-US"/>
        </w:rPr>
        <w:t>SterliTech</w:t>
      </w:r>
      <w:proofErr w:type="spellEnd"/>
      <w:r w:rsidRPr="00B70C14">
        <w:rPr>
          <w:rFonts w:ascii="Times New Roman" w:hAnsi="Times New Roman" w:cs="Times New Roman"/>
          <w:bCs/>
          <w:iCs/>
          <w:color w:val="000000" w:themeColor="text1"/>
          <w:sz w:val="24"/>
          <w:szCs w:val="24"/>
          <w:lang w:val="en-US"/>
        </w:rPr>
        <w:t xml:space="preserve">, Kent, WA, USA) was soaked in PBS containing 1% SDS and placed on top of the filter paper on the manifold. The manifold was tightly closed, and samples were loaded in triplicates into the wells. The samples were then filtered through the membrane by </w:t>
      </w:r>
      <w:r w:rsidRPr="00B70C14">
        <w:rPr>
          <w:rFonts w:ascii="Times New Roman" w:hAnsi="Times New Roman" w:cs="Times New Roman"/>
          <w:bCs/>
          <w:iCs/>
          <w:color w:val="000000" w:themeColor="text1"/>
          <w:sz w:val="24"/>
          <w:szCs w:val="24"/>
          <w:lang w:val="en-US"/>
        </w:rPr>
        <w:lastRenderedPageBreak/>
        <w:t xml:space="preserve">application of a vacuum. After filtration, the membrane was washed 2 times (5 min) with PBS containing 0.1% SDS. After filtration, the membrane was washed 2 times (5 min) with PBS only. The immunoblotting was carried out as described in the </w:t>
      </w:r>
      <w:r>
        <w:rPr>
          <w:rFonts w:ascii="Times New Roman" w:hAnsi="Times New Roman" w:cs="Times New Roman"/>
          <w:bCs/>
          <w:iCs/>
          <w:color w:val="000000" w:themeColor="text1"/>
          <w:sz w:val="24"/>
          <w:szCs w:val="24"/>
          <w:lang w:val="en-US"/>
        </w:rPr>
        <w:t xml:space="preserve">SDS-Page </w:t>
      </w:r>
      <w:r w:rsidRPr="00B70C14">
        <w:rPr>
          <w:rFonts w:ascii="Times New Roman" w:hAnsi="Times New Roman" w:cs="Times New Roman"/>
          <w:bCs/>
          <w:iCs/>
          <w:color w:val="000000" w:themeColor="text1"/>
          <w:sz w:val="24"/>
          <w:szCs w:val="24"/>
          <w:lang w:val="en-US"/>
        </w:rPr>
        <w:t xml:space="preserve">protocol. At least three independent experiments were analyzed for retardation assays. </w:t>
      </w:r>
    </w:p>
    <w:p w14:paraId="73D585AF" w14:textId="77777777" w:rsidR="0059796C" w:rsidRPr="00B70C14" w:rsidRDefault="0059796C" w:rsidP="0059796C">
      <w:pPr>
        <w:snapToGrid w:val="0"/>
        <w:spacing w:after="120" w:line="480" w:lineRule="auto"/>
        <w:contextualSpacing/>
        <w:jc w:val="both"/>
        <w:rPr>
          <w:rFonts w:ascii="Times New Roman" w:hAnsi="Times New Roman" w:cs="Times New Roman"/>
          <w:b/>
          <w:i/>
          <w:color w:val="000000" w:themeColor="text1"/>
          <w:sz w:val="24"/>
          <w:szCs w:val="24"/>
          <w:lang w:val="en-US"/>
        </w:rPr>
      </w:pPr>
    </w:p>
    <w:p w14:paraId="6176908B" w14:textId="77777777" w:rsidR="0059796C" w:rsidRPr="006D09D0" w:rsidRDefault="0059796C" w:rsidP="0059796C">
      <w:pPr>
        <w:snapToGrid w:val="0"/>
        <w:spacing w:after="120" w:line="480" w:lineRule="auto"/>
        <w:contextualSpacing/>
        <w:jc w:val="both"/>
        <w:rPr>
          <w:rFonts w:ascii="Times New Roman" w:hAnsi="Times New Roman" w:cs="Times New Roman"/>
          <w:b/>
          <w:iCs/>
          <w:color w:val="000000" w:themeColor="text1"/>
          <w:sz w:val="24"/>
          <w:szCs w:val="24"/>
          <w:lang w:val="en-US"/>
        </w:rPr>
      </w:pPr>
      <w:r w:rsidRPr="006D09D0">
        <w:rPr>
          <w:rFonts w:ascii="Times New Roman" w:hAnsi="Times New Roman" w:cs="Times New Roman"/>
          <w:b/>
          <w:iCs/>
          <w:color w:val="000000" w:themeColor="text1"/>
          <w:sz w:val="24"/>
          <w:szCs w:val="24"/>
          <w:lang w:val="en-US"/>
        </w:rPr>
        <w:t>Statistical analysis</w:t>
      </w:r>
    </w:p>
    <w:p w14:paraId="1C941C02" w14:textId="34D79C29" w:rsidR="0059796C" w:rsidRPr="00B70C14" w:rsidRDefault="0059796C" w:rsidP="0059796C">
      <w:pPr>
        <w:snapToGrid w:val="0"/>
        <w:spacing w:after="120" w:line="480" w:lineRule="auto"/>
        <w:contextualSpacing/>
        <w:jc w:val="both"/>
        <w:rPr>
          <w:rFonts w:ascii="Times New Roman" w:hAnsi="Times New Roman" w:cs="Times New Roman"/>
          <w:bCs/>
          <w:iCs/>
          <w:color w:val="000000" w:themeColor="text1"/>
          <w:sz w:val="24"/>
          <w:szCs w:val="24"/>
          <w:lang w:val="en-US"/>
        </w:rPr>
      </w:pPr>
      <w:r w:rsidRPr="006F69CD">
        <w:rPr>
          <w:rFonts w:ascii="Times New Roman" w:hAnsi="Times New Roman"/>
          <w:color w:val="000000" w:themeColor="text1"/>
          <w:sz w:val="24"/>
          <w:lang w:val="en-US"/>
        </w:rPr>
        <w:t>One</w:t>
      </w:r>
      <w:r w:rsidR="00582454">
        <w:rPr>
          <w:rFonts w:ascii="Times New Roman" w:hAnsi="Times New Roman"/>
          <w:color w:val="000000" w:themeColor="text1"/>
          <w:sz w:val="24"/>
          <w:lang w:val="en-US"/>
        </w:rPr>
        <w:t>-way</w:t>
      </w:r>
      <w:r w:rsidRPr="006F69CD">
        <w:rPr>
          <w:rFonts w:ascii="Times New Roman" w:hAnsi="Times New Roman"/>
          <w:color w:val="000000" w:themeColor="text1"/>
          <w:sz w:val="24"/>
          <w:lang w:val="en-US"/>
        </w:rPr>
        <w:t xml:space="preserve"> ANOVA followed by Tukey’s </w:t>
      </w:r>
      <w:r w:rsidR="00D11CC5">
        <w:rPr>
          <w:rFonts w:ascii="Times New Roman" w:hAnsi="Times New Roman"/>
          <w:color w:val="000000" w:themeColor="text1"/>
          <w:sz w:val="24"/>
          <w:lang w:val="en-US"/>
        </w:rPr>
        <w:t>multiple comparison</w:t>
      </w:r>
      <w:r w:rsidRPr="006F69CD">
        <w:rPr>
          <w:rFonts w:ascii="Times New Roman" w:hAnsi="Times New Roman"/>
          <w:color w:val="000000" w:themeColor="text1"/>
          <w:sz w:val="24"/>
          <w:lang w:val="en-US"/>
        </w:rPr>
        <w:t xml:space="preserve"> tests were used to compare differences between experimental conditions</w:t>
      </w:r>
      <w:r w:rsidR="00BF5098" w:rsidRPr="00807CA3">
        <w:rPr>
          <w:rFonts w:ascii="Times New Roman" w:hAnsi="Times New Roman"/>
          <w:color w:val="000000" w:themeColor="text1"/>
          <w:sz w:val="24"/>
          <w:lang w:val="en-US"/>
        </w:rPr>
        <w:t xml:space="preserve"> </w:t>
      </w:r>
      <w:r w:rsidRPr="006F69CD">
        <w:rPr>
          <w:rFonts w:ascii="Times New Roman" w:hAnsi="Times New Roman"/>
          <w:color w:val="000000" w:themeColor="text1"/>
          <w:sz w:val="24"/>
          <w:lang w:val="en-US"/>
        </w:rPr>
        <w:t>for a single time-point</w:t>
      </w:r>
      <w:r w:rsidR="007007FB">
        <w:rPr>
          <w:rFonts w:ascii="Times New Roman" w:hAnsi="Times New Roman"/>
          <w:color w:val="000000" w:themeColor="text1"/>
          <w:sz w:val="24"/>
          <w:lang w:val="en-US"/>
        </w:rPr>
        <w:t xml:space="preserve"> and brain region</w:t>
      </w:r>
      <w:r w:rsidR="004713AC" w:rsidRPr="00807CA3">
        <w:rPr>
          <w:rFonts w:ascii="Times New Roman" w:hAnsi="Times New Roman"/>
          <w:color w:val="000000" w:themeColor="text1"/>
          <w:sz w:val="24"/>
          <w:lang w:val="en-US"/>
        </w:rPr>
        <w:t xml:space="preserve">. </w:t>
      </w:r>
      <w:r w:rsidR="007767D3">
        <w:rPr>
          <w:rFonts w:ascii="Times New Roman" w:hAnsi="Times New Roman" w:cs="Times New Roman"/>
          <w:bCs/>
          <w:iCs/>
          <w:color w:val="000000" w:themeColor="text1"/>
          <w:sz w:val="24"/>
          <w:szCs w:val="24"/>
          <w:lang w:val="en-US"/>
        </w:rPr>
        <w:t xml:space="preserve">Two-way ANOVA </w:t>
      </w:r>
      <w:r w:rsidR="007767D3" w:rsidRPr="006F69CD">
        <w:rPr>
          <w:rFonts w:ascii="Times New Roman" w:hAnsi="Times New Roman"/>
          <w:color w:val="000000" w:themeColor="text1"/>
          <w:sz w:val="24"/>
          <w:lang w:val="en-US"/>
        </w:rPr>
        <w:t xml:space="preserve">followed by Tukey’s </w:t>
      </w:r>
      <w:r w:rsidR="007767D3">
        <w:rPr>
          <w:rFonts w:ascii="Times New Roman" w:hAnsi="Times New Roman"/>
          <w:color w:val="000000" w:themeColor="text1"/>
          <w:sz w:val="24"/>
          <w:lang w:val="en-US"/>
        </w:rPr>
        <w:t>multiple comparison</w:t>
      </w:r>
      <w:r w:rsidR="007767D3" w:rsidRPr="006F69CD">
        <w:rPr>
          <w:rFonts w:ascii="Times New Roman" w:hAnsi="Times New Roman"/>
          <w:color w:val="000000" w:themeColor="text1"/>
          <w:sz w:val="24"/>
          <w:lang w:val="en-US"/>
        </w:rPr>
        <w:t xml:space="preserve"> tests </w:t>
      </w:r>
      <w:r w:rsidR="007767D3">
        <w:rPr>
          <w:rFonts w:ascii="Times New Roman" w:hAnsi="Times New Roman"/>
          <w:color w:val="000000" w:themeColor="text1"/>
          <w:sz w:val="24"/>
          <w:lang w:val="en-US"/>
        </w:rPr>
        <w:t xml:space="preserve">were used to compare differences between experimental conditions </w:t>
      </w:r>
      <w:r w:rsidR="00984AEB">
        <w:rPr>
          <w:rFonts w:ascii="Times New Roman" w:hAnsi="Times New Roman"/>
          <w:color w:val="000000" w:themeColor="text1"/>
          <w:sz w:val="24"/>
          <w:lang w:val="en-US"/>
        </w:rPr>
        <w:t>for different brain</w:t>
      </w:r>
      <w:r w:rsidR="007767D3">
        <w:rPr>
          <w:rFonts w:ascii="Times New Roman" w:hAnsi="Times New Roman"/>
          <w:color w:val="000000" w:themeColor="text1"/>
          <w:sz w:val="24"/>
          <w:lang w:val="en-US"/>
        </w:rPr>
        <w:t xml:space="preserve"> regions</w:t>
      </w:r>
      <w:r w:rsidR="00984AEB">
        <w:rPr>
          <w:rFonts w:ascii="Times New Roman" w:hAnsi="Times New Roman"/>
          <w:color w:val="000000" w:themeColor="text1"/>
          <w:sz w:val="24"/>
          <w:lang w:val="en-US"/>
        </w:rPr>
        <w:t>, and differences between regions</w:t>
      </w:r>
      <w:r w:rsidR="007767D3">
        <w:rPr>
          <w:rFonts w:ascii="Times New Roman" w:hAnsi="Times New Roman"/>
          <w:color w:val="000000" w:themeColor="text1"/>
          <w:sz w:val="24"/>
          <w:lang w:val="en-US"/>
        </w:rPr>
        <w:t>.</w:t>
      </w:r>
      <w:r w:rsidR="00984AEB">
        <w:rPr>
          <w:rFonts w:ascii="Times New Roman" w:hAnsi="Times New Roman"/>
          <w:color w:val="000000" w:themeColor="text1"/>
          <w:sz w:val="24"/>
          <w:lang w:val="en-US"/>
        </w:rPr>
        <w:t xml:space="preserve"> </w:t>
      </w:r>
      <w:r w:rsidR="004713AC" w:rsidRPr="00807CA3">
        <w:rPr>
          <w:rFonts w:ascii="Times New Roman" w:hAnsi="Times New Roman"/>
          <w:color w:val="000000" w:themeColor="text1"/>
          <w:sz w:val="24"/>
          <w:lang w:val="en-US"/>
        </w:rPr>
        <w:t xml:space="preserve">Two-way repeated measures ANOVA </w:t>
      </w:r>
      <w:r w:rsidR="009D781E" w:rsidRPr="006F69CD">
        <w:rPr>
          <w:rFonts w:ascii="Times New Roman" w:hAnsi="Times New Roman"/>
          <w:color w:val="000000" w:themeColor="text1"/>
          <w:sz w:val="24"/>
          <w:lang w:val="en-US"/>
        </w:rPr>
        <w:t xml:space="preserve">followed by Tukey’s post hoc tests </w:t>
      </w:r>
      <w:r w:rsidR="004713AC" w:rsidRPr="00807CA3">
        <w:rPr>
          <w:rFonts w:ascii="Times New Roman" w:hAnsi="Times New Roman"/>
          <w:color w:val="000000" w:themeColor="text1"/>
          <w:sz w:val="24"/>
          <w:lang w:val="en-US"/>
        </w:rPr>
        <w:t>were used to</w:t>
      </w:r>
      <w:r w:rsidR="005539C8" w:rsidRPr="00807CA3">
        <w:rPr>
          <w:rFonts w:ascii="Times New Roman" w:hAnsi="Times New Roman"/>
          <w:color w:val="000000" w:themeColor="text1"/>
          <w:sz w:val="24"/>
          <w:lang w:val="en-US"/>
        </w:rPr>
        <w:t xml:space="preserve"> compare differences between experimental conditions</w:t>
      </w:r>
      <w:r w:rsidRPr="006F69CD">
        <w:rPr>
          <w:rFonts w:ascii="Times New Roman" w:hAnsi="Times New Roman"/>
          <w:color w:val="000000" w:themeColor="text1"/>
          <w:sz w:val="24"/>
          <w:lang w:val="en-US"/>
        </w:rPr>
        <w:t xml:space="preserve"> </w:t>
      </w:r>
      <w:r w:rsidR="006F69CD" w:rsidRPr="006F69CD">
        <w:rPr>
          <w:rFonts w:ascii="Times New Roman" w:hAnsi="Times New Roman"/>
          <w:color w:val="000000" w:themeColor="text1"/>
          <w:sz w:val="24"/>
          <w:lang w:val="en-US"/>
        </w:rPr>
        <w:t>over time</w:t>
      </w:r>
      <w:r w:rsidR="008725A6">
        <w:rPr>
          <w:rFonts w:ascii="Times New Roman" w:hAnsi="Times New Roman"/>
          <w:color w:val="000000" w:themeColor="text1"/>
          <w:sz w:val="24"/>
          <w:lang w:val="en-US"/>
        </w:rPr>
        <w:t>, and differences between time-points</w:t>
      </w:r>
      <w:r w:rsidRPr="006F69CD">
        <w:rPr>
          <w:rFonts w:ascii="Times New Roman" w:hAnsi="Times New Roman" w:cs="Times New Roman"/>
          <w:bCs/>
          <w:iCs/>
          <w:color w:val="000000" w:themeColor="text1"/>
          <w:sz w:val="24"/>
          <w:szCs w:val="24"/>
          <w:lang w:val="en-US"/>
        </w:rPr>
        <w:t>.</w:t>
      </w:r>
      <w:r w:rsidR="003E1FA0">
        <w:rPr>
          <w:rFonts w:ascii="Times New Roman" w:hAnsi="Times New Roman" w:cs="Times New Roman"/>
          <w:bCs/>
          <w:iCs/>
          <w:color w:val="000000" w:themeColor="text1"/>
          <w:sz w:val="24"/>
          <w:szCs w:val="24"/>
          <w:lang w:val="en-US"/>
        </w:rPr>
        <w:t xml:space="preserve"> </w:t>
      </w:r>
      <w:r w:rsidRPr="006F69CD">
        <w:rPr>
          <w:rFonts w:ascii="Times New Roman" w:hAnsi="Times New Roman" w:cs="Times New Roman"/>
          <w:bCs/>
          <w:iCs/>
          <w:color w:val="000000" w:themeColor="text1"/>
          <w:sz w:val="24"/>
          <w:szCs w:val="24"/>
          <w:lang w:val="en-US"/>
        </w:rPr>
        <w:t>One sample</w:t>
      </w:r>
      <w:r w:rsidRPr="00080941">
        <w:rPr>
          <w:rFonts w:ascii="Times New Roman" w:hAnsi="Times New Roman" w:cs="Times New Roman"/>
          <w:bCs/>
          <w:iCs/>
          <w:color w:val="000000" w:themeColor="text1"/>
          <w:sz w:val="24"/>
          <w:szCs w:val="24"/>
          <w:lang w:val="en-US"/>
        </w:rPr>
        <w:t xml:space="preserve"> t-tests were used for each experimental group to determine whether </w:t>
      </w:r>
      <w:r>
        <w:rPr>
          <w:rFonts w:ascii="Times New Roman" w:hAnsi="Times New Roman" w:cs="Times New Roman"/>
          <w:bCs/>
          <w:iCs/>
          <w:color w:val="000000" w:themeColor="text1"/>
          <w:sz w:val="24"/>
          <w:szCs w:val="24"/>
          <w:lang w:val="en-US"/>
        </w:rPr>
        <w:t>the percentage of spontaneous alternation</w:t>
      </w:r>
      <w:r w:rsidRPr="00080941">
        <w:rPr>
          <w:rFonts w:ascii="Times New Roman" w:hAnsi="Times New Roman" w:cs="Times New Roman"/>
          <w:bCs/>
          <w:iCs/>
          <w:color w:val="000000" w:themeColor="text1"/>
          <w:sz w:val="24"/>
          <w:szCs w:val="24"/>
          <w:lang w:val="en-US"/>
        </w:rPr>
        <w:t xml:space="preserve"> obtained in the </w:t>
      </w:r>
      <w:r>
        <w:rPr>
          <w:rFonts w:ascii="Times New Roman" w:hAnsi="Times New Roman" w:cs="Times New Roman"/>
          <w:bCs/>
          <w:iCs/>
          <w:color w:val="000000" w:themeColor="text1"/>
          <w:sz w:val="24"/>
          <w:szCs w:val="24"/>
          <w:lang w:val="en-US"/>
        </w:rPr>
        <w:t>Y-maze test</w:t>
      </w:r>
      <w:r w:rsidRPr="00080941">
        <w:rPr>
          <w:rFonts w:ascii="Times New Roman" w:hAnsi="Times New Roman" w:cs="Times New Roman"/>
          <w:bCs/>
          <w:iCs/>
          <w:color w:val="000000" w:themeColor="text1"/>
          <w:sz w:val="24"/>
          <w:szCs w:val="24"/>
          <w:lang w:val="en-US"/>
        </w:rPr>
        <w:t xml:space="preserve"> w</w:t>
      </w:r>
      <w:r>
        <w:rPr>
          <w:rFonts w:ascii="Times New Roman" w:hAnsi="Times New Roman" w:cs="Times New Roman"/>
          <w:bCs/>
          <w:iCs/>
          <w:color w:val="000000" w:themeColor="text1"/>
          <w:sz w:val="24"/>
          <w:szCs w:val="24"/>
          <w:lang w:val="en-US"/>
        </w:rPr>
        <w:t>as</w:t>
      </w:r>
      <w:r w:rsidRPr="00080941">
        <w:rPr>
          <w:rFonts w:ascii="Times New Roman" w:hAnsi="Times New Roman" w:cs="Times New Roman"/>
          <w:bCs/>
          <w:iCs/>
          <w:color w:val="000000" w:themeColor="text1"/>
          <w:sz w:val="24"/>
          <w:szCs w:val="24"/>
          <w:lang w:val="en-US"/>
        </w:rPr>
        <w:t xml:space="preserve"> </w:t>
      </w:r>
      <w:r>
        <w:rPr>
          <w:rFonts w:ascii="Times New Roman" w:hAnsi="Times New Roman" w:cs="Times New Roman"/>
          <w:bCs/>
          <w:iCs/>
          <w:color w:val="000000" w:themeColor="text1"/>
          <w:sz w:val="24"/>
          <w:szCs w:val="24"/>
          <w:lang w:val="en-US"/>
        </w:rPr>
        <w:t>above chance level (50%)</w:t>
      </w:r>
      <w:r w:rsidRPr="00080941">
        <w:rPr>
          <w:rFonts w:ascii="Times New Roman" w:hAnsi="Times New Roman" w:cs="Times New Roman"/>
          <w:bCs/>
          <w:iCs/>
          <w:color w:val="000000" w:themeColor="text1"/>
          <w:sz w:val="24"/>
          <w:szCs w:val="24"/>
          <w:lang w:val="en-US"/>
        </w:rPr>
        <w:t>.</w:t>
      </w:r>
      <w:r w:rsidR="002A072E">
        <w:rPr>
          <w:rFonts w:ascii="Times New Roman" w:hAnsi="Times New Roman" w:cs="Times New Roman"/>
          <w:bCs/>
          <w:iCs/>
          <w:color w:val="000000" w:themeColor="text1"/>
          <w:sz w:val="24"/>
          <w:szCs w:val="24"/>
          <w:lang w:val="en-US"/>
        </w:rPr>
        <w:t xml:space="preserve"> </w:t>
      </w:r>
    </w:p>
    <w:p w14:paraId="42B77B60" w14:textId="4E8EA138" w:rsidR="00674B6F" w:rsidRPr="0059796C" w:rsidRDefault="0059796C" w:rsidP="00807CA3">
      <w:pPr>
        <w:snapToGrid w:val="0"/>
        <w:spacing w:after="120" w:line="480" w:lineRule="auto"/>
        <w:contextualSpacing/>
        <w:jc w:val="both"/>
        <w:rPr>
          <w:rFonts w:ascii="Times New Roman" w:hAnsi="Times New Roman" w:cs="Times New Roman"/>
          <w:bCs/>
          <w:iCs/>
          <w:color w:val="000000" w:themeColor="text1"/>
          <w:sz w:val="24"/>
          <w:szCs w:val="24"/>
          <w:lang w:val="en-US"/>
        </w:rPr>
      </w:pPr>
      <w:r w:rsidRPr="00B70C14">
        <w:rPr>
          <w:rFonts w:ascii="Times New Roman" w:hAnsi="Times New Roman" w:cs="Times New Roman"/>
          <w:bCs/>
          <w:iCs/>
          <w:color w:val="000000" w:themeColor="text1"/>
          <w:sz w:val="24"/>
          <w:szCs w:val="24"/>
          <w:lang w:val="en-US"/>
        </w:rPr>
        <w:t xml:space="preserve">All values were expressed as the means ± </w:t>
      </w:r>
      <w:proofErr w:type="spellStart"/>
      <w:r w:rsidRPr="00B70C14">
        <w:rPr>
          <w:rFonts w:ascii="Times New Roman" w:hAnsi="Times New Roman" w:cs="Times New Roman"/>
          <w:bCs/>
          <w:iCs/>
          <w:color w:val="000000" w:themeColor="text1"/>
          <w:sz w:val="24"/>
          <w:szCs w:val="24"/>
          <w:lang w:val="en-US"/>
        </w:rPr>
        <w:t>s.e.m.</w:t>
      </w:r>
      <w:proofErr w:type="spellEnd"/>
      <w:r w:rsidRPr="00B70C14">
        <w:rPr>
          <w:rFonts w:ascii="Times New Roman" w:hAnsi="Times New Roman" w:cs="Times New Roman"/>
          <w:bCs/>
          <w:iCs/>
          <w:color w:val="000000" w:themeColor="text1"/>
          <w:sz w:val="24"/>
          <w:szCs w:val="24"/>
          <w:lang w:val="en-US"/>
        </w:rPr>
        <w:t xml:space="preserve"> and the software used for the statistical analysis was Prism v.6 (GraphPad, La Jolla, CA, USA). p&lt;0.05 was required for rejection of the null hypothesis.</w:t>
      </w:r>
    </w:p>
    <w:p w14:paraId="44188E12" w14:textId="77777777" w:rsidR="00AA2C95" w:rsidRDefault="00AA2C95" w:rsidP="006D09D0">
      <w:pPr>
        <w:spacing w:line="480" w:lineRule="auto"/>
        <w:contextualSpacing/>
        <w:jc w:val="both"/>
        <w:rPr>
          <w:rFonts w:ascii="Times New Roman" w:hAnsi="Times New Roman" w:cs="Times New Roman"/>
          <w:b/>
          <w:bCs/>
          <w:sz w:val="28"/>
          <w:szCs w:val="28"/>
          <w:lang w:val="en-US"/>
        </w:rPr>
      </w:pPr>
    </w:p>
    <w:p w14:paraId="53DF4715" w14:textId="7424D552" w:rsidR="001504B0" w:rsidRPr="00B70C14" w:rsidRDefault="001504B0" w:rsidP="006D09D0">
      <w:pPr>
        <w:spacing w:line="480" w:lineRule="auto"/>
        <w:contextualSpacing/>
        <w:jc w:val="both"/>
        <w:rPr>
          <w:rFonts w:ascii="Times New Roman" w:hAnsi="Times New Roman" w:cs="Times New Roman"/>
          <w:b/>
          <w:bCs/>
          <w:sz w:val="28"/>
          <w:szCs w:val="28"/>
          <w:lang w:val="en-US"/>
        </w:rPr>
      </w:pPr>
      <w:r w:rsidRPr="00B70C14">
        <w:rPr>
          <w:rFonts w:ascii="Times New Roman" w:hAnsi="Times New Roman" w:cs="Times New Roman"/>
          <w:b/>
          <w:bCs/>
          <w:sz w:val="28"/>
          <w:szCs w:val="28"/>
          <w:lang w:val="en-US"/>
        </w:rPr>
        <w:t>Results</w:t>
      </w:r>
    </w:p>
    <w:p w14:paraId="7A1E3314" w14:textId="6D76B1DD" w:rsidR="00D204D9" w:rsidRPr="006D09D0" w:rsidRDefault="00FF6127" w:rsidP="006D09D0">
      <w:pPr>
        <w:spacing w:line="480" w:lineRule="auto"/>
        <w:contextualSpacing/>
        <w:jc w:val="both"/>
        <w:rPr>
          <w:rFonts w:ascii="Times New Roman" w:hAnsi="Times New Roman" w:cs="Times New Roman"/>
          <w:b/>
          <w:bCs/>
          <w:sz w:val="24"/>
          <w:szCs w:val="24"/>
          <w:lang w:val="en-US"/>
        </w:rPr>
      </w:pPr>
      <w:r w:rsidRPr="006D09D0">
        <w:rPr>
          <w:rFonts w:ascii="Times New Roman" w:hAnsi="Times New Roman" w:cs="Times New Roman"/>
          <w:b/>
          <w:bCs/>
          <w:sz w:val="24"/>
          <w:szCs w:val="24"/>
          <w:lang w:val="en-US"/>
        </w:rPr>
        <w:t xml:space="preserve">Systemic </w:t>
      </w:r>
      <w:r w:rsidR="00F550FB" w:rsidRPr="006D09D0">
        <w:rPr>
          <w:rFonts w:ascii="Times New Roman" w:hAnsi="Times New Roman" w:cs="Times New Roman"/>
          <w:b/>
          <w:bCs/>
          <w:sz w:val="24"/>
          <w:szCs w:val="24"/>
          <w:lang w:val="en-US"/>
        </w:rPr>
        <w:t xml:space="preserve">delivery </w:t>
      </w:r>
      <w:r w:rsidRPr="006D09D0">
        <w:rPr>
          <w:rFonts w:ascii="Times New Roman" w:hAnsi="Times New Roman" w:cs="Times New Roman"/>
          <w:b/>
          <w:bCs/>
          <w:sz w:val="24"/>
          <w:szCs w:val="24"/>
          <w:lang w:val="en-US"/>
        </w:rPr>
        <w:t xml:space="preserve">of </w:t>
      </w:r>
      <w:r w:rsidR="001504B0" w:rsidRPr="006D09D0">
        <w:rPr>
          <w:rFonts w:ascii="Times New Roman" w:hAnsi="Times New Roman" w:cs="Times New Roman"/>
          <w:b/>
          <w:bCs/>
          <w:sz w:val="24"/>
          <w:szCs w:val="24"/>
          <w:lang w:val="en-US"/>
        </w:rPr>
        <w:t>AAV-</w:t>
      </w:r>
      <w:proofErr w:type="spellStart"/>
      <w:r w:rsidR="001504B0" w:rsidRPr="006D09D0">
        <w:rPr>
          <w:rFonts w:ascii="Times New Roman" w:hAnsi="Times New Roman" w:cs="Times New Roman"/>
          <w:b/>
          <w:bCs/>
          <w:sz w:val="24"/>
          <w:szCs w:val="24"/>
          <w:lang w:val="en-US"/>
        </w:rPr>
        <w:t>PHP.eB</w:t>
      </w:r>
      <w:proofErr w:type="spellEnd"/>
      <w:r w:rsidRPr="006D09D0">
        <w:rPr>
          <w:rFonts w:ascii="Times New Roman" w:hAnsi="Times New Roman" w:cs="Times New Roman"/>
          <w:b/>
          <w:bCs/>
          <w:sz w:val="24"/>
          <w:szCs w:val="24"/>
          <w:lang w:val="en-US"/>
        </w:rPr>
        <w:t xml:space="preserve"> results in a </w:t>
      </w:r>
      <w:r w:rsidR="00547295" w:rsidRPr="006D09D0">
        <w:rPr>
          <w:rFonts w:ascii="Times New Roman" w:hAnsi="Times New Roman" w:cs="Times New Roman"/>
          <w:b/>
          <w:bCs/>
          <w:sz w:val="24"/>
          <w:szCs w:val="24"/>
          <w:lang w:val="en-US"/>
        </w:rPr>
        <w:t>global-scale</w:t>
      </w:r>
      <w:r w:rsidRPr="006D09D0">
        <w:rPr>
          <w:rFonts w:ascii="Times New Roman" w:hAnsi="Times New Roman" w:cs="Times New Roman"/>
          <w:b/>
          <w:bCs/>
          <w:sz w:val="24"/>
          <w:szCs w:val="24"/>
          <w:lang w:val="en-US"/>
        </w:rPr>
        <w:t xml:space="preserve"> expression of </w:t>
      </w:r>
      <w:r w:rsidR="00F550FB" w:rsidRPr="006D09D0">
        <w:rPr>
          <w:rFonts w:ascii="Times New Roman" w:hAnsi="Times New Roman" w:cs="Times New Roman"/>
          <w:b/>
          <w:bCs/>
          <w:sz w:val="24"/>
          <w:szCs w:val="24"/>
          <w:lang w:val="en-US"/>
        </w:rPr>
        <w:t>h</w:t>
      </w:r>
      <w:r w:rsidR="00400836" w:rsidRPr="006D09D0">
        <w:rPr>
          <w:rFonts w:ascii="Times New Roman" w:hAnsi="Times New Roman" w:cs="Times New Roman"/>
          <w:b/>
          <w:bCs/>
          <w:sz w:val="24"/>
          <w:szCs w:val="24"/>
          <w:lang w:val="en-US"/>
        </w:rPr>
        <w:t xml:space="preserve">α-syn </w:t>
      </w:r>
      <w:r w:rsidRPr="006D09D0">
        <w:rPr>
          <w:rFonts w:ascii="Times New Roman" w:hAnsi="Times New Roman" w:cs="Times New Roman"/>
          <w:b/>
          <w:bCs/>
          <w:sz w:val="24"/>
          <w:szCs w:val="24"/>
          <w:lang w:val="en-US"/>
        </w:rPr>
        <w:t>in the brain</w:t>
      </w:r>
    </w:p>
    <w:p w14:paraId="0E22463B" w14:textId="01163BE1" w:rsidR="00CA304C" w:rsidRDefault="001504B0" w:rsidP="001E4768">
      <w:pPr>
        <w:spacing w:line="480" w:lineRule="auto"/>
        <w:contextualSpacing/>
        <w:jc w:val="both"/>
        <w:rPr>
          <w:rFonts w:ascii="Times New Roman" w:hAnsi="Times New Roman" w:cs="Times New Roman"/>
          <w:sz w:val="24"/>
          <w:szCs w:val="24"/>
          <w:lang w:val="en-US"/>
        </w:rPr>
      </w:pPr>
      <w:r w:rsidRPr="00B70C14">
        <w:rPr>
          <w:rFonts w:ascii="Times New Roman" w:hAnsi="Times New Roman" w:cs="Times New Roman"/>
          <w:sz w:val="24"/>
          <w:szCs w:val="24"/>
          <w:lang w:val="en-US"/>
        </w:rPr>
        <w:t xml:space="preserve">To induce </w:t>
      </w:r>
      <w:r w:rsidR="00BE6323" w:rsidRPr="00B70C14">
        <w:rPr>
          <w:rFonts w:ascii="Times New Roman" w:hAnsi="Times New Roman" w:cs="Times New Roman"/>
          <w:sz w:val="24"/>
          <w:szCs w:val="24"/>
          <w:lang w:val="en-US"/>
        </w:rPr>
        <w:t>a large-</w:t>
      </w:r>
      <w:r w:rsidR="00BE6323" w:rsidRPr="001F146C">
        <w:rPr>
          <w:rFonts w:ascii="Times New Roman" w:hAnsi="Times New Roman" w:cs="Times New Roman"/>
          <w:sz w:val="24"/>
          <w:szCs w:val="24"/>
          <w:lang w:val="en-US"/>
        </w:rPr>
        <w:t xml:space="preserve">scale </w:t>
      </w:r>
      <w:r w:rsidR="00945D96" w:rsidRPr="001F146C">
        <w:rPr>
          <w:rFonts w:ascii="Times New Roman" w:hAnsi="Times New Roman" w:cs="Times New Roman"/>
          <w:sz w:val="24"/>
          <w:szCs w:val="24"/>
          <w:lang w:val="en-US"/>
        </w:rPr>
        <w:t>h</w:t>
      </w:r>
      <w:r w:rsidR="00B91A38" w:rsidRPr="001F146C">
        <w:rPr>
          <w:rFonts w:ascii="Times New Roman" w:hAnsi="Times New Roman" w:cs="Times New Roman"/>
          <w:sz w:val="24"/>
          <w:szCs w:val="24"/>
          <w:lang w:val="en-US"/>
        </w:rPr>
        <w:t>α-syn</w:t>
      </w:r>
      <w:r w:rsidR="00C35FC6" w:rsidRPr="001F146C">
        <w:rPr>
          <w:rFonts w:ascii="Times New Roman" w:hAnsi="Times New Roman" w:cs="Times New Roman"/>
          <w:sz w:val="24"/>
          <w:szCs w:val="24"/>
          <w:lang w:val="en-US"/>
        </w:rPr>
        <w:t xml:space="preserve"> </w:t>
      </w:r>
      <w:r w:rsidR="00BE6323" w:rsidRPr="001F146C">
        <w:rPr>
          <w:rFonts w:ascii="Times New Roman" w:hAnsi="Times New Roman" w:cs="Times New Roman"/>
          <w:sz w:val="24"/>
          <w:szCs w:val="24"/>
          <w:lang w:val="en-US"/>
        </w:rPr>
        <w:t>over</w:t>
      </w:r>
      <w:r w:rsidRPr="001F146C">
        <w:rPr>
          <w:rFonts w:ascii="Times New Roman" w:hAnsi="Times New Roman" w:cs="Times New Roman"/>
          <w:sz w:val="24"/>
          <w:szCs w:val="24"/>
          <w:lang w:val="en-US"/>
        </w:rPr>
        <w:t>expression</w:t>
      </w:r>
      <w:r w:rsidRPr="00B70C14">
        <w:rPr>
          <w:rFonts w:ascii="Times New Roman" w:hAnsi="Times New Roman" w:cs="Times New Roman"/>
          <w:sz w:val="24"/>
          <w:szCs w:val="24"/>
          <w:lang w:val="en-US"/>
        </w:rPr>
        <w:t xml:space="preserve"> in </w:t>
      </w:r>
      <w:r w:rsidRPr="001F146C">
        <w:rPr>
          <w:rFonts w:ascii="Times New Roman" w:hAnsi="Times New Roman" w:cs="Times New Roman"/>
          <w:sz w:val="24"/>
          <w:szCs w:val="24"/>
          <w:lang w:val="en-US"/>
        </w:rPr>
        <w:t>mice</w:t>
      </w:r>
      <w:r w:rsidRPr="00B70C14">
        <w:rPr>
          <w:rFonts w:ascii="Times New Roman" w:hAnsi="Times New Roman" w:cs="Times New Roman"/>
          <w:sz w:val="24"/>
          <w:szCs w:val="24"/>
          <w:lang w:val="en-US"/>
        </w:rPr>
        <w:t xml:space="preserve"> brain</w:t>
      </w:r>
      <w:r w:rsidR="0008054B">
        <w:rPr>
          <w:rFonts w:ascii="Times New Roman" w:hAnsi="Times New Roman" w:cs="Times New Roman"/>
          <w:sz w:val="24"/>
          <w:szCs w:val="24"/>
          <w:lang w:val="en-US"/>
        </w:rPr>
        <w:t>s</w:t>
      </w:r>
      <w:r w:rsidRPr="00B70C14">
        <w:rPr>
          <w:rFonts w:ascii="Times New Roman" w:hAnsi="Times New Roman" w:cs="Times New Roman"/>
          <w:sz w:val="24"/>
          <w:szCs w:val="24"/>
          <w:lang w:val="en-US"/>
        </w:rPr>
        <w:t xml:space="preserve">, we </w:t>
      </w:r>
      <w:r w:rsidR="003C7BD9" w:rsidRPr="00B70C14">
        <w:rPr>
          <w:rFonts w:ascii="Times New Roman" w:hAnsi="Times New Roman" w:cs="Times New Roman"/>
          <w:sz w:val="24"/>
          <w:szCs w:val="24"/>
          <w:lang w:val="en-US"/>
        </w:rPr>
        <w:t>delivered</w:t>
      </w:r>
      <w:r w:rsidRPr="00B70C14">
        <w:rPr>
          <w:rFonts w:ascii="Times New Roman" w:hAnsi="Times New Roman" w:cs="Times New Roman"/>
          <w:sz w:val="24"/>
          <w:szCs w:val="24"/>
          <w:lang w:val="en-US"/>
        </w:rPr>
        <w:t xml:space="preserve"> </w:t>
      </w:r>
      <w:r w:rsidR="00A71FAB" w:rsidRPr="00B70C14">
        <w:rPr>
          <w:rFonts w:ascii="Times New Roman" w:hAnsi="Times New Roman" w:cs="Times New Roman"/>
          <w:sz w:val="24"/>
          <w:szCs w:val="24"/>
          <w:lang w:val="en-US"/>
        </w:rPr>
        <w:t xml:space="preserve">AAV- </w:t>
      </w:r>
      <w:proofErr w:type="spellStart"/>
      <w:r w:rsidR="00A71FAB" w:rsidRPr="00B70C14">
        <w:rPr>
          <w:rFonts w:ascii="Times New Roman" w:hAnsi="Times New Roman" w:cs="Times New Roman"/>
          <w:sz w:val="24"/>
          <w:szCs w:val="24"/>
          <w:lang w:val="en-US"/>
        </w:rPr>
        <w:t>PHP.eB</w:t>
      </w:r>
      <w:proofErr w:type="spellEnd"/>
      <w:r w:rsidR="00A71FAB" w:rsidRPr="00B70C14">
        <w:rPr>
          <w:rFonts w:ascii="Times New Roman" w:hAnsi="Times New Roman" w:cs="Times New Roman"/>
          <w:sz w:val="24"/>
          <w:szCs w:val="24"/>
          <w:lang w:val="en-US"/>
        </w:rPr>
        <w:t xml:space="preserve"> </w:t>
      </w:r>
      <w:r w:rsidR="005877E1">
        <w:rPr>
          <w:rFonts w:ascii="Times New Roman" w:hAnsi="Times New Roman" w:cs="Times New Roman"/>
          <w:sz w:val="24"/>
          <w:szCs w:val="24"/>
          <w:lang w:val="en-US"/>
        </w:rPr>
        <w:t>viral particles overexpressing</w:t>
      </w:r>
      <w:r w:rsidRPr="00B70C14">
        <w:rPr>
          <w:rFonts w:ascii="Times New Roman" w:hAnsi="Times New Roman" w:cs="Times New Roman"/>
          <w:sz w:val="24"/>
          <w:szCs w:val="24"/>
          <w:lang w:val="en-US"/>
        </w:rPr>
        <w:t xml:space="preserve"> </w:t>
      </w:r>
      <w:r w:rsidR="005877E1" w:rsidRPr="00B70C14">
        <w:rPr>
          <w:rFonts w:ascii="Times New Roman" w:hAnsi="Times New Roman" w:cs="Times New Roman"/>
          <w:sz w:val="24"/>
          <w:szCs w:val="24"/>
          <w:lang w:val="en-US"/>
        </w:rPr>
        <w:t>hα-syn</w:t>
      </w:r>
      <w:r w:rsidR="005877E1">
        <w:rPr>
          <w:rFonts w:ascii="Times New Roman" w:hAnsi="Times New Roman" w:cs="Times New Roman"/>
          <w:sz w:val="24"/>
          <w:szCs w:val="24"/>
          <w:lang w:val="en-US"/>
        </w:rPr>
        <w:t xml:space="preserve"> fused to a </w:t>
      </w:r>
      <w:proofErr w:type="spellStart"/>
      <w:r w:rsidR="005877E1" w:rsidRPr="00B70C14">
        <w:rPr>
          <w:rFonts w:ascii="Times New Roman" w:hAnsi="Times New Roman" w:cs="Times New Roman"/>
          <w:sz w:val="24"/>
          <w:szCs w:val="24"/>
          <w:lang w:val="en-US"/>
        </w:rPr>
        <w:t>myc</w:t>
      </w:r>
      <w:proofErr w:type="spellEnd"/>
      <w:r w:rsidR="005877E1">
        <w:rPr>
          <w:rFonts w:ascii="Times New Roman" w:hAnsi="Times New Roman" w:cs="Times New Roman"/>
          <w:sz w:val="24"/>
          <w:szCs w:val="24"/>
          <w:lang w:val="en-US"/>
        </w:rPr>
        <w:t xml:space="preserve"> tag</w:t>
      </w:r>
      <w:r w:rsidR="005877E1" w:rsidRPr="00B70C14">
        <w:rPr>
          <w:rFonts w:ascii="Times New Roman" w:hAnsi="Times New Roman" w:cs="Times New Roman"/>
          <w:sz w:val="24"/>
          <w:szCs w:val="24"/>
          <w:lang w:val="en-US"/>
        </w:rPr>
        <w:t xml:space="preserve"> </w:t>
      </w:r>
      <w:r w:rsidR="003C7BD9" w:rsidRPr="00B70C14">
        <w:rPr>
          <w:rFonts w:ascii="Times New Roman" w:hAnsi="Times New Roman" w:cs="Times New Roman"/>
          <w:sz w:val="24"/>
          <w:szCs w:val="24"/>
          <w:lang w:val="en-US"/>
        </w:rPr>
        <w:t>to the blood circulation</w:t>
      </w:r>
      <w:r w:rsidR="006F1169">
        <w:rPr>
          <w:rFonts w:ascii="Times New Roman" w:hAnsi="Times New Roman" w:cs="Times New Roman"/>
          <w:sz w:val="24"/>
          <w:szCs w:val="24"/>
          <w:lang w:val="en-US"/>
        </w:rPr>
        <w:t>,</w:t>
      </w:r>
      <w:r w:rsidR="003C7BD9" w:rsidRPr="00B70C14">
        <w:rPr>
          <w:rFonts w:ascii="Times New Roman" w:hAnsi="Times New Roman" w:cs="Times New Roman"/>
          <w:sz w:val="24"/>
          <w:szCs w:val="24"/>
          <w:lang w:val="en-US"/>
        </w:rPr>
        <w:t xml:space="preserve"> via</w:t>
      </w:r>
      <w:r w:rsidRPr="00B70C14">
        <w:rPr>
          <w:rFonts w:ascii="Times New Roman" w:hAnsi="Times New Roman" w:cs="Times New Roman"/>
          <w:sz w:val="24"/>
          <w:szCs w:val="24"/>
          <w:lang w:val="en-US"/>
        </w:rPr>
        <w:t xml:space="preserve"> </w:t>
      </w:r>
      <w:r w:rsidR="00D204D9" w:rsidRPr="00B70C14">
        <w:rPr>
          <w:rFonts w:ascii="Times New Roman" w:hAnsi="Times New Roman" w:cs="Times New Roman"/>
          <w:sz w:val="24"/>
          <w:szCs w:val="24"/>
          <w:lang w:val="en-US"/>
        </w:rPr>
        <w:t xml:space="preserve">intravenous </w:t>
      </w:r>
      <w:r w:rsidRPr="00B70C14">
        <w:rPr>
          <w:rFonts w:ascii="Times New Roman" w:hAnsi="Times New Roman" w:cs="Times New Roman"/>
          <w:sz w:val="24"/>
          <w:szCs w:val="24"/>
          <w:lang w:val="en-US"/>
        </w:rPr>
        <w:t>retro-orbital injection</w:t>
      </w:r>
      <w:r w:rsidR="006F1169">
        <w:rPr>
          <w:rFonts w:ascii="Times New Roman" w:hAnsi="Times New Roman" w:cs="Times New Roman"/>
          <w:sz w:val="24"/>
          <w:szCs w:val="24"/>
          <w:lang w:val="en-US"/>
        </w:rPr>
        <w:t>,</w:t>
      </w:r>
      <w:r w:rsidRPr="00B70C14">
        <w:rPr>
          <w:rFonts w:ascii="Times New Roman" w:hAnsi="Times New Roman" w:cs="Times New Roman"/>
          <w:sz w:val="24"/>
          <w:szCs w:val="24"/>
          <w:lang w:val="en-US"/>
        </w:rPr>
        <w:t xml:space="preserve"> to </w:t>
      </w:r>
      <w:r w:rsidR="004042FD" w:rsidRPr="00B70C14">
        <w:rPr>
          <w:rFonts w:ascii="Times New Roman" w:hAnsi="Times New Roman" w:cs="Times New Roman"/>
          <w:sz w:val="24"/>
          <w:szCs w:val="24"/>
          <w:lang w:val="en-US"/>
        </w:rPr>
        <w:t>3-month-old</w:t>
      </w:r>
      <w:r w:rsidRPr="00B70C14">
        <w:rPr>
          <w:rFonts w:ascii="Times New Roman" w:hAnsi="Times New Roman" w:cs="Times New Roman"/>
          <w:sz w:val="24"/>
          <w:szCs w:val="24"/>
          <w:lang w:val="en-US"/>
        </w:rPr>
        <w:t xml:space="preserve"> C57Bl/6 mice.</w:t>
      </w:r>
      <w:r w:rsidR="00A71FAB" w:rsidRPr="00B70C14">
        <w:rPr>
          <w:rFonts w:ascii="Times New Roman" w:hAnsi="Times New Roman" w:cs="Times New Roman"/>
          <w:sz w:val="24"/>
          <w:szCs w:val="24"/>
          <w:lang w:val="en-US"/>
        </w:rPr>
        <w:t xml:space="preserve"> </w:t>
      </w:r>
      <w:r w:rsidR="001E4768" w:rsidRPr="001E4768">
        <w:rPr>
          <w:rFonts w:ascii="Times New Roman" w:hAnsi="Times New Roman" w:cs="Times New Roman"/>
          <w:sz w:val="24"/>
          <w:szCs w:val="24"/>
          <w:lang w:val="en-US"/>
        </w:rPr>
        <w:t xml:space="preserve">The </w:t>
      </w:r>
      <w:r w:rsidR="001E4768" w:rsidRPr="001E4768">
        <w:rPr>
          <w:rFonts w:ascii="Times New Roman" w:hAnsi="Times New Roman" w:cs="Times New Roman"/>
          <w:sz w:val="24"/>
          <w:szCs w:val="24"/>
          <w:lang w:val="en-US"/>
        </w:rPr>
        <w:lastRenderedPageBreak/>
        <w:t xml:space="preserve">addition of the </w:t>
      </w:r>
      <w:proofErr w:type="spellStart"/>
      <w:r w:rsidR="001E4768" w:rsidRPr="001E4768">
        <w:rPr>
          <w:rFonts w:ascii="Times New Roman" w:hAnsi="Times New Roman" w:cs="Times New Roman"/>
          <w:sz w:val="24"/>
          <w:szCs w:val="24"/>
          <w:lang w:val="en-US"/>
        </w:rPr>
        <w:t>myc</w:t>
      </w:r>
      <w:proofErr w:type="spellEnd"/>
      <w:r w:rsidR="001E4768" w:rsidRPr="001E4768">
        <w:rPr>
          <w:rFonts w:ascii="Times New Roman" w:hAnsi="Times New Roman" w:cs="Times New Roman"/>
          <w:sz w:val="24"/>
          <w:szCs w:val="24"/>
          <w:lang w:val="en-US"/>
        </w:rPr>
        <w:t xml:space="preserve"> tag </w:t>
      </w:r>
      <w:r w:rsidR="001E4768">
        <w:rPr>
          <w:rFonts w:ascii="Times New Roman" w:hAnsi="Times New Roman" w:cs="Times New Roman"/>
          <w:sz w:val="24"/>
          <w:szCs w:val="24"/>
          <w:lang w:val="en-US"/>
        </w:rPr>
        <w:t>helps</w:t>
      </w:r>
      <w:r w:rsidR="001E4768" w:rsidRPr="00710B98">
        <w:rPr>
          <w:rFonts w:ascii="Times New Roman" w:hAnsi="Times New Roman" w:cs="Times New Roman"/>
          <w:sz w:val="24"/>
          <w:szCs w:val="24"/>
          <w:lang w:val="en-US"/>
        </w:rPr>
        <w:t xml:space="preserve"> </w:t>
      </w:r>
      <w:r w:rsidR="001E4768">
        <w:rPr>
          <w:rFonts w:ascii="Times New Roman" w:hAnsi="Times New Roman" w:cs="Times New Roman"/>
          <w:sz w:val="24"/>
          <w:szCs w:val="24"/>
          <w:lang w:val="en-US"/>
        </w:rPr>
        <w:t xml:space="preserve">with </w:t>
      </w:r>
      <w:r w:rsidR="001E4768" w:rsidRPr="00710B98">
        <w:rPr>
          <w:rFonts w:ascii="Times New Roman" w:hAnsi="Times New Roman" w:cs="Times New Roman"/>
          <w:sz w:val="24"/>
          <w:szCs w:val="24"/>
          <w:lang w:val="en-US"/>
        </w:rPr>
        <w:t>enhanc</w:t>
      </w:r>
      <w:r w:rsidR="001E4768">
        <w:rPr>
          <w:rFonts w:ascii="Times New Roman" w:hAnsi="Times New Roman" w:cs="Times New Roman"/>
          <w:sz w:val="24"/>
          <w:szCs w:val="24"/>
          <w:lang w:val="en-US"/>
        </w:rPr>
        <w:t>ing</w:t>
      </w:r>
      <w:r w:rsidR="001E4768" w:rsidRPr="00710B98">
        <w:rPr>
          <w:rFonts w:ascii="Times New Roman" w:hAnsi="Times New Roman" w:cs="Times New Roman"/>
          <w:sz w:val="24"/>
          <w:szCs w:val="24"/>
          <w:lang w:val="en-US"/>
        </w:rPr>
        <w:t xml:space="preserve"> the distinction between </w:t>
      </w:r>
      <w:r w:rsidR="001E4768" w:rsidRPr="001E4768">
        <w:rPr>
          <w:rFonts w:ascii="Times New Roman" w:hAnsi="Times New Roman" w:cs="Times New Roman"/>
          <w:sz w:val="24"/>
          <w:szCs w:val="24"/>
          <w:lang w:val="en-US"/>
        </w:rPr>
        <w:t xml:space="preserve">the endogenous and overexpressed </w:t>
      </w:r>
      <w:r w:rsidR="001E4768" w:rsidRPr="00B70C14">
        <w:rPr>
          <w:rFonts w:ascii="Times New Roman" w:hAnsi="Times New Roman" w:cs="Times New Roman"/>
          <w:sz w:val="24"/>
          <w:szCs w:val="24"/>
          <w:lang w:val="en-US"/>
        </w:rPr>
        <w:t>α-syn</w:t>
      </w:r>
      <w:r w:rsidR="001E4768" w:rsidRPr="001E4768">
        <w:rPr>
          <w:rFonts w:ascii="Times New Roman" w:hAnsi="Times New Roman" w:cs="Times New Roman"/>
          <w:sz w:val="24"/>
          <w:szCs w:val="24"/>
          <w:lang w:val="en-US"/>
        </w:rPr>
        <w:t>, with minimal impact on the protein's structure and behavior</w:t>
      </w:r>
      <w:r w:rsidR="001E4768">
        <w:rPr>
          <w:rFonts w:ascii="Times New Roman" w:hAnsi="Times New Roman" w:cs="Times New Roman"/>
          <w:sz w:val="24"/>
          <w:szCs w:val="24"/>
          <w:lang w:val="en-US"/>
        </w:rPr>
        <w:t xml:space="preserve"> </w:t>
      </w:r>
      <w:r w:rsidR="001E4768">
        <w:rPr>
          <w:rFonts w:ascii="Times New Roman" w:hAnsi="Times New Roman" w:cs="Times New Roman"/>
          <w:sz w:val="24"/>
          <w:szCs w:val="24"/>
          <w:lang w:val="en-US"/>
        </w:rPr>
        <w:fldChar w:fldCharType="begin">
          <w:fldData xml:space="preserve">PEVuZE5vdGU+PENpdGU+PEF1dGhvcj5CdXJyZTwvQXV0aG9yPjxZZWFyPjIwMTI8L1llYXI+PFJl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</w:fldData>
        </w:fldChar>
      </w:r>
      <w:r w:rsidR="00667DB0">
        <w:rPr>
          <w:rFonts w:ascii="Times New Roman" w:hAnsi="Times New Roman" w:cs="Times New Roman"/>
          <w:sz w:val="24"/>
          <w:szCs w:val="24"/>
          <w:lang w:val="en-US"/>
        </w:rPr>
        <w:instrText xml:space="preserve"> ADDIN EN.CITE </w:instrText>
      </w:r>
      <w:r w:rsidR="00667DB0">
        <w:rPr>
          <w:rFonts w:ascii="Times New Roman" w:hAnsi="Times New Roman" w:cs="Times New Roman"/>
          <w:sz w:val="24"/>
          <w:szCs w:val="24"/>
          <w:lang w:val="en-US"/>
        </w:rPr>
        <w:fldChar w:fldCharType="begin">
          <w:fldData xml:space="preserve">PEVuZE5vdGU+PENpdGU+PEF1dGhvcj5CdXJyZTwvQXV0aG9yPjxZZWFyPjIwMTI8L1llYXI+PFJl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</w:fldData>
        </w:fldChar>
      </w:r>
      <w:r w:rsidR="00667DB0">
        <w:rPr>
          <w:rFonts w:ascii="Times New Roman" w:hAnsi="Times New Roman" w:cs="Times New Roman"/>
          <w:sz w:val="24"/>
          <w:szCs w:val="24"/>
          <w:lang w:val="en-US"/>
        </w:rPr>
        <w:instrText xml:space="preserve"> ADDIN EN.CITE.DATA </w:instrText>
      </w:r>
      <w:r w:rsidR="00667DB0">
        <w:rPr>
          <w:rFonts w:ascii="Times New Roman" w:hAnsi="Times New Roman" w:cs="Times New Roman"/>
          <w:sz w:val="24"/>
          <w:szCs w:val="24"/>
          <w:lang w:val="en-US"/>
        </w:rPr>
      </w:r>
      <w:r w:rsidR="00667DB0">
        <w:rPr>
          <w:rFonts w:ascii="Times New Roman" w:hAnsi="Times New Roman" w:cs="Times New Roman"/>
          <w:sz w:val="24"/>
          <w:szCs w:val="24"/>
          <w:lang w:val="en-US"/>
        </w:rPr>
        <w:fldChar w:fldCharType="end"/>
      </w:r>
      <w:r w:rsidR="001E4768">
        <w:rPr>
          <w:rFonts w:ascii="Times New Roman" w:hAnsi="Times New Roman" w:cs="Times New Roman"/>
          <w:sz w:val="24"/>
          <w:szCs w:val="24"/>
          <w:lang w:val="en-US"/>
        </w:rPr>
      </w:r>
      <w:r w:rsidR="001E4768">
        <w:rPr>
          <w:rFonts w:ascii="Times New Roman" w:hAnsi="Times New Roman" w:cs="Times New Roman"/>
          <w:sz w:val="24"/>
          <w:szCs w:val="24"/>
          <w:lang w:val="en-US"/>
        </w:rPr>
        <w:fldChar w:fldCharType="separate"/>
      </w:r>
      <w:r w:rsidR="00667DB0">
        <w:rPr>
          <w:rFonts w:ascii="Times New Roman" w:hAnsi="Times New Roman" w:cs="Times New Roman"/>
          <w:noProof/>
          <w:sz w:val="24"/>
          <w:szCs w:val="24"/>
          <w:lang w:val="en-US"/>
        </w:rPr>
        <w:t>(35, 36)</w:t>
      </w:r>
      <w:r w:rsidR="001E4768">
        <w:rPr>
          <w:rFonts w:ascii="Times New Roman" w:hAnsi="Times New Roman" w:cs="Times New Roman"/>
          <w:sz w:val="24"/>
          <w:szCs w:val="24"/>
          <w:lang w:val="en-US"/>
        </w:rPr>
        <w:fldChar w:fldCharType="end"/>
      </w:r>
      <w:r w:rsidR="001E4768">
        <w:rPr>
          <w:rFonts w:ascii="Times New Roman" w:hAnsi="Times New Roman" w:cs="Times New Roman"/>
          <w:sz w:val="24"/>
          <w:szCs w:val="24"/>
          <w:lang w:val="en-US"/>
        </w:rPr>
        <w:t xml:space="preserve">. </w:t>
      </w:r>
      <w:r w:rsidR="00A71FAB" w:rsidRPr="00B70C14">
        <w:rPr>
          <w:rFonts w:ascii="Times New Roman" w:hAnsi="Times New Roman" w:cs="Times New Roman"/>
          <w:sz w:val="24"/>
          <w:szCs w:val="24"/>
          <w:lang w:val="en-US"/>
        </w:rPr>
        <w:t xml:space="preserve">As </w:t>
      </w:r>
      <w:r w:rsidR="00A71FAB" w:rsidRPr="00E5332E">
        <w:rPr>
          <w:rFonts w:ascii="Times New Roman" w:hAnsi="Times New Roman" w:cs="Times New Roman"/>
          <w:sz w:val="24"/>
          <w:szCs w:val="24"/>
          <w:lang w:val="en-US"/>
        </w:rPr>
        <w:t>control group</w:t>
      </w:r>
      <w:r w:rsidR="00AC1460" w:rsidRPr="00E5332E">
        <w:rPr>
          <w:rFonts w:ascii="Times New Roman" w:hAnsi="Times New Roman" w:cs="Times New Roman"/>
          <w:sz w:val="24"/>
          <w:szCs w:val="24"/>
          <w:lang w:val="en-US"/>
        </w:rPr>
        <w:t>s</w:t>
      </w:r>
      <w:r w:rsidR="00A71FAB" w:rsidRPr="00E5332E">
        <w:rPr>
          <w:rFonts w:ascii="Times New Roman" w:hAnsi="Times New Roman" w:cs="Times New Roman"/>
          <w:sz w:val="24"/>
          <w:szCs w:val="24"/>
          <w:lang w:val="en-US"/>
        </w:rPr>
        <w:t xml:space="preserve">, we injected animals </w:t>
      </w:r>
      <w:r w:rsidR="00D350A4" w:rsidRPr="00E5332E">
        <w:rPr>
          <w:rFonts w:ascii="Times New Roman" w:hAnsi="Times New Roman" w:cs="Times New Roman"/>
          <w:sz w:val="24"/>
          <w:szCs w:val="24"/>
          <w:lang w:val="en-US"/>
        </w:rPr>
        <w:t xml:space="preserve">with </w:t>
      </w:r>
      <w:r w:rsidR="00130D50" w:rsidRPr="00E5332E">
        <w:rPr>
          <w:rFonts w:ascii="Times New Roman" w:hAnsi="Times New Roman" w:cs="Times New Roman"/>
          <w:sz w:val="24"/>
          <w:szCs w:val="24"/>
          <w:lang w:val="en-US"/>
        </w:rPr>
        <w:t>viral particles</w:t>
      </w:r>
      <w:r w:rsidR="00D350A4" w:rsidRPr="00E5332E">
        <w:rPr>
          <w:rFonts w:ascii="Times New Roman" w:hAnsi="Times New Roman" w:cs="Times New Roman"/>
          <w:sz w:val="24"/>
          <w:szCs w:val="24"/>
          <w:lang w:val="en-US"/>
        </w:rPr>
        <w:t xml:space="preserve"> overexpressing </w:t>
      </w:r>
      <w:r w:rsidR="00130D50" w:rsidRPr="00E5332E">
        <w:rPr>
          <w:rFonts w:ascii="Times New Roman" w:hAnsi="Times New Roman" w:cs="Times New Roman"/>
          <w:sz w:val="24"/>
          <w:szCs w:val="24"/>
          <w:lang w:val="en-US"/>
        </w:rPr>
        <w:t xml:space="preserve">the </w:t>
      </w:r>
      <w:r w:rsidR="00D350A4" w:rsidRPr="00E5332E">
        <w:rPr>
          <w:rFonts w:ascii="Times New Roman" w:hAnsi="Times New Roman" w:cs="Times New Roman"/>
          <w:sz w:val="24"/>
          <w:szCs w:val="24"/>
          <w:lang w:val="en-US"/>
        </w:rPr>
        <w:t>fluorescent protein</w:t>
      </w:r>
      <w:r w:rsidR="00130D50" w:rsidRPr="00E5332E">
        <w:rPr>
          <w:rFonts w:ascii="Times New Roman" w:hAnsi="Times New Roman" w:cs="Times New Roman"/>
          <w:sz w:val="24"/>
          <w:szCs w:val="24"/>
          <w:lang w:val="en-US"/>
        </w:rPr>
        <w:t xml:space="preserve"> mTurquoise2 (</w:t>
      </w:r>
      <w:proofErr w:type="spellStart"/>
      <w:r w:rsidR="00130D50" w:rsidRPr="00E5332E">
        <w:rPr>
          <w:rFonts w:ascii="Times New Roman" w:hAnsi="Times New Roman" w:cs="Times New Roman"/>
          <w:sz w:val="24"/>
          <w:szCs w:val="24"/>
          <w:lang w:val="en-US"/>
        </w:rPr>
        <w:t>mTurq</w:t>
      </w:r>
      <w:proofErr w:type="spellEnd"/>
      <w:r w:rsidR="00130D50" w:rsidRPr="00E5332E">
        <w:rPr>
          <w:rFonts w:ascii="Times New Roman" w:hAnsi="Times New Roman" w:cs="Times New Roman"/>
          <w:sz w:val="24"/>
          <w:szCs w:val="24"/>
          <w:lang w:val="en-US"/>
        </w:rPr>
        <w:t>)</w:t>
      </w:r>
      <w:r w:rsidR="003838FE" w:rsidRPr="00E5332E">
        <w:rPr>
          <w:rFonts w:ascii="Times New Roman" w:hAnsi="Times New Roman" w:cs="Times New Roman"/>
          <w:sz w:val="24"/>
          <w:szCs w:val="24"/>
          <w:lang w:val="en-US"/>
        </w:rPr>
        <w:t xml:space="preserve"> or </w:t>
      </w:r>
      <w:r w:rsidR="004D4775">
        <w:rPr>
          <w:rFonts w:ascii="Times New Roman" w:hAnsi="Times New Roman" w:cs="Times New Roman"/>
          <w:sz w:val="24"/>
          <w:szCs w:val="24"/>
          <w:lang w:val="en-US"/>
        </w:rPr>
        <w:t xml:space="preserve">injected </w:t>
      </w:r>
      <w:r w:rsidR="003838FE" w:rsidRPr="00E5332E">
        <w:rPr>
          <w:rFonts w:ascii="Times New Roman" w:hAnsi="Times New Roman" w:cs="Times New Roman"/>
          <w:sz w:val="24"/>
          <w:szCs w:val="24"/>
          <w:lang w:val="en-US"/>
        </w:rPr>
        <w:t xml:space="preserve">with </w:t>
      </w:r>
      <w:r w:rsidR="00710B98">
        <w:rPr>
          <w:rFonts w:ascii="Times New Roman" w:hAnsi="Times New Roman" w:cs="Times New Roman"/>
          <w:sz w:val="24"/>
          <w:szCs w:val="24"/>
          <w:lang w:val="en-US"/>
        </w:rPr>
        <w:t>PBS</w:t>
      </w:r>
      <w:r w:rsidR="00710B98" w:rsidRPr="00E5332E">
        <w:rPr>
          <w:rFonts w:ascii="Times New Roman" w:hAnsi="Times New Roman" w:cs="Times New Roman"/>
          <w:sz w:val="24"/>
          <w:szCs w:val="24"/>
          <w:lang w:val="en-US"/>
        </w:rPr>
        <w:t xml:space="preserve"> </w:t>
      </w:r>
      <w:r w:rsidR="003838FE" w:rsidRPr="00E5332E">
        <w:rPr>
          <w:rFonts w:ascii="Times New Roman" w:hAnsi="Times New Roman" w:cs="Times New Roman"/>
          <w:sz w:val="24"/>
          <w:szCs w:val="24"/>
          <w:lang w:val="en-US"/>
        </w:rPr>
        <w:t>(</w:t>
      </w:r>
      <w:r w:rsidR="007D5A62">
        <w:rPr>
          <w:rFonts w:ascii="Times New Roman" w:hAnsi="Times New Roman" w:cs="Times New Roman"/>
          <w:sz w:val="24"/>
          <w:szCs w:val="24"/>
          <w:lang w:val="en-US"/>
        </w:rPr>
        <w:t>c</w:t>
      </w:r>
      <w:r w:rsidR="003838FE" w:rsidRPr="00E5332E">
        <w:rPr>
          <w:rFonts w:ascii="Times New Roman" w:hAnsi="Times New Roman" w:cs="Times New Roman"/>
          <w:sz w:val="24"/>
          <w:szCs w:val="24"/>
          <w:lang w:val="en-US"/>
        </w:rPr>
        <w:t>ontrol)</w:t>
      </w:r>
      <w:r w:rsidR="00130D50" w:rsidRPr="00E5332E">
        <w:rPr>
          <w:rFonts w:ascii="Times New Roman" w:hAnsi="Times New Roman" w:cs="Times New Roman"/>
          <w:sz w:val="24"/>
          <w:szCs w:val="24"/>
          <w:lang w:val="en-US"/>
        </w:rPr>
        <w:t>.</w:t>
      </w:r>
      <w:r w:rsidR="00041566">
        <w:rPr>
          <w:rFonts w:ascii="Times New Roman" w:hAnsi="Times New Roman" w:cs="Times New Roman"/>
          <w:sz w:val="24"/>
          <w:szCs w:val="24"/>
          <w:lang w:val="en-US"/>
        </w:rPr>
        <w:t xml:space="preserve"> First</w:t>
      </w:r>
      <w:r w:rsidRPr="00B70C14">
        <w:rPr>
          <w:rFonts w:ascii="Times New Roman" w:hAnsi="Times New Roman" w:cs="Times New Roman"/>
          <w:sz w:val="24"/>
          <w:szCs w:val="24"/>
          <w:lang w:val="en-US"/>
        </w:rPr>
        <w:t xml:space="preserve">, we performed </w:t>
      </w:r>
      <w:r w:rsidR="00D350A4" w:rsidRPr="00B70C14">
        <w:rPr>
          <w:rFonts w:ascii="Times New Roman" w:hAnsi="Times New Roman" w:cs="Times New Roman"/>
          <w:sz w:val="24"/>
          <w:szCs w:val="24"/>
          <w:lang w:val="en-US"/>
        </w:rPr>
        <w:t xml:space="preserve">post-mortem </w:t>
      </w:r>
      <w:r w:rsidRPr="00B70C14">
        <w:rPr>
          <w:rFonts w:ascii="Times New Roman" w:hAnsi="Times New Roman" w:cs="Times New Roman"/>
          <w:sz w:val="24"/>
          <w:szCs w:val="24"/>
          <w:lang w:val="en-US"/>
        </w:rPr>
        <w:t>tissue analysis</w:t>
      </w:r>
      <w:r w:rsidR="006F1169">
        <w:rPr>
          <w:rFonts w:ascii="Times New Roman" w:hAnsi="Times New Roman" w:cs="Times New Roman"/>
          <w:sz w:val="24"/>
          <w:szCs w:val="24"/>
          <w:lang w:val="en-US"/>
        </w:rPr>
        <w:t>,</w:t>
      </w:r>
      <w:r w:rsidRPr="00B70C14">
        <w:rPr>
          <w:rFonts w:ascii="Times New Roman" w:hAnsi="Times New Roman" w:cs="Times New Roman"/>
          <w:sz w:val="24"/>
          <w:szCs w:val="24"/>
          <w:lang w:val="en-US"/>
        </w:rPr>
        <w:t xml:space="preserve"> </w:t>
      </w:r>
      <w:r w:rsidR="00C57F47">
        <w:rPr>
          <w:rFonts w:ascii="Times New Roman" w:hAnsi="Times New Roman" w:cs="Times New Roman"/>
          <w:sz w:val="24"/>
          <w:szCs w:val="24"/>
          <w:lang w:val="en-US"/>
        </w:rPr>
        <w:t>2-</w:t>
      </w:r>
      <w:r w:rsidR="006F1169" w:rsidRPr="00B70C14">
        <w:rPr>
          <w:rFonts w:ascii="Times New Roman" w:hAnsi="Times New Roman" w:cs="Times New Roman"/>
          <w:sz w:val="24"/>
          <w:szCs w:val="24"/>
          <w:lang w:val="en-US"/>
        </w:rPr>
        <w:t>weeks post-injection</w:t>
      </w:r>
      <w:r w:rsidR="006F1169">
        <w:rPr>
          <w:rFonts w:ascii="Times New Roman" w:hAnsi="Times New Roman" w:cs="Times New Roman"/>
          <w:sz w:val="24"/>
          <w:szCs w:val="24"/>
          <w:lang w:val="en-US"/>
        </w:rPr>
        <w:t>,</w:t>
      </w:r>
      <w:r w:rsidR="006F1169" w:rsidRPr="00B70C14">
        <w:rPr>
          <w:rFonts w:ascii="Times New Roman" w:hAnsi="Times New Roman" w:cs="Times New Roman"/>
          <w:sz w:val="24"/>
          <w:szCs w:val="24"/>
          <w:lang w:val="en-US"/>
        </w:rPr>
        <w:t xml:space="preserve"> </w:t>
      </w:r>
      <w:r w:rsidRPr="00B70C14">
        <w:rPr>
          <w:rFonts w:ascii="Times New Roman" w:hAnsi="Times New Roman" w:cs="Times New Roman"/>
          <w:sz w:val="24"/>
          <w:szCs w:val="24"/>
          <w:lang w:val="en-US"/>
        </w:rPr>
        <w:t xml:space="preserve">to evaluate </w:t>
      </w:r>
      <w:r w:rsidR="00D204D9" w:rsidRPr="00B70C14">
        <w:rPr>
          <w:rFonts w:ascii="Times New Roman" w:hAnsi="Times New Roman" w:cs="Times New Roman"/>
          <w:sz w:val="24"/>
          <w:szCs w:val="24"/>
          <w:lang w:val="en-US"/>
        </w:rPr>
        <w:t xml:space="preserve">the transduction efficiency </w:t>
      </w:r>
      <w:r w:rsidR="006F1169">
        <w:rPr>
          <w:rFonts w:ascii="Times New Roman" w:hAnsi="Times New Roman" w:cs="Times New Roman"/>
          <w:sz w:val="24"/>
          <w:szCs w:val="24"/>
          <w:lang w:val="en-US"/>
        </w:rPr>
        <w:t>and to</w:t>
      </w:r>
      <w:r w:rsidR="00D204D9" w:rsidRPr="00B70C14">
        <w:rPr>
          <w:rFonts w:ascii="Times New Roman" w:hAnsi="Times New Roman" w:cs="Times New Roman"/>
          <w:sz w:val="24"/>
          <w:szCs w:val="24"/>
          <w:lang w:val="en-US"/>
        </w:rPr>
        <w:t xml:space="preserve"> assess </w:t>
      </w:r>
      <w:r w:rsidRPr="00B70C14">
        <w:rPr>
          <w:rFonts w:ascii="Times New Roman" w:hAnsi="Times New Roman" w:cs="Times New Roman"/>
          <w:sz w:val="24"/>
          <w:szCs w:val="24"/>
          <w:lang w:val="en-US"/>
        </w:rPr>
        <w:t>t</w:t>
      </w:r>
      <w:r w:rsidR="00D204D9" w:rsidRPr="00B70C14">
        <w:rPr>
          <w:rFonts w:ascii="Times New Roman" w:hAnsi="Times New Roman" w:cs="Times New Roman"/>
          <w:sz w:val="24"/>
          <w:szCs w:val="24"/>
          <w:lang w:val="en-US"/>
        </w:rPr>
        <w:t>ransgene</w:t>
      </w:r>
      <w:r w:rsidRPr="00B70C14">
        <w:rPr>
          <w:rFonts w:ascii="Times New Roman" w:hAnsi="Times New Roman" w:cs="Times New Roman"/>
          <w:sz w:val="24"/>
          <w:szCs w:val="24"/>
          <w:lang w:val="en-US"/>
        </w:rPr>
        <w:t xml:space="preserve"> expression</w:t>
      </w:r>
      <w:r w:rsidR="00D350A4" w:rsidRPr="00B70C14">
        <w:rPr>
          <w:rFonts w:ascii="Times New Roman" w:hAnsi="Times New Roman" w:cs="Times New Roman"/>
          <w:sz w:val="24"/>
          <w:szCs w:val="24"/>
          <w:lang w:val="en-US"/>
        </w:rPr>
        <w:t xml:space="preserve"> levels </w:t>
      </w:r>
      <w:r w:rsidR="00D204D9" w:rsidRPr="00B70C14">
        <w:rPr>
          <w:rFonts w:ascii="Times New Roman" w:hAnsi="Times New Roman" w:cs="Times New Roman"/>
          <w:sz w:val="24"/>
          <w:szCs w:val="24"/>
          <w:lang w:val="en-US"/>
        </w:rPr>
        <w:t>in different brain regions</w:t>
      </w:r>
      <w:r w:rsidRPr="00B70C14">
        <w:rPr>
          <w:rFonts w:ascii="Times New Roman" w:hAnsi="Times New Roman" w:cs="Times New Roman"/>
          <w:sz w:val="24"/>
          <w:szCs w:val="24"/>
          <w:lang w:val="en-US"/>
        </w:rPr>
        <w:t xml:space="preserve">. </w:t>
      </w:r>
      <w:r w:rsidR="00F550FB" w:rsidRPr="00E5332E">
        <w:rPr>
          <w:rFonts w:ascii="Times New Roman" w:hAnsi="Times New Roman" w:cs="Times New Roman"/>
          <w:sz w:val="24"/>
          <w:szCs w:val="24"/>
          <w:lang w:val="en-US"/>
        </w:rPr>
        <w:t>Using a</w:t>
      </w:r>
      <w:r w:rsidR="00381D99" w:rsidRPr="00E5332E">
        <w:rPr>
          <w:rFonts w:ascii="Times New Roman" w:hAnsi="Times New Roman" w:cs="Times New Roman"/>
          <w:sz w:val="24"/>
          <w:szCs w:val="24"/>
          <w:lang w:val="en-US"/>
        </w:rPr>
        <w:t>nti-h</w:t>
      </w:r>
      <w:r w:rsidR="00B91A38" w:rsidRPr="00E5332E">
        <w:rPr>
          <w:rFonts w:ascii="Times New Roman" w:hAnsi="Times New Roman" w:cs="Times New Roman"/>
          <w:sz w:val="24"/>
          <w:szCs w:val="24"/>
          <w:lang w:val="en-US"/>
        </w:rPr>
        <w:t xml:space="preserve">α-syn </w:t>
      </w:r>
      <w:r w:rsidR="00F550FB" w:rsidRPr="00E5332E">
        <w:rPr>
          <w:rFonts w:ascii="Times New Roman" w:hAnsi="Times New Roman" w:cs="Times New Roman"/>
          <w:sz w:val="24"/>
          <w:szCs w:val="24"/>
          <w:lang w:val="en-US"/>
        </w:rPr>
        <w:t>antibody</w:t>
      </w:r>
      <w:r w:rsidR="00F550FB" w:rsidRPr="00B70C14">
        <w:rPr>
          <w:rFonts w:ascii="Times New Roman" w:hAnsi="Times New Roman" w:cs="Times New Roman"/>
          <w:sz w:val="24"/>
          <w:szCs w:val="24"/>
          <w:lang w:val="en-US"/>
        </w:rPr>
        <w:t xml:space="preserve"> </w:t>
      </w:r>
      <w:r w:rsidR="00381D99" w:rsidRPr="00B70C14">
        <w:rPr>
          <w:rFonts w:ascii="Times New Roman" w:hAnsi="Times New Roman" w:cs="Times New Roman"/>
          <w:sz w:val="24"/>
          <w:szCs w:val="24"/>
          <w:lang w:val="en-US"/>
        </w:rPr>
        <w:t>(LB509)</w:t>
      </w:r>
      <w:r w:rsidR="00F550FB" w:rsidRPr="00B70C14">
        <w:rPr>
          <w:rFonts w:ascii="Times New Roman" w:hAnsi="Times New Roman" w:cs="Times New Roman"/>
          <w:sz w:val="24"/>
          <w:szCs w:val="24"/>
          <w:lang w:val="en-US"/>
        </w:rPr>
        <w:t>,</w:t>
      </w:r>
      <w:r w:rsidR="00381D99" w:rsidRPr="00B70C14">
        <w:rPr>
          <w:rFonts w:ascii="Times New Roman" w:hAnsi="Times New Roman" w:cs="Times New Roman"/>
          <w:sz w:val="24"/>
          <w:szCs w:val="24"/>
          <w:lang w:val="en-US"/>
        </w:rPr>
        <w:t xml:space="preserve"> </w:t>
      </w:r>
      <w:r w:rsidR="00F550FB" w:rsidRPr="00B70C14">
        <w:rPr>
          <w:rFonts w:ascii="Times New Roman" w:hAnsi="Times New Roman" w:cs="Times New Roman"/>
          <w:sz w:val="24"/>
          <w:szCs w:val="24"/>
          <w:lang w:val="en-US"/>
        </w:rPr>
        <w:t xml:space="preserve">we observed </w:t>
      </w:r>
      <w:r w:rsidR="007D0A9D" w:rsidRPr="00B70C14">
        <w:rPr>
          <w:rFonts w:ascii="Times New Roman" w:hAnsi="Times New Roman" w:cs="Times New Roman"/>
          <w:sz w:val="24"/>
          <w:szCs w:val="24"/>
          <w:lang w:val="en-US"/>
        </w:rPr>
        <w:t xml:space="preserve">that </w:t>
      </w:r>
      <w:r w:rsidR="00381D99" w:rsidRPr="00B70C14">
        <w:rPr>
          <w:rFonts w:ascii="Times New Roman" w:hAnsi="Times New Roman" w:cs="Times New Roman"/>
          <w:sz w:val="24"/>
          <w:szCs w:val="24"/>
          <w:lang w:val="en-US"/>
        </w:rPr>
        <w:t>exogenous h</w:t>
      </w:r>
      <w:r w:rsidR="00381D99" w:rsidRPr="00B70C14">
        <w:rPr>
          <w:rFonts w:ascii="Times New Roman" w:hAnsi="Times New Roman" w:cs="Times New Roman"/>
          <w:sz w:val="24"/>
          <w:szCs w:val="24"/>
          <w:lang w:val="en-US"/>
        </w:rPr>
        <w:sym w:font="Symbol" w:char="F061"/>
      </w:r>
      <w:r w:rsidR="00381D99" w:rsidRPr="00B70C14">
        <w:rPr>
          <w:rFonts w:ascii="Times New Roman" w:hAnsi="Times New Roman" w:cs="Times New Roman"/>
          <w:sz w:val="24"/>
          <w:szCs w:val="24"/>
          <w:lang w:val="en-US"/>
        </w:rPr>
        <w:t xml:space="preserve">-syn </w:t>
      </w:r>
      <w:r w:rsidR="00D204D9" w:rsidRPr="00B70C14">
        <w:rPr>
          <w:rFonts w:ascii="Times New Roman" w:hAnsi="Times New Roman" w:cs="Times New Roman"/>
          <w:sz w:val="24"/>
          <w:szCs w:val="24"/>
          <w:lang w:val="en-US"/>
        </w:rPr>
        <w:t>signal was widely detected in all brain regions</w:t>
      </w:r>
      <w:r w:rsidR="00656A6C" w:rsidRPr="00B70C14">
        <w:rPr>
          <w:rFonts w:ascii="Times New Roman" w:hAnsi="Times New Roman" w:cs="Times New Roman"/>
          <w:sz w:val="24"/>
          <w:szCs w:val="24"/>
          <w:lang w:val="en-US"/>
        </w:rPr>
        <w:t xml:space="preserve">, </w:t>
      </w:r>
      <w:r w:rsidR="00730F2F" w:rsidRPr="00B70C14">
        <w:rPr>
          <w:rFonts w:ascii="Times New Roman" w:hAnsi="Times New Roman" w:cs="Times New Roman"/>
          <w:sz w:val="24"/>
          <w:szCs w:val="24"/>
          <w:lang w:val="en-US"/>
        </w:rPr>
        <w:t xml:space="preserve">with a </w:t>
      </w:r>
      <w:r w:rsidR="00F550FB" w:rsidRPr="00B70C14">
        <w:rPr>
          <w:rFonts w:ascii="Times New Roman" w:hAnsi="Times New Roman" w:cs="Times New Roman"/>
          <w:sz w:val="24"/>
          <w:szCs w:val="24"/>
          <w:lang w:val="en-US"/>
        </w:rPr>
        <w:t xml:space="preserve">marked </w:t>
      </w:r>
      <w:r w:rsidR="00730F2F" w:rsidRPr="00B70C14">
        <w:rPr>
          <w:rFonts w:ascii="Times New Roman" w:hAnsi="Times New Roman" w:cs="Times New Roman"/>
          <w:sz w:val="24"/>
          <w:szCs w:val="24"/>
          <w:lang w:val="en-US"/>
        </w:rPr>
        <w:t>staining</w:t>
      </w:r>
      <w:r w:rsidR="00F550FB" w:rsidRPr="00B70C14">
        <w:rPr>
          <w:rFonts w:ascii="Times New Roman" w:hAnsi="Times New Roman" w:cs="Times New Roman"/>
          <w:sz w:val="24"/>
          <w:szCs w:val="24"/>
          <w:lang w:val="en-US"/>
        </w:rPr>
        <w:t xml:space="preserve"> </w:t>
      </w:r>
      <w:r w:rsidR="00730F2F" w:rsidRPr="00B70C14">
        <w:rPr>
          <w:rFonts w:ascii="Times New Roman" w:hAnsi="Times New Roman" w:cs="Times New Roman"/>
          <w:sz w:val="24"/>
          <w:szCs w:val="24"/>
          <w:lang w:val="en-US"/>
        </w:rPr>
        <w:t xml:space="preserve">in the </w:t>
      </w:r>
      <w:r w:rsidR="006F1169">
        <w:rPr>
          <w:rFonts w:ascii="Times New Roman" w:hAnsi="Times New Roman" w:cs="Times New Roman"/>
          <w:sz w:val="24"/>
          <w:szCs w:val="24"/>
          <w:lang w:val="en-US"/>
        </w:rPr>
        <w:t>neuronal soma</w:t>
      </w:r>
      <w:r w:rsidR="00730F2F" w:rsidRPr="00B70C14">
        <w:rPr>
          <w:rFonts w:ascii="Times New Roman" w:hAnsi="Times New Roman" w:cs="Times New Roman"/>
          <w:sz w:val="24"/>
          <w:szCs w:val="24"/>
          <w:lang w:val="en-US"/>
        </w:rPr>
        <w:t xml:space="preserve"> and </w:t>
      </w:r>
      <w:r w:rsidR="006F1169">
        <w:rPr>
          <w:rFonts w:ascii="Times New Roman" w:hAnsi="Times New Roman" w:cs="Times New Roman"/>
          <w:sz w:val="24"/>
          <w:szCs w:val="24"/>
          <w:lang w:val="en-US"/>
        </w:rPr>
        <w:t>neurites</w:t>
      </w:r>
      <w:r w:rsidR="00730F2F" w:rsidRPr="00B70C14">
        <w:rPr>
          <w:rFonts w:ascii="Times New Roman" w:hAnsi="Times New Roman" w:cs="Times New Roman"/>
          <w:sz w:val="24"/>
          <w:szCs w:val="24"/>
          <w:lang w:val="en-US"/>
        </w:rPr>
        <w:t xml:space="preserve"> in the cortex, the striatum, the hippocampus, the </w:t>
      </w:r>
      <w:r w:rsidR="00730F2F" w:rsidRPr="00BD7DB9">
        <w:rPr>
          <w:rFonts w:ascii="Times New Roman" w:hAnsi="Times New Roman" w:cs="Times New Roman"/>
          <w:sz w:val="24"/>
          <w:szCs w:val="24"/>
          <w:lang w:val="en-US"/>
        </w:rPr>
        <w:t>thalamus, the midbrain</w:t>
      </w:r>
      <w:r w:rsidR="00B83577">
        <w:rPr>
          <w:rFonts w:ascii="Times New Roman" w:hAnsi="Times New Roman" w:cs="Times New Roman"/>
          <w:sz w:val="24"/>
          <w:szCs w:val="24"/>
          <w:lang w:val="en-US"/>
        </w:rPr>
        <w:t>,</w:t>
      </w:r>
      <w:r w:rsidR="00730F2F" w:rsidRPr="00BD7DB9">
        <w:rPr>
          <w:rFonts w:ascii="Times New Roman" w:hAnsi="Times New Roman" w:cs="Times New Roman"/>
          <w:sz w:val="24"/>
          <w:szCs w:val="24"/>
          <w:lang w:val="en-US"/>
        </w:rPr>
        <w:t xml:space="preserve"> and</w:t>
      </w:r>
      <w:r w:rsidR="00B06626" w:rsidRPr="00BD7DB9">
        <w:rPr>
          <w:rFonts w:ascii="Times New Roman" w:hAnsi="Times New Roman" w:cs="Times New Roman"/>
          <w:sz w:val="24"/>
          <w:szCs w:val="24"/>
          <w:lang w:val="en-US"/>
        </w:rPr>
        <w:t xml:space="preserve"> </w:t>
      </w:r>
      <w:r w:rsidR="00B83577">
        <w:rPr>
          <w:rFonts w:ascii="Times New Roman" w:hAnsi="Times New Roman" w:cs="Times New Roman"/>
          <w:sz w:val="24"/>
          <w:szCs w:val="24"/>
          <w:lang w:val="en-US"/>
        </w:rPr>
        <w:t xml:space="preserve">the </w:t>
      </w:r>
      <w:r w:rsidR="00A96349">
        <w:rPr>
          <w:rFonts w:ascii="Times New Roman" w:hAnsi="Times New Roman" w:cs="Times New Roman"/>
          <w:sz w:val="24"/>
          <w:szCs w:val="24"/>
          <w:lang w:val="en-US"/>
        </w:rPr>
        <w:t>hypothalamus</w:t>
      </w:r>
      <w:r w:rsidR="00B06626" w:rsidRPr="00BD7DB9">
        <w:rPr>
          <w:rFonts w:ascii="Times New Roman" w:hAnsi="Times New Roman" w:cs="Times New Roman"/>
          <w:sz w:val="24"/>
          <w:szCs w:val="24"/>
          <w:lang w:val="en-US"/>
        </w:rPr>
        <w:t>, as well as</w:t>
      </w:r>
      <w:r w:rsidR="00730F2F" w:rsidRPr="00BD7DB9">
        <w:rPr>
          <w:rFonts w:ascii="Times New Roman" w:hAnsi="Times New Roman" w:cs="Times New Roman"/>
          <w:sz w:val="24"/>
          <w:szCs w:val="24"/>
          <w:lang w:val="en-US"/>
        </w:rPr>
        <w:t xml:space="preserve"> the cerebellum</w:t>
      </w:r>
      <w:r w:rsidR="00B06626" w:rsidRPr="00BD7DB9">
        <w:rPr>
          <w:rFonts w:ascii="Times New Roman" w:hAnsi="Times New Roman" w:cs="Times New Roman"/>
          <w:sz w:val="24"/>
          <w:szCs w:val="24"/>
          <w:lang w:val="en-US"/>
        </w:rPr>
        <w:t xml:space="preserve"> (</w:t>
      </w:r>
      <w:r w:rsidR="00B06626" w:rsidRPr="00BD7DB9">
        <w:rPr>
          <w:rFonts w:ascii="Times New Roman" w:hAnsi="Times New Roman" w:cs="Times New Roman"/>
          <w:b/>
          <w:bCs/>
          <w:sz w:val="24"/>
          <w:szCs w:val="24"/>
          <w:lang w:val="en-US"/>
        </w:rPr>
        <w:t>Fig</w:t>
      </w:r>
      <w:r w:rsidR="00B91A38" w:rsidRPr="00BD7DB9">
        <w:rPr>
          <w:rFonts w:ascii="Times New Roman" w:hAnsi="Times New Roman" w:cs="Times New Roman"/>
          <w:b/>
          <w:bCs/>
          <w:sz w:val="24"/>
          <w:szCs w:val="24"/>
          <w:lang w:val="en-US"/>
        </w:rPr>
        <w:t>.</w:t>
      </w:r>
      <w:r w:rsidR="00B06626" w:rsidRPr="00BD7DB9">
        <w:rPr>
          <w:rFonts w:ascii="Times New Roman" w:hAnsi="Times New Roman" w:cs="Times New Roman"/>
          <w:b/>
          <w:bCs/>
          <w:sz w:val="24"/>
          <w:szCs w:val="24"/>
          <w:lang w:val="en-US"/>
        </w:rPr>
        <w:t xml:space="preserve"> 1A</w:t>
      </w:r>
      <w:r w:rsidR="00B06626" w:rsidRPr="00B70C14">
        <w:rPr>
          <w:rFonts w:ascii="Times New Roman" w:hAnsi="Times New Roman" w:cs="Times New Roman"/>
          <w:sz w:val="24"/>
          <w:szCs w:val="24"/>
          <w:lang w:val="en-US"/>
        </w:rPr>
        <w:t>)</w:t>
      </w:r>
      <w:r w:rsidR="00662D0C" w:rsidRPr="00B70C14">
        <w:rPr>
          <w:rFonts w:ascii="Times New Roman" w:hAnsi="Times New Roman" w:cs="Times New Roman"/>
          <w:sz w:val="24"/>
          <w:szCs w:val="24"/>
          <w:lang w:val="en-US"/>
        </w:rPr>
        <w:t>.</w:t>
      </w:r>
      <w:r w:rsidR="007D0A9D" w:rsidRPr="00B70C14">
        <w:rPr>
          <w:rFonts w:ascii="Times New Roman" w:hAnsi="Times New Roman" w:cs="Times New Roman"/>
          <w:sz w:val="24"/>
          <w:szCs w:val="24"/>
          <w:lang w:val="en-US"/>
        </w:rPr>
        <w:t xml:space="preserve"> </w:t>
      </w:r>
      <w:r w:rsidR="00D4326D" w:rsidRPr="008A1A9A">
        <w:rPr>
          <w:rFonts w:ascii="Times New Roman" w:hAnsi="Times New Roman" w:cs="Times New Roman"/>
          <w:sz w:val="24"/>
          <w:szCs w:val="24"/>
          <w:lang w:val="en-US"/>
        </w:rPr>
        <w:t>I</w:t>
      </w:r>
      <w:r w:rsidR="00CF172F" w:rsidRPr="008A1A9A">
        <w:rPr>
          <w:rFonts w:ascii="Times New Roman" w:hAnsi="Times New Roman" w:cs="Times New Roman"/>
          <w:sz w:val="24"/>
          <w:szCs w:val="24"/>
          <w:lang w:val="en-US"/>
        </w:rPr>
        <w:t>nterestingly,</w:t>
      </w:r>
      <w:r w:rsidR="0061555B" w:rsidRPr="008A1A9A">
        <w:rPr>
          <w:rFonts w:ascii="Times New Roman" w:hAnsi="Times New Roman" w:cs="Times New Roman"/>
          <w:sz w:val="24"/>
          <w:szCs w:val="24"/>
          <w:lang w:val="en-US"/>
        </w:rPr>
        <w:t xml:space="preserve"> </w:t>
      </w:r>
      <w:r w:rsidR="00CF172F" w:rsidRPr="008A1A9A">
        <w:rPr>
          <w:rFonts w:ascii="Times New Roman" w:hAnsi="Times New Roman" w:cs="Times New Roman"/>
          <w:sz w:val="24"/>
          <w:szCs w:val="24"/>
          <w:lang w:val="en-US"/>
        </w:rPr>
        <w:t>we also observed an abundant h</w:t>
      </w:r>
      <w:r w:rsidR="00CF172F" w:rsidRPr="008A1A9A">
        <w:rPr>
          <w:rFonts w:ascii="Times New Roman" w:hAnsi="Times New Roman" w:cs="Times New Roman"/>
          <w:sz w:val="24"/>
          <w:szCs w:val="24"/>
          <w:lang w:val="en-US"/>
        </w:rPr>
        <w:sym w:font="Symbol" w:char="F061"/>
      </w:r>
      <w:r w:rsidR="00CF172F" w:rsidRPr="008A1A9A">
        <w:rPr>
          <w:rFonts w:ascii="Times New Roman" w:hAnsi="Times New Roman" w:cs="Times New Roman"/>
          <w:sz w:val="24"/>
          <w:szCs w:val="24"/>
          <w:lang w:val="en-US"/>
        </w:rPr>
        <w:t xml:space="preserve">-syn punctate staining, consistent with a presynaptic localization of </w:t>
      </w:r>
      <w:r w:rsidR="00CF172F" w:rsidRPr="008A1A9A">
        <w:rPr>
          <w:rFonts w:ascii="Times New Roman" w:hAnsi="Times New Roman" w:cs="Times New Roman"/>
          <w:sz w:val="24"/>
          <w:szCs w:val="24"/>
          <w:lang w:val="en-US"/>
        </w:rPr>
        <w:sym w:font="Symbol" w:char="F061"/>
      </w:r>
      <w:r w:rsidR="00CF172F" w:rsidRPr="008A1A9A">
        <w:rPr>
          <w:rFonts w:ascii="Times New Roman" w:hAnsi="Times New Roman" w:cs="Times New Roman"/>
          <w:sz w:val="24"/>
          <w:szCs w:val="24"/>
          <w:lang w:val="en-US"/>
        </w:rPr>
        <w:t xml:space="preserve">-syn </w:t>
      </w:r>
      <w:r w:rsidR="006F4643" w:rsidRPr="008A1A9A">
        <w:rPr>
          <w:rFonts w:ascii="Times New Roman" w:hAnsi="Times New Roman" w:cs="Times New Roman"/>
          <w:sz w:val="24"/>
          <w:szCs w:val="24"/>
          <w:lang w:val="en-US"/>
        </w:rPr>
        <w:t>in differ</w:t>
      </w:r>
      <w:r w:rsidR="00877436" w:rsidRPr="008A1A9A">
        <w:rPr>
          <w:rFonts w:ascii="Times New Roman" w:hAnsi="Times New Roman" w:cs="Times New Roman"/>
          <w:sz w:val="24"/>
          <w:szCs w:val="24"/>
          <w:lang w:val="en-US"/>
        </w:rPr>
        <w:t>e</w:t>
      </w:r>
      <w:r w:rsidR="006F4643" w:rsidRPr="008A1A9A">
        <w:rPr>
          <w:rFonts w:ascii="Times New Roman" w:hAnsi="Times New Roman" w:cs="Times New Roman"/>
          <w:sz w:val="24"/>
          <w:szCs w:val="24"/>
          <w:lang w:val="en-US"/>
        </w:rPr>
        <w:t>nt brain region</w:t>
      </w:r>
      <w:r w:rsidR="00550983">
        <w:rPr>
          <w:rFonts w:ascii="Times New Roman" w:hAnsi="Times New Roman" w:cs="Times New Roman"/>
          <w:sz w:val="24"/>
          <w:szCs w:val="24"/>
          <w:lang w:val="en-US"/>
        </w:rPr>
        <w:t>s</w:t>
      </w:r>
      <w:r w:rsidR="00A7501E">
        <w:rPr>
          <w:rFonts w:ascii="Times New Roman" w:hAnsi="Times New Roman" w:cs="Times New Roman"/>
          <w:sz w:val="24"/>
          <w:szCs w:val="24"/>
          <w:lang w:val="en-US"/>
        </w:rPr>
        <w:t xml:space="preserve"> </w:t>
      </w:r>
      <w:r w:rsidR="00550983">
        <w:rPr>
          <w:rFonts w:ascii="Times New Roman" w:hAnsi="Times New Roman" w:cs="Times New Roman"/>
          <w:sz w:val="24"/>
          <w:szCs w:val="24"/>
          <w:lang w:val="en-US"/>
        </w:rPr>
        <w:fldChar w:fldCharType="begin"/>
      </w:r>
      <w:r w:rsidR="00175715">
        <w:rPr>
          <w:rFonts w:ascii="Times New Roman" w:hAnsi="Times New Roman" w:cs="Times New Roman"/>
          <w:sz w:val="24"/>
          <w:szCs w:val="24"/>
          <w:lang w:val="en-US"/>
        </w:rPr>
        <w:instrText xml:space="preserve"> ADDIN EN.CITE &lt;EndNote&gt;&lt;Cite&gt;&lt;Author&gt;Lashuel&lt;/Author&gt;&lt;Year&gt;2013&lt;/Year&gt;&lt;RecNum&gt;17&lt;/RecNum&gt;&lt;DisplayText&gt;(13)&lt;/DisplayText&gt;&lt;record&gt;&lt;rec-number&gt;17&lt;/rec-number&gt;&lt;foreign-keys&gt;&lt;key app="EN" db-id="vpsafrseows5a3e2e9qp22x60paz02asexva" timestamp="1671634373"&gt;17&lt;/key&gt;&lt;/foreign-keys&gt;&lt;ref-type name="Journal Article"&gt;17&lt;/ref-type&gt;&lt;contributors&gt;&lt;authors&gt;&lt;author&gt;Lashuel, H. A.&lt;/author&gt;&lt;author&gt;Overk, C. R.&lt;/author&gt;&lt;author&gt;Oueslati, A.&lt;/author&gt;&lt;author&gt;Masliah, E.&lt;/author&gt;&lt;/authors&gt;&lt;/contributors&gt;&lt;auth-address&gt;Laboratory of Molecular and Chemical Biology of Neurodegeneration, Brain Mind Institute, School of Life Sciences, Ecole Polytechnique Federale de Lausanne, CH-1015 Lausanne, Switzerland.&lt;/auth-address&gt;&lt;titles&gt;&lt;title&gt;The many faces of alpha-synuclein: from structure and toxicity to therapeutic target&lt;/title&gt;&lt;secondary-title&gt;Nat Rev Neurosci&lt;/secondary-title&gt;&lt;/titles&gt;&lt;periodical&gt;&lt;full-title&gt;Nat Rev Neurosci&lt;/full-title&gt;&lt;/periodical&gt;&lt;pages&gt;38-48&lt;/pages&gt;&lt;volume&gt;14&lt;/volume&gt;&lt;number&gt;1&lt;/number&gt;&lt;edition&gt;2012/12/21&lt;/edition&gt;&lt;keywords&gt;&lt;keyword&gt;Animals&lt;/keyword&gt;&lt;keyword&gt;Humans&lt;/keyword&gt;&lt;keyword&gt;Models, Biological&lt;/keyword&gt;&lt;keyword&gt;Neurodegenerative Diseases/genetics/*metabolism/*therapy&lt;/keyword&gt;&lt;keyword&gt;Protein Conformation&lt;/keyword&gt;&lt;keyword&gt;alpha-Synuclein/*chemistry/genetics/metabolism/*therapeutic use&lt;/keyword&gt;&lt;/keywords&gt;&lt;dates&gt;&lt;year&gt;2013&lt;/year&gt;&lt;pub-dates&gt;&lt;date&gt;Jan&lt;/date&gt;&lt;/pub-dates&gt;&lt;/dates&gt;&lt;isbn&gt;1471-0048 (Electronic)&amp;#xD;1471-003X (Print)&amp;#xD;1471-003X (Linking)&lt;/isbn&gt;&lt;accession-num&gt;23254192&lt;/accession-num&gt;&lt;urls&gt;&lt;related-urls&gt;&lt;url&gt;https://www.ncbi.nlm.nih.gov/pubmed/23254192&lt;/url&gt;&lt;/related-urls&gt;&lt;/urls&gt;&lt;custom2&gt;PMC4295774&lt;/custom2&gt;&lt;electronic-resource-num&gt;10.1038/nrn3406&lt;/electronic-resource-num&gt;&lt;/record&gt;&lt;/Cite&gt;&lt;/EndNote&gt;</w:instrText>
      </w:r>
      <w:r w:rsidR="00550983">
        <w:rPr>
          <w:rFonts w:ascii="Times New Roman" w:hAnsi="Times New Roman" w:cs="Times New Roman"/>
          <w:sz w:val="24"/>
          <w:szCs w:val="24"/>
          <w:lang w:val="en-US"/>
        </w:rPr>
        <w:fldChar w:fldCharType="separate"/>
      </w:r>
      <w:r w:rsidR="00175715">
        <w:rPr>
          <w:rFonts w:ascii="Times New Roman" w:hAnsi="Times New Roman" w:cs="Times New Roman"/>
          <w:noProof/>
          <w:sz w:val="24"/>
          <w:szCs w:val="24"/>
          <w:lang w:val="en-US"/>
        </w:rPr>
        <w:t>(13)</w:t>
      </w:r>
      <w:r w:rsidR="00550983">
        <w:rPr>
          <w:rFonts w:ascii="Times New Roman" w:hAnsi="Times New Roman" w:cs="Times New Roman"/>
          <w:sz w:val="24"/>
          <w:szCs w:val="24"/>
          <w:lang w:val="en-US"/>
        </w:rPr>
        <w:fldChar w:fldCharType="end"/>
      </w:r>
      <w:r w:rsidR="006F4643" w:rsidRPr="008A1A9A">
        <w:rPr>
          <w:rFonts w:ascii="Times New Roman" w:hAnsi="Times New Roman" w:cs="Times New Roman"/>
          <w:sz w:val="24"/>
          <w:szCs w:val="24"/>
          <w:lang w:val="en-US"/>
        </w:rPr>
        <w:t xml:space="preserve"> </w:t>
      </w:r>
      <w:r w:rsidR="00CF172F" w:rsidRPr="008A1A9A">
        <w:rPr>
          <w:rFonts w:ascii="Times New Roman" w:hAnsi="Times New Roman" w:cs="Times New Roman"/>
          <w:sz w:val="24"/>
          <w:szCs w:val="24"/>
          <w:lang w:val="en-US"/>
        </w:rPr>
        <w:t>(</w:t>
      </w:r>
      <w:r w:rsidR="00CF172F" w:rsidRPr="008A1A9A">
        <w:rPr>
          <w:rFonts w:ascii="Times New Roman" w:hAnsi="Times New Roman" w:cs="Times New Roman"/>
          <w:b/>
          <w:bCs/>
          <w:sz w:val="24"/>
          <w:szCs w:val="24"/>
          <w:lang w:val="en-US"/>
        </w:rPr>
        <w:t>Fig</w:t>
      </w:r>
      <w:r w:rsidR="00B91A38">
        <w:rPr>
          <w:rFonts w:ascii="Times New Roman" w:hAnsi="Times New Roman" w:cs="Times New Roman"/>
          <w:b/>
          <w:bCs/>
          <w:sz w:val="24"/>
          <w:szCs w:val="24"/>
          <w:lang w:val="en-US"/>
        </w:rPr>
        <w:t>.</w:t>
      </w:r>
      <w:r w:rsidR="00CF172F" w:rsidRPr="00B70C14">
        <w:rPr>
          <w:rFonts w:ascii="Times New Roman" w:hAnsi="Times New Roman" w:cs="Times New Roman"/>
          <w:b/>
          <w:bCs/>
          <w:sz w:val="24"/>
          <w:szCs w:val="24"/>
          <w:lang w:val="en-US"/>
        </w:rPr>
        <w:t xml:space="preserve"> 1A</w:t>
      </w:r>
      <w:r w:rsidR="00CF172F" w:rsidRPr="00B70C14">
        <w:rPr>
          <w:rFonts w:ascii="Times New Roman" w:hAnsi="Times New Roman" w:cs="Times New Roman"/>
          <w:sz w:val="24"/>
          <w:szCs w:val="24"/>
          <w:lang w:val="en-US"/>
        </w:rPr>
        <w:t>).</w:t>
      </w:r>
      <w:ins w:id="26" w:author="Abid Oueslati" w:date="2023-11-07T19:32:00Z">
        <w:r w:rsidR="000140BC">
          <w:rPr>
            <w:rFonts w:ascii="Times New Roman" w:hAnsi="Times New Roman" w:cs="Times New Roman"/>
            <w:sz w:val="24"/>
            <w:szCs w:val="24"/>
            <w:lang w:val="en-US"/>
          </w:rPr>
          <w:t xml:space="preserve"> </w:t>
        </w:r>
      </w:ins>
      <w:ins w:id="27" w:author="Abid Oueslati" w:date="2023-11-07T19:39:00Z">
        <w:r w:rsidR="001F364A">
          <w:rPr>
            <w:rFonts w:ascii="Times New Roman" w:hAnsi="Times New Roman" w:cs="Times New Roman"/>
            <w:sz w:val="24"/>
            <w:szCs w:val="24"/>
            <w:lang w:val="en-US"/>
          </w:rPr>
          <w:t>Of note, t</w:t>
        </w:r>
      </w:ins>
      <w:ins w:id="28" w:author="Abid Oueslati" w:date="2023-11-07T19:32:00Z">
        <w:r w:rsidR="000140BC">
          <w:rPr>
            <w:rFonts w:ascii="Times New Roman" w:hAnsi="Times New Roman" w:cs="Times New Roman"/>
            <w:sz w:val="24"/>
            <w:szCs w:val="24"/>
            <w:lang w:val="en-US"/>
          </w:rPr>
          <w:t xml:space="preserve">he </w:t>
        </w:r>
      </w:ins>
      <w:ins w:id="29" w:author="Abid Oueslati" w:date="2023-11-07T19:38:00Z">
        <w:r w:rsidR="001F364A">
          <w:rPr>
            <w:rFonts w:ascii="Times New Roman" w:hAnsi="Times New Roman" w:cs="Times New Roman"/>
            <w:sz w:val="24"/>
            <w:szCs w:val="24"/>
            <w:lang w:val="en-US"/>
          </w:rPr>
          <w:t>absence</w:t>
        </w:r>
      </w:ins>
      <w:ins w:id="30" w:author="Abid Oueslati" w:date="2023-11-07T19:32:00Z">
        <w:r w:rsidR="000140BC">
          <w:rPr>
            <w:rFonts w:ascii="Times New Roman" w:hAnsi="Times New Roman" w:cs="Times New Roman"/>
            <w:sz w:val="24"/>
            <w:szCs w:val="24"/>
            <w:lang w:val="en-US"/>
          </w:rPr>
          <w:t xml:space="preserve"> of </w:t>
        </w:r>
      </w:ins>
      <w:ins w:id="31" w:author="Abid Oueslati" w:date="2023-11-07T19:38:00Z">
        <w:r w:rsidR="001F364A">
          <w:rPr>
            <w:rFonts w:ascii="Times New Roman" w:hAnsi="Times New Roman" w:cs="Times New Roman"/>
            <w:sz w:val="24"/>
            <w:szCs w:val="24"/>
            <w:lang w:val="en-US"/>
          </w:rPr>
          <w:t>signal</w:t>
        </w:r>
      </w:ins>
      <w:ins w:id="32" w:author="Abid Oueslati" w:date="2023-11-07T19:32:00Z">
        <w:r w:rsidR="000140BC">
          <w:rPr>
            <w:rFonts w:ascii="Times New Roman" w:hAnsi="Times New Roman" w:cs="Times New Roman"/>
            <w:sz w:val="24"/>
            <w:szCs w:val="24"/>
            <w:lang w:val="en-US"/>
          </w:rPr>
          <w:t xml:space="preserve"> </w:t>
        </w:r>
      </w:ins>
      <w:ins w:id="33" w:author="Abid Oueslati" w:date="2023-11-07T19:41:00Z">
        <w:r w:rsidR="001F364A">
          <w:rPr>
            <w:rFonts w:ascii="Times New Roman" w:hAnsi="Times New Roman" w:cs="Times New Roman"/>
            <w:sz w:val="24"/>
            <w:szCs w:val="24"/>
            <w:lang w:val="en-US"/>
          </w:rPr>
          <w:t xml:space="preserve">using LB509 </w:t>
        </w:r>
      </w:ins>
      <w:ins w:id="34" w:author="Abid Oueslati" w:date="2023-11-07T20:07:00Z">
        <w:r w:rsidR="00163E20">
          <w:rPr>
            <w:rFonts w:ascii="Times New Roman" w:hAnsi="Times New Roman" w:cs="Times New Roman"/>
            <w:sz w:val="24"/>
            <w:szCs w:val="24"/>
            <w:lang w:val="en-US"/>
          </w:rPr>
          <w:t>antibody</w:t>
        </w:r>
      </w:ins>
      <w:ins w:id="35" w:author="Abid Oueslati" w:date="2023-11-07T19:41:00Z">
        <w:r w:rsidR="001F364A">
          <w:rPr>
            <w:rFonts w:ascii="Times New Roman" w:hAnsi="Times New Roman" w:cs="Times New Roman"/>
            <w:sz w:val="24"/>
            <w:szCs w:val="24"/>
            <w:lang w:val="en-US"/>
          </w:rPr>
          <w:t xml:space="preserve"> </w:t>
        </w:r>
      </w:ins>
      <w:ins w:id="36" w:author="Abid Oueslati" w:date="2023-11-07T19:32:00Z">
        <w:r w:rsidR="000140BC">
          <w:rPr>
            <w:rFonts w:ascii="Times New Roman" w:hAnsi="Times New Roman" w:cs="Times New Roman"/>
            <w:sz w:val="24"/>
            <w:szCs w:val="24"/>
            <w:lang w:val="en-US"/>
          </w:rPr>
          <w:t>in the control</w:t>
        </w:r>
      </w:ins>
      <w:ins w:id="37" w:author="Abid Oueslati" w:date="2023-11-07T19:33:00Z">
        <w:r w:rsidR="000140BC">
          <w:rPr>
            <w:rFonts w:ascii="Times New Roman" w:hAnsi="Times New Roman" w:cs="Times New Roman"/>
            <w:sz w:val="24"/>
            <w:szCs w:val="24"/>
            <w:lang w:val="en-US"/>
          </w:rPr>
          <w:t xml:space="preserve"> group confirmed the specificity of </w:t>
        </w:r>
      </w:ins>
      <w:ins w:id="38" w:author="Abid Oueslati" w:date="2023-11-07T20:07:00Z">
        <w:r w:rsidR="00163E20" w:rsidRPr="00E5332E">
          <w:rPr>
            <w:rFonts w:ascii="Times New Roman" w:hAnsi="Times New Roman" w:cs="Times New Roman"/>
            <w:sz w:val="24"/>
            <w:szCs w:val="24"/>
            <w:lang w:val="en-US"/>
          </w:rPr>
          <w:t>α-syn</w:t>
        </w:r>
      </w:ins>
      <w:ins w:id="39" w:author="Abid Oueslati" w:date="2023-11-07T19:33:00Z">
        <w:r w:rsidR="000140BC">
          <w:rPr>
            <w:rFonts w:ascii="Times New Roman" w:hAnsi="Times New Roman" w:cs="Times New Roman"/>
            <w:sz w:val="24"/>
            <w:szCs w:val="24"/>
            <w:lang w:val="en-US"/>
          </w:rPr>
          <w:t xml:space="preserve"> staining</w:t>
        </w:r>
      </w:ins>
      <w:ins w:id="40" w:author="Abid Oueslati" w:date="2023-11-07T19:40:00Z">
        <w:r w:rsidR="001F364A">
          <w:rPr>
            <w:rFonts w:ascii="Times New Roman" w:hAnsi="Times New Roman" w:cs="Times New Roman"/>
            <w:sz w:val="24"/>
            <w:szCs w:val="24"/>
            <w:lang w:val="en-US"/>
          </w:rPr>
          <w:t xml:space="preserve"> </w:t>
        </w:r>
      </w:ins>
      <w:ins w:id="41" w:author="Abid Oueslati" w:date="2023-11-07T19:41:00Z">
        <w:r w:rsidR="001F364A">
          <w:rPr>
            <w:rFonts w:ascii="Times New Roman" w:hAnsi="Times New Roman" w:cs="Times New Roman"/>
            <w:sz w:val="24"/>
            <w:szCs w:val="24"/>
            <w:lang w:val="en-US"/>
          </w:rPr>
          <w:t xml:space="preserve">in </w:t>
        </w:r>
      </w:ins>
      <w:ins w:id="42" w:author="Abid Oueslati" w:date="2023-11-07T19:40:00Z">
        <w:r w:rsidR="001F364A" w:rsidRPr="00E5332E">
          <w:rPr>
            <w:rFonts w:ascii="Times New Roman" w:hAnsi="Times New Roman" w:cs="Times New Roman"/>
            <w:sz w:val="24"/>
            <w:szCs w:val="24"/>
            <w:lang w:val="en-US"/>
          </w:rPr>
          <w:t>hα-syn</w:t>
        </w:r>
      </w:ins>
      <w:ins w:id="43" w:author="Abid Oueslati" w:date="2023-11-07T19:41:00Z">
        <w:r w:rsidR="001F364A">
          <w:rPr>
            <w:rFonts w:ascii="Times New Roman" w:hAnsi="Times New Roman" w:cs="Times New Roman"/>
            <w:sz w:val="24"/>
            <w:szCs w:val="24"/>
            <w:lang w:val="en-US"/>
          </w:rPr>
          <w:t>-injected group (Suppl. Fig. 1</w:t>
        </w:r>
      </w:ins>
      <w:ins w:id="44" w:author="Abid Oueslati" w:date="2023-11-07T20:07:00Z">
        <w:r w:rsidR="00163E20">
          <w:rPr>
            <w:rFonts w:ascii="Times New Roman" w:hAnsi="Times New Roman" w:cs="Times New Roman"/>
            <w:sz w:val="24"/>
            <w:szCs w:val="24"/>
            <w:lang w:val="en-US"/>
          </w:rPr>
          <w:t>A</w:t>
        </w:r>
      </w:ins>
      <w:ins w:id="45" w:author="Abid Oueslati" w:date="2023-11-07T19:41:00Z">
        <w:r w:rsidR="001F364A">
          <w:rPr>
            <w:rFonts w:ascii="Times New Roman" w:hAnsi="Times New Roman" w:cs="Times New Roman"/>
            <w:sz w:val="24"/>
            <w:szCs w:val="24"/>
            <w:lang w:val="en-US"/>
          </w:rPr>
          <w:t>).</w:t>
        </w:r>
      </w:ins>
      <w:ins w:id="46" w:author="Abid Oueslati" w:date="2023-11-07T19:33:00Z">
        <w:r w:rsidR="000140BC">
          <w:rPr>
            <w:rFonts w:ascii="Times New Roman" w:hAnsi="Times New Roman" w:cs="Times New Roman"/>
            <w:sz w:val="24"/>
            <w:szCs w:val="24"/>
            <w:lang w:val="en-US"/>
          </w:rPr>
          <w:t xml:space="preserve"> </w:t>
        </w:r>
      </w:ins>
      <w:del w:id="47" w:author="Abid Oueslati" w:date="2023-11-07T20:07:00Z">
        <w:r w:rsidR="00CF172F" w:rsidRPr="00B70C14" w:rsidDel="00163E20">
          <w:rPr>
            <w:rFonts w:ascii="Times New Roman" w:hAnsi="Times New Roman" w:cs="Times New Roman"/>
            <w:sz w:val="24"/>
            <w:szCs w:val="24"/>
            <w:lang w:val="en-US"/>
          </w:rPr>
          <w:delText xml:space="preserve"> </w:delText>
        </w:r>
      </w:del>
      <w:r w:rsidR="00CF172F" w:rsidRPr="00B70C14">
        <w:rPr>
          <w:rFonts w:ascii="Times New Roman" w:hAnsi="Times New Roman" w:cs="Times New Roman"/>
          <w:sz w:val="24"/>
          <w:szCs w:val="24"/>
          <w:lang w:val="en-US"/>
        </w:rPr>
        <w:t xml:space="preserve">Moreover, </w:t>
      </w:r>
      <w:proofErr w:type="spellStart"/>
      <w:r w:rsidR="00381D99" w:rsidRPr="00B70C14">
        <w:rPr>
          <w:rFonts w:ascii="Times New Roman" w:hAnsi="Times New Roman" w:cs="Times New Roman"/>
          <w:sz w:val="24"/>
          <w:szCs w:val="24"/>
          <w:lang w:val="en-US"/>
        </w:rPr>
        <w:t>mTurq</w:t>
      </w:r>
      <w:proofErr w:type="spellEnd"/>
      <w:r w:rsidR="00381D99" w:rsidRPr="00B70C14">
        <w:rPr>
          <w:rFonts w:ascii="Times New Roman" w:hAnsi="Times New Roman" w:cs="Times New Roman"/>
          <w:sz w:val="24"/>
          <w:szCs w:val="24"/>
          <w:lang w:val="en-US"/>
        </w:rPr>
        <w:t xml:space="preserve"> signal </w:t>
      </w:r>
      <w:r w:rsidR="00662D0C" w:rsidRPr="00B70C14">
        <w:rPr>
          <w:rFonts w:ascii="Times New Roman" w:hAnsi="Times New Roman" w:cs="Times New Roman"/>
          <w:sz w:val="24"/>
          <w:szCs w:val="24"/>
          <w:lang w:val="en-US"/>
        </w:rPr>
        <w:t xml:space="preserve">was also detected in </w:t>
      </w:r>
      <w:r w:rsidR="00746C0C" w:rsidRPr="00B70C14">
        <w:rPr>
          <w:rFonts w:ascii="Times New Roman" w:hAnsi="Times New Roman" w:cs="Times New Roman"/>
          <w:sz w:val="24"/>
          <w:szCs w:val="24"/>
          <w:lang w:val="en-US"/>
        </w:rPr>
        <w:t xml:space="preserve">the </w:t>
      </w:r>
      <w:r w:rsidR="00381D99" w:rsidRPr="00B70C14">
        <w:rPr>
          <w:rFonts w:ascii="Times New Roman" w:hAnsi="Times New Roman" w:cs="Times New Roman"/>
          <w:sz w:val="24"/>
          <w:szCs w:val="24"/>
          <w:lang w:val="en-US"/>
        </w:rPr>
        <w:t>soma and cell neurites in all brain regions</w:t>
      </w:r>
      <w:r w:rsidR="00CF172F" w:rsidRPr="00B70C14">
        <w:rPr>
          <w:rFonts w:ascii="Times New Roman" w:hAnsi="Times New Roman" w:cs="Times New Roman"/>
          <w:sz w:val="24"/>
          <w:szCs w:val="24"/>
          <w:lang w:val="en-US"/>
        </w:rPr>
        <w:t xml:space="preserve">, </w:t>
      </w:r>
      <w:r w:rsidR="00D4326D" w:rsidRPr="00B70C14">
        <w:rPr>
          <w:rFonts w:ascii="Times New Roman" w:hAnsi="Times New Roman" w:cs="Times New Roman"/>
          <w:sz w:val="24"/>
          <w:szCs w:val="24"/>
          <w:lang w:val="en-US"/>
        </w:rPr>
        <w:t>a</w:t>
      </w:r>
      <w:r w:rsidR="00CF172F" w:rsidRPr="00B70C14">
        <w:rPr>
          <w:rFonts w:ascii="Times New Roman" w:hAnsi="Times New Roman" w:cs="Times New Roman"/>
          <w:sz w:val="24"/>
          <w:szCs w:val="24"/>
          <w:lang w:val="en-US"/>
        </w:rPr>
        <w:t>s previously reported</w:t>
      </w:r>
      <w:r w:rsidR="00A7501E">
        <w:rPr>
          <w:rFonts w:ascii="Times New Roman" w:hAnsi="Times New Roman" w:cs="Times New Roman"/>
          <w:sz w:val="24"/>
          <w:szCs w:val="24"/>
          <w:lang w:val="en-US"/>
        </w:rPr>
        <w:t xml:space="preserve"> </w:t>
      </w:r>
      <w:r w:rsidR="006F1169">
        <w:rPr>
          <w:rFonts w:ascii="Times New Roman" w:hAnsi="Times New Roman" w:cs="Times New Roman"/>
          <w:sz w:val="24"/>
          <w:szCs w:val="24"/>
          <w:lang w:val="en-US"/>
        </w:rPr>
        <w:fldChar w:fldCharType="begin"/>
      </w:r>
      <w:r w:rsidR="00175715">
        <w:rPr>
          <w:rFonts w:ascii="Times New Roman" w:hAnsi="Times New Roman" w:cs="Times New Roman"/>
          <w:sz w:val="24"/>
          <w:szCs w:val="24"/>
          <w:lang w:val="en-US"/>
        </w:rPr>
        <w:instrText xml:space="preserve"> ADDIN EN.CITE &lt;EndNote&gt;&lt;Cite&gt;&lt;Author&gt;Chan&lt;/Author&gt;&lt;Year&gt;2017&lt;/Year&gt;&lt;RecNum&gt;18&lt;/RecNum&gt;&lt;DisplayText&gt;(22)&lt;/DisplayText&gt;&lt;record&gt;&lt;rec-number&gt;18&lt;/rec-number&gt;&lt;foreign-keys&gt;&lt;key app="EN" db-id="vpsafrseows5a3e2e9qp22x60paz02asexva" timestamp="1673921714"&gt;18&lt;/key&gt;&lt;/foreign-keys&gt;&lt;ref-type name="Journal Article"&gt;17&lt;/ref-type&gt;&lt;contributors&gt;&lt;authors&gt;&lt;author&gt;Chan, K. Y.&lt;/author&gt;&lt;author&gt;Jang, M. J.&lt;/author&gt;&lt;author&gt;Yoo, B. B.&lt;/author&gt;&lt;author&gt;Greenbaum, A.&lt;/author&gt;&lt;author&gt;Ravi, N.&lt;/author&gt;&lt;author&gt;Wu, W. L.&lt;/author&gt;&lt;author&gt;Sanchez-Guardado, L.&lt;/author&gt;&lt;author&gt;Lois, C.&lt;/author&gt;&lt;author&gt;Mazmanian, S. K.&lt;/author&gt;&lt;author&gt;Deverman, B. E.&lt;/author&gt;&lt;author&gt;Gradinaru, V.&lt;/author&gt;&lt;/authors&gt;&lt;/contributors&gt;&lt;auth-address&gt;Division of Biology and Biological Engineering, California Institute of Technology, Pasadena, California, USA.&lt;/auth-address&gt;&lt;titles&gt;&lt;title&gt;Engineered AAVs for efficient noninvasive gene delivery to the central and peripheral nervous systems&lt;/title&gt;&lt;secondary-title&gt;Nat Neurosci&lt;/secondary-title&gt;&lt;/titles&gt;&lt;periodical&gt;&lt;full-title&gt;Nat Neurosci&lt;/full-title&gt;&lt;/periodical&gt;&lt;pages&gt;1172-1179&lt;/pages&gt;&lt;volume&gt;20&lt;/volume&gt;&lt;number&gt;8&lt;/number&gt;&lt;edition&gt;2017/07/04&lt;/edition&gt;&lt;keywords&gt;&lt;keyword&gt;Animals&lt;/keyword&gt;&lt;keyword&gt;Dependovirus/*genetics&lt;/keyword&gt;&lt;keyword&gt;Ganglia, Spinal/metabolism&lt;/keyword&gt;&lt;keyword&gt;*Gene Transfer Techniques&lt;/keyword&gt;&lt;keyword&gt;Genetic Therapy/methods&lt;/keyword&gt;&lt;keyword&gt;Genetic Vectors/*genetics&lt;/keyword&gt;&lt;keyword&gt;Mice, Transgenic&lt;/keyword&gt;&lt;keyword&gt;Neurons/*metabolism&lt;/keyword&gt;&lt;keyword&gt;Peripheral Nervous System/*metabolism&lt;/keyword&gt;&lt;keyword&gt;Transduction, Genetic/methods&lt;/keyword&gt;&lt;/keywords&gt;&lt;dates&gt;&lt;year&gt;2017&lt;/year&gt;&lt;pub-dates&gt;&lt;date&gt;Aug&lt;/date&gt;&lt;/pub-dates&gt;&lt;/dates&gt;&lt;isbn&gt;1546-1726 (Electronic)&amp;#xD;1097-6256 (Print)&amp;#xD;1097-6256 (Linking)&lt;/isbn&gt;&lt;accession-num&gt;28671695&lt;/accession-num&gt;&lt;urls&gt;&lt;related-urls&gt;&lt;url&gt;https://www.ncbi.nlm.nih.gov/pubmed/28671695&lt;/url&gt;&lt;/related-urls&gt;&lt;/urls&gt;&lt;custom2&gt;PMC5529245&lt;/custom2&gt;&lt;electronic-resource-num&gt;10.1038/nn.4593&lt;/electronic-resource-num&gt;&lt;/record&gt;&lt;/Cite&gt;&lt;/EndNote&gt;</w:instrText>
      </w:r>
      <w:r w:rsidR="006F1169">
        <w:rPr>
          <w:rFonts w:ascii="Times New Roman" w:hAnsi="Times New Roman" w:cs="Times New Roman"/>
          <w:sz w:val="24"/>
          <w:szCs w:val="24"/>
          <w:lang w:val="en-US"/>
        </w:rPr>
        <w:fldChar w:fldCharType="separate"/>
      </w:r>
      <w:r w:rsidR="00175715">
        <w:rPr>
          <w:rFonts w:ascii="Times New Roman" w:hAnsi="Times New Roman" w:cs="Times New Roman"/>
          <w:noProof/>
          <w:sz w:val="24"/>
          <w:szCs w:val="24"/>
          <w:lang w:val="en-US"/>
        </w:rPr>
        <w:t>(22)</w:t>
      </w:r>
      <w:r w:rsidR="006F1169">
        <w:rPr>
          <w:rFonts w:ascii="Times New Roman" w:hAnsi="Times New Roman" w:cs="Times New Roman"/>
          <w:sz w:val="24"/>
          <w:szCs w:val="24"/>
          <w:lang w:val="en-US"/>
        </w:rPr>
        <w:fldChar w:fldCharType="end"/>
      </w:r>
      <w:r w:rsidR="00CF172F" w:rsidRPr="00B70C14">
        <w:rPr>
          <w:rFonts w:ascii="Times New Roman" w:hAnsi="Times New Roman" w:cs="Times New Roman"/>
          <w:sz w:val="24"/>
          <w:szCs w:val="24"/>
          <w:lang w:val="en-US"/>
        </w:rPr>
        <w:t xml:space="preserve"> </w:t>
      </w:r>
      <w:r w:rsidR="00D4326D" w:rsidRPr="00B70C14">
        <w:rPr>
          <w:rFonts w:ascii="Times New Roman" w:hAnsi="Times New Roman" w:cs="Times New Roman"/>
          <w:sz w:val="24"/>
          <w:szCs w:val="24"/>
          <w:lang w:val="en-US"/>
        </w:rPr>
        <w:t>(</w:t>
      </w:r>
      <w:r w:rsidR="00D4326D" w:rsidRPr="00B70C14">
        <w:rPr>
          <w:rFonts w:ascii="Times New Roman" w:hAnsi="Times New Roman" w:cs="Times New Roman"/>
          <w:b/>
          <w:bCs/>
          <w:sz w:val="24"/>
          <w:szCs w:val="24"/>
          <w:lang w:val="en-US"/>
        </w:rPr>
        <w:t>Fig</w:t>
      </w:r>
      <w:r w:rsidR="00B91A38">
        <w:rPr>
          <w:rFonts w:ascii="Times New Roman" w:hAnsi="Times New Roman" w:cs="Times New Roman"/>
          <w:b/>
          <w:bCs/>
          <w:sz w:val="24"/>
          <w:szCs w:val="24"/>
          <w:lang w:val="en-US"/>
        </w:rPr>
        <w:t>.</w:t>
      </w:r>
      <w:r w:rsidR="00D4326D" w:rsidRPr="00B70C14">
        <w:rPr>
          <w:rFonts w:ascii="Times New Roman" w:hAnsi="Times New Roman" w:cs="Times New Roman"/>
          <w:b/>
          <w:bCs/>
          <w:sz w:val="24"/>
          <w:szCs w:val="24"/>
          <w:lang w:val="en-US"/>
        </w:rPr>
        <w:t xml:space="preserve"> 1</w:t>
      </w:r>
      <w:r w:rsidR="00CA304C">
        <w:rPr>
          <w:rFonts w:ascii="Times New Roman" w:hAnsi="Times New Roman" w:cs="Times New Roman"/>
          <w:b/>
          <w:bCs/>
          <w:sz w:val="24"/>
          <w:szCs w:val="24"/>
          <w:lang w:val="en-US"/>
        </w:rPr>
        <w:t>B</w:t>
      </w:r>
      <w:r w:rsidR="00D4326D" w:rsidRPr="00B70C14">
        <w:rPr>
          <w:rFonts w:ascii="Times New Roman" w:hAnsi="Times New Roman" w:cs="Times New Roman"/>
          <w:sz w:val="24"/>
          <w:szCs w:val="24"/>
          <w:lang w:val="en-US"/>
        </w:rPr>
        <w:t>). It is important to mention that, although the systemic injection of AAV particles was unilateral, the expression of the two transgenes was detected bilaterally with a similar intensity in the two hemispheres</w:t>
      </w:r>
      <w:r w:rsidR="00746C0C" w:rsidRPr="00B70C14">
        <w:rPr>
          <w:rFonts w:ascii="Times New Roman" w:hAnsi="Times New Roman" w:cs="Times New Roman"/>
          <w:sz w:val="24"/>
          <w:szCs w:val="24"/>
          <w:lang w:val="en-US"/>
        </w:rPr>
        <w:t xml:space="preserve">, </w:t>
      </w:r>
      <w:r w:rsidR="00EF5313">
        <w:rPr>
          <w:rFonts w:ascii="Times New Roman" w:hAnsi="Times New Roman" w:cs="Times New Roman"/>
          <w:sz w:val="24"/>
          <w:szCs w:val="24"/>
          <w:lang w:val="en-US"/>
        </w:rPr>
        <w:t>t</w:t>
      </w:r>
      <w:r w:rsidR="00DD6807">
        <w:rPr>
          <w:rFonts w:ascii="Times New Roman" w:hAnsi="Times New Roman" w:cs="Times New Roman"/>
          <w:sz w:val="24"/>
          <w:szCs w:val="24"/>
          <w:lang w:val="en-US"/>
        </w:rPr>
        <w:t>hus</w:t>
      </w:r>
      <w:r w:rsidR="00DD6807" w:rsidRPr="00B70C14">
        <w:rPr>
          <w:rFonts w:ascii="Times New Roman" w:hAnsi="Times New Roman" w:cs="Times New Roman"/>
          <w:sz w:val="24"/>
          <w:szCs w:val="24"/>
          <w:lang w:val="en-US"/>
        </w:rPr>
        <w:t xml:space="preserve"> </w:t>
      </w:r>
      <w:r w:rsidR="00746C0C" w:rsidRPr="00B70C14">
        <w:rPr>
          <w:rFonts w:ascii="Times New Roman" w:hAnsi="Times New Roman" w:cs="Times New Roman"/>
          <w:sz w:val="24"/>
          <w:szCs w:val="24"/>
          <w:lang w:val="en-US"/>
        </w:rPr>
        <w:t>represent</w:t>
      </w:r>
      <w:r w:rsidR="00DD6807">
        <w:rPr>
          <w:rFonts w:ascii="Times New Roman" w:hAnsi="Times New Roman" w:cs="Times New Roman"/>
          <w:sz w:val="24"/>
          <w:szCs w:val="24"/>
          <w:lang w:val="en-US"/>
        </w:rPr>
        <w:t>ing</w:t>
      </w:r>
      <w:r w:rsidR="00746C0C" w:rsidRPr="00B70C14">
        <w:rPr>
          <w:rFonts w:ascii="Times New Roman" w:hAnsi="Times New Roman" w:cs="Times New Roman"/>
          <w:sz w:val="24"/>
          <w:szCs w:val="24"/>
          <w:lang w:val="en-US"/>
        </w:rPr>
        <w:t xml:space="preserve"> an important advantage </w:t>
      </w:r>
      <w:r w:rsidR="00DD6807">
        <w:rPr>
          <w:rFonts w:ascii="Times New Roman" w:hAnsi="Times New Roman" w:cs="Times New Roman"/>
          <w:sz w:val="24"/>
          <w:szCs w:val="24"/>
          <w:lang w:val="en-US"/>
        </w:rPr>
        <w:t xml:space="preserve">for the use </w:t>
      </w:r>
      <w:r w:rsidR="00746C0C" w:rsidRPr="00B70C14">
        <w:rPr>
          <w:rFonts w:ascii="Times New Roman" w:hAnsi="Times New Roman" w:cs="Times New Roman"/>
          <w:sz w:val="24"/>
          <w:szCs w:val="24"/>
          <w:lang w:val="en-US"/>
        </w:rPr>
        <w:t>of the present delivery approach</w:t>
      </w:r>
      <w:r w:rsidR="00D4326D" w:rsidRPr="00B70C14">
        <w:rPr>
          <w:rFonts w:ascii="Times New Roman" w:hAnsi="Times New Roman" w:cs="Times New Roman"/>
          <w:sz w:val="24"/>
          <w:szCs w:val="24"/>
          <w:lang w:val="en-US"/>
        </w:rPr>
        <w:t xml:space="preserve"> (</w:t>
      </w:r>
      <w:r w:rsidR="00150793" w:rsidRPr="00150793">
        <w:rPr>
          <w:rFonts w:ascii="Times New Roman" w:hAnsi="Times New Roman" w:cs="Times New Roman"/>
          <w:b/>
          <w:bCs/>
          <w:sz w:val="24"/>
          <w:szCs w:val="24"/>
          <w:lang w:val="en-US"/>
        </w:rPr>
        <w:t>Suppl. Fig. 1</w:t>
      </w:r>
      <w:ins w:id="48" w:author="Abid Oueslati" w:date="2023-11-07T20:07:00Z">
        <w:r w:rsidR="00163E20">
          <w:rPr>
            <w:rFonts w:ascii="Times New Roman" w:hAnsi="Times New Roman" w:cs="Times New Roman"/>
            <w:b/>
            <w:bCs/>
            <w:sz w:val="24"/>
            <w:szCs w:val="24"/>
            <w:lang w:val="en-US"/>
          </w:rPr>
          <w:t>B-</w:t>
        </w:r>
        <w:r w:rsidR="005026C8">
          <w:rPr>
            <w:rFonts w:ascii="Times New Roman" w:hAnsi="Times New Roman" w:cs="Times New Roman"/>
            <w:b/>
            <w:bCs/>
            <w:sz w:val="24"/>
            <w:szCs w:val="24"/>
            <w:lang w:val="en-US"/>
          </w:rPr>
          <w:t>D</w:t>
        </w:r>
      </w:ins>
      <w:r w:rsidR="00D4326D" w:rsidRPr="00B70C14">
        <w:rPr>
          <w:rFonts w:ascii="Times New Roman" w:hAnsi="Times New Roman" w:cs="Times New Roman"/>
          <w:sz w:val="24"/>
          <w:szCs w:val="24"/>
          <w:lang w:val="en-US"/>
        </w:rPr>
        <w:t>)</w:t>
      </w:r>
      <w:r w:rsidR="00550983">
        <w:rPr>
          <w:rFonts w:ascii="Times New Roman" w:hAnsi="Times New Roman" w:cs="Times New Roman"/>
          <w:sz w:val="24"/>
          <w:szCs w:val="24"/>
          <w:lang w:val="en-US"/>
        </w:rPr>
        <w:t>.</w:t>
      </w:r>
      <w:r w:rsidR="004D4775">
        <w:rPr>
          <w:rFonts w:ascii="Times New Roman" w:hAnsi="Times New Roman" w:cs="Times New Roman"/>
          <w:sz w:val="24"/>
          <w:szCs w:val="24"/>
          <w:lang w:val="en-US"/>
        </w:rPr>
        <w:t xml:space="preserve"> </w:t>
      </w:r>
    </w:p>
    <w:p w14:paraId="45972E7F" w14:textId="3430E219" w:rsidR="00CA304C" w:rsidRDefault="009F6474" w:rsidP="006D09D0">
      <w:pPr>
        <w:spacing w:line="480" w:lineRule="auto"/>
        <w:contextualSpacing/>
        <w:jc w:val="both"/>
        <w:rPr>
          <w:rFonts w:ascii="Times New Roman" w:hAnsi="Times New Roman" w:cs="Times New Roman"/>
          <w:sz w:val="24"/>
          <w:szCs w:val="24"/>
          <w:lang w:val="en-US"/>
        </w:rPr>
      </w:pPr>
      <w:r w:rsidRPr="009F6474">
        <w:rPr>
          <w:rFonts w:ascii="Times New Roman" w:hAnsi="Times New Roman" w:cs="Times New Roman"/>
          <w:sz w:val="24"/>
          <w:szCs w:val="24"/>
          <w:lang w:val="en-US"/>
        </w:rPr>
        <w:t>It is important to highlight that despite the well-known strong neuronal tropism of AAV-</w:t>
      </w:r>
      <w:proofErr w:type="spellStart"/>
      <w:r w:rsidRPr="009F6474">
        <w:rPr>
          <w:rFonts w:ascii="Times New Roman" w:hAnsi="Times New Roman" w:cs="Times New Roman"/>
          <w:sz w:val="24"/>
          <w:szCs w:val="24"/>
          <w:lang w:val="en-US"/>
        </w:rPr>
        <w:t>PHP</w:t>
      </w:r>
      <w:r>
        <w:rPr>
          <w:rFonts w:ascii="Times New Roman" w:hAnsi="Times New Roman" w:cs="Times New Roman"/>
          <w:sz w:val="24"/>
          <w:szCs w:val="24"/>
          <w:lang w:val="en-US"/>
        </w:rPr>
        <w:t>.eB</w:t>
      </w:r>
      <w:proofErr w:type="spellEnd"/>
      <w:r w:rsidR="00287830">
        <w:rPr>
          <w:rFonts w:ascii="Times New Roman" w:hAnsi="Times New Roman" w:cs="Times New Roman"/>
          <w:sz w:val="24"/>
          <w:szCs w:val="24"/>
          <w:lang w:val="en-US"/>
        </w:rPr>
        <w:t xml:space="preserve"> </w:t>
      </w:r>
      <w:r w:rsidR="00287830">
        <w:rPr>
          <w:rFonts w:ascii="Times New Roman" w:hAnsi="Times New Roman" w:cs="Times New Roman"/>
          <w:sz w:val="24"/>
          <w:szCs w:val="24"/>
          <w:lang w:val="en-US"/>
        </w:rPr>
        <w:fldChar w:fldCharType="begin">
          <w:fldData xml:space="preserve">PEVuZE5vdGU+PENpdGU+PEF1dGhvcj5QcmFiaGFrYXI8L0F1dGhvcj48WWVhcj4yMDIxPC9ZZWFy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</w:fldData>
        </w:fldChar>
      </w:r>
      <w:r w:rsidR="00667DB0">
        <w:rPr>
          <w:rFonts w:ascii="Times New Roman" w:hAnsi="Times New Roman" w:cs="Times New Roman"/>
          <w:sz w:val="24"/>
          <w:szCs w:val="24"/>
          <w:lang w:val="en-US"/>
        </w:rPr>
        <w:instrText xml:space="preserve"> ADDIN EN.CITE </w:instrText>
      </w:r>
      <w:r w:rsidR="00667DB0">
        <w:rPr>
          <w:rFonts w:ascii="Times New Roman" w:hAnsi="Times New Roman" w:cs="Times New Roman"/>
          <w:sz w:val="24"/>
          <w:szCs w:val="24"/>
          <w:lang w:val="en-US"/>
        </w:rPr>
        <w:fldChar w:fldCharType="begin">
          <w:fldData xml:space="preserve">PEVuZE5vdGU+PENpdGU+PEF1dGhvcj5QcmFiaGFrYXI8L0F1dGhvcj48WWVhcj4yMDIxPC9ZZWFy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</w:fldData>
        </w:fldChar>
      </w:r>
      <w:r w:rsidR="00667DB0">
        <w:rPr>
          <w:rFonts w:ascii="Times New Roman" w:hAnsi="Times New Roman" w:cs="Times New Roman"/>
          <w:sz w:val="24"/>
          <w:szCs w:val="24"/>
          <w:lang w:val="en-US"/>
        </w:rPr>
        <w:instrText xml:space="preserve"> ADDIN EN.CITE.DATA </w:instrText>
      </w:r>
      <w:r w:rsidR="00667DB0">
        <w:rPr>
          <w:rFonts w:ascii="Times New Roman" w:hAnsi="Times New Roman" w:cs="Times New Roman"/>
          <w:sz w:val="24"/>
          <w:szCs w:val="24"/>
          <w:lang w:val="en-US"/>
        </w:rPr>
      </w:r>
      <w:r w:rsidR="00667DB0">
        <w:rPr>
          <w:rFonts w:ascii="Times New Roman" w:hAnsi="Times New Roman" w:cs="Times New Roman"/>
          <w:sz w:val="24"/>
          <w:szCs w:val="24"/>
          <w:lang w:val="en-US"/>
        </w:rPr>
        <w:fldChar w:fldCharType="end"/>
      </w:r>
      <w:r w:rsidR="00287830">
        <w:rPr>
          <w:rFonts w:ascii="Times New Roman" w:hAnsi="Times New Roman" w:cs="Times New Roman"/>
          <w:sz w:val="24"/>
          <w:szCs w:val="24"/>
          <w:lang w:val="en-US"/>
        </w:rPr>
      </w:r>
      <w:r w:rsidR="00287830">
        <w:rPr>
          <w:rFonts w:ascii="Times New Roman" w:hAnsi="Times New Roman" w:cs="Times New Roman"/>
          <w:sz w:val="24"/>
          <w:szCs w:val="24"/>
          <w:lang w:val="en-US"/>
        </w:rPr>
        <w:fldChar w:fldCharType="separate"/>
      </w:r>
      <w:r w:rsidR="00667DB0">
        <w:rPr>
          <w:rFonts w:ascii="Times New Roman" w:hAnsi="Times New Roman" w:cs="Times New Roman"/>
          <w:noProof/>
          <w:sz w:val="24"/>
          <w:szCs w:val="24"/>
          <w:lang w:val="en-US"/>
        </w:rPr>
        <w:t>(22, 37, 38)</w:t>
      </w:r>
      <w:r w:rsidR="00287830">
        <w:rPr>
          <w:rFonts w:ascii="Times New Roman" w:hAnsi="Times New Roman" w:cs="Times New Roman"/>
          <w:sz w:val="24"/>
          <w:szCs w:val="24"/>
          <w:lang w:val="en-US"/>
        </w:rPr>
        <w:fldChar w:fldCharType="end"/>
      </w:r>
      <w:r w:rsidRPr="009F6474">
        <w:rPr>
          <w:rFonts w:ascii="Times New Roman" w:hAnsi="Times New Roman" w:cs="Times New Roman"/>
          <w:sz w:val="24"/>
          <w:szCs w:val="24"/>
          <w:lang w:val="en-US"/>
        </w:rPr>
        <w:t xml:space="preserve">, there was notable variability in the quantification of </w:t>
      </w:r>
      <w:proofErr w:type="spellStart"/>
      <w:r w:rsidRPr="009F6474">
        <w:rPr>
          <w:rFonts w:ascii="Times New Roman" w:hAnsi="Times New Roman" w:cs="Times New Roman"/>
          <w:sz w:val="24"/>
          <w:szCs w:val="24"/>
          <w:lang w:val="en-US"/>
        </w:rPr>
        <w:t>NeuN</w:t>
      </w:r>
      <w:proofErr w:type="spellEnd"/>
      <w:r w:rsidRPr="00807CA3">
        <w:rPr>
          <w:rFonts w:ascii="Times New Roman" w:hAnsi="Times New Roman" w:cs="Times New Roman"/>
          <w:sz w:val="24"/>
          <w:szCs w:val="24"/>
          <w:vertAlign w:val="superscript"/>
          <w:lang w:val="en-US"/>
        </w:rPr>
        <w:t>+</w:t>
      </w:r>
      <w:r w:rsidRPr="00807CA3">
        <w:rPr>
          <w:rFonts w:ascii="Times New Roman" w:hAnsi="Times New Roman"/>
          <w:sz w:val="24"/>
          <w:vertAlign w:val="superscript"/>
          <w:lang w:val="en-US"/>
        </w:rPr>
        <w:t xml:space="preserve"> </w:t>
      </w:r>
      <w:r w:rsidRPr="009F6474">
        <w:rPr>
          <w:rFonts w:ascii="Times New Roman" w:hAnsi="Times New Roman" w:cs="Times New Roman"/>
          <w:sz w:val="24"/>
          <w:szCs w:val="24"/>
          <w:lang w:val="en-US"/>
        </w:rPr>
        <w:t>cells expressing the transgene</w:t>
      </w:r>
      <w:r>
        <w:rPr>
          <w:rFonts w:ascii="Times New Roman" w:hAnsi="Times New Roman" w:cs="Times New Roman"/>
          <w:sz w:val="24"/>
          <w:szCs w:val="24"/>
          <w:lang w:val="en-US"/>
        </w:rPr>
        <w:t>s</w:t>
      </w:r>
      <w:r w:rsidRPr="009F6474">
        <w:rPr>
          <w:rFonts w:ascii="Times New Roman" w:hAnsi="Times New Roman" w:cs="Times New Roman"/>
          <w:sz w:val="24"/>
          <w:szCs w:val="24"/>
          <w:lang w:val="en-US"/>
        </w:rPr>
        <w:t>, depending on the specific brain region examined. While certain regions showed a lower to moderate percentage of transgene-expressing neurons (e.g., 15% in the striatum, 17% in the hippocampus, and 26% in the cortex), the SN</w:t>
      </w:r>
      <w:r>
        <w:rPr>
          <w:rFonts w:ascii="Times New Roman" w:hAnsi="Times New Roman" w:cs="Times New Roman"/>
          <w:sz w:val="24"/>
          <w:szCs w:val="24"/>
          <w:lang w:val="en-US"/>
        </w:rPr>
        <w:t xml:space="preserve"> </w:t>
      </w:r>
      <w:r w:rsidRPr="009F6474">
        <w:rPr>
          <w:rFonts w:ascii="Times New Roman" w:hAnsi="Times New Roman" w:cs="Times New Roman"/>
          <w:sz w:val="24"/>
          <w:szCs w:val="24"/>
          <w:lang w:val="en-US"/>
        </w:rPr>
        <w:t>displayed a significantly higher rate of neuronal transduction (48%) at 2</w:t>
      </w:r>
      <w:r w:rsidR="00E27F63">
        <w:rPr>
          <w:rFonts w:ascii="Times New Roman" w:hAnsi="Times New Roman" w:cs="Times New Roman"/>
          <w:sz w:val="24"/>
          <w:szCs w:val="24"/>
          <w:lang w:val="en-US"/>
        </w:rPr>
        <w:t>-</w:t>
      </w:r>
      <w:r w:rsidRPr="009F6474">
        <w:rPr>
          <w:rFonts w:ascii="Times New Roman" w:hAnsi="Times New Roman" w:cs="Times New Roman"/>
          <w:sz w:val="24"/>
          <w:szCs w:val="24"/>
          <w:lang w:val="en-US"/>
        </w:rPr>
        <w:t xml:space="preserve">weeks </w:t>
      </w:r>
      <w:r>
        <w:rPr>
          <w:rFonts w:ascii="Times New Roman" w:hAnsi="Times New Roman" w:cs="Times New Roman"/>
          <w:sz w:val="24"/>
          <w:szCs w:val="24"/>
          <w:lang w:val="en-US"/>
        </w:rPr>
        <w:t>post-</w:t>
      </w:r>
      <w:r w:rsidRPr="009F6474">
        <w:rPr>
          <w:rFonts w:ascii="Times New Roman" w:hAnsi="Times New Roman" w:cs="Times New Roman"/>
          <w:sz w:val="24"/>
          <w:szCs w:val="24"/>
          <w:lang w:val="en-US"/>
        </w:rPr>
        <w:lastRenderedPageBreak/>
        <w:t>injection</w:t>
      </w:r>
      <w:r>
        <w:rPr>
          <w:rFonts w:ascii="Times New Roman" w:hAnsi="Times New Roman" w:cs="Times New Roman"/>
          <w:sz w:val="24"/>
          <w:szCs w:val="24"/>
          <w:lang w:val="en-US"/>
        </w:rPr>
        <w:t xml:space="preserve"> (</w:t>
      </w:r>
      <w:r w:rsidR="00D03FB0" w:rsidRPr="00807CA3">
        <w:rPr>
          <w:rFonts w:ascii="Times New Roman" w:hAnsi="Times New Roman" w:cs="Times New Roman"/>
          <w:b/>
          <w:bCs/>
          <w:sz w:val="24"/>
          <w:szCs w:val="24"/>
          <w:lang w:val="en-US"/>
        </w:rPr>
        <w:t>Suppl.</w:t>
      </w:r>
      <w:r w:rsidR="00D03FB0">
        <w:rPr>
          <w:rFonts w:ascii="Times New Roman" w:hAnsi="Times New Roman" w:cs="Times New Roman"/>
          <w:sz w:val="24"/>
          <w:szCs w:val="24"/>
          <w:lang w:val="en-US"/>
        </w:rPr>
        <w:t xml:space="preserve"> </w:t>
      </w:r>
      <w:r w:rsidRPr="00807CA3">
        <w:rPr>
          <w:rFonts w:ascii="Times New Roman" w:hAnsi="Times New Roman" w:cs="Times New Roman"/>
          <w:b/>
          <w:bCs/>
          <w:sz w:val="24"/>
          <w:szCs w:val="24"/>
          <w:lang w:val="en-US"/>
        </w:rPr>
        <w:t>Fig</w:t>
      </w:r>
      <w:r w:rsidR="00D03FB0">
        <w:rPr>
          <w:rFonts w:ascii="Times New Roman" w:hAnsi="Times New Roman" w:cs="Times New Roman"/>
          <w:b/>
          <w:bCs/>
          <w:sz w:val="24"/>
          <w:szCs w:val="24"/>
          <w:lang w:val="en-US"/>
        </w:rPr>
        <w:t>. 2</w:t>
      </w:r>
      <w:r w:rsidR="00667DB0">
        <w:rPr>
          <w:rFonts w:ascii="Times New Roman" w:hAnsi="Times New Roman" w:cs="Times New Roman"/>
          <w:b/>
          <w:bCs/>
          <w:sz w:val="24"/>
          <w:szCs w:val="24"/>
          <w:lang w:val="en-US"/>
        </w:rPr>
        <w:t>A</w:t>
      </w:r>
      <w:r>
        <w:rPr>
          <w:rFonts w:ascii="Times New Roman" w:hAnsi="Times New Roman" w:cs="Times New Roman"/>
          <w:sz w:val="24"/>
          <w:szCs w:val="24"/>
          <w:lang w:val="en-US"/>
        </w:rPr>
        <w:t>)</w:t>
      </w:r>
      <w:r w:rsidR="00667DB0">
        <w:rPr>
          <w:rFonts w:ascii="Times New Roman" w:hAnsi="Times New Roman" w:cs="Times New Roman"/>
          <w:sz w:val="24"/>
          <w:szCs w:val="24"/>
          <w:lang w:val="en-US"/>
        </w:rPr>
        <w:t xml:space="preserve">. </w:t>
      </w:r>
      <w:r w:rsidR="00667DB0" w:rsidRPr="00F92EF6">
        <w:rPr>
          <w:rFonts w:ascii="Times New Roman" w:hAnsi="Times New Roman" w:cs="Times New Roman"/>
          <w:sz w:val="24"/>
          <w:szCs w:val="24"/>
          <w:lang w:val="en-US"/>
        </w:rPr>
        <w:t>As previously reported</w:t>
      </w:r>
      <w:r w:rsidR="00667DB0">
        <w:rPr>
          <w:rFonts w:ascii="Times New Roman" w:hAnsi="Times New Roman" w:cs="Times New Roman"/>
          <w:sz w:val="24"/>
          <w:szCs w:val="24"/>
          <w:lang w:val="en-US"/>
        </w:rPr>
        <w:t xml:space="preserve"> </w:t>
      </w:r>
      <w:r w:rsidR="00667DB0">
        <w:rPr>
          <w:rFonts w:ascii="Times New Roman" w:hAnsi="Times New Roman" w:cs="Times New Roman"/>
          <w:sz w:val="24"/>
          <w:szCs w:val="24"/>
          <w:lang w:val="en-US"/>
        </w:rPr>
        <w:fldChar w:fldCharType="begin"/>
      </w:r>
      <w:r w:rsidR="00667DB0">
        <w:rPr>
          <w:rFonts w:ascii="Times New Roman" w:hAnsi="Times New Roman" w:cs="Times New Roman"/>
          <w:sz w:val="24"/>
          <w:szCs w:val="24"/>
          <w:lang w:val="en-US"/>
        </w:rPr>
        <w:instrText xml:space="preserve"> ADDIN EN.CITE &lt;EndNote&gt;&lt;Cite&gt;&lt;Author&gt;Chan&lt;/Author&gt;&lt;Year&gt;2017&lt;/Year&gt;&lt;RecNum&gt;18&lt;/RecNum&gt;&lt;DisplayText&gt;(22)&lt;/DisplayText&gt;&lt;record&gt;&lt;rec-number&gt;18&lt;/rec-number&gt;&lt;foreign-keys&gt;&lt;key app="EN" db-id="vpsafrseows5a3e2e9qp22x60paz02asexva" timestamp="1673921714"&gt;18&lt;/key&gt;&lt;/foreign-keys&gt;&lt;ref-type name="Journal Article"&gt;17&lt;/ref-type&gt;&lt;contributors&gt;&lt;authors&gt;&lt;author&gt;Chan, K. Y.&lt;/author&gt;&lt;author&gt;Jang, M. J.&lt;/author&gt;&lt;author&gt;Yoo, B. B.&lt;/author&gt;&lt;author&gt;Greenbaum, A.&lt;/author&gt;&lt;author&gt;Ravi, N.&lt;/author&gt;&lt;author&gt;Wu, W. L.&lt;/author&gt;&lt;author&gt;Sanchez-Guardado, L.&lt;/author&gt;&lt;author&gt;Lois, C.&lt;/author&gt;&lt;author&gt;Mazmanian, S. K.&lt;/author&gt;&lt;author&gt;Deverman, B. E.&lt;/author&gt;&lt;author&gt;Gradinaru, V.&lt;/author&gt;&lt;/authors&gt;&lt;/contributors&gt;&lt;auth-address&gt;Division of Biology and Biological Engineering, California Institute of Technology, Pasadena, California, USA.&lt;/auth-address&gt;&lt;titles&gt;&lt;title&gt;Engineered AAVs for efficient noninvasive gene delivery to the central and peripheral nervous systems&lt;/title&gt;&lt;secondary-title&gt;Nat Neurosci&lt;/secondary-title&gt;&lt;/titles&gt;&lt;periodical&gt;&lt;full-title&gt;Nat Neurosci&lt;/full-title&gt;&lt;/periodical&gt;&lt;pages&gt;1172-1179&lt;/pages&gt;&lt;volume&gt;20&lt;/volume&gt;&lt;number&gt;8&lt;/number&gt;&lt;edition&gt;2017/07/04&lt;/edition&gt;&lt;keywords&gt;&lt;keyword&gt;Animals&lt;/keyword&gt;&lt;keyword&gt;Dependovirus/*genetics&lt;/keyword&gt;&lt;keyword&gt;Ganglia, Spinal/metabolism&lt;/keyword&gt;&lt;keyword&gt;*Gene Transfer Techniques&lt;/keyword&gt;&lt;keyword&gt;Genetic Therapy/methods&lt;/keyword&gt;&lt;keyword&gt;Genetic Vectors/*genetics&lt;/keyword&gt;&lt;keyword&gt;Mice, Transgenic&lt;/keyword&gt;&lt;keyword&gt;Neurons/*metabolism&lt;/keyword&gt;&lt;keyword&gt;Peripheral Nervous System/*metabolism&lt;/keyword&gt;&lt;keyword&gt;Transduction, Genetic/methods&lt;/keyword&gt;&lt;/keywords&gt;&lt;dates&gt;&lt;year&gt;2017&lt;/year&gt;&lt;pub-dates&gt;&lt;date&gt;Aug&lt;/date&gt;&lt;/pub-dates&gt;&lt;/dates&gt;&lt;isbn&gt;1546-1726 (Electronic)&amp;#xD;1097-6256 (Print)&amp;#xD;1097-6256 (Linking)&lt;/isbn&gt;&lt;accession-num&gt;28671695&lt;/accession-num&gt;&lt;urls&gt;&lt;related-urls&gt;&lt;url&gt;https://www.ncbi.nlm.nih.gov/pubmed/28671695&lt;/url&gt;&lt;/related-urls&gt;&lt;/urls&gt;&lt;custom2&gt;PMC5529245&lt;/custom2&gt;&lt;electronic-resource-num&gt;10.1038/nn.4593&lt;/electronic-resource-num&gt;&lt;/record&gt;&lt;/Cite&gt;&lt;/EndNote&gt;</w:instrText>
      </w:r>
      <w:r w:rsidR="00667DB0">
        <w:rPr>
          <w:rFonts w:ascii="Times New Roman" w:hAnsi="Times New Roman" w:cs="Times New Roman"/>
          <w:sz w:val="24"/>
          <w:szCs w:val="24"/>
          <w:lang w:val="en-US"/>
        </w:rPr>
        <w:fldChar w:fldCharType="separate"/>
      </w:r>
      <w:r w:rsidR="00667DB0">
        <w:rPr>
          <w:rFonts w:ascii="Times New Roman" w:hAnsi="Times New Roman" w:cs="Times New Roman"/>
          <w:noProof/>
          <w:sz w:val="24"/>
          <w:szCs w:val="24"/>
          <w:lang w:val="en-US"/>
        </w:rPr>
        <w:t>(22)</w:t>
      </w:r>
      <w:r w:rsidR="00667DB0">
        <w:rPr>
          <w:rFonts w:ascii="Times New Roman" w:hAnsi="Times New Roman" w:cs="Times New Roman"/>
          <w:sz w:val="24"/>
          <w:szCs w:val="24"/>
          <w:lang w:val="en-US"/>
        </w:rPr>
        <w:fldChar w:fldCharType="end"/>
      </w:r>
      <w:r w:rsidR="00667DB0" w:rsidRPr="00F92EF6">
        <w:rPr>
          <w:rFonts w:ascii="Times New Roman" w:hAnsi="Times New Roman" w:cs="Times New Roman"/>
          <w:sz w:val="24"/>
          <w:szCs w:val="24"/>
          <w:lang w:val="en-US"/>
        </w:rPr>
        <w:t xml:space="preserve">, we also observed a minor expression of </w:t>
      </w:r>
      <w:r w:rsidR="00667DB0">
        <w:rPr>
          <w:rFonts w:ascii="Times New Roman" w:hAnsi="Times New Roman" w:cs="Times New Roman"/>
          <w:sz w:val="24"/>
          <w:szCs w:val="24"/>
          <w:lang w:val="en-US"/>
        </w:rPr>
        <w:t xml:space="preserve">the </w:t>
      </w:r>
      <w:r w:rsidR="00667DB0" w:rsidRPr="00F92EF6">
        <w:rPr>
          <w:rFonts w:ascii="Times New Roman" w:hAnsi="Times New Roman" w:cs="Times New Roman"/>
          <w:sz w:val="24"/>
          <w:szCs w:val="24"/>
          <w:lang w:val="en-US"/>
        </w:rPr>
        <w:t>transgenes in other brain cell types, including astrocytes and microglia</w:t>
      </w:r>
      <w:r w:rsidR="00667DB0">
        <w:rPr>
          <w:rFonts w:ascii="Times New Roman" w:hAnsi="Times New Roman" w:cs="Times New Roman"/>
          <w:sz w:val="24"/>
          <w:szCs w:val="24"/>
          <w:lang w:val="en-US"/>
        </w:rPr>
        <w:t xml:space="preserve"> (</w:t>
      </w:r>
      <w:r w:rsidR="00667DB0" w:rsidRPr="00807CA3">
        <w:rPr>
          <w:rFonts w:ascii="Times New Roman" w:hAnsi="Times New Roman" w:cs="Times New Roman"/>
          <w:b/>
          <w:bCs/>
          <w:sz w:val="24"/>
          <w:szCs w:val="24"/>
          <w:lang w:val="en-US"/>
        </w:rPr>
        <w:t>Suppl. Fig 2B and C</w:t>
      </w:r>
      <w:r w:rsidR="00667DB0">
        <w:rPr>
          <w:rFonts w:ascii="Times New Roman" w:hAnsi="Times New Roman" w:cs="Times New Roman"/>
          <w:sz w:val="24"/>
          <w:szCs w:val="24"/>
          <w:lang w:val="en-US"/>
        </w:rPr>
        <w:t>)</w:t>
      </w:r>
      <w:r w:rsidR="00667DB0" w:rsidRPr="00F92EF6">
        <w:rPr>
          <w:rFonts w:ascii="Times New Roman" w:hAnsi="Times New Roman" w:cs="Times New Roman"/>
          <w:sz w:val="24"/>
          <w:szCs w:val="24"/>
          <w:lang w:val="en-US"/>
        </w:rPr>
        <w:t>.</w:t>
      </w:r>
    </w:p>
    <w:p w14:paraId="38EA6495" w14:textId="58E3A2D2" w:rsidR="00B06626" w:rsidRPr="00CA304C" w:rsidRDefault="00C3424B" w:rsidP="006D09D0">
      <w:pPr>
        <w:spacing w:line="480" w:lineRule="auto"/>
        <w:contextualSpacing/>
        <w:jc w:val="both"/>
        <w:rPr>
          <w:rFonts w:ascii="Times New Roman" w:hAnsi="Times New Roman" w:cs="Times New Roman"/>
          <w:sz w:val="24"/>
          <w:szCs w:val="24"/>
          <w:lang w:val="en-US"/>
        </w:rPr>
      </w:pPr>
      <w:r w:rsidRPr="00B70C14">
        <w:rPr>
          <w:rFonts w:ascii="Times New Roman" w:hAnsi="Times New Roman" w:cs="Times New Roman"/>
          <w:sz w:val="24"/>
          <w:szCs w:val="24"/>
          <w:lang w:val="en-US"/>
        </w:rPr>
        <w:t xml:space="preserve">To further </w:t>
      </w:r>
      <w:r w:rsidR="00CA304C">
        <w:rPr>
          <w:rFonts w:ascii="Times New Roman" w:hAnsi="Times New Roman" w:cs="Times New Roman"/>
          <w:sz w:val="24"/>
          <w:szCs w:val="24"/>
          <w:lang w:val="en-US"/>
        </w:rPr>
        <w:t>assess</w:t>
      </w:r>
      <w:r w:rsidR="002B55D8" w:rsidRPr="00B70C14">
        <w:rPr>
          <w:rFonts w:ascii="Times New Roman" w:hAnsi="Times New Roman" w:cs="Times New Roman"/>
          <w:sz w:val="24"/>
          <w:szCs w:val="24"/>
          <w:lang w:val="en-US"/>
        </w:rPr>
        <w:t xml:space="preserve"> </w:t>
      </w:r>
      <w:r w:rsidRPr="002A6693">
        <w:rPr>
          <w:rFonts w:ascii="Times New Roman" w:hAnsi="Times New Roman" w:cs="Times New Roman"/>
          <w:sz w:val="24"/>
          <w:szCs w:val="24"/>
          <w:lang w:val="en-US"/>
        </w:rPr>
        <w:t xml:space="preserve">the </w:t>
      </w:r>
      <w:r w:rsidR="00311F17" w:rsidRPr="002A6693">
        <w:rPr>
          <w:rFonts w:ascii="Times New Roman" w:hAnsi="Times New Roman" w:cs="Times New Roman"/>
          <w:sz w:val="24"/>
          <w:szCs w:val="24"/>
          <w:lang w:val="en-US"/>
        </w:rPr>
        <w:t>transgene</w:t>
      </w:r>
      <w:r w:rsidR="00311F17" w:rsidRPr="00B70C14">
        <w:rPr>
          <w:rFonts w:ascii="Times New Roman" w:hAnsi="Times New Roman" w:cs="Times New Roman"/>
          <w:sz w:val="24"/>
          <w:szCs w:val="24"/>
          <w:lang w:val="en-US"/>
        </w:rPr>
        <w:t xml:space="preserve"> </w:t>
      </w:r>
      <w:r w:rsidR="00CA304C">
        <w:rPr>
          <w:rFonts w:ascii="Times New Roman" w:hAnsi="Times New Roman" w:cs="Times New Roman"/>
          <w:sz w:val="24"/>
          <w:szCs w:val="24"/>
          <w:lang w:val="en-US"/>
        </w:rPr>
        <w:t>expression</w:t>
      </w:r>
      <w:r w:rsidRPr="00B70C14">
        <w:rPr>
          <w:rFonts w:ascii="Times New Roman" w:hAnsi="Times New Roman" w:cs="Times New Roman"/>
          <w:sz w:val="24"/>
          <w:szCs w:val="24"/>
          <w:lang w:val="en-US"/>
        </w:rPr>
        <w:t xml:space="preserve"> levels in different brain regions, we extracted the </w:t>
      </w:r>
      <w:r w:rsidR="00060C02">
        <w:rPr>
          <w:rFonts w:ascii="Times New Roman" w:hAnsi="Times New Roman" w:cs="Times New Roman"/>
          <w:sz w:val="24"/>
          <w:szCs w:val="24"/>
          <w:lang w:val="en-US"/>
        </w:rPr>
        <w:t>soluble</w:t>
      </w:r>
      <w:r w:rsidR="00060C02" w:rsidRPr="00B70C14">
        <w:rPr>
          <w:rFonts w:ascii="Times New Roman" w:hAnsi="Times New Roman" w:cs="Times New Roman"/>
          <w:sz w:val="24"/>
          <w:szCs w:val="24"/>
          <w:lang w:val="en-US"/>
        </w:rPr>
        <w:t xml:space="preserve"> </w:t>
      </w:r>
      <w:r w:rsidRPr="00B70C14">
        <w:rPr>
          <w:rFonts w:ascii="Times New Roman" w:hAnsi="Times New Roman" w:cs="Times New Roman"/>
          <w:sz w:val="24"/>
          <w:szCs w:val="24"/>
          <w:lang w:val="en-US"/>
        </w:rPr>
        <w:t>protein fraction from the substantia nigra</w:t>
      </w:r>
      <w:r w:rsidR="00104DBF">
        <w:rPr>
          <w:rFonts w:ascii="Times New Roman" w:hAnsi="Times New Roman" w:cs="Times New Roman"/>
          <w:sz w:val="24"/>
          <w:szCs w:val="24"/>
          <w:lang w:val="en-US"/>
        </w:rPr>
        <w:t xml:space="preserve"> (SN)</w:t>
      </w:r>
      <w:r w:rsidRPr="00B70C14">
        <w:rPr>
          <w:rFonts w:ascii="Times New Roman" w:hAnsi="Times New Roman" w:cs="Times New Roman"/>
          <w:sz w:val="24"/>
          <w:szCs w:val="24"/>
          <w:lang w:val="en-US"/>
        </w:rPr>
        <w:t xml:space="preserve">, the striatum, the cortex and the hippocampus and performed </w:t>
      </w:r>
      <w:r w:rsidR="006F4643" w:rsidRPr="00B70C14">
        <w:rPr>
          <w:rFonts w:ascii="Times New Roman" w:hAnsi="Times New Roman" w:cs="Times New Roman"/>
          <w:sz w:val="24"/>
          <w:szCs w:val="24"/>
          <w:lang w:val="en-US"/>
        </w:rPr>
        <w:t>W</w:t>
      </w:r>
      <w:r w:rsidRPr="00B70C14">
        <w:rPr>
          <w:rFonts w:ascii="Times New Roman" w:hAnsi="Times New Roman" w:cs="Times New Roman"/>
          <w:sz w:val="24"/>
          <w:szCs w:val="24"/>
          <w:lang w:val="en-US"/>
        </w:rPr>
        <w:t>estern blot</w:t>
      </w:r>
      <w:r w:rsidR="00F5243D">
        <w:rPr>
          <w:rFonts w:ascii="Times New Roman" w:hAnsi="Times New Roman" w:cs="Times New Roman"/>
          <w:sz w:val="24"/>
          <w:szCs w:val="24"/>
          <w:lang w:val="en-US"/>
        </w:rPr>
        <w:t xml:space="preserve"> analysis</w:t>
      </w:r>
      <w:r w:rsidRPr="00B70C14">
        <w:rPr>
          <w:rFonts w:ascii="Times New Roman" w:hAnsi="Times New Roman" w:cs="Times New Roman"/>
          <w:sz w:val="24"/>
          <w:szCs w:val="24"/>
          <w:lang w:val="en-US"/>
        </w:rPr>
        <w:t xml:space="preserve">. </w:t>
      </w:r>
      <w:r w:rsidR="002B55D8" w:rsidRPr="00B70C14">
        <w:rPr>
          <w:rFonts w:ascii="Times New Roman" w:hAnsi="Times New Roman" w:cs="Times New Roman"/>
          <w:sz w:val="24"/>
          <w:szCs w:val="24"/>
          <w:lang w:val="en-US"/>
        </w:rPr>
        <w:t xml:space="preserve">Using </w:t>
      </w:r>
      <w:r w:rsidR="00FE0230">
        <w:rPr>
          <w:rFonts w:ascii="Times New Roman" w:hAnsi="Times New Roman" w:cs="Times New Roman"/>
          <w:sz w:val="24"/>
          <w:szCs w:val="24"/>
          <w:lang w:val="en-US"/>
        </w:rPr>
        <w:t>an</w:t>
      </w:r>
      <w:r w:rsidR="002B55D8" w:rsidRPr="00B70C14">
        <w:rPr>
          <w:rFonts w:ascii="Times New Roman" w:hAnsi="Times New Roman" w:cs="Times New Roman"/>
          <w:sz w:val="24"/>
          <w:szCs w:val="24"/>
          <w:lang w:val="en-US"/>
        </w:rPr>
        <w:t xml:space="preserve"> anti-</w:t>
      </w:r>
      <w:r w:rsidR="00B91A38" w:rsidRPr="00B70C14">
        <w:rPr>
          <w:rFonts w:ascii="Times New Roman" w:hAnsi="Times New Roman" w:cs="Times New Roman"/>
          <w:sz w:val="24"/>
          <w:szCs w:val="24"/>
          <w:lang w:val="en-US"/>
        </w:rPr>
        <w:t>α-syn</w:t>
      </w:r>
      <w:r w:rsidR="00B91A38">
        <w:rPr>
          <w:rFonts w:ascii="Times New Roman" w:hAnsi="Times New Roman" w:cs="Times New Roman"/>
          <w:sz w:val="24"/>
          <w:szCs w:val="24"/>
          <w:lang w:val="en-US"/>
        </w:rPr>
        <w:t xml:space="preserve"> </w:t>
      </w:r>
      <w:r w:rsidR="00EF675C" w:rsidRPr="00B70C14">
        <w:rPr>
          <w:rFonts w:ascii="Times New Roman" w:hAnsi="Times New Roman" w:cs="Times New Roman"/>
          <w:sz w:val="24"/>
          <w:szCs w:val="24"/>
          <w:lang w:val="en-US"/>
        </w:rPr>
        <w:t>antibody</w:t>
      </w:r>
      <w:r w:rsidR="002B55D8" w:rsidRPr="00B70C14">
        <w:rPr>
          <w:rFonts w:ascii="Times New Roman" w:hAnsi="Times New Roman" w:cs="Times New Roman"/>
          <w:sz w:val="24"/>
          <w:szCs w:val="24"/>
          <w:lang w:val="en-US"/>
        </w:rPr>
        <w:t xml:space="preserve"> </w:t>
      </w:r>
      <w:r w:rsidR="00E76080">
        <w:rPr>
          <w:rFonts w:ascii="Times New Roman" w:hAnsi="Times New Roman" w:cs="Times New Roman"/>
          <w:sz w:val="24"/>
          <w:szCs w:val="24"/>
          <w:lang w:val="en-US"/>
        </w:rPr>
        <w:t>(</w:t>
      </w:r>
      <w:ins w:id="49" w:author="Abid Oueslati" w:date="2023-11-07T20:13:00Z">
        <w:r w:rsidR="005026C8">
          <w:rPr>
            <w:rFonts w:ascii="Times New Roman" w:hAnsi="Times New Roman" w:cs="Times New Roman"/>
            <w:sz w:val="24"/>
            <w:szCs w:val="24"/>
            <w:lang w:val="en-US"/>
          </w:rPr>
          <w:t>Syn1/</w:t>
        </w:r>
      </w:ins>
      <w:r w:rsidR="002B55D8" w:rsidRPr="00E54147">
        <w:rPr>
          <w:rFonts w:ascii="Times New Roman" w:hAnsi="Times New Roman" w:cs="Times New Roman"/>
          <w:sz w:val="24"/>
          <w:szCs w:val="24"/>
          <w:lang w:val="en-US"/>
        </w:rPr>
        <w:t>BD</w:t>
      </w:r>
      <w:r w:rsidR="00A47668">
        <w:rPr>
          <w:rFonts w:ascii="Times New Roman" w:hAnsi="Times New Roman" w:cs="Times New Roman"/>
          <w:sz w:val="24"/>
          <w:szCs w:val="24"/>
          <w:lang w:val="en-US"/>
        </w:rPr>
        <w:t xml:space="preserve"> </w:t>
      </w:r>
      <w:r w:rsidR="00E54147">
        <w:rPr>
          <w:rFonts w:ascii="Times New Roman" w:hAnsi="Times New Roman" w:cs="Times New Roman"/>
          <w:sz w:val="24"/>
          <w:szCs w:val="24"/>
          <w:lang w:val="en-US"/>
        </w:rPr>
        <w:t>L</w:t>
      </w:r>
      <w:r w:rsidR="002B55D8" w:rsidRPr="00E54147">
        <w:rPr>
          <w:rFonts w:ascii="Times New Roman" w:hAnsi="Times New Roman" w:cs="Times New Roman"/>
          <w:sz w:val="24"/>
          <w:szCs w:val="24"/>
          <w:lang w:val="en-US"/>
        </w:rPr>
        <w:t>ab</w:t>
      </w:r>
      <w:r w:rsidR="00E76080">
        <w:rPr>
          <w:rFonts w:ascii="Times New Roman" w:hAnsi="Times New Roman" w:cs="Times New Roman"/>
          <w:sz w:val="24"/>
          <w:szCs w:val="24"/>
          <w:lang w:val="en-US"/>
        </w:rPr>
        <w:t>)</w:t>
      </w:r>
      <w:r w:rsidR="002B55D8" w:rsidRPr="00B70C14">
        <w:rPr>
          <w:rFonts w:ascii="Times New Roman" w:hAnsi="Times New Roman" w:cs="Times New Roman"/>
          <w:sz w:val="24"/>
          <w:szCs w:val="24"/>
          <w:lang w:val="en-US"/>
        </w:rPr>
        <w:t>, we detected a band at 17</w:t>
      </w:r>
      <w:r w:rsidR="0008054B">
        <w:rPr>
          <w:rFonts w:ascii="Times New Roman" w:hAnsi="Times New Roman" w:cs="Times New Roman"/>
          <w:sz w:val="24"/>
          <w:szCs w:val="24"/>
          <w:lang w:val="en-US"/>
        </w:rPr>
        <w:t xml:space="preserve"> </w:t>
      </w:r>
      <w:proofErr w:type="spellStart"/>
      <w:r w:rsidR="002B55D8" w:rsidRPr="00B70C14">
        <w:rPr>
          <w:rFonts w:ascii="Times New Roman" w:hAnsi="Times New Roman" w:cs="Times New Roman"/>
          <w:sz w:val="24"/>
          <w:szCs w:val="24"/>
          <w:lang w:val="en-US"/>
        </w:rPr>
        <w:t>kDa</w:t>
      </w:r>
      <w:proofErr w:type="spellEnd"/>
      <w:r w:rsidR="002B55D8" w:rsidRPr="00B70C14">
        <w:rPr>
          <w:rFonts w:ascii="Times New Roman" w:hAnsi="Times New Roman" w:cs="Times New Roman"/>
          <w:sz w:val="24"/>
          <w:szCs w:val="24"/>
          <w:lang w:val="en-US"/>
        </w:rPr>
        <w:t xml:space="preserve"> corresponding to the exogenous h</w:t>
      </w:r>
      <w:r w:rsidR="00B91A38" w:rsidRPr="00B70C14">
        <w:rPr>
          <w:rFonts w:ascii="Times New Roman" w:hAnsi="Times New Roman" w:cs="Times New Roman"/>
          <w:sz w:val="24"/>
          <w:szCs w:val="24"/>
          <w:lang w:val="en-US"/>
        </w:rPr>
        <w:t>α-syn</w:t>
      </w:r>
      <w:r w:rsidR="00B91A38">
        <w:rPr>
          <w:rFonts w:ascii="Times New Roman" w:hAnsi="Times New Roman" w:cs="Times New Roman"/>
          <w:sz w:val="24"/>
          <w:szCs w:val="24"/>
          <w:lang w:val="en-US"/>
        </w:rPr>
        <w:t xml:space="preserve"> </w:t>
      </w:r>
      <w:r w:rsidR="002B55D8" w:rsidRPr="00B70C14">
        <w:rPr>
          <w:rFonts w:ascii="Times New Roman" w:hAnsi="Times New Roman" w:cs="Times New Roman"/>
          <w:sz w:val="24"/>
          <w:szCs w:val="24"/>
          <w:lang w:val="en-US"/>
        </w:rPr>
        <w:t xml:space="preserve">fused to </w:t>
      </w:r>
      <w:r w:rsidR="00CA304C">
        <w:rPr>
          <w:rFonts w:ascii="Times New Roman" w:hAnsi="Times New Roman" w:cs="Times New Roman"/>
          <w:sz w:val="24"/>
          <w:szCs w:val="24"/>
          <w:lang w:val="en-US"/>
        </w:rPr>
        <w:t xml:space="preserve">the </w:t>
      </w:r>
      <w:proofErr w:type="spellStart"/>
      <w:r w:rsidR="007F4A64">
        <w:rPr>
          <w:rFonts w:ascii="Times New Roman" w:hAnsi="Times New Roman" w:cs="Times New Roman"/>
          <w:sz w:val="24"/>
          <w:szCs w:val="24"/>
          <w:lang w:val="en-US"/>
        </w:rPr>
        <w:t>m</w:t>
      </w:r>
      <w:r w:rsidR="002B55D8" w:rsidRPr="00B70C14">
        <w:rPr>
          <w:rFonts w:ascii="Times New Roman" w:hAnsi="Times New Roman" w:cs="Times New Roman"/>
          <w:sz w:val="24"/>
          <w:szCs w:val="24"/>
          <w:lang w:val="en-US"/>
        </w:rPr>
        <w:t>yc</w:t>
      </w:r>
      <w:proofErr w:type="spellEnd"/>
      <w:r w:rsidR="002B55D8" w:rsidRPr="00B70C14">
        <w:rPr>
          <w:rFonts w:ascii="Times New Roman" w:hAnsi="Times New Roman" w:cs="Times New Roman"/>
          <w:sz w:val="24"/>
          <w:szCs w:val="24"/>
          <w:lang w:val="en-US"/>
        </w:rPr>
        <w:t xml:space="preserve"> tag (</w:t>
      </w:r>
      <w:r w:rsidR="002B55D8" w:rsidRPr="00CA304C">
        <w:rPr>
          <w:rFonts w:ascii="Times New Roman" w:hAnsi="Times New Roman" w:cs="Times New Roman"/>
          <w:b/>
          <w:bCs/>
          <w:sz w:val="24"/>
          <w:szCs w:val="24"/>
          <w:lang w:val="en-US"/>
        </w:rPr>
        <w:t>Fig</w:t>
      </w:r>
      <w:r w:rsidR="007F4A64">
        <w:rPr>
          <w:rFonts w:ascii="Times New Roman" w:hAnsi="Times New Roman" w:cs="Times New Roman"/>
          <w:b/>
          <w:bCs/>
          <w:sz w:val="24"/>
          <w:szCs w:val="24"/>
          <w:lang w:val="en-US"/>
        </w:rPr>
        <w:t>.</w:t>
      </w:r>
      <w:r w:rsidR="002B55D8" w:rsidRPr="00CA304C">
        <w:rPr>
          <w:rFonts w:ascii="Times New Roman" w:hAnsi="Times New Roman" w:cs="Times New Roman"/>
          <w:b/>
          <w:bCs/>
          <w:sz w:val="24"/>
          <w:szCs w:val="24"/>
          <w:lang w:val="en-US"/>
        </w:rPr>
        <w:t xml:space="preserve"> 1C-F</w:t>
      </w:r>
      <w:r w:rsidR="002B55D8" w:rsidRPr="00B70C14">
        <w:rPr>
          <w:rFonts w:ascii="Times New Roman" w:hAnsi="Times New Roman" w:cs="Times New Roman"/>
          <w:sz w:val="24"/>
          <w:szCs w:val="24"/>
          <w:lang w:val="en-US"/>
        </w:rPr>
        <w:t xml:space="preserve">). </w:t>
      </w:r>
      <w:r w:rsidR="00311F17" w:rsidRPr="00B70C14">
        <w:rPr>
          <w:rFonts w:ascii="Times New Roman" w:hAnsi="Times New Roman" w:cs="Times New Roman"/>
          <w:sz w:val="24"/>
          <w:szCs w:val="24"/>
          <w:lang w:val="en-US"/>
        </w:rPr>
        <w:t xml:space="preserve">Analysis </w:t>
      </w:r>
      <w:r w:rsidR="002B55D8" w:rsidRPr="00B70C14">
        <w:rPr>
          <w:rFonts w:ascii="Times New Roman" w:hAnsi="Times New Roman" w:cs="Times New Roman"/>
          <w:sz w:val="24"/>
          <w:szCs w:val="24"/>
          <w:lang w:val="en-US"/>
        </w:rPr>
        <w:t>of this band</w:t>
      </w:r>
      <w:r w:rsidR="007E6938">
        <w:rPr>
          <w:rFonts w:ascii="Times New Roman" w:hAnsi="Times New Roman" w:cs="Times New Roman"/>
          <w:sz w:val="24"/>
          <w:szCs w:val="24"/>
          <w:lang w:val="en-US"/>
        </w:rPr>
        <w:t xml:space="preserve"> intensity</w:t>
      </w:r>
      <w:r w:rsidR="002B55D8" w:rsidRPr="00B70C14">
        <w:rPr>
          <w:rFonts w:ascii="Times New Roman" w:hAnsi="Times New Roman" w:cs="Times New Roman"/>
          <w:sz w:val="24"/>
          <w:szCs w:val="24"/>
          <w:lang w:val="en-US"/>
        </w:rPr>
        <w:t xml:space="preserve"> </w:t>
      </w:r>
      <w:r w:rsidR="00EF675C" w:rsidRPr="00B70C14">
        <w:rPr>
          <w:rFonts w:ascii="Times New Roman" w:hAnsi="Times New Roman" w:cs="Times New Roman"/>
          <w:sz w:val="24"/>
          <w:szCs w:val="24"/>
          <w:lang w:val="en-US"/>
        </w:rPr>
        <w:t>revealed</w:t>
      </w:r>
      <w:r w:rsidR="002B55D8" w:rsidRPr="00B70C14">
        <w:rPr>
          <w:rFonts w:ascii="Times New Roman" w:hAnsi="Times New Roman" w:cs="Times New Roman"/>
          <w:sz w:val="24"/>
          <w:szCs w:val="24"/>
          <w:lang w:val="en-US"/>
        </w:rPr>
        <w:t xml:space="preserve"> </w:t>
      </w:r>
      <w:r w:rsidR="00311F17" w:rsidRPr="00B70C14">
        <w:rPr>
          <w:rFonts w:ascii="Times New Roman" w:hAnsi="Times New Roman" w:cs="Times New Roman"/>
          <w:sz w:val="24"/>
          <w:szCs w:val="24"/>
          <w:lang w:val="en-US"/>
        </w:rPr>
        <w:t xml:space="preserve">a </w:t>
      </w:r>
      <w:r w:rsidR="00843862" w:rsidRPr="00B70C14">
        <w:rPr>
          <w:rFonts w:ascii="Times New Roman" w:hAnsi="Times New Roman" w:cs="Times New Roman"/>
          <w:sz w:val="24"/>
          <w:szCs w:val="24"/>
          <w:lang w:val="en-US"/>
        </w:rPr>
        <w:t>disparity</w:t>
      </w:r>
      <w:r w:rsidR="00311F17" w:rsidRPr="00B70C14">
        <w:rPr>
          <w:rFonts w:ascii="Times New Roman" w:hAnsi="Times New Roman" w:cs="Times New Roman"/>
          <w:sz w:val="24"/>
          <w:szCs w:val="24"/>
          <w:lang w:val="en-US"/>
        </w:rPr>
        <w:t xml:space="preserve"> in </w:t>
      </w:r>
      <w:r w:rsidR="00A97A02">
        <w:rPr>
          <w:rFonts w:ascii="Times New Roman" w:hAnsi="Times New Roman" w:cs="Times New Roman"/>
          <w:sz w:val="24"/>
          <w:szCs w:val="24"/>
          <w:lang w:val="en-US"/>
        </w:rPr>
        <w:t xml:space="preserve">the </w:t>
      </w:r>
      <w:r w:rsidR="00A97A02" w:rsidRPr="00610C71">
        <w:rPr>
          <w:rFonts w:ascii="Times New Roman" w:hAnsi="Times New Roman" w:cs="Times New Roman"/>
          <w:sz w:val="24"/>
          <w:szCs w:val="24"/>
          <w:lang w:val="en-US"/>
        </w:rPr>
        <w:t>transgene</w:t>
      </w:r>
      <w:r w:rsidR="00A97A02">
        <w:rPr>
          <w:rFonts w:ascii="Times New Roman" w:hAnsi="Times New Roman" w:cs="Times New Roman"/>
          <w:sz w:val="24"/>
          <w:szCs w:val="24"/>
          <w:lang w:val="en-US"/>
        </w:rPr>
        <w:t xml:space="preserve"> expression</w:t>
      </w:r>
      <w:r w:rsidR="00311F17" w:rsidRPr="00B70C14">
        <w:rPr>
          <w:rFonts w:ascii="Times New Roman" w:hAnsi="Times New Roman" w:cs="Times New Roman"/>
          <w:sz w:val="24"/>
          <w:szCs w:val="24"/>
          <w:lang w:val="en-US"/>
        </w:rPr>
        <w:t xml:space="preserve"> levels between animals in each condition, probably due to the </w:t>
      </w:r>
      <w:r w:rsidR="00550983" w:rsidRPr="00B70C14">
        <w:rPr>
          <w:rFonts w:ascii="Times New Roman" w:hAnsi="Times New Roman" w:cs="Times New Roman"/>
          <w:sz w:val="24"/>
          <w:szCs w:val="24"/>
          <w:lang w:val="en-US"/>
        </w:rPr>
        <w:t xml:space="preserve">intravenous retro-orbital </w:t>
      </w:r>
      <w:r w:rsidR="00311F17" w:rsidRPr="00B70C14">
        <w:rPr>
          <w:rFonts w:ascii="Times New Roman" w:hAnsi="Times New Roman" w:cs="Times New Roman"/>
          <w:sz w:val="24"/>
          <w:szCs w:val="24"/>
          <w:lang w:val="en-US"/>
        </w:rPr>
        <w:t>injection efficiency</w:t>
      </w:r>
      <w:r w:rsidR="00A97A02">
        <w:rPr>
          <w:rFonts w:ascii="Times New Roman" w:hAnsi="Times New Roman" w:cs="Times New Roman"/>
          <w:sz w:val="24"/>
          <w:szCs w:val="24"/>
          <w:lang w:val="en-US"/>
        </w:rPr>
        <w:t xml:space="preserve"> </w:t>
      </w:r>
      <w:r w:rsidR="00A97A02" w:rsidRPr="00B70C14">
        <w:rPr>
          <w:rFonts w:ascii="Times New Roman" w:hAnsi="Times New Roman" w:cs="Times New Roman"/>
          <w:sz w:val="24"/>
          <w:szCs w:val="24"/>
          <w:lang w:val="en-US"/>
        </w:rPr>
        <w:t>(</w:t>
      </w:r>
      <w:r w:rsidR="00A97A02" w:rsidRPr="00B70C14">
        <w:rPr>
          <w:rFonts w:ascii="Times New Roman" w:hAnsi="Times New Roman" w:cs="Times New Roman"/>
          <w:b/>
          <w:bCs/>
          <w:sz w:val="24"/>
          <w:szCs w:val="24"/>
          <w:lang w:val="en-US"/>
        </w:rPr>
        <w:t>Fig</w:t>
      </w:r>
      <w:r w:rsidR="00A97A02">
        <w:rPr>
          <w:rFonts w:ascii="Times New Roman" w:hAnsi="Times New Roman" w:cs="Times New Roman"/>
          <w:b/>
          <w:bCs/>
          <w:sz w:val="24"/>
          <w:szCs w:val="24"/>
          <w:lang w:val="en-US"/>
        </w:rPr>
        <w:t>.</w:t>
      </w:r>
      <w:r w:rsidR="00A97A02" w:rsidRPr="00B70C14">
        <w:rPr>
          <w:rFonts w:ascii="Times New Roman" w:hAnsi="Times New Roman" w:cs="Times New Roman"/>
          <w:b/>
          <w:bCs/>
          <w:sz w:val="24"/>
          <w:szCs w:val="24"/>
          <w:lang w:val="en-US"/>
        </w:rPr>
        <w:t xml:space="preserve"> 1</w:t>
      </w:r>
      <w:r w:rsidR="00A97A02" w:rsidRPr="007E6938">
        <w:rPr>
          <w:rFonts w:ascii="Times New Roman" w:hAnsi="Times New Roman" w:cs="Times New Roman"/>
          <w:b/>
          <w:bCs/>
          <w:sz w:val="24"/>
          <w:szCs w:val="24"/>
          <w:lang w:val="en-US"/>
        </w:rPr>
        <w:t>G</w:t>
      </w:r>
      <w:r w:rsidR="00A97A02">
        <w:rPr>
          <w:rFonts w:ascii="Times New Roman" w:hAnsi="Times New Roman" w:cs="Times New Roman"/>
          <w:b/>
          <w:bCs/>
          <w:sz w:val="24"/>
          <w:szCs w:val="24"/>
          <w:lang w:val="en-US"/>
        </w:rPr>
        <w:t xml:space="preserve"> and H</w:t>
      </w:r>
      <w:r w:rsidR="00A97A02" w:rsidRPr="00B70C14">
        <w:rPr>
          <w:rFonts w:ascii="Times New Roman" w:hAnsi="Times New Roman" w:cs="Times New Roman"/>
          <w:sz w:val="24"/>
          <w:szCs w:val="24"/>
          <w:lang w:val="en-US"/>
        </w:rPr>
        <w:t>)</w:t>
      </w:r>
      <w:r w:rsidR="007E6938">
        <w:rPr>
          <w:rFonts w:ascii="Times New Roman" w:hAnsi="Times New Roman" w:cs="Times New Roman"/>
          <w:sz w:val="24"/>
          <w:szCs w:val="24"/>
          <w:lang w:val="en-US"/>
        </w:rPr>
        <w:t>. Moreover, the expression levels of h</w:t>
      </w:r>
      <w:r w:rsidR="00B91A38" w:rsidRPr="00B70C14">
        <w:rPr>
          <w:rFonts w:ascii="Times New Roman" w:hAnsi="Times New Roman" w:cs="Times New Roman"/>
          <w:sz w:val="24"/>
          <w:szCs w:val="24"/>
          <w:lang w:val="en-US"/>
        </w:rPr>
        <w:t>α-syn</w:t>
      </w:r>
      <w:r w:rsidR="00A97A02">
        <w:rPr>
          <w:rFonts w:ascii="Times New Roman" w:hAnsi="Times New Roman" w:cs="Times New Roman"/>
          <w:sz w:val="24"/>
          <w:szCs w:val="24"/>
          <w:lang w:val="en-US"/>
        </w:rPr>
        <w:t xml:space="preserve"> and </w:t>
      </w:r>
      <w:proofErr w:type="spellStart"/>
      <w:r w:rsidR="00A97A02">
        <w:rPr>
          <w:rFonts w:ascii="Times New Roman" w:hAnsi="Times New Roman" w:cs="Times New Roman"/>
          <w:sz w:val="24"/>
          <w:szCs w:val="24"/>
          <w:lang w:val="en-US"/>
        </w:rPr>
        <w:t>mTurq</w:t>
      </w:r>
      <w:proofErr w:type="spellEnd"/>
      <w:r w:rsidR="007E6938">
        <w:rPr>
          <w:rFonts w:ascii="Times New Roman" w:hAnsi="Times New Roman" w:cs="Times New Roman"/>
          <w:sz w:val="24"/>
          <w:szCs w:val="24"/>
          <w:lang w:val="en-US"/>
        </w:rPr>
        <w:t xml:space="preserve"> were also different</w:t>
      </w:r>
      <w:r w:rsidR="00311F17" w:rsidRPr="00B70C14">
        <w:rPr>
          <w:rFonts w:ascii="Times New Roman" w:hAnsi="Times New Roman" w:cs="Times New Roman"/>
          <w:sz w:val="24"/>
          <w:szCs w:val="24"/>
          <w:lang w:val="en-US"/>
        </w:rPr>
        <w:t xml:space="preserve"> between </w:t>
      </w:r>
      <w:r w:rsidR="006F4643" w:rsidRPr="00B70C14">
        <w:rPr>
          <w:rFonts w:ascii="Times New Roman" w:hAnsi="Times New Roman" w:cs="Times New Roman"/>
          <w:sz w:val="24"/>
          <w:szCs w:val="24"/>
          <w:lang w:val="en-US"/>
        </w:rPr>
        <w:t xml:space="preserve">the </w:t>
      </w:r>
      <w:r w:rsidR="00311F17" w:rsidRPr="00B70C14">
        <w:rPr>
          <w:rFonts w:ascii="Times New Roman" w:hAnsi="Times New Roman" w:cs="Times New Roman"/>
          <w:sz w:val="24"/>
          <w:szCs w:val="24"/>
          <w:lang w:val="en-US"/>
        </w:rPr>
        <w:t>brain regions</w:t>
      </w:r>
      <w:r w:rsidR="002B55D8" w:rsidRPr="00B70C14">
        <w:rPr>
          <w:rFonts w:ascii="Times New Roman" w:hAnsi="Times New Roman" w:cs="Times New Roman"/>
          <w:sz w:val="24"/>
          <w:szCs w:val="24"/>
          <w:lang w:val="en-US"/>
        </w:rPr>
        <w:t xml:space="preserve">, </w:t>
      </w:r>
      <w:r w:rsidR="00311F17" w:rsidRPr="00B70C14">
        <w:rPr>
          <w:rFonts w:ascii="Times New Roman" w:hAnsi="Times New Roman" w:cs="Times New Roman"/>
          <w:sz w:val="24"/>
          <w:szCs w:val="24"/>
          <w:lang w:val="en-US"/>
        </w:rPr>
        <w:t>(</w:t>
      </w:r>
      <w:r w:rsidR="00311F17" w:rsidRPr="00B70C14">
        <w:rPr>
          <w:rFonts w:ascii="Times New Roman" w:hAnsi="Times New Roman" w:cs="Times New Roman"/>
          <w:b/>
          <w:bCs/>
          <w:sz w:val="24"/>
          <w:szCs w:val="24"/>
          <w:lang w:val="en-US"/>
        </w:rPr>
        <w:t>Fig</w:t>
      </w:r>
      <w:r w:rsidR="007F4A64">
        <w:rPr>
          <w:rFonts w:ascii="Times New Roman" w:hAnsi="Times New Roman" w:cs="Times New Roman"/>
          <w:b/>
          <w:bCs/>
          <w:sz w:val="24"/>
          <w:szCs w:val="24"/>
          <w:lang w:val="en-US"/>
        </w:rPr>
        <w:t>.</w:t>
      </w:r>
      <w:r w:rsidR="00311F17" w:rsidRPr="00B70C14">
        <w:rPr>
          <w:rFonts w:ascii="Times New Roman" w:hAnsi="Times New Roman" w:cs="Times New Roman"/>
          <w:b/>
          <w:bCs/>
          <w:sz w:val="24"/>
          <w:szCs w:val="24"/>
          <w:lang w:val="en-US"/>
        </w:rPr>
        <w:t xml:space="preserve"> 1</w:t>
      </w:r>
      <w:r w:rsidR="00EF675C" w:rsidRPr="007E6938">
        <w:rPr>
          <w:rFonts w:ascii="Times New Roman" w:hAnsi="Times New Roman" w:cs="Times New Roman"/>
          <w:b/>
          <w:bCs/>
          <w:sz w:val="24"/>
          <w:szCs w:val="24"/>
          <w:lang w:val="en-US"/>
        </w:rPr>
        <w:t>G</w:t>
      </w:r>
      <w:r w:rsidR="00A97A02">
        <w:rPr>
          <w:rFonts w:ascii="Times New Roman" w:hAnsi="Times New Roman" w:cs="Times New Roman"/>
          <w:b/>
          <w:bCs/>
          <w:sz w:val="24"/>
          <w:szCs w:val="24"/>
          <w:lang w:val="en-US"/>
        </w:rPr>
        <w:t xml:space="preserve"> and H</w:t>
      </w:r>
      <w:r w:rsidR="00C0519B" w:rsidRPr="00B70C14">
        <w:rPr>
          <w:rFonts w:ascii="Times New Roman" w:hAnsi="Times New Roman" w:cs="Times New Roman"/>
          <w:sz w:val="24"/>
          <w:szCs w:val="24"/>
          <w:lang w:val="en-US"/>
        </w:rPr>
        <w:t>)</w:t>
      </w:r>
      <w:r w:rsidR="007E6938">
        <w:rPr>
          <w:rFonts w:ascii="Times New Roman" w:hAnsi="Times New Roman" w:cs="Times New Roman"/>
          <w:sz w:val="24"/>
          <w:szCs w:val="24"/>
          <w:lang w:val="en-US"/>
        </w:rPr>
        <w:t xml:space="preserve">. </w:t>
      </w:r>
      <w:r w:rsidR="003F4B86">
        <w:rPr>
          <w:rFonts w:ascii="Times New Roman" w:hAnsi="Times New Roman" w:cs="Times New Roman"/>
          <w:sz w:val="24"/>
          <w:szCs w:val="24"/>
          <w:lang w:val="en-US"/>
        </w:rPr>
        <w:t>A</w:t>
      </w:r>
      <w:r w:rsidR="00D27121" w:rsidRPr="00B70C14">
        <w:rPr>
          <w:rFonts w:ascii="Times New Roman" w:hAnsi="Times New Roman" w:cs="Times New Roman"/>
          <w:sz w:val="24"/>
          <w:szCs w:val="24"/>
          <w:lang w:val="en-US"/>
        </w:rPr>
        <w:t>s anti-</w:t>
      </w:r>
      <w:r w:rsidR="00B91A38" w:rsidRPr="00B70C14">
        <w:rPr>
          <w:rFonts w:ascii="Times New Roman" w:hAnsi="Times New Roman" w:cs="Times New Roman"/>
          <w:sz w:val="24"/>
          <w:szCs w:val="24"/>
          <w:lang w:val="en-US"/>
        </w:rPr>
        <w:t>α-syn</w:t>
      </w:r>
      <w:r w:rsidR="00B91A38">
        <w:rPr>
          <w:rFonts w:ascii="Times New Roman" w:hAnsi="Times New Roman" w:cs="Times New Roman"/>
          <w:sz w:val="24"/>
          <w:szCs w:val="24"/>
          <w:lang w:val="en-US"/>
        </w:rPr>
        <w:t xml:space="preserve"> </w:t>
      </w:r>
      <w:r w:rsidR="00D27121" w:rsidRPr="00B70C14">
        <w:rPr>
          <w:rFonts w:ascii="Times New Roman" w:hAnsi="Times New Roman" w:cs="Times New Roman"/>
          <w:sz w:val="24"/>
          <w:szCs w:val="24"/>
          <w:lang w:val="en-US"/>
        </w:rPr>
        <w:t xml:space="preserve">antibody </w:t>
      </w:r>
      <w:r w:rsidR="00E34B55">
        <w:rPr>
          <w:rFonts w:ascii="Times New Roman" w:hAnsi="Times New Roman" w:cs="Times New Roman"/>
          <w:sz w:val="24"/>
          <w:szCs w:val="24"/>
          <w:lang w:val="en-US"/>
        </w:rPr>
        <w:t>(</w:t>
      </w:r>
      <w:ins w:id="50" w:author="Abid Oueslati" w:date="2023-11-07T20:14:00Z">
        <w:r w:rsidR="005026C8">
          <w:rPr>
            <w:rFonts w:ascii="Times New Roman" w:hAnsi="Times New Roman" w:cs="Times New Roman"/>
            <w:sz w:val="24"/>
            <w:szCs w:val="24"/>
            <w:lang w:val="en-US"/>
          </w:rPr>
          <w:t>Syn1/</w:t>
        </w:r>
      </w:ins>
      <w:r w:rsidR="00D27121" w:rsidRPr="00610C71">
        <w:rPr>
          <w:rFonts w:ascii="Times New Roman" w:hAnsi="Times New Roman" w:cs="Times New Roman"/>
          <w:sz w:val="24"/>
          <w:szCs w:val="24"/>
          <w:lang w:val="en-US"/>
        </w:rPr>
        <w:t>BD</w:t>
      </w:r>
      <w:r w:rsidR="00A47668" w:rsidRPr="00D048F2">
        <w:rPr>
          <w:rFonts w:ascii="Times New Roman" w:hAnsi="Times New Roman" w:cs="Times New Roman"/>
          <w:sz w:val="24"/>
          <w:szCs w:val="24"/>
          <w:lang w:val="en-US"/>
        </w:rPr>
        <w:t xml:space="preserve"> </w:t>
      </w:r>
      <w:r w:rsidR="00610C71" w:rsidRPr="00D048F2">
        <w:rPr>
          <w:rFonts w:ascii="Times New Roman" w:hAnsi="Times New Roman" w:cs="Times New Roman"/>
          <w:sz w:val="24"/>
          <w:szCs w:val="24"/>
          <w:lang w:val="en-US"/>
        </w:rPr>
        <w:t>L</w:t>
      </w:r>
      <w:r w:rsidR="00D27121" w:rsidRPr="00D048F2">
        <w:rPr>
          <w:rFonts w:ascii="Times New Roman" w:hAnsi="Times New Roman" w:cs="Times New Roman"/>
          <w:sz w:val="24"/>
          <w:szCs w:val="24"/>
          <w:lang w:val="en-US"/>
        </w:rPr>
        <w:t>ab</w:t>
      </w:r>
      <w:r w:rsidR="00E34B55">
        <w:rPr>
          <w:rFonts w:ascii="Times New Roman" w:hAnsi="Times New Roman" w:cs="Times New Roman"/>
          <w:sz w:val="24"/>
          <w:szCs w:val="24"/>
          <w:lang w:val="en-US"/>
        </w:rPr>
        <w:t>)</w:t>
      </w:r>
      <w:r w:rsidR="00D27121" w:rsidRPr="00B70C14">
        <w:rPr>
          <w:rFonts w:ascii="Times New Roman" w:hAnsi="Times New Roman" w:cs="Times New Roman"/>
          <w:sz w:val="24"/>
          <w:szCs w:val="24"/>
          <w:lang w:val="en-US"/>
        </w:rPr>
        <w:t xml:space="preserve"> also </w:t>
      </w:r>
      <w:r w:rsidR="00C0519B" w:rsidRPr="00B70C14">
        <w:rPr>
          <w:rFonts w:ascii="Times New Roman" w:hAnsi="Times New Roman" w:cs="Times New Roman"/>
          <w:sz w:val="24"/>
          <w:szCs w:val="24"/>
          <w:lang w:val="en-US"/>
        </w:rPr>
        <w:t>recogniz</w:t>
      </w:r>
      <w:r w:rsidR="00D27121" w:rsidRPr="00B70C14">
        <w:rPr>
          <w:rFonts w:ascii="Times New Roman" w:hAnsi="Times New Roman" w:cs="Times New Roman"/>
          <w:sz w:val="24"/>
          <w:szCs w:val="24"/>
          <w:lang w:val="en-US"/>
        </w:rPr>
        <w:t>es</w:t>
      </w:r>
      <w:r w:rsidR="00C0519B" w:rsidRPr="00B70C14">
        <w:rPr>
          <w:rFonts w:ascii="Times New Roman" w:hAnsi="Times New Roman" w:cs="Times New Roman"/>
          <w:sz w:val="24"/>
          <w:szCs w:val="24"/>
          <w:lang w:val="en-US"/>
        </w:rPr>
        <w:t xml:space="preserve"> </w:t>
      </w:r>
      <w:r w:rsidR="00D27121" w:rsidRPr="00B70C14">
        <w:rPr>
          <w:rFonts w:ascii="Times New Roman" w:hAnsi="Times New Roman" w:cs="Times New Roman"/>
          <w:sz w:val="24"/>
          <w:szCs w:val="24"/>
          <w:lang w:val="en-US"/>
        </w:rPr>
        <w:t xml:space="preserve">endogenous </w:t>
      </w:r>
      <w:r w:rsidR="00C0519B" w:rsidRPr="00B70C14">
        <w:rPr>
          <w:rFonts w:ascii="Times New Roman" w:hAnsi="Times New Roman" w:cs="Times New Roman"/>
          <w:sz w:val="24"/>
          <w:szCs w:val="24"/>
          <w:lang w:val="en-US"/>
        </w:rPr>
        <w:t xml:space="preserve">mouse </w:t>
      </w:r>
      <w:r w:rsidR="00B91A38" w:rsidRPr="00B70C14">
        <w:rPr>
          <w:rFonts w:ascii="Times New Roman" w:hAnsi="Times New Roman" w:cs="Times New Roman"/>
          <w:sz w:val="24"/>
          <w:szCs w:val="24"/>
          <w:lang w:val="en-US"/>
        </w:rPr>
        <w:t xml:space="preserve">α-syn </w:t>
      </w:r>
      <w:r w:rsidR="00D27121" w:rsidRPr="00B70C14">
        <w:rPr>
          <w:rFonts w:ascii="Times New Roman" w:hAnsi="Times New Roman" w:cs="Times New Roman"/>
          <w:sz w:val="24"/>
          <w:szCs w:val="24"/>
          <w:lang w:val="en-US"/>
        </w:rPr>
        <w:t>(m</w:t>
      </w:r>
      <w:r w:rsidR="00B91A38" w:rsidRPr="00B70C14">
        <w:rPr>
          <w:rFonts w:ascii="Times New Roman" w:hAnsi="Times New Roman" w:cs="Times New Roman"/>
          <w:sz w:val="24"/>
          <w:szCs w:val="24"/>
          <w:lang w:val="en-US"/>
        </w:rPr>
        <w:t>α-syn</w:t>
      </w:r>
      <w:r w:rsidR="00D27121" w:rsidRPr="00B70C14">
        <w:rPr>
          <w:rFonts w:ascii="Times New Roman" w:hAnsi="Times New Roman" w:cs="Times New Roman"/>
          <w:sz w:val="24"/>
          <w:szCs w:val="24"/>
          <w:lang w:val="en-US"/>
        </w:rPr>
        <w:t>)</w:t>
      </w:r>
      <w:r w:rsidR="00C0519B" w:rsidRPr="00B70C14">
        <w:rPr>
          <w:rFonts w:ascii="Times New Roman" w:hAnsi="Times New Roman" w:cs="Times New Roman"/>
          <w:sz w:val="24"/>
          <w:szCs w:val="24"/>
          <w:lang w:val="en-US"/>
        </w:rPr>
        <w:t>, we</w:t>
      </w:r>
      <w:r w:rsidR="00D27121" w:rsidRPr="00B70C14">
        <w:rPr>
          <w:rFonts w:ascii="Times New Roman" w:hAnsi="Times New Roman" w:cs="Times New Roman"/>
          <w:sz w:val="24"/>
          <w:szCs w:val="24"/>
          <w:lang w:val="en-US"/>
        </w:rPr>
        <w:t xml:space="preserve"> </w:t>
      </w:r>
      <w:r w:rsidR="007E6938">
        <w:rPr>
          <w:rFonts w:ascii="Times New Roman" w:hAnsi="Times New Roman" w:cs="Times New Roman"/>
          <w:sz w:val="24"/>
          <w:szCs w:val="24"/>
          <w:lang w:val="en-US"/>
        </w:rPr>
        <w:t xml:space="preserve">were able to compare exogenous and endogenous </w:t>
      </w:r>
      <w:r w:rsidR="00B91A38" w:rsidRPr="00B70C14">
        <w:rPr>
          <w:rFonts w:ascii="Times New Roman" w:hAnsi="Times New Roman" w:cs="Times New Roman"/>
          <w:sz w:val="24"/>
          <w:szCs w:val="24"/>
          <w:lang w:val="en-US"/>
        </w:rPr>
        <w:t>α-syn</w:t>
      </w:r>
      <w:r w:rsidR="00B91A38">
        <w:rPr>
          <w:rFonts w:ascii="Times New Roman" w:hAnsi="Times New Roman" w:cs="Times New Roman"/>
          <w:sz w:val="24"/>
          <w:szCs w:val="24"/>
          <w:lang w:val="en-US"/>
        </w:rPr>
        <w:t xml:space="preserve"> </w:t>
      </w:r>
      <w:r w:rsidR="007E6938">
        <w:rPr>
          <w:rFonts w:ascii="Times New Roman" w:hAnsi="Times New Roman" w:cs="Times New Roman"/>
          <w:sz w:val="24"/>
          <w:szCs w:val="24"/>
          <w:lang w:val="en-US"/>
        </w:rPr>
        <w:t>levels</w:t>
      </w:r>
      <w:r w:rsidR="00515C7C">
        <w:rPr>
          <w:rFonts w:ascii="Times New Roman" w:hAnsi="Times New Roman" w:cs="Times New Roman"/>
          <w:sz w:val="24"/>
          <w:szCs w:val="24"/>
          <w:lang w:val="en-US"/>
        </w:rPr>
        <w:t>,</w:t>
      </w:r>
      <w:r w:rsidR="007E6938">
        <w:rPr>
          <w:rFonts w:ascii="Times New Roman" w:hAnsi="Times New Roman" w:cs="Times New Roman"/>
          <w:sz w:val="24"/>
          <w:szCs w:val="24"/>
          <w:lang w:val="en-US"/>
        </w:rPr>
        <w:t xml:space="preserve"> and quantification estimated </w:t>
      </w:r>
      <w:r w:rsidR="00C0519B" w:rsidRPr="00B70C14">
        <w:rPr>
          <w:rFonts w:ascii="Times New Roman" w:hAnsi="Times New Roman" w:cs="Times New Roman"/>
          <w:sz w:val="24"/>
          <w:szCs w:val="24"/>
          <w:lang w:val="en-US"/>
        </w:rPr>
        <w:t xml:space="preserve">that the </w:t>
      </w:r>
      <w:r w:rsidR="007E6938">
        <w:rPr>
          <w:rFonts w:ascii="Times New Roman" w:hAnsi="Times New Roman" w:cs="Times New Roman"/>
          <w:sz w:val="24"/>
          <w:szCs w:val="24"/>
          <w:lang w:val="en-US"/>
        </w:rPr>
        <w:t>h</w:t>
      </w:r>
      <w:r w:rsidR="006F4643" w:rsidRPr="00B70C14">
        <w:rPr>
          <w:rFonts w:ascii="Times New Roman" w:hAnsi="Times New Roman" w:cs="Times New Roman"/>
          <w:sz w:val="24"/>
          <w:szCs w:val="24"/>
          <w:lang w:val="en-US"/>
        </w:rPr>
        <w:sym w:font="Symbol" w:char="F061"/>
      </w:r>
      <w:r w:rsidR="006F4643" w:rsidRPr="00B70C14">
        <w:rPr>
          <w:rFonts w:ascii="Times New Roman" w:hAnsi="Times New Roman" w:cs="Times New Roman"/>
          <w:sz w:val="24"/>
          <w:szCs w:val="24"/>
          <w:lang w:val="en-US"/>
        </w:rPr>
        <w:t xml:space="preserve">-syn levels </w:t>
      </w:r>
      <w:r w:rsidR="006A182C" w:rsidRPr="00B70C14">
        <w:rPr>
          <w:rFonts w:ascii="Times New Roman" w:hAnsi="Times New Roman" w:cs="Times New Roman"/>
          <w:sz w:val="24"/>
          <w:szCs w:val="24"/>
          <w:lang w:val="en-US"/>
        </w:rPr>
        <w:t xml:space="preserve">is </w:t>
      </w:r>
      <w:r w:rsidR="006F4643" w:rsidRPr="00B70C14">
        <w:rPr>
          <w:rFonts w:ascii="Times New Roman" w:hAnsi="Times New Roman" w:cs="Times New Roman"/>
          <w:sz w:val="24"/>
          <w:szCs w:val="24"/>
          <w:lang w:val="en-US"/>
        </w:rPr>
        <w:t xml:space="preserve">representing </w:t>
      </w:r>
      <w:r w:rsidR="007E6938">
        <w:rPr>
          <w:rFonts w:ascii="Times New Roman" w:hAnsi="Times New Roman" w:cs="Times New Roman"/>
          <w:sz w:val="24"/>
          <w:szCs w:val="24"/>
          <w:lang w:val="en-US"/>
        </w:rPr>
        <w:t>between</w:t>
      </w:r>
      <w:r w:rsidR="006A182C" w:rsidRPr="00B70C14">
        <w:rPr>
          <w:rFonts w:ascii="Times New Roman" w:hAnsi="Times New Roman" w:cs="Times New Roman"/>
          <w:sz w:val="24"/>
          <w:szCs w:val="24"/>
          <w:lang w:val="en-US"/>
        </w:rPr>
        <w:t xml:space="preserve"> </w:t>
      </w:r>
      <w:r w:rsidR="007E6938">
        <w:rPr>
          <w:rFonts w:ascii="Times New Roman" w:hAnsi="Times New Roman" w:cs="Times New Roman"/>
          <w:sz w:val="24"/>
          <w:szCs w:val="24"/>
          <w:lang w:val="en-US"/>
        </w:rPr>
        <w:t>3</w:t>
      </w:r>
      <w:r w:rsidR="006A182C" w:rsidRPr="00B70C14">
        <w:rPr>
          <w:rFonts w:ascii="Times New Roman" w:hAnsi="Times New Roman" w:cs="Times New Roman"/>
          <w:sz w:val="24"/>
          <w:szCs w:val="24"/>
          <w:lang w:val="en-US"/>
        </w:rPr>
        <w:t>% to 10%</w:t>
      </w:r>
      <w:r w:rsidR="007E6938">
        <w:rPr>
          <w:rFonts w:ascii="Times New Roman" w:hAnsi="Times New Roman" w:cs="Times New Roman"/>
          <w:sz w:val="24"/>
          <w:szCs w:val="24"/>
          <w:lang w:val="en-US"/>
        </w:rPr>
        <w:t xml:space="preserve"> of the m</w:t>
      </w:r>
      <w:r w:rsidR="00B91A38" w:rsidRPr="00B70C14">
        <w:rPr>
          <w:rFonts w:ascii="Times New Roman" w:hAnsi="Times New Roman" w:cs="Times New Roman"/>
          <w:sz w:val="24"/>
          <w:szCs w:val="24"/>
          <w:lang w:val="en-US"/>
        </w:rPr>
        <w:t xml:space="preserve">α-syn </w:t>
      </w:r>
      <w:r w:rsidR="006A182C" w:rsidRPr="00B70C14">
        <w:rPr>
          <w:rFonts w:ascii="Times New Roman" w:hAnsi="Times New Roman" w:cs="Times New Roman"/>
          <w:sz w:val="24"/>
          <w:szCs w:val="24"/>
          <w:lang w:val="en-US"/>
        </w:rPr>
        <w:t>(</w:t>
      </w:r>
      <w:r w:rsidR="006A182C" w:rsidRPr="00B70C14">
        <w:rPr>
          <w:rFonts w:ascii="Times New Roman" w:hAnsi="Times New Roman" w:cs="Times New Roman"/>
          <w:b/>
          <w:bCs/>
          <w:sz w:val="24"/>
          <w:szCs w:val="24"/>
          <w:lang w:val="en-US"/>
        </w:rPr>
        <w:t>Fig</w:t>
      </w:r>
      <w:r w:rsidR="007F4A64">
        <w:rPr>
          <w:rFonts w:ascii="Times New Roman" w:hAnsi="Times New Roman" w:cs="Times New Roman"/>
          <w:b/>
          <w:bCs/>
          <w:sz w:val="24"/>
          <w:szCs w:val="24"/>
          <w:lang w:val="en-US"/>
        </w:rPr>
        <w:t>.</w:t>
      </w:r>
      <w:r w:rsidR="006A182C" w:rsidRPr="00B70C14">
        <w:rPr>
          <w:rFonts w:ascii="Times New Roman" w:hAnsi="Times New Roman" w:cs="Times New Roman"/>
          <w:b/>
          <w:bCs/>
          <w:sz w:val="24"/>
          <w:szCs w:val="24"/>
          <w:lang w:val="en-US"/>
        </w:rPr>
        <w:t xml:space="preserve"> 1I</w:t>
      </w:r>
      <w:r w:rsidR="006A182C" w:rsidRPr="00B70C14">
        <w:rPr>
          <w:rFonts w:ascii="Times New Roman" w:hAnsi="Times New Roman" w:cs="Times New Roman"/>
          <w:sz w:val="24"/>
          <w:szCs w:val="24"/>
          <w:lang w:val="en-US"/>
        </w:rPr>
        <w:t>)</w:t>
      </w:r>
      <w:r w:rsidR="00E96D41" w:rsidRPr="00B70C14">
        <w:rPr>
          <w:rFonts w:ascii="Times New Roman" w:hAnsi="Times New Roman" w:cs="Times New Roman"/>
          <w:sz w:val="24"/>
          <w:szCs w:val="24"/>
          <w:lang w:val="en-US"/>
        </w:rPr>
        <w:t>.</w:t>
      </w:r>
      <w:r w:rsidR="00BB6C4C">
        <w:rPr>
          <w:rFonts w:ascii="Times New Roman" w:hAnsi="Times New Roman" w:cs="Times New Roman"/>
          <w:sz w:val="24"/>
          <w:szCs w:val="24"/>
          <w:lang w:val="en-US"/>
        </w:rPr>
        <w:t xml:space="preserve"> </w:t>
      </w:r>
      <w:r w:rsidR="003F4B86">
        <w:rPr>
          <w:rFonts w:ascii="Times New Roman" w:hAnsi="Times New Roman" w:cs="Times New Roman"/>
          <w:sz w:val="24"/>
          <w:szCs w:val="24"/>
          <w:lang w:val="en-US"/>
        </w:rPr>
        <w:t xml:space="preserve">Finally, we </w:t>
      </w:r>
      <w:r w:rsidR="00CF23CA">
        <w:rPr>
          <w:rFonts w:ascii="Times New Roman" w:hAnsi="Times New Roman" w:cs="Times New Roman"/>
          <w:sz w:val="24"/>
          <w:szCs w:val="24"/>
          <w:lang w:val="en-US"/>
        </w:rPr>
        <w:t xml:space="preserve">evaluated </w:t>
      </w:r>
      <w:r w:rsidR="003F4B86">
        <w:rPr>
          <w:rFonts w:ascii="Times New Roman" w:hAnsi="Times New Roman" w:cs="Times New Roman"/>
          <w:sz w:val="24"/>
          <w:szCs w:val="24"/>
          <w:lang w:val="en-US"/>
        </w:rPr>
        <w:t xml:space="preserve">the stability </w:t>
      </w:r>
      <w:r w:rsidR="00CF23CA">
        <w:rPr>
          <w:rFonts w:ascii="Times New Roman" w:hAnsi="Times New Roman" w:cs="Times New Roman"/>
          <w:sz w:val="24"/>
          <w:szCs w:val="24"/>
          <w:lang w:val="en-US"/>
        </w:rPr>
        <w:t>of the transgenes</w:t>
      </w:r>
      <w:del w:id="51" w:author="Abid Oueslati" w:date="2023-11-07T20:18:00Z">
        <w:r w:rsidR="00CF23CA" w:rsidDel="005026C8">
          <w:rPr>
            <w:rFonts w:ascii="Times New Roman" w:hAnsi="Times New Roman" w:cs="Times New Roman"/>
            <w:sz w:val="24"/>
            <w:szCs w:val="24"/>
            <w:lang w:val="en-US"/>
          </w:rPr>
          <w:delText>’</w:delText>
        </w:r>
      </w:del>
      <w:r w:rsidR="00CF23CA">
        <w:rPr>
          <w:rFonts w:ascii="Times New Roman" w:hAnsi="Times New Roman" w:cs="Times New Roman"/>
          <w:sz w:val="24"/>
          <w:szCs w:val="24"/>
          <w:lang w:val="en-US"/>
        </w:rPr>
        <w:t xml:space="preserve"> expression levels and observed a consistent h</w:t>
      </w:r>
      <w:r w:rsidR="00CF23CA" w:rsidRPr="00B70C14">
        <w:rPr>
          <w:rFonts w:ascii="Times New Roman" w:hAnsi="Times New Roman" w:cs="Times New Roman"/>
          <w:sz w:val="24"/>
          <w:szCs w:val="24"/>
          <w:lang w:val="en-US"/>
        </w:rPr>
        <w:t>α-syn</w:t>
      </w:r>
      <w:r w:rsidR="00CF23CA">
        <w:rPr>
          <w:rFonts w:ascii="Times New Roman" w:hAnsi="Times New Roman" w:cs="Times New Roman"/>
          <w:sz w:val="24"/>
          <w:szCs w:val="24"/>
          <w:lang w:val="en-US"/>
        </w:rPr>
        <w:t xml:space="preserve"> and </w:t>
      </w:r>
      <w:proofErr w:type="spellStart"/>
      <w:r w:rsidR="00CF23CA">
        <w:rPr>
          <w:rFonts w:ascii="Times New Roman" w:hAnsi="Times New Roman" w:cs="Times New Roman"/>
          <w:sz w:val="24"/>
          <w:szCs w:val="24"/>
          <w:lang w:val="en-US"/>
        </w:rPr>
        <w:t>mTurq</w:t>
      </w:r>
      <w:proofErr w:type="spellEnd"/>
      <w:r w:rsidR="00CF23CA">
        <w:rPr>
          <w:rFonts w:ascii="Times New Roman" w:hAnsi="Times New Roman" w:cs="Times New Roman"/>
          <w:sz w:val="24"/>
          <w:szCs w:val="24"/>
          <w:lang w:val="en-US"/>
        </w:rPr>
        <w:t xml:space="preserve"> signals in the different brain regions, 3</w:t>
      </w:r>
      <w:r w:rsidR="00FE0230">
        <w:rPr>
          <w:rFonts w:ascii="Times New Roman" w:hAnsi="Times New Roman" w:cs="Times New Roman"/>
          <w:sz w:val="24"/>
          <w:szCs w:val="24"/>
          <w:lang w:val="en-US"/>
        </w:rPr>
        <w:t>-</w:t>
      </w:r>
      <w:r w:rsidR="00CF23CA">
        <w:rPr>
          <w:rFonts w:ascii="Times New Roman" w:hAnsi="Times New Roman" w:cs="Times New Roman"/>
          <w:sz w:val="24"/>
          <w:szCs w:val="24"/>
          <w:lang w:val="en-US"/>
        </w:rPr>
        <w:t>months post-injection (</w:t>
      </w:r>
      <w:r w:rsidR="00CF23CA" w:rsidRPr="00807CA3">
        <w:rPr>
          <w:rFonts w:ascii="Times New Roman" w:hAnsi="Times New Roman" w:cs="Times New Roman"/>
          <w:b/>
          <w:bCs/>
          <w:sz w:val="24"/>
          <w:szCs w:val="24"/>
          <w:lang w:val="en-US"/>
        </w:rPr>
        <w:t>Suppl. Fig. 3A and B</w:t>
      </w:r>
      <w:r w:rsidR="00CF23CA">
        <w:rPr>
          <w:rFonts w:ascii="Times New Roman" w:hAnsi="Times New Roman" w:cs="Times New Roman"/>
          <w:sz w:val="24"/>
          <w:szCs w:val="24"/>
          <w:lang w:val="en-US"/>
        </w:rPr>
        <w:t xml:space="preserve">). Interestingly, </w:t>
      </w:r>
      <w:r w:rsidR="00E82B8E">
        <w:rPr>
          <w:rFonts w:ascii="Times New Roman" w:hAnsi="Times New Roman" w:cs="Times New Roman"/>
          <w:sz w:val="24"/>
          <w:szCs w:val="24"/>
          <w:lang w:val="en-US"/>
        </w:rPr>
        <w:t>t</w:t>
      </w:r>
      <w:r w:rsidR="00E82B8E" w:rsidRPr="00E82B8E">
        <w:rPr>
          <w:rFonts w:ascii="Times New Roman" w:hAnsi="Times New Roman" w:cs="Times New Roman"/>
          <w:sz w:val="24"/>
          <w:szCs w:val="24"/>
          <w:lang w:val="en-US"/>
        </w:rPr>
        <w:t>he levels of hα-syn</w:t>
      </w:r>
      <w:r w:rsidR="00CF23CA">
        <w:rPr>
          <w:rFonts w:ascii="Times New Roman" w:hAnsi="Times New Roman" w:cs="Times New Roman"/>
          <w:sz w:val="24"/>
          <w:szCs w:val="24"/>
          <w:lang w:val="en-US"/>
        </w:rPr>
        <w:t xml:space="preserve">, in comparison to its endogenous counterpart, exhibited a </w:t>
      </w:r>
      <w:r w:rsidR="00E82B8E" w:rsidRPr="00E82B8E">
        <w:rPr>
          <w:rFonts w:ascii="Times New Roman" w:hAnsi="Times New Roman" w:cs="Times New Roman"/>
          <w:sz w:val="24"/>
          <w:szCs w:val="24"/>
          <w:lang w:val="en-US"/>
        </w:rPr>
        <w:t xml:space="preserve">progressive increase over time across all brain regions, ultimately reaching approximately 20% to 30% of the endogenous </w:t>
      </w:r>
      <w:r w:rsidR="00CF23CA" w:rsidRPr="00B70C14">
        <w:rPr>
          <w:rFonts w:ascii="Times New Roman" w:hAnsi="Times New Roman" w:cs="Times New Roman"/>
          <w:sz w:val="24"/>
          <w:szCs w:val="24"/>
          <w:lang w:val="en-US"/>
        </w:rPr>
        <w:t xml:space="preserve">α-syn </w:t>
      </w:r>
      <w:r w:rsidR="00CF23CA">
        <w:rPr>
          <w:rFonts w:ascii="Times New Roman" w:hAnsi="Times New Roman" w:cs="Times New Roman"/>
          <w:sz w:val="24"/>
          <w:szCs w:val="24"/>
          <w:lang w:val="en-US"/>
        </w:rPr>
        <w:t xml:space="preserve">level </w:t>
      </w:r>
      <w:r w:rsidR="00E82B8E">
        <w:rPr>
          <w:rFonts w:ascii="Times New Roman" w:hAnsi="Times New Roman" w:cs="Times New Roman"/>
          <w:sz w:val="24"/>
          <w:szCs w:val="24"/>
          <w:lang w:val="en-US"/>
        </w:rPr>
        <w:t>at 3-months post-injection</w:t>
      </w:r>
      <w:r w:rsidR="00E82B8E" w:rsidRPr="00E82B8E">
        <w:rPr>
          <w:rFonts w:ascii="Times New Roman" w:hAnsi="Times New Roman" w:cs="Times New Roman"/>
          <w:sz w:val="24"/>
          <w:szCs w:val="24"/>
          <w:lang w:val="en-US"/>
        </w:rPr>
        <w:t xml:space="preserve"> </w:t>
      </w:r>
      <w:r w:rsidR="00BB6C4C">
        <w:rPr>
          <w:rFonts w:ascii="Times New Roman" w:hAnsi="Times New Roman" w:cs="Times New Roman"/>
          <w:sz w:val="24"/>
          <w:szCs w:val="24"/>
          <w:lang w:val="en-US"/>
        </w:rPr>
        <w:t>(</w:t>
      </w:r>
      <w:r w:rsidR="00BB6C4C" w:rsidRPr="00807CA3">
        <w:rPr>
          <w:rFonts w:ascii="Times New Roman" w:hAnsi="Times New Roman" w:cs="Times New Roman"/>
          <w:b/>
          <w:bCs/>
          <w:sz w:val="24"/>
          <w:szCs w:val="24"/>
          <w:lang w:val="en-US"/>
        </w:rPr>
        <w:t>Suppl. Fig</w:t>
      </w:r>
      <w:r w:rsidR="00CF23CA">
        <w:rPr>
          <w:rFonts w:ascii="Times New Roman" w:hAnsi="Times New Roman" w:cs="Times New Roman"/>
          <w:b/>
          <w:bCs/>
          <w:sz w:val="24"/>
          <w:szCs w:val="24"/>
          <w:lang w:val="en-US"/>
        </w:rPr>
        <w:t>.</w:t>
      </w:r>
      <w:r w:rsidR="00DD3F13">
        <w:rPr>
          <w:rFonts w:ascii="Times New Roman" w:hAnsi="Times New Roman" w:cs="Times New Roman"/>
          <w:b/>
          <w:bCs/>
          <w:sz w:val="24"/>
          <w:szCs w:val="24"/>
          <w:lang w:val="en-US"/>
        </w:rPr>
        <w:t xml:space="preserve"> </w:t>
      </w:r>
      <w:r w:rsidR="00D03FB0" w:rsidRPr="00807CA3">
        <w:rPr>
          <w:rFonts w:ascii="Times New Roman" w:hAnsi="Times New Roman" w:cs="Times New Roman"/>
          <w:b/>
          <w:bCs/>
          <w:sz w:val="24"/>
          <w:szCs w:val="24"/>
          <w:lang w:val="en-US"/>
        </w:rPr>
        <w:t>3</w:t>
      </w:r>
      <w:r w:rsidR="00CF23CA">
        <w:rPr>
          <w:rFonts w:ascii="Times New Roman" w:hAnsi="Times New Roman" w:cs="Times New Roman"/>
          <w:b/>
          <w:bCs/>
          <w:sz w:val="24"/>
          <w:szCs w:val="24"/>
          <w:lang w:val="en-US"/>
        </w:rPr>
        <w:t>C-I</w:t>
      </w:r>
      <w:r w:rsidR="00BB6C4C">
        <w:rPr>
          <w:rFonts w:ascii="Times New Roman" w:hAnsi="Times New Roman" w:cs="Times New Roman"/>
          <w:sz w:val="24"/>
          <w:szCs w:val="24"/>
          <w:lang w:val="en-US"/>
        </w:rPr>
        <w:t>)</w:t>
      </w:r>
      <w:r w:rsidR="00BB6C4C" w:rsidRPr="00BB6C4C">
        <w:rPr>
          <w:rFonts w:ascii="Times New Roman" w:hAnsi="Times New Roman" w:cs="Times New Roman"/>
          <w:sz w:val="24"/>
          <w:szCs w:val="24"/>
          <w:lang w:val="en-US"/>
        </w:rPr>
        <w:t xml:space="preserve">. </w:t>
      </w:r>
      <w:r w:rsidR="00E96D41" w:rsidRPr="00B70C14">
        <w:rPr>
          <w:rFonts w:ascii="Times New Roman" w:hAnsi="Times New Roman" w:cs="Times New Roman"/>
          <w:sz w:val="24"/>
          <w:szCs w:val="24"/>
          <w:lang w:val="en-US"/>
        </w:rPr>
        <w:t xml:space="preserve">Collectively, these results demonstrate that systemic delivery of </w:t>
      </w:r>
      <w:r w:rsidR="00D27121" w:rsidRPr="00B70C14">
        <w:rPr>
          <w:rFonts w:ascii="Times New Roman" w:hAnsi="Times New Roman" w:cs="Times New Roman"/>
          <w:sz w:val="24"/>
          <w:szCs w:val="24"/>
          <w:lang w:val="en-US"/>
        </w:rPr>
        <w:t>AAV</w:t>
      </w:r>
      <w:r w:rsidR="00E96D41" w:rsidRPr="00B70C14">
        <w:rPr>
          <w:rFonts w:ascii="Times New Roman" w:hAnsi="Times New Roman" w:cs="Times New Roman"/>
          <w:sz w:val="24"/>
          <w:szCs w:val="24"/>
          <w:lang w:val="en-US"/>
        </w:rPr>
        <w:t>-</w:t>
      </w:r>
      <w:proofErr w:type="spellStart"/>
      <w:r w:rsidR="00E96D41" w:rsidRPr="00B70C14">
        <w:rPr>
          <w:rFonts w:ascii="Times New Roman" w:hAnsi="Times New Roman" w:cs="Times New Roman"/>
          <w:sz w:val="24"/>
          <w:szCs w:val="24"/>
          <w:lang w:val="en-US"/>
        </w:rPr>
        <w:t>PHP.eB</w:t>
      </w:r>
      <w:proofErr w:type="spellEnd"/>
      <w:r w:rsidR="00E96D41" w:rsidRPr="00B70C14">
        <w:rPr>
          <w:rFonts w:ascii="Times New Roman" w:hAnsi="Times New Roman" w:cs="Times New Roman"/>
          <w:sz w:val="24"/>
          <w:szCs w:val="24"/>
          <w:lang w:val="en-US"/>
        </w:rPr>
        <w:t xml:space="preserve"> particles resulted in </w:t>
      </w:r>
      <w:r w:rsidR="00877436" w:rsidRPr="00B70C14">
        <w:rPr>
          <w:rFonts w:ascii="Times New Roman" w:hAnsi="Times New Roman" w:cs="Times New Roman"/>
          <w:sz w:val="24"/>
          <w:szCs w:val="24"/>
          <w:lang w:val="en-US"/>
        </w:rPr>
        <w:t>discrete</w:t>
      </w:r>
      <w:r w:rsidR="002D6A3D" w:rsidRPr="00B70C14">
        <w:rPr>
          <w:rFonts w:ascii="Times New Roman" w:hAnsi="Times New Roman" w:cs="Times New Roman"/>
          <w:sz w:val="24"/>
          <w:szCs w:val="24"/>
          <w:lang w:val="en-US"/>
        </w:rPr>
        <w:t>,</w:t>
      </w:r>
      <w:r w:rsidR="00877436" w:rsidRPr="00B70C14">
        <w:rPr>
          <w:rFonts w:ascii="Times New Roman" w:hAnsi="Times New Roman" w:cs="Times New Roman"/>
          <w:sz w:val="24"/>
          <w:szCs w:val="24"/>
          <w:lang w:val="en-US"/>
        </w:rPr>
        <w:t xml:space="preserve"> but </w:t>
      </w:r>
      <w:r w:rsidR="00193978" w:rsidRPr="00B70C14">
        <w:rPr>
          <w:rFonts w:ascii="Times New Roman" w:hAnsi="Times New Roman" w:cs="Times New Roman"/>
          <w:sz w:val="24"/>
          <w:szCs w:val="24"/>
          <w:lang w:val="en-US"/>
        </w:rPr>
        <w:t>widespread</w:t>
      </w:r>
      <w:r w:rsidR="00E72216">
        <w:rPr>
          <w:rFonts w:ascii="Times New Roman" w:hAnsi="Times New Roman" w:cs="Times New Roman"/>
          <w:sz w:val="24"/>
          <w:szCs w:val="24"/>
          <w:lang w:val="en-US"/>
        </w:rPr>
        <w:t>, stable,</w:t>
      </w:r>
      <w:r w:rsidR="00877436" w:rsidRPr="00B70C14">
        <w:rPr>
          <w:rFonts w:ascii="Times New Roman" w:hAnsi="Times New Roman" w:cs="Times New Roman"/>
          <w:sz w:val="24"/>
          <w:szCs w:val="24"/>
          <w:lang w:val="en-US"/>
        </w:rPr>
        <w:t xml:space="preserve"> and</w:t>
      </w:r>
      <w:r w:rsidR="006D17AA" w:rsidRPr="00B70C14">
        <w:rPr>
          <w:rFonts w:ascii="Times New Roman" w:hAnsi="Times New Roman" w:cs="Times New Roman"/>
          <w:sz w:val="24"/>
          <w:szCs w:val="24"/>
          <w:lang w:val="en-US"/>
        </w:rPr>
        <w:t xml:space="preserve"> bilateral</w:t>
      </w:r>
      <w:r w:rsidR="00E96D41" w:rsidRPr="00B70C14">
        <w:rPr>
          <w:rFonts w:ascii="Times New Roman" w:hAnsi="Times New Roman" w:cs="Times New Roman"/>
          <w:sz w:val="24"/>
          <w:szCs w:val="24"/>
          <w:lang w:val="en-US"/>
        </w:rPr>
        <w:t xml:space="preserve"> </w:t>
      </w:r>
      <w:r w:rsidR="00777576" w:rsidRPr="00B70C14">
        <w:rPr>
          <w:rFonts w:ascii="Times New Roman" w:hAnsi="Times New Roman" w:cs="Times New Roman"/>
          <w:sz w:val="24"/>
          <w:szCs w:val="24"/>
          <w:lang w:val="en-US"/>
        </w:rPr>
        <w:t xml:space="preserve">hα-syn </w:t>
      </w:r>
      <w:r w:rsidR="006D17AA" w:rsidRPr="00B70C14">
        <w:rPr>
          <w:rFonts w:ascii="Times New Roman" w:hAnsi="Times New Roman" w:cs="Times New Roman"/>
          <w:sz w:val="24"/>
          <w:szCs w:val="24"/>
          <w:lang w:val="en-US"/>
        </w:rPr>
        <w:t xml:space="preserve">overexpression in </w:t>
      </w:r>
      <w:r w:rsidR="00FE0230">
        <w:rPr>
          <w:rFonts w:ascii="Times New Roman" w:hAnsi="Times New Roman" w:cs="Times New Roman"/>
          <w:sz w:val="24"/>
          <w:szCs w:val="24"/>
          <w:lang w:val="en-US"/>
        </w:rPr>
        <w:t xml:space="preserve">the </w:t>
      </w:r>
      <w:r w:rsidR="006D17AA" w:rsidRPr="00B70C14">
        <w:rPr>
          <w:rFonts w:ascii="Times New Roman" w:hAnsi="Times New Roman" w:cs="Times New Roman"/>
          <w:sz w:val="24"/>
          <w:szCs w:val="24"/>
          <w:lang w:val="en-US"/>
        </w:rPr>
        <w:t>mouse brain.</w:t>
      </w:r>
    </w:p>
    <w:p w14:paraId="2FE28243" w14:textId="77777777" w:rsidR="00D70D73" w:rsidRPr="00B70C14" w:rsidRDefault="00D70D73" w:rsidP="006D09D0">
      <w:pPr>
        <w:spacing w:line="480" w:lineRule="auto"/>
        <w:contextualSpacing/>
        <w:jc w:val="both"/>
        <w:rPr>
          <w:rFonts w:ascii="Times New Roman" w:hAnsi="Times New Roman" w:cs="Times New Roman"/>
          <w:b/>
          <w:bCs/>
          <w:i/>
          <w:iCs/>
          <w:sz w:val="24"/>
          <w:szCs w:val="24"/>
          <w:lang w:val="en-US"/>
        </w:rPr>
      </w:pPr>
    </w:p>
    <w:p w14:paraId="425CF467" w14:textId="7D925B4D" w:rsidR="00D70D73" w:rsidRPr="006D09D0" w:rsidRDefault="00D70D73" w:rsidP="006D09D0">
      <w:pPr>
        <w:spacing w:line="480" w:lineRule="auto"/>
        <w:contextualSpacing/>
        <w:jc w:val="both"/>
        <w:rPr>
          <w:rFonts w:ascii="Times New Roman" w:hAnsi="Times New Roman" w:cs="Times New Roman"/>
          <w:lang w:val="en-US"/>
        </w:rPr>
      </w:pPr>
      <w:r w:rsidRPr="006D09D0">
        <w:rPr>
          <w:rFonts w:ascii="Times New Roman" w:hAnsi="Times New Roman" w:cs="Times New Roman"/>
          <w:b/>
          <w:bCs/>
          <w:sz w:val="24"/>
          <w:szCs w:val="24"/>
          <w:lang w:val="en-US"/>
        </w:rPr>
        <w:t>Systemic delivery of h</w:t>
      </w:r>
      <w:r w:rsidR="00400836" w:rsidRPr="006D09D0">
        <w:rPr>
          <w:rFonts w:ascii="Times New Roman" w:hAnsi="Times New Roman" w:cs="Times New Roman"/>
          <w:b/>
          <w:bCs/>
          <w:sz w:val="24"/>
          <w:szCs w:val="24"/>
          <w:lang w:val="en-US"/>
        </w:rPr>
        <w:t>α-syn</w:t>
      </w:r>
      <w:r w:rsidRPr="006D09D0">
        <w:rPr>
          <w:rFonts w:ascii="Times New Roman" w:hAnsi="Times New Roman" w:cs="Times New Roman"/>
          <w:b/>
          <w:bCs/>
          <w:sz w:val="24"/>
          <w:szCs w:val="24"/>
          <w:lang w:val="en-US"/>
        </w:rPr>
        <w:t xml:space="preserve"> induced progressive motor </w:t>
      </w:r>
      <w:proofErr w:type="gramStart"/>
      <w:r w:rsidRPr="006D09D0">
        <w:rPr>
          <w:rFonts w:ascii="Times New Roman" w:hAnsi="Times New Roman" w:cs="Times New Roman"/>
          <w:b/>
          <w:bCs/>
          <w:sz w:val="24"/>
          <w:szCs w:val="24"/>
          <w:lang w:val="en-US"/>
        </w:rPr>
        <w:t>impairment</w:t>
      </w:r>
      <w:proofErr w:type="gramEnd"/>
    </w:p>
    <w:p w14:paraId="0318EA6A" w14:textId="314E7709" w:rsidR="00D70D73" w:rsidRPr="00B70C14" w:rsidRDefault="00D70D73" w:rsidP="006D09D0">
      <w:pPr>
        <w:spacing w:line="480" w:lineRule="auto"/>
        <w:contextualSpacing/>
        <w:jc w:val="both"/>
        <w:rPr>
          <w:rFonts w:ascii="Times New Roman" w:hAnsi="Times New Roman" w:cs="Times New Roman"/>
          <w:sz w:val="24"/>
          <w:szCs w:val="24"/>
          <w:lang w:val="en-US"/>
        </w:rPr>
      </w:pPr>
      <w:r w:rsidRPr="00B70C14">
        <w:rPr>
          <w:rFonts w:ascii="Times New Roman" w:hAnsi="Times New Roman" w:cs="Times New Roman"/>
          <w:sz w:val="24"/>
          <w:szCs w:val="24"/>
          <w:lang w:val="en-US"/>
        </w:rPr>
        <w:lastRenderedPageBreak/>
        <w:t>To investigate if</w:t>
      </w:r>
      <w:r w:rsidR="00843862" w:rsidRPr="00B70C14">
        <w:rPr>
          <w:rFonts w:ascii="Times New Roman" w:hAnsi="Times New Roman" w:cs="Times New Roman"/>
          <w:sz w:val="24"/>
          <w:szCs w:val="24"/>
          <w:lang w:val="en-US"/>
        </w:rPr>
        <w:t xml:space="preserve"> the</w:t>
      </w:r>
      <w:r w:rsidRPr="00B70C14">
        <w:rPr>
          <w:rFonts w:ascii="Times New Roman" w:hAnsi="Times New Roman" w:cs="Times New Roman"/>
          <w:sz w:val="24"/>
          <w:szCs w:val="24"/>
          <w:lang w:val="en-US"/>
        </w:rPr>
        <w:t xml:space="preserve"> </w:t>
      </w:r>
      <w:r w:rsidR="00547CDD" w:rsidRPr="00B70C14">
        <w:rPr>
          <w:rFonts w:ascii="Times New Roman" w:hAnsi="Times New Roman" w:cs="Times New Roman"/>
          <w:sz w:val="24"/>
          <w:szCs w:val="24"/>
          <w:lang w:val="en-US"/>
        </w:rPr>
        <w:t>large-s</w:t>
      </w:r>
      <w:r w:rsidR="004C6138">
        <w:rPr>
          <w:rFonts w:ascii="Times New Roman" w:hAnsi="Times New Roman" w:cs="Times New Roman"/>
          <w:sz w:val="24"/>
          <w:szCs w:val="24"/>
          <w:lang w:val="en-US"/>
        </w:rPr>
        <w:t>c</w:t>
      </w:r>
      <w:r w:rsidR="00547CDD" w:rsidRPr="00B70C14">
        <w:rPr>
          <w:rFonts w:ascii="Times New Roman" w:hAnsi="Times New Roman" w:cs="Times New Roman"/>
          <w:sz w:val="24"/>
          <w:szCs w:val="24"/>
          <w:lang w:val="en-US"/>
        </w:rPr>
        <w:t xml:space="preserve">ale </w:t>
      </w:r>
      <w:r w:rsidRPr="00B70C14">
        <w:rPr>
          <w:rFonts w:ascii="Times New Roman" w:hAnsi="Times New Roman" w:cs="Times New Roman"/>
          <w:sz w:val="24"/>
          <w:szCs w:val="24"/>
          <w:lang w:val="en-US"/>
        </w:rPr>
        <w:t xml:space="preserve">hα-syn overexpression </w:t>
      </w:r>
      <w:r w:rsidR="00547CDD" w:rsidRPr="00B70C14">
        <w:rPr>
          <w:rFonts w:ascii="Times New Roman" w:hAnsi="Times New Roman" w:cs="Times New Roman"/>
          <w:sz w:val="24"/>
          <w:szCs w:val="24"/>
          <w:lang w:val="en-US"/>
        </w:rPr>
        <w:t>in mouse brain</w:t>
      </w:r>
      <w:r w:rsidR="0008054B">
        <w:rPr>
          <w:rFonts w:ascii="Times New Roman" w:hAnsi="Times New Roman" w:cs="Times New Roman"/>
          <w:sz w:val="24"/>
          <w:szCs w:val="24"/>
          <w:lang w:val="en-US"/>
        </w:rPr>
        <w:t>s</w:t>
      </w:r>
      <w:r w:rsidR="00547CDD" w:rsidRPr="00B70C14">
        <w:rPr>
          <w:rFonts w:ascii="Times New Roman" w:hAnsi="Times New Roman" w:cs="Times New Roman"/>
          <w:sz w:val="24"/>
          <w:szCs w:val="24"/>
          <w:lang w:val="en-US"/>
        </w:rPr>
        <w:t xml:space="preserve"> </w:t>
      </w:r>
      <w:r w:rsidRPr="00B70C14">
        <w:rPr>
          <w:rFonts w:ascii="Times New Roman" w:hAnsi="Times New Roman" w:cs="Times New Roman"/>
          <w:sz w:val="24"/>
          <w:szCs w:val="24"/>
          <w:lang w:val="en-US"/>
        </w:rPr>
        <w:t xml:space="preserve">was associated with the manifestation of </w:t>
      </w:r>
      <w:r w:rsidR="004F5147" w:rsidRPr="00B70C14">
        <w:rPr>
          <w:rFonts w:ascii="Times New Roman" w:hAnsi="Times New Roman" w:cs="Times New Roman"/>
          <w:sz w:val="24"/>
          <w:szCs w:val="24"/>
          <w:lang w:val="en-US"/>
        </w:rPr>
        <w:t>behavioral</w:t>
      </w:r>
      <w:r w:rsidRPr="00B70C14">
        <w:rPr>
          <w:rFonts w:ascii="Times New Roman" w:hAnsi="Times New Roman" w:cs="Times New Roman"/>
          <w:sz w:val="24"/>
          <w:szCs w:val="24"/>
          <w:lang w:val="en-US"/>
        </w:rPr>
        <w:t xml:space="preserve"> phenotype, we performed a battery of tests to evaluate the animals’ motor performance. </w:t>
      </w:r>
      <w:r w:rsidRPr="00A63A24">
        <w:rPr>
          <w:rFonts w:ascii="Times New Roman" w:hAnsi="Times New Roman" w:cs="Times New Roman"/>
          <w:sz w:val="24"/>
          <w:szCs w:val="24"/>
          <w:lang w:val="en-US"/>
        </w:rPr>
        <w:t>Three</w:t>
      </w:r>
      <w:r w:rsidRPr="00B70C14">
        <w:rPr>
          <w:rFonts w:ascii="Times New Roman" w:hAnsi="Times New Roman" w:cs="Times New Roman"/>
          <w:sz w:val="24"/>
          <w:szCs w:val="24"/>
          <w:lang w:val="en-US"/>
        </w:rPr>
        <w:t xml:space="preserve"> months post</w:t>
      </w:r>
      <w:r w:rsidR="004F5147">
        <w:rPr>
          <w:rFonts w:ascii="Times New Roman" w:hAnsi="Times New Roman" w:cs="Times New Roman"/>
          <w:sz w:val="24"/>
          <w:szCs w:val="24"/>
          <w:lang w:val="en-US"/>
        </w:rPr>
        <w:t>-</w:t>
      </w:r>
      <w:r w:rsidRPr="00B70C14">
        <w:rPr>
          <w:rFonts w:ascii="Times New Roman" w:hAnsi="Times New Roman" w:cs="Times New Roman"/>
          <w:sz w:val="24"/>
          <w:szCs w:val="24"/>
          <w:lang w:val="en-US"/>
        </w:rPr>
        <w:t xml:space="preserve">viral delivery, we </w:t>
      </w:r>
      <w:r w:rsidR="004F5147" w:rsidRPr="00B70C14">
        <w:rPr>
          <w:rFonts w:ascii="Times New Roman" w:hAnsi="Times New Roman" w:cs="Times New Roman"/>
          <w:sz w:val="24"/>
          <w:szCs w:val="24"/>
          <w:lang w:val="en-US"/>
        </w:rPr>
        <w:t>analyzed</w:t>
      </w:r>
      <w:r w:rsidRPr="00B70C14">
        <w:rPr>
          <w:rFonts w:ascii="Times New Roman" w:hAnsi="Times New Roman" w:cs="Times New Roman"/>
          <w:sz w:val="24"/>
          <w:szCs w:val="24"/>
          <w:lang w:val="en-US"/>
        </w:rPr>
        <w:t xml:space="preserve"> animals</w:t>
      </w:r>
      <w:r w:rsidR="00547CDD" w:rsidRPr="00B70C14">
        <w:rPr>
          <w:rFonts w:ascii="Times New Roman" w:hAnsi="Times New Roman" w:cs="Times New Roman"/>
          <w:sz w:val="24"/>
          <w:szCs w:val="24"/>
          <w:lang w:val="en-US"/>
        </w:rPr>
        <w:t>’</w:t>
      </w:r>
      <w:r w:rsidRPr="00B70C14">
        <w:rPr>
          <w:rFonts w:ascii="Times New Roman" w:hAnsi="Times New Roman" w:cs="Times New Roman"/>
          <w:sz w:val="24"/>
          <w:szCs w:val="24"/>
          <w:lang w:val="en-US"/>
        </w:rPr>
        <w:t xml:space="preserve"> motor coordination, endurance, and balance using the rotarod test</w:t>
      </w:r>
      <w:r w:rsidR="00547CDD" w:rsidRPr="00B70C14">
        <w:rPr>
          <w:rFonts w:ascii="Times New Roman" w:hAnsi="Times New Roman" w:cs="Times New Roman"/>
          <w:sz w:val="24"/>
          <w:szCs w:val="24"/>
          <w:lang w:val="en-US"/>
        </w:rPr>
        <w:t>. R</w:t>
      </w:r>
      <w:r w:rsidRPr="00B70C14">
        <w:rPr>
          <w:rFonts w:ascii="Times New Roman" w:hAnsi="Times New Roman" w:cs="Times New Roman"/>
          <w:sz w:val="24"/>
          <w:szCs w:val="24"/>
          <w:lang w:val="en-US"/>
        </w:rPr>
        <w:t xml:space="preserve">esults </w:t>
      </w:r>
      <w:r w:rsidR="00547CDD" w:rsidRPr="00B70C14">
        <w:rPr>
          <w:rFonts w:ascii="Times New Roman" w:hAnsi="Times New Roman" w:cs="Times New Roman"/>
          <w:sz w:val="24"/>
          <w:szCs w:val="24"/>
          <w:lang w:val="en-US"/>
        </w:rPr>
        <w:t xml:space="preserve">revealed </w:t>
      </w:r>
      <w:r w:rsidRPr="00B70C14">
        <w:rPr>
          <w:rFonts w:ascii="Times New Roman" w:hAnsi="Times New Roman" w:cs="Times New Roman"/>
          <w:sz w:val="24"/>
          <w:szCs w:val="24"/>
          <w:lang w:val="en-US"/>
        </w:rPr>
        <w:t xml:space="preserve">that mice overexpressing hα-syn exhibited a </w:t>
      </w:r>
      <w:r w:rsidRPr="00725468">
        <w:rPr>
          <w:rFonts w:ascii="Times New Roman" w:hAnsi="Times New Roman" w:cs="Times New Roman"/>
          <w:sz w:val="24"/>
          <w:szCs w:val="24"/>
          <w:lang w:val="en-US"/>
        </w:rPr>
        <w:t>significant short latency to fall</w:t>
      </w:r>
      <w:r w:rsidRPr="00B70C14">
        <w:rPr>
          <w:rFonts w:ascii="Times New Roman" w:hAnsi="Times New Roman" w:cs="Times New Roman"/>
          <w:sz w:val="24"/>
          <w:szCs w:val="24"/>
          <w:lang w:val="en-US"/>
        </w:rPr>
        <w:t xml:space="preserve">, compared to </w:t>
      </w:r>
      <w:r w:rsidRPr="00686E7C">
        <w:rPr>
          <w:rFonts w:ascii="Times New Roman" w:hAnsi="Times New Roman" w:cs="Times New Roman"/>
          <w:sz w:val="24"/>
          <w:szCs w:val="24"/>
          <w:lang w:val="en-US"/>
        </w:rPr>
        <w:t>the control</w:t>
      </w:r>
      <w:r w:rsidRPr="00B70C14">
        <w:rPr>
          <w:rFonts w:ascii="Times New Roman" w:hAnsi="Times New Roman" w:cs="Times New Roman"/>
          <w:sz w:val="24"/>
          <w:szCs w:val="24"/>
          <w:lang w:val="en-US"/>
        </w:rPr>
        <w:t xml:space="preserve"> and </w:t>
      </w:r>
      <w:proofErr w:type="spellStart"/>
      <w:r w:rsidRPr="00B70C14">
        <w:rPr>
          <w:rFonts w:ascii="Times New Roman" w:hAnsi="Times New Roman" w:cs="Times New Roman"/>
          <w:sz w:val="24"/>
          <w:szCs w:val="24"/>
          <w:lang w:val="en-US"/>
        </w:rPr>
        <w:t>mTurq</w:t>
      </w:r>
      <w:proofErr w:type="spellEnd"/>
      <w:r w:rsidRPr="00B70C14">
        <w:rPr>
          <w:rFonts w:ascii="Times New Roman" w:hAnsi="Times New Roman" w:cs="Times New Roman"/>
          <w:sz w:val="24"/>
          <w:szCs w:val="24"/>
          <w:lang w:val="en-US"/>
        </w:rPr>
        <w:t xml:space="preserve"> groups</w:t>
      </w:r>
      <w:ins w:id="52" w:author="Abid Oueslati" w:date="2023-11-07T13:09:00Z">
        <w:r w:rsidR="004B7EEB">
          <w:rPr>
            <w:rFonts w:ascii="Times New Roman" w:hAnsi="Times New Roman" w:cs="Times New Roman"/>
            <w:sz w:val="24"/>
            <w:szCs w:val="24"/>
            <w:lang w:val="en-US"/>
          </w:rPr>
          <w:t xml:space="preserve"> [</w:t>
        </w:r>
        <w:proofErr w:type="gramStart"/>
        <w:r w:rsidR="004B7EEB" w:rsidRPr="00A467E1">
          <w:rPr>
            <w:rFonts w:ascii="Times New Roman" w:hAnsi="Times New Roman" w:cs="Times New Roman"/>
            <w:sz w:val="24"/>
            <w:szCs w:val="24"/>
            <w:lang w:val="en-US"/>
          </w:rPr>
          <w:t>F(</w:t>
        </w:r>
        <w:proofErr w:type="gramEnd"/>
        <w:r w:rsidR="004B7EEB" w:rsidRPr="00A467E1">
          <w:rPr>
            <w:rFonts w:ascii="Times New Roman" w:hAnsi="Times New Roman" w:cs="Times New Roman"/>
            <w:sz w:val="24"/>
            <w:szCs w:val="24"/>
            <w:lang w:val="en-US"/>
          </w:rPr>
          <w:t>2,</w:t>
        </w:r>
        <w:r w:rsidR="004B7EEB">
          <w:rPr>
            <w:rFonts w:ascii="Times New Roman" w:hAnsi="Times New Roman" w:cs="Times New Roman"/>
            <w:sz w:val="24"/>
            <w:szCs w:val="24"/>
            <w:lang w:val="en-US"/>
          </w:rPr>
          <w:t xml:space="preserve"> </w:t>
        </w:r>
        <w:r w:rsidR="004B7EEB" w:rsidRPr="00A467E1">
          <w:rPr>
            <w:rFonts w:ascii="Times New Roman" w:hAnsi="Times New Roman" w:cs="Times New Roman"/>
            <w:sz w:val="24"/>
            <w:szCs w:val="24"/>
            <w:lang w:val="en-US"/>
          </w:rPr>
          <w:t>22)</w:t>
        </w:r>
        <w:r w:rsidR="004B7EEB">
          <w:rPr>
            <w:rFonts w:ascii="Times New Roman" w:hAnsi="Times New Roman" w:cs="Times New Roman"/>
            <w:sz w:val="24"/>
            <w:szCs w:val="24"/>
            <w:lang w:val="en-US"/>
          </w:rPr>
          <w:t xml:space="preserve"> </w:t>
        </w:r>
        <w:r w:rsidR="004B7EEB" w:rsidRPr="00A467E1">
          <w:rPr>
            <w:rFonts w:ascii="Times New Roman" w:hAnsi="Times New Roman" w:cs="Times New Roman"/>
            <w:sz w:val="24"/>
            <w:szCs w:val="24"/>
            <w:lang w:val="en-US"/>
          </w:rPr>
          <w:t>=</w:t>
        </w:r>
        <w:r w:rsidR="004B7EEB">
          <w:rPr>
            <w:rFonts w:ascii="Times New Roman" w:hAnsi="Times New Roman" w:cs="Times New Roman"/>
            <w:sz w:val="24"/>
            <w:szCs w:val="24"/>
            <w:lang w:val="en-US"/>
          </w:rPr>
          <w:t xml:space="preserve"> </w:t>
        </w:r>
        <w:r w:rsidR="004B7EEB" w:rsidRPr="00A467E1">
          <w:rPr>
            <w:rFonts w:ascii="Times New Roman" w:hAnsi="Times New Roman" w:cs="Times New Roman"/>
            <w:sz w:val="24"/>
            <w:szCs w:val="24"/>
            <w:lang w:val="en-US"/>
          </w:rPr>
          <w:t>17.07</w:t>
        </w:r>
        <w:r w:rsidR="004B7EEB">
          <w:rPr>
            <w:rFonts w:ascii="Times New Roman" w:hAnsi="Times New Roman" w:cs="Times New Roman"/>
            <w:sz w:val="24"/>
            <w:szCs w:val="24"/>
            <w:lang w:val="en-US"/>
          </w:rPr>
          <w:t xml:space="preserve">, p </w:t>
        </w:r>
        <w:r w:rsidR="004B7EEB" w:rsidRPr="00A467E1">
          <w:rPr>
            <w:rFonts w:ascii="Times New Roman" w:hAnsi="Times New Roman" w:cs="Times New Roman"/>
            <w:sz w:val="24"/>
            <w:szCs w:val="24"/>
            <w:lang w:val="en-US"/>
          </w:rPr>
          <w:t>&lt;</w:t>
        </w:r>
        <w:r w:rsidR="004B7EEB">
          <w:rPr>
            <w:rFonts w:ascii="Times New Roman" w:hAnsi="Times New Roman" w:cs="Times New Roman"/>
            <w:sz w:val="24"/>
            <w:szCs w:val="24"/>
            <w:lang w:val="en-US"/>
          </w:rPr>
          <w:t xml:space="preserve"> </w:t>
        </w:r>
        <w:r w:rsidR="004B7EEB" w:rsidRPr="00A467E1">
          <w:rPr>
            <w:rFonts w:ascii="Times New Roman" w:hAnsi="Times New Roman" w:cs="Times New Roman"/>
            <w:sz w:val="24"/>
            <w:szCs w:val="24"/>
            <w:lang w:val="en-US"/>
          </w:rPr>
          <w:t>0.0001</w:t>
        </w:r>
        <w:r w:rsidR="004B7EEB">
          <w:rPr>
            <w:rFonts w:ascii="Times New Roman" w:hAnsi="Times New Roman" w:cs="Times New Roman"/>
            <w:sz w:val="24"/>
            <w:szCs w:val="24"/>
            <w:lang w:val="en-US"/>
          </w:rPr>
          <w:t xml:space="preserve">; </w:t>
        </w:r>
        <w:r w:rsidR="004B7EEB" w:rsidRPr="00B70C14">
          <w:rPr>
            <w:rFonts w:ascii="Times New Roman" w:hAnsi="Times New Roman" w:cs="Times New Roman"/>
            <w:sz w:val="24"/>
            <w:szCs w:val="24"/>
            <w:lang w:val="en-US"/>
          </w:rPr>
          <w:t>hα-syn</w:t>
        </w:r>
        <w:r w:rsidR="004B7EEB">
          <w:rPr>
            <w:rFonts w:ascii="Times New Roman" w:hAnsi="Times New Roman" w:cs="Times New Roman"/>
            <w:sz w:val="24"/>
            <w:szCs w:val="24"/>
            <w:lang w:val="en-US"/>
          </w:rPr>
          <w:t xml:space="preserve"> vs. control: p </w:t>
        </w:r>
        <w:r w:rsidR="004B7EEB" w:rsidRPr="00CA45C9">
          <w:rPr>
            <w:rFonts w:ascii="Times New Roman" w:hAnsi="Times New Roman" w:cs="Times New Roman"/>
            <w:sz w:val="24"/>
            <w:szCs w:val="24"/>
            <w:lang w:val="en-US"/>
          </w:rPr>
          <w:t>&lt;</w:t>
        </w:r>
        <w:r w:rsidR="004B7EEB">
          <w:rPr>
            <w:rFonts w:ascii="Times New Roman" w:hAnsi="Times New Roman" w:cs="Times New Roman"/>
            <w:sz w:val="24"/>
            <w:szCs w:val="24"/>
            <w:lang w:val="en-US"/>
          </w:rPr>
          <w:t xml:space="preserve"> </w:t>
        </w:r>
        <w:r w:rsidR="004B7EEB" w:rsidRPr="00CA45C9">
          <w:rPr>
            <w:rFonts w:ascii="Times New Roman" w:hAnsi="Times New Roman" w:cs="Times New Roman"/>
            <w:sz w:val="24"/>
            <w:szCs w:val="24"/>
            <w:lang w:val="en-US"/>
          </w:rPr>
          <w:t>0.0001</w:t>
        </w:r>
        <w:r w:rsidR="004B7EEB">
          <w:rPr>
            <w:rFonts w:ascii="Times New Roman" w:hAnsi="Times New Roman" w:cs="Times New Roman"/>
            <w:sz w:val="24"/>
            <w:szCs w:val="24"/>
            <w:lang w:val="en-US"/>
          </w:rPr>
          <w:t xml:space="preserve">; </w:t>
        </w:r>
        <w:r w:rsidR="004B7EEB" w:rsidRPr="00B70C14">
          <w:rPr>
            <w:rFonts w:ascii="Times New Roman" w:hAnsi="Times New Roman" w:cs="Times New Roman"/>
            <w:sz w:val="24"/>
            <w:szCs w:val="24"/>
            <w:lang w:val="en-US"/>
          </w:rPr>
          <w:t>hα-syn</w:t>
        </w:r>
        <w:r w:rsidR="004B7EEB">
          <w:rPr>
            <w:rFonts w:ascii="Times New Roman" w:hAnsi="Times New Roman" w:cs="Times New Roman"/>
            <w:sz w:val="24"/>
            <w:szCs w:val="24"/>
            <w:lang w:val="en-US"/>
          </w:rPr>
          <w:t xml:space="preserve"> vs. </w:t>
        </w:r>
        <w:proofErr w:type="spellStart"/>
        <w:r w:rsidR="004B7EEB">
          <w:rPr>
            <w:rFonts w:ascii="Times New Roman" w:hAnsi="Times New Roman" w:cs="Times New Roman"/>
            <w:sz w:val="24"/>
            <w:szCs w:val="24"/>
            <w:lang w:val="en-US"/>
          </w:rPr>
          <w:t>mTurq</w:t>
        </w:r>
        <w:proofErr w:type="spellEnd"/>
        <w:r w:rsidR="004B7EEB">
          <w:rPr>
            <w:rFonts w:ascii="Times New Roman" w:hAnsi="Times New Roman" w:cs="Times New Roman"/>
            <w:sz w:val="24"/>
            <w:szCs w:val="24"/>
            <w:lang w:val="en-US"/>
          </w:rPr>
          <w:t xml:space="preserve">: p = </w:t>
        </w:r>
        <w:r w:rsidR="004B7EEB" w:rsidRPr="00CA45C9">
          <w:rPr>
            <w:rFonts w:ascii="Times New Roman" w:hAnsi="Times New Roman" w:cs="Times New Roman"/>
            <w:sz w:val="24"/>
            <w:szCs w:val="24"/>
            <w:lang w:val="en-US"/>
          </w:rPr>
          <w:t>0.0079</w:t>
        </w:r>
        <w:r w:rsidR="004B7EEB">
          <w:rPr>
            <w:rFonts w:ascii="Times New Roman" w:hAnsi="Times New Roman" w:cs="Times New Roman"/>
            <w:sz w:val="24"/>
            <w:szCs w:val="24"/>
            <w:lang w:val="en-US"/>
          </w:rPr>
          <w:t>]</w:t>
        </w:r>
      </w:ins>
      <w:r w:rsidRPr="00B70C14">
        <w:rPr>
          <w:rFonts w:ascii="Times New Roman" w:hAnsi="Times New Roman" w:cs="Times New Roman"/>
          <w:sz w:val="24"/>
          <w:szCs w:val="24"/>
          <w:lang w:val="en-US"/>
        </w:rPr>
        <w:t xml:space="preserve">, suggesting that hα-syn overexpression </w:t>
      </w:r>
      <w:r w:rsidR="00214E12" w:rsidRPr="00B70C14">
        <w:rPr>
          <w:rFonts w:ascii="Times New Roman" w:hAnsi="Times New Roman" w:cs="Times New Roman"/>
          <w:sz w:val="24"/>
          <w:szCs w:val="24"/>
          <w:lang w:val="en-US"/>
        </w:rPr>
        <w:t>affected</w:t>
      </w:r>
      <w:r w:rsidRPr="00B70C14">
        <w:rPr>
          <w:rFonts w:ascii="Times New Roman" w:hAnsi="Times New Roman" w:cs="Times New Roman"/>
          <w:sz w:val="24"/>
          <w:szCs w:val="24"/>
          <w:lang w:val="en-US"/>
        </w:rPr>
        <w:t xml:space="preserve"> animals’ motor coordination (</w:t>
      </w:r>
      <w:r w:rsidR="00547CDD" w:rsidRPr="004F5147">
        <w:rPr>
          <w:rFonts w:ascii="Times New Roman" w:hAnsi="Times New Roman" w:cs="Times New Roman"/>
          <w:b/>
          <w:bCs/>
          <w:sz w:val="24"/>
          <w:szCs w:val="24"/>
          <w:lang w:val="en-US"/>
        </w:rPr>
        <w:t>Fig</w:t>
      </w:r>
      <w:r w:rsidR="004F5147" w:rsidRPr="004F5147">
        <w:rPr>
          <w:rFonts w:ascii="Times New Roman" w:hAnsi="Times New Roman" w:cs="Times New Roman"/>
          <w:b/>
          <w:bCs/>
          <w:sz w:val="24"/>
          <w:szCs w:val="24"/>
          <w:lang w:val="en-US"/>
        </w:rPr>
        <w:t>.</w:t>
      </w:r>
      <w:r w:rsidRPr="004F5147">
        <w:rPr>
          <w:rFonts w:ascii="Times New Roman" w:hAnsi="Times New Roman" w:cs="Times New Roman"/>
          <w:b/>
          <w:bCs/>
          <w:sz w:val="24"/>
          <w:szCs w:val="24"/>
          <w:lang w:val="en-US"/>
        </w:rPr>
        <w:t xml:space="preserve"> </w:t>
      </w:r>
      <w:r w:rsidR="004411E8" w:rsidRPr="004F5147">
        <w:rPr>
          <w:rFonts w:ascii="Times New Roman" w:hAnsi="Times New Roman" w:cs="Times New Roman"/>
          <w:b/>
          <w:bCs/>
          <w:sz w:val="24"/>
          <w:szCs w:val="24"/>
          <w:lang w:val="en-US"/>
        </w:rPr>
        <w:t>2</w:t>
      </w:r>
      <w:r w:rsidRPr="004F5147">
        <w:rPr>
          <w:rFonts w:ascii="Times New Roman" w:hAnsi="Times New Roman" w:cs="Times New Roman"/>
          <w:b/>
          <w:bCs/>
          <w:sz w:val="24"/>
          <w:szCs w:val="24"/>
          <w:lang w:val="en-US"/>
        </w:rPr>
        <w:t>A</w:t>
      </w:r>
      <w:r w:rsidRPr="00B70C14">
        <w:rPr>
          <w:rFonts w:ascii="Times New Roman" w:hAnsi="Times New Roman" w:cs="Times New Roman"/>
          <w:sz w:val="24"/>
          <w:szCs w:val="24"/>
          <w:lang w:val="en-US"/>
        </w:rPr>
        <w:t xml:space="preserve">). Of note, </w:t>
      </w:r>
      <w:r w:rsidR="00E27F63">
        <w:rPr>
          <w:rFonts w:ascii="Times New Roman" w:hAnsi="Times New Roman" w:cs="Times New Roman"/>
          <w:sz w:val="24"/>
          <w:szCs w:val="24"/>
          <w:lang w:val="en-US"/>
        </w:rPr>
        <w:t>the</w:t>
      </w:r>
      <w:r w:rsidRPr="00B70C14">
        <w:rPr>
          <w:rFonts w:ascii="Times New Roman" w:hAnsi="Times New Roman" w:cs="Times New Roman"/>
          <w:sz w:val="24"/>
          <w:szCs w:val="24"/>
          <w:lang w:val="en-US"/>
        </w:rPr>
        <w:t xml:space="preserve"> rotarod test analysis overtime revealed that hα-syn overexpression affected animal performance as early as </w:t>
      </w:r>
      <w:r w:rsidR="00481FCB" w:rsidRPr="007E67D4">
        <w:rPr>
          <w:rFonts w:ascii="Times New Roman" w:hAnsi="Times New Roman" w:cs="Times New Roman"/>
          <w:sz w:val="24"/>
          <w:szCs w:val="24"/>
          <w:lang w:val="en-US"/>
        </w:rPr>
        <w:t>1</w:t>
      </w:r>
      <w:r w:rsidR="00481FCB">
        <w:rPr>
          <w:rFonts w:ascii="Times New Roman" w:hAnsi="Times New Roman" w:cs="Times New Roman"/>
          <w:sz w:val="24"/>
          <w:szCs w:val="24"/>
          <w:lang w:val="en-US"/>
        </w:rPr>
        <w:t>-month</w:t>
      </w:r>
      <w:r w:rsidRPr="00B70C14">
        <w:rPr>
          <w:rFonts w:ascii="Times New Roman" w:hAnsi="Times New Roman" w:cs="Times New Roman"/>
          <w:sz w:val="24"/>
          <w:szCs w:val="24"/>
          <w:lang w:val="en-US"/>
        </w:rPr>
        <w:t xml:space="preserve"> post-viral delivery and </w:t>
      </w:r>
      <w:r w:rsidR="002D6A3D" w:rsidRPr="00B70C14">
        <w:rPr>
          <w:rFonts w:ascii="Times New Roman" w:hAnsi="Times New Roman" w:cs="Times New Roman"/>
          <w:sz w:val="24"/>
          <w:szCs w:val="24"/>
          <w:lang w:val="en-US"/>
        </w:rPr>
        <w:t>this</w:t>
      </w:r>
      <w:r w:rsidRPr="00B70C14">
        <w:rPr>
          <w:rFonts w:ascii="Times New Roman" w:hAnsi="Times New Roman" w:cs="Times New Roman"/>
          <w:sz w:val="24"/>
          <w:szCs w:val="24"/>
          <w:lang w:val="en-US"/>
        </w:rPr>
        <w:t xml:space="preserve"> deleterious effect </w:t>
      </w:r>
      <w:r w:rsidR="004F5147">
        <w:rPr>
          <w:rFonts w:ascii="Times New Roman" w:hAnsi="Times New Roman" w:cs="Times New Roman"/>
          <w:sz w:val="24"/>
          <w:szCs w:val="24"/>
          <w:lang w:val="en-US"/>
        </w:rPr>
        <w:t>worsened</w:t>
      </w:r>
      <w:r w:rsidRPr="00B70C14">
        <w:rPr>
          <w:rFonts w:ascii="Times New Roman" w:hAnsi="Times New Roman" w:cs="Times New Roman"/>
          <w:sz w:val="24"/>
          <w:szCs w:val="24"/>
          <w:lang w:val="en-US"/>
        </w:rPr>
        <w:t xml:space="preserve"> with time and reach</w:t>
      </w:r>
      <w:r w:rsidR="00EA777D" w:rsidRPr="00B70C14">
        <w:rPr>
          <w:rFonts w:ascii="Times New Roman" w:hAnsi="Times New Roman" w:cs="Times New Roman"/>
          <w:sz w:val="24"/>
          <w:szCs w:val="24"/>
          <w:lang w:val="en-US"/>
        </w:rPr>
        <w:t>e</w:t>
      </w:r>
      <w:r w:rsidR="002D6A3D" w:rsidRPr="00B70C14">
        <w:rPr>
          <w:rFonts w:ascii="Times New Roman" w:hAnsi="Times New Roman" w:cs="Times New Roman"/>
          <w:sz w:val="24"/>
          <w:szCs w:val="24"/>
          <w:lang w:val="en-US"/>
        </w:rPr>
        <w:t>d</w:t>
      </w:r>
      <w:r w:rsidRPr="00B70C14">
        <w:rPr>
          <w:rFonts w:ascii="Times New Roman" w:hAnsi="Times New Roman" w:cs="Times New Roman"/>
          <w:sz w:val="24"/>
          <w:szCs w:val="24"/>
          <w:lang w:val="en-US"/>
        </w:rPr>
        <w:t xml:space="preserve"> a plateau at </w:t>
      </w:r>
      <w:r w:rsidRPr="007E67D4">
        <w:rPr>
          <w:rFonts w:ascii="Times New Roman" w:hAnsi="Times New Roman" w:cs="Times New Roman"/>
          <w:sz w:val="24"/>
          <w:szCs w:val="24"/>
          <w:lang w:val="en-US"/>
        </w:rPr>
        <w:t>2</w:t>
      </w:r>
      <w:r w:rsidRPr="00B70C14">
        <w:rPr>
          <w:rFonts w:ascii="Times New Roman" w:hAnsi="Times New Roman" w:cs="Times New Roman"/>
          <w:sz w:val="24"/>
          <w:szCs w:val="24"/>
          <w:lang w:val="en-US"/>
        </w:rPr>
        <w:t xml:space="preserve"> months</w:t>
      </w:r>
      <w:ins w:id="53" w:author="Abid Oueslati" w:date="2023-11-07T13:10:00Z">
        <w:r w:rsidR="004B7EEB">
          <w:rPr>
            <w:rFonts w:ascii="Times New Roman" w:hAnsi="Times New Roman" w:cs="Times New Roman"/>
            <w:sz w:val="24"/>
            <w:szCs w:val="24"/>
            <w:lang w:val="en-US"/>
          </w:rPr>
          <w:t xml:space="preserve"> [effect of time: </w:t>
        </w:r>
        <w:r w:rsidR="004B7EEB" w:rsidRPr="00CA45C9">
          <w:rPr>
            <w:rFonts w:ascii="Times New Roman" w:hAnsi="Times New Roman" w:cs="Times New Roman"/>
            <w:sz w:val="24"/>
            <w:szCs w:val="24"/>
            <w:lang w:val="en-US"/>
          </w:rPr>
          <w:t>F(3, 66) = 7.711</w:t>
        </w:r>
        <w:r w:rsidR="004B7EEB">
          <w:rPr>
            <w:rFonts w:ascii="Times New Roman" w:hAnsi="Times New Roman" w:cs="Times New Roman"/>
            <w:sz w:val="24"/>
            <w:szCs w:val="24"/>
            <w:lang w:val="en-US"/>
          </w:rPr>
          <w:t xml:space="preserve">, p </w:t>
        </w:r>
        <w:r w:rsidR="004B7EEB" w:rsidRPr="00CA45C9">
          <w:rPr>
            <w:rFonts w:ascii="Times New Roman" w:hAnsi="Times New Roman" w:cs="Times New Roman"/>
            <w:sz w:val="24"/>
            <w:szCs w:val="24"/>
            <w:lang w:val="en-US"/>
          </w:rPr>
          <w:t>=</w:t>
        </w:r>
        <w:r w:rsidR="004B7EEB">
          <w:rPr>
            <w:rFonts w:ascii="Times New Roman" w:hAnsi="Times New Roman" w:cs="Times New Roman"/>
            <w:sz w:val="24"/>
            <w:szCs w:val="24"/>
            <w:lang w:val="en-US"/>
          </w:rPr>
          <w:t xml:space="preserve"> </w:t>
        </w:r>
        <w:r w:rsidR="004B7EEB" w:rsidRPr="00CA45C9">
          <w:rPr>
            <w:rFonts w:ascii="Times New Roman" w:hAnsi="Times New Roman" w:cs="Times New Roman"/>
            <w:sz w:val="24"/>
            <w:szCs w:val="24"/>
            <w:lang w:val="en-US"/>
          </w:rPr>
          <w:t>0.0002</w:t>
        </w:r>
        <w:r w:rsidR="004B7EEB">
          <w:rPr>
            <w:rFonts w:ascii="Times New Roman" w:hAnsi="Times New Roman" w:cs="Times New Roman"/>
            <w:sz w:val="24"/>
            <w:szCs w:val="24"/>
            <w:lang w:val="en-US"/>
          </w:rPr>
          <w:t xml:space="preserve">; 1 month vs. baseline: p = </w:t>
        </w:r>
        <w:r w:rsidR="004B7EEB" w:rsidRPr="00114596">
          <w:rPr>
            <w:rFonts w:ascii="Times New Roman" w:hAnsi="Times New Roman" w:cs="Times New Roman"/>
            <w:sz w:val="24"/>
            <w:szCs w:val="24"/>
            <w:lang w:val="en-US"/>
          </w:rPr>
          <w:t>0.0299</w:t>
        </w:r>
        <w:r w:rsidR="004B7EEB">
          <w:rPr>
            <w:rFonts w:ascii="Times New Roman" w:hAnsi="Times New Roman" w:cs="Times New Roman"/>
            <w:sz w:val="24"/>
            <w:szCs w:val="24"/>
            <w:lang w:val="en-US"/>
          </w:rPr>
          <w:t xml:space="preserve">; 2 months vs. baseline: p </w:t>
        </w:r>
        <w:r w:rsidR="004B7EEB" w:rsidRPr="00A467E1">
          <w:rPr>
            <w:rFonts w:ascii="Times New Roman" w:hAnsi="Times New Roman" w:cs="Times New Roman"/>
            <w:sz w:val="24"/>
            <w:szCs w:val="24"/>
            <w:lang w:val="en-US"/>
          </w:rPr>
          <w:t>&lt;</w:t>
        </w:r>
        <w:r w:rsidR="004B7EEB">
          <w:rPr>
            <w:rFonts w:ascii="Times New Roman" w:hAnsi="Times New Roman" w:cs="Times New Roman"/>
            <w:sz w:val="24"/>
            <w:szCs w:val="24"/>
            <w:lang w:val="en-US"/>
          </w:rPr>
          <w:t xml:space="preserve"> </w:t>
        </w:r>
        <w:r w:rsidR="004B7EEB" w:rsidRPr="00A467E1">
          <w:rPr>
            <w:rFonts w:ascii="Times New Roman" w:hAnsi="Times New Roman" w:cs="Times New Roman"/>
            <w:sz w:val="24"/>
            <w:szCs w:val="24"/>
            <w:lang w:val="en-US"/>
          </w:rPr>
          <w:t>0.0001</w:t>
        </w:r>
        <w:r w:rsidR="004B7EEB">
          <w:rPr>
            <w:rFonts w:ascii="Times New Roman" w:hAnsi="Times New Roman" w:cs="Times New Roman"/>
            <w:sz w:val="24"/>
            <w:szCs w:val="24"/>
            <w:lang w:val="en-US"/>
          </w:rPr>
          <w:t xml:space="preserve">; 3 months vs. baseline: p </w:t>
        </w:r>
        <w:r w:rsidR="004B7EEB" w:rsidRPr="00A467E1">
          <w:rPr>
            <w:rFonts w:ascii="Times New Roman" w:hAnsi="Times New Roman" w:cs="Times New Roman"/>
            <w:sz w:val="24"/>
            <w:szCs w:val="24"/>
            <w:lang w:val="en-US"/>
          </w:rPr>
          <w:t>&lt;</w:t>
        </w:r>
        <w:r w:rsidR="004B7EEB">
          <w:rPr>
            <w:rFonts w:ascii="Times New Roman" w:hAnsi="Times New Roman" w:cs="Times New Roman"/>
            <w:sz w:val="24"/>
            <w:szCs w:val="24"/>
            <w:lang w:val="en-US"/>
          </w:rPr>
          <w:t xml:space="preserve"> </w:t>
        </w:r>
        <w:r w:rsidR="004B7EEB" w:rsidRPr="00A467E1">
          <w:rPr>
            <w:rFonts w:ascii="Times New Roman" w:hAnsi="Times New Roman" w:cs="Times New Roman"/>
            <w:sz w:val="24"/>
            <w:szCs w:val="24"/>
            <w:lang w:val="en-US"/>
          </w:rPr>
          <w:t>0.0001</w:t>
        </w:r>
        <w:r w:rsidR="004B7EEB">
          <w:rPr>
            <w:rFonts w:ascii="Times New Roman" w:hAnsi="Times New Roman" w:cs="Times New Roman"/>
            <w:sz w:val="24"/>
            <w:szCs w:val="24"/>
            <w:lang w:val="en-US"/>
          </w:rPr>
          <w:t>]</w:t>
        </w:r>
      </w:ins>
      <w:r w:rsidRPr="00B70C14">
        <w:rPr>
          <w:rFonts w:ascii="Times New Roman" w:hAnsi="Times New Roman" w:cs="Times New Roman"/>
          <w:sz w:val="24"/>
          <w:szCs w:val="24"/>
          <w:lang w:val="en-US"/>
        </w:rPr>
        <w:t xml:space="preserve"> (</w:t>
      </w:r>
      <w:r w:rsidRPr="004F5147">
        <w:rPr>
          <w:rFonts w:ascii="Times New Roman" w:hAnsi="Times New Roman" w:cs="Times New Roman"/>
          <w:b/>
          <w:bCs/>
          <w:sz w:val="24"/>
          <w:szCs w:val="24"/>
          <w:lang w:val="en-US"/>
        </w:rPr>
        <w:t>Fig</w:t>
      </w:r>
      <w:r w:rsidR="004F5147" w:rsidRPr="004F5147">
        <w:rPr>
          <w:rFonts w:ascii="Times New Roman" w:hAnsi="Times New Roman" w:cs="Times New Roman"/>
          <w:b/>
          <w:bCs/>
          <w:sz w:val="24"/>
          <w:szCs w:val="24"/>
          <w:lang w:val="en-US"/>
        </w:rPr>
        <w:t>.</w:t>
      </w:r>
      <w:r w:rsidRPr="004F5147">
        <w:rPr>
          <w:rFonts w:ascii="Times New Roman" w:hAnsi="Times New Roman" w:cs="Times New Roman"/>
          <w:b/>
          <w:bCs/>
          <w:sz w:val="24"/>
          <w:szCs w:val="24"/>
          <w:lang w:val="en-US"/>
        </w:rPr>
        <w:t xml:space="preserve"> </w:t>
      </w:r>
      <w:r w:rsidR="004411E8" w:rsidRPr="004F5147">
        <w:rPr>
          <w:rFonts w:ascii="Times New Roman" w:hAnsi="Times New Roman" w:cs="Times New Roman"/>
          <w:b/>
          <w:bCs/>
          <w:sz w:val="24"/>
          <w:szCs w:val="24"/>
          <w:lang w:val="en-US"/>
        </w:rPr>
        <w:t>2</w:t>
      </w:r>
      <w:r w:rsidRPr="004F5147">
        <w:rPr>
          <w:rFonts w:ascii="Times New Roman" w:hAnsi="Times New Roman" w:cs="Times New Roman"/>
          <w:b/>
          <w:bCs/>
          <w:sz w:val="24"/>
          <w:szCs w:val="24"/>
          <w:lang w:val="en-US"/>
        </w:rPr>
        <w:t>B</w:t>
      </w:r>
      <w:r w:rsidRPr="00B70C14">
        <w:rPr>
          <w:rFonts w:ascii="Times New Roman" w:hAnsi="Times New Roman" w:cs="Times New Roman"/>
          <w:sz w:val="24"/>
          <w:szCs w:val="24"/>
          <w:lang w:val="en-US"/>
        </w:rPr>
        <w:t xml:space="preserve">). </w:t>
      </w:r>
      <w:r w:rsidR="002F3182" w:rsidRPr="002F3182">
        <w:rPr>
          <w:rFonts w:ascii="Times New Roman" w:hAnsi="Times New Roman" w:cs="Times New Roman"/>
          <w:sz w:val="24"/>
          <w:szCs w:val="24"/>
          <w:lang w:val="en-US"/>
        </w:rPr>
        <w:t>At 3</w:t>
      </w:r>
      <w:r w:rsidR="00F66E1B">
        <w:rPr>
          <w:rFonts w:ascii="Times New Roman" w:hAnsi="Times New Roman" w:cs="Times New Roman"/>
          <w:sz w:val="24"/>
          <w:szCs w:val="24"/>
          <w:lang w:val="en-US"/>
        </w:rPr>
        <w:t>-</w:t>
      </w:r>
      <w:r w:rsidR="002F3182" w:rsidRPr="002F3182">
        <w:rPr>
          <w:rFonts w:ascii="Times New Roman" w:hAnsi="Times New Roman" w:cs="Times New Roman"/>
          <w:sz w:val="24"/>
          <w:szCs w:val="24"/>
          <w:lang w:val="en-US"/>
        </w:rPr>
        <w:t xml:space="preserve">months post-injection, the </w:t>
      </w:r>
      <w:proofErr w:type="spellStart"/>
      <w:r w:rsidR="002F3182" w:rsidRPr="002F3182">
        <w:rPr>
          <w:rFonts w:ascii="Times New Roman" w:hAnsi="Times New Roman" w:cs="Times New Roman"/>
          <w:sz w:val="24"/>
          <w:szCs w:val="24"/>
          <w:lang w:val="en-US"/>
        </w:rPr>
        <w:t>mTurq</w:t>
      </w:r>
      <w:proofErr w:type="spellEnd"/>
      <w:r w:rsidR="002F3182" w:rsidRPr="002F3182">
        <w:rPr>
          <w:rFonts w:ascii="Times New Roman" w:hAnsi="Times New Roman" w:cs="Times New Roman"/>
          <w:sz w:val="24"/>
          <w:szCs w:val="24"/>
          <w:lang w:val="en-US"/>
        </w:rPr>
        <w:t xml:space="preserve"> group exhibited a mod</w:t>
      </w:r>
      <w:r w:rsidR="002F3182">
        <w:rPr>
          <w:rFonts w:ascii="Times New Roman" w:hAnsi="Times New Roman" w:cs="Times New Roman"/>
          <w:sz w:val="24"/>
          <w:szCs w:val="24"/>
          <w:lang w:val="en-US"/>
        </w:rPr>
        <w:t>erated</w:t>
      </w:r>
      <w:r w:rsidR="002F3182" w:rsidRPr="002F3182">
        <w:rPr>
          <w:rFonts w:ascii="Times New Roman" w:hAnsi="Times New Roman" w:cs="Times New Roman"/>
          <w:sz w:val="24"/>
          <w:szCs w:val="24"/>
          <w:lang w:val="en-US"/>
        </w:rPr>
        <w:t xml:space="preserve"> decline in the animals' performance in the rotarod test</w:t>
      </w:r>
      <w:r w:rsidR="002F3182">
        <w:rPr>
          <w:rFonts w:ascii="Times New Roman" w:hAnsi="Times New Roman" w:cs="Times New Roman"/>
          <w:sz w:val="24"/>
          <w:szCs w:val="24"/>
          <w:lang w:val="en-US"/>
        </w:rPr>
        <w:t>,</w:t>
      </w:r>
      <w:r w:rsidR="002F3182" w:rsidRPr="002F3182">
        <w:rPr>
          <w:rFonts w:ascii="Times New Roman" w:hAnsi="Times New Roman" w:cs="Times New Roman"/>
          <w:sz w:val="24"/>
          <w:szCs w:val="24"/>
          <w:lang w:val="en-US"/>
        </w:rPr>
        <w:t xml:space="preserve"> compared to the control group </w:t>
      </w:r>
      <w:ins w:id="54" w:author="Abid Oueslati" w:date="2023-11-07T13:10:00Z">
        <w:r w:rsidR="004B7EEB">
          <w:rPr>
            <w:rFonts w:ascii="Times New Roman" w:hAnsi="Times New Roman" w:cs="Times New Roman"/>
            <w:sz w:val="24"/>
            <w:szCs w:val="24"/>
            <w:lang w:val="en-US"/>
          </w:rPr>
          <w:t>[</w:t>
        </w:r>
        <w:proofErr w:type="spellStart"/>
        <w:r w:rsidR="004B7EEB">
          <w:rPr>
            <w:rFonts w:ascii="Times New Roman" w:hAnsi="Times New Roman" w:cs="Times New Roman"/>
            <w:sz w:val="24"/>
            <w:szCs w:val="24"/>
            <w:lang w:val="en-US"/>
          </w:rPr>
          <w:t>mTurq</w:t>
        </w:r>
        <w:proofErr w:type="spellEnd"/>
        <w:r w:rsidR="004B7EEB">
          <w:rPr>
            <w:rFonts w:ascii="Times New Roman" w:hAnsi="Times New Roman" w:cs="Times New Roman"/>
            <w:sz w:val="24"/>
            <w:szCs w:val="24"/>
            <w:lang w:val="en-US"/>
          </w:rPr>
          <w:t xml:space="preserve"> vs. control: p = </w:t>
        </w:r>
        <w:r w:rsidR="004B7EEB" w:rsidRPr="00114596">
          <w:rPr>
            <w:rFonts w:ascii="Times New Roman" w:hAnsi="Times New Roman" w:cs="Times New Roman"/>
            <w:sz w:val="24"/>
            <w:szCs w:val="24"/>
            <w:lang w:val="en-US"/>
          </w:rPr>
          <w:t>0.0201</w:t>
        </w:r>
        <w:r w:rsidR="004B7EEB">
          <w:rPr>
            <w:rFonts w:ascii="Times New Roman" w:hAnsi="Times New Roman" w:cs="Times New Roman"/>
            <w:sz w:val="24"/>
            <w:szCs w:val="24"/>
            <w:lang w:val="en-US"/>
          </w:rPr>
          <w:t>]</w:t>
        </w:r>
        <w:r w:rsidR="004B7EEB" w:rsidRPr="002F3182">
          <w:rPr>
            <w:rFonts w:ascii="Times New Roman" w:hAnsi="Times New Roman" w:cs="Times New Roman"/>
            <w:sz w:val="24"/>
            <w:szCs w:val="24"/>
            <w:lang w:val="en-US"/>
          </w:rPr>
          <w:t xml:space="preserve"> </w:t>
        </w:r>
      </w:ins>
      <w:r w:rsidR="002F3182" w:rsidRPr="002F3182">
        <w:rPr>
          <w:rFonts w:ascii="Times New Roman" w:hAnsi="Times New Roman" w:cs="Times New Roman"/>
          <w:sz w:val="24"/>
          <w:szCs w:val="24"/>
          <w:lang w:val="en-US"/>
        </w:rPr>
        <w:t>(</w:t>
      </w:r>
      <w:r w:rsidR="002F3182" w:rsidRPr="00807CA3">
        <w:rPr>
          <w:rFonts w:ascii="Times New Roman" w:hAnsi="Times New Roman" w:cs="Times New Roman"/>
          <w:b/>
          <w:bCs/>
          <w:sz w:val="24"/>
          <w:szCs w:val="24"/>
          <w:lang w:val="en-US"/>
        </w:rPr>
        <w:t>Fig. 2A</w:t>
      </w:r>
      <w:r w:rsidR="002F3182" w:rsidRPr="002F3182">
        <w:rPr>
          <w:rFonts w:ascii="Times New Roman" w:hAnsi="Times New Roman" w:cs="Times New Roman"/>
          <w:sz w:val="24"/>
          <w:szCs w:val="24"/>
          <w:lang w:val="en-US"/>
        </w:rPr>
        <w:t>). However, this impairment did not reach statistical significance when compared to the animals' baseline performance</w:t>
      </w:r>
      <w:r w:rsidR="002F3182">
        <w:rPr>
          <w:rFonts w:ascii="Times New Roman" w:hAnsi="Times New Roman" w:cs="Times New Roman"/>
          <w:sz w:val="24"/>
          <w:szCs w:val="24"/>
          <w:lang w:val="en-US"/>
        </w:rPr>
        <w:t xml:space="preserve"> </w:t>
      </w:r>
      <w:ins w:id="55" w:author="Abid Oueslati" w:date="2023-11-07T13:10:00Z">
        <w:r w:rsidR="004B7EEB">
          <w:rPr>
            <w:rFonts w:ascii="Times New Roman" w:hAnsi="Times New Roman" w:cs="Times New Roman"/>
            <w:sz w:val="24"/>
            <w:szCs w:val="24"/>
            <w:lang w:val="en-US"/>
          </w:rPr>
          <w:t xml:space="preserve">[1 month vs. baseline: p = </w:t>
        </w:r>
        <w:r w:rsidR="004B7EEB" w:rsidRPr="00114596">
          <w:rPr>
            <w:rFonts w:ascii="Times New Roman" w:hAnsi="Times New Roman" w:cs="Times New Roman"/>
            <w:sz w:val="24"/>
            <w:szCs w:val="24"/>
            <w:lang w:val="en-US"/>
          </w:rPr>
          <w:t>0.9661</w:t>
        </w:r>
        <w:r w:rsidR="004B7EEB">
          <w:rPr>
            <w:rFonts w:ascii="Times New Roman" w:hAnsi="Times New Roman" w:cs="Times New Roman"/>
            <w:sz w:val="24"/>
            <w:szCs w:val="24"/>
            <w:lang w:val="en-US"/>
          </w:rPr>
          <w:t xml:space="preserve">; 2 months vs. baseline: p = </w:t>
        </w:r>
        <w:r w:rsidR="004B7EEB" w:rsidRPr="00114596">
          <w:rPr>
            <w:rFonts w:ascii="Times New Roman" w:hAnsi="Times New Roman" w:cs="Times New Roman"/>
            <w:sz w:val="24"/>
            <w:szCs w:val="24"/>
            <w:lang w:val="en-US"/>
          </w:rPr>
          <w:t>0.1493</w:t>
        </w:r>
        <w:r w:rsidR="004B7EEB">
          <w:rPr>
            <w:rFonts w:ascii="Times New Roman" w:hAnsi="Times New Roman" w:cs="Times New Roman"/>
            <w:sz w:val="24"/>
            <w:szCs w:val="24"/>
            <w:lang w:val="en-US"/>
          </w:rPr>
          <w:t xml:space="preserve">; 3 months vs. baseline: p = </w:t>
        </w:r>
        <w:r w:rsidR="004B7EEB" w:rsidRPr="00114596">
          <w:rPr>
            <w:rFonts w:ascii="Times New Roman" w:hAnsi="Times New Roman" w:cs="Times New Roman"/>
            <w:sz w:val="24"/>
            <w:szCs w:val="24"/>
            <w:lang w:val="en-US"/>
          </w:rPr>
          <w:t>0.1140</w:t>
        </w:r>
        <w:r w:rsidR="004B7EEB">
          <w:rPr>
            <w:rFonts w:ascii="Times New Roman" w:hAnsi="Times New Roman" w:cs="Times New Roman"/>
            <w:sz w:val="24"/>
            <w:szCs w:val="24"/>
            <w:lang w:val="en-US"/>
          </w:rPr>
          <w:t xml:space="preserve">] </w:t>
        </w:r>
      </w:ins>
      <w:r w:rsidR="002F3182">
        <w:rPr>
          <w:rFonts w:ascii="Times New Roman" w:hAnsi="Times New Roman" w:cs="Times New Roman"/>
          <w:sz w:val="24"/>
          <w:szCs w:val="24"/>
          <w:lang w:val="en-US"/>
        </w:rPr>
        <w:t>(</w:t>
      </w:r>
      <w:r w:rsidR="002F3182" w:rsidRPr="00807CA3">
        <w:rPr>
          <w:rFonts w:ascii="Times New Roman" w:hAnsi="Times New Roman" w:cs="Times New Roman"/>
          <w:b/>
          <w:bCs/>
          <w:sz w:val="24"/>
          <w:szCs w:val="24"/>
          <w:lang w:val="en-US"/>
        </w:rPr>
        <w:t>Fig. 2B</w:t>
      </w:r>
      <w:r w:rsidR="002F3182">
        <w:rPr>
          <w:rFonts w:ascii="Times New Roman" w:hAnsi="Times New Roman" w:cs="Times New Roman"/>
          <w:sz w:val="24"/>
          <w:szCs w:val="24"/>
          <w:lang w:val="en-US"/>
        </w:rPr>
        <w:t>)</w:t>
      </w:r>
      <w:r w:rsidR="002F3182" w:rsidRPr="002F3182">
        <w:rPr>
          <w:rFonts w:ascii="Times New Roman" w:hAnsi="Times New Roman" w:cs="Times New Roman"/>
          <w:sz w:val="24"/>
          <w:szCs w:val="24"/>
          <w:lang w:val="en-US"/>
        </w:rPr>
        <w:t>. Th</w:t>
      </w:r>
      <w:r w:rsidR="002F3182">
        <w:rPr>
          <w:rFonts w:ascii="Times New Roman" w:hAnsi="Times New Roman" w:cs="Times New Roman"/>
          <w:sz w:val="24"/>
          <w:szCs w:val="24"/>
          <w:lang w:val="en-US"/>
        </w:rPr>
        <w:t xml:space="preserve">is observation </w:t>
      </w:r>
      <w:r w:rsidR="002F3182" w:rsidRPr="002F3182">
        <w:rPr>
          <w:rFonts w:ascii="Times New Roman" w:hAnsi="Times New Roman" w:cs="Times New Roman"/>
          <w:sz w:val="24"/>
          <w:szCs w:val="24"/>
          <w:lang w:val="en-US"/>
        </w:rPr>
        <w:t>suggest</w:t>
      </w:r>
      <w:r w:rsidR="002F3182">
        <w:rPr>
          <w:rFonts w:ascii="Times New Roman" w:hAnsi="Times New Roman" w:cs="Times New Roman"/>
          <w:sz w:val="24"/>
          <w:szCs w:val="24"/>
          <w:lang w:val="en-US"/>
        </w:rPr>
        <w:t>s</w:t>
      </w:r>
      <w:r w:rsidR="002F3182" w:rsidRPr="002F3182">
        <w:rPr>
          <w:rFonts w:ascii="Times New Roman" w:hAnsi="Times New Roman" w:cs="Times New Roman"/>
          <w:sz w:val="24"/>
          <w:szCs w:val="24"/>
          <w:lang w:val="en-US"/>
        </w:rPr>
        <w:t xml:space="preserve"> that </w:t>
      </w:r>
      <w:proofErr w:type="spellStart"/>
      <w:r w:rsidR="002F3182" w:rsidRPr="002F3182">
        <w:rPr>
          <w:rFonts w:ascii="Times New Roman" w:hAnsi="Times New Roman" w:cs="Times New Roman"/>
          <w:sz w:val="24"/>
          <w:szCs w:val="24"/>
          <w:lang w:val="en-US"/>
        </w:rPr>
        <w:t>mTurq</w:t>
      </w:r>
      <w:proofErr w:type="spellEnd"/>
      <w:r w:rsidR="002F3182" w:rsidRPr="002F3182">
        <w:rPr>
          <w:rFonts w:ascii="Times New Roman" w:hAnsi="Times New Roman" w:cs="Times New Roman"/>
          <w:sz w:val="24"/>
          <w:szCs w:val="24"/>
          <w:lang w:val="en-US"/>
        </w:rPr>
        <w:t xml:space="preserve"> overexpression had no significant impact on the animals' overall performance, and the observed </w:t>
      </w:r>
      <w:r w:rsidR="000F369C">
        <w:rPr>
          <w:rFonts w:ascii="Times New Roman" w:hAnsi="Times New Roman" w:cs="Times New Roman"/>
          <w:sz w:val="24"/>
          <w:szCs w:val="24"/>
          <w:lang w:val="en-US"/>
        </w:rPr>
        <w:t>effect</w:t>
      </w:r>
      <w:r w:rsidR="002F3182" w:rsidRPr="002F3182">
        <w:rPr>
          <w:rFonts w:ascii="Times New Roman" w:hAnsi="Times New Roman" w:cs="Times New Roman"/>
          <w:sz w:val="24"/>
          <w:szCs w:val="24"/>
          <w:lang w:val="en-US"/>
        </w:rPr>
        <w:t xml:space="preserve"> at 3</w:t>
      </w:r>
      <w:r w:rsidR="00F66E1B">
        <w:rPr>
          <w:rFonts w:ascii="Times New Roman" w:hAnsi="Times New Roman" w:cs="Times New Roman"/>
          <w:sz w:val="24"/>
          <w:szCs w:val="24"/>
          <w:lang w:val="en-US"/>
        </w:rPr>
        <w:t>-</w:t>
      </w:r>
      <w:r w:rsidR="002F3182" w:rsidRPr="002F3182">
        <w:rPr>
          <w:rFonts w:ascii="Times New Roman" w:hAnsi="Times New Roman" w:cs="Times New Roman"/>
          <w:sz w:val="24"/>
          <w:szCs w:val="24"/>
          <w:lang w:val="en-US"/>
        </w:rPr>
        <w:t xml:space="preserve">months is likely attributed to fluctuations in the performance of </w:t>
      </w:r>
      <w:r w:rsidR="002F3182">
        <w:rPr>
          <w:rFonts w:ascii="Times New Roman" w:hAnsi="Times New Roman" w:cs="Times New Roman"/>
          <w:sz w:val="24"/>
          <w:szCs w:val="24"/>
          <w:lang w:val="en-US"/>
        </w:rPr>
        <w:t>the control</w:t>
      </w:r>
      <w:r w:rsidR="002F3182" w:rsidRPr="002F3182">
        <w:rPr>
          <w:rFonts w:ascii="Times New Roman" w:hAnsi="Times New Roman" w:cs="Times New Roman"/>
          <w:sz w:val="24"/>
          <w:szCs w:val="24"/>
          <w:lang w:val="en-US"/>
        </w:rPr>
        <w:t xml:space="preserve"> group.</w:t>
      </w:r>
      <w:r w:rsidR="002F3182">
        <w:rPr>
          <w:rFonts w:ascii="Times New Roman" w:hAnsi="Times New Roman" w:cs="Times New Roman"/>
          <w:sz w:val="24"/>
          <w:szCs w:val="24"/>
          <w:lang w:val="en-US"/>
        </w:rPr>
        <w:t xml:space="preserve"> </w:t>
      </w:r>
      <w:r w:rsidRPr="00B70C14">
        <w:rPr>
          <w:rFonts w:ascii="Times New Roman" w:hAnsi="Times New Roman" w:cs="Times New Roman"/>
          <w:sz w:val="24"/>
          <w:szCs w:val="24"/>
          <w:lang w:val="en-US"/>
        </w:rPr>
        <w:t>Moreover, analysis of movement coordination</w:t>
      </w:r>
      <w:r w:rsidR="002D6A3D" w:rsidRPr="00B70C14">
        <w:rPr>
          <w:rFonts w:ascii="Times New Roman" w:hAnsi="Times New Roman" w:cs="Times New Roman"/>
          <w:sz w:val="24"/>
          <w:szCs w:val="24"/>
          <w:lang w:val="en-US"/>
        </w:rPr>
        <w:t>,</w:t>
      </w:r>
      <w:r w:rsidRPr="00B70C14">
        <w:rPr>
          <w:rFonts w:ascii="Times New Roman" w:hAnsi="Times New Roman" w:cs="Times New Roman"/>
          <w:sz w:val="24"/>
          <w:szCs w:val="24"/>
          <w:lang w:val="en-US"/>
        </w:rPr>
        <w:t xml:space="preserve"> using </w:t>
      </w:r>
      <w:r w:rsidR="002D6A3D" w:rsidRPr="00B70C14">
        <w:rPr>
          <w:rFonts w:ascii="Times New Roman" w:hAnsi="Times New Roman" w:cs="Times New Roman"/>
          <w:sz w:val="24"/>
          <w:szCs w:val="24"/>
          <w:lang w:val="en-US"/>
        </w:rPr>
        <w:t xml:space="preserve">the </w:t>
      </w:r>
      <w:r w:rsidRPr="00B70C14">
        <w:rPr>
          <w:rFonts w:ascii="Times New Roman" w:hAnsi="Times New Roman" w:cs="Times New Roman"/>
          <w:sz w:val="24"/>
          <w:szCs w:val="24"/>
          <w:lang w:val="en-US"/>
        </w:rPr>
        <w:t>gait test</w:t>
      </w:r>
      <w:r w:rsidR="002D6A3D" w:rsidRPr="00B70C14">
        <w:rPr>
          <w:rFonts w:ascii="Times New Roman" w:hAnsi="Times New Roman" w:cs="Times New Roman"/>
          <w:sz w:val="24"/>
          <w:szCs w:val="24"/>
          <w:lang w:val="en-US"/>
        </w:rPr>
        <w:t>,</w:t>
      </w:r>
      <w:r w:rsidRPr="00B70C14">
        <w:rPr>
          <w:rFonts w:ascii="Times New Roman" w:hAnsi="Times New Roman" w:cs="Times New Roman"/>
          <w:sz w:val="24"/>
          <w:szCs w:val="24"/>
          <w:lang w:val="en-US"/>
        </w:rPr>
        <w:t xml:space="preserve"> revealed significant </w:t>
      </w:r>
      <w:r w:rsidR="004F5147">
        <w:rPr>
          <w:rFonts w:ascii="Times New Roman" w:hAnsi="Times New Roman" w:cs="Times New Roman"/>
          <w:sz w:val="24"/>
          <w:szCs w:val="24"/>
          <w:lang w:val="en-US"/>
        </w:rPr>
        <w:t>deficits</w:t>
      </w:r>
      <w:r w:rsidRPr="00B70C14">
        <w:rPr>
          <w:rFonts w:ascii="Times New Roman" w:hAnsi="Times New Roman" w:cs="Times New Roman"/>
          <w:sz w:val="24"/>
          <w:szCs w:val="24"/>
          <w:lang w:val="en-US"/>
        </w:rPr>
        <w:t xml:space="preserve"> </w:t>
      </w:r>
      <w:r w:rsidR="004F5147">
        <w:rPr>
          <w:rFonts w:ascii="Times New Roman" w:hAnsi="Times New Roman" w:cs="Times New Roman"/>
          <w:sz w:val="24"/>
          <w:szCs w:val="24"/>
          <w:lang w:val="en-US"/>
        </w:rPr>
        <w:t xml:space="preserve">in </w:t>
      </w:r>
      <w:r w:rsidRPr="00B70C14">
        <w:rPr>
          <w:rFonts w:ascii="Times New Roman" w:hAnsi="Times New Roman" w:cs="Times New Roman"/>
          <w:sz w:val="24"/>
          <w:szCs w:val="24"/>
          <w:lang w:val="en-US"/>
        </w:rPr>
        <w:t>mice overexpressing hα-syn</w:t>
      </w:r>
      <w:r w:rsidR="004B0DEB">
        <w:rPr>
          <w:rFonts w:ascii="Times New Roman" w:hAnsi="Times New Roman" w:cs="Times New Roman"/>
          <w:sz w:val="24"/>
          <w:szCs w:val="24"/>
          <w:lang w:val="en-US"/>
        </w:rPr>
        <w:t xml:space="preserve"> at 3</w:t>
      </w:r>
      <w:r w:rsidR="00E27F63">
        <w:rPr>
          <w:rFonts w:ascii="Times New Roman" w:hAnsi="Times New Roman" w:cs="Times New Roman"/>
          <w:sz w:val="24"/>
          <w:szCs w:val="24"/>
          <w:lang w:val="en-US"/>
        </w:rPr>
        <w:t>-</w:t>
      </w:r>
      <w:r w:rsidR="004B0DEB">
        <w:rPr>
          <w:rFonts w:ascii="Times New Roman" w:hAnsi="Times New Roman" w:cs="Times New Roman"/>
          <w:sz w:val="24"/>
          <w:szCs w:val="24"/>
          <w:lang w:val="en-US"/>
        </w:rPr>
        <w:t>months post-viral delivery</w:t>
      </w:r>
      <w:r w:rsidRPr="00B70C14">
        <w:rPr>
          <w:rFonts w:ascii="Times New Roman" w:hAnsi="Times New Roman" w:cs="Times New Roman"/>
          <w:sz w:val="24"/>
          <w:szCs w:val="24"/>
          <w:lang w:val="en-US"/>
        </w:rPr>
        <w:t xml:space="preserve">, compared to </w:t>
      </w:r>
      <w:r w:rsidR="0008054B">
        <w:rPr>
          <w:rFonts w:ascii="Times New Roman" w:hAnsi="Times New Roman" w:cs="Times New Roman"/>
          <w:sz w:val="24"/>
          <w:szCs w:val="24"/>
          <w:lang w:val="en-US"/>
        </w:rPr>
        <w:t xml:space="preserve">the </w:t>
      </w:r>
      <w:r w:rsidRPr="00B70C14">
        <w:rPr>
          <w:rFonts w:ascii="Times New Roman" w:hAnsi="Times New Roman" w:cs="Times New Roman"/>
          <w:sz w:val="24"/>
          <w:szCs w:val="24"/>
          <w:lang w:val="en-US"/>
        </w:rPr>
        <w:t>control group</w:t>
      </w:r>
      <w:ins w:id="56" w:author="Abid Oueslati" w:date="2023-11-07T13:11:00Z">
        <w:r w:rsidR="004B7EEB">
          <w:rPr>
            <w:rFonts w:ascii="Times New Roman" w:hAnsi="Times New Roman" w:cs="Times New Roman"/>
            <w:sz w:val="24"/>
            <w:szCs w:val="24"/>
            <w:lang w:val="en-US"/>
          </w:rPr>
          <w:t xml:space="preserve"> [</w:t>
        </w:r>
        <w:proofErr w:type="gramStart"/>
        <w:r w:rsidR="004B7EEB" w:rsidRPr="00384EB2">
          <w:rPr>
            <w:rFonts w:ascii="Times New Roman" w:hAnsi="Times New Roman" w:cs="Times New Roman"/>
            <w:sz w:val="24"/>
            <w:szCs w:val="24"/>
            <w:lang w:val="en-US"/>
          </w:rPr>
          <w:t>F(</w:t>
        </w:r>
        <w:proofErr w:type="gramEnd"/>
        <w:r w:rsidR="004B7EEB" w:rsidRPr="00384EB2">
          <w:rPr>
            <w:rFonts w:ascii="Times New Roman" w:hAnsi="Times New Roman" w:cs="Times New Roman"/>
            <w:sz w:val="24"/>
            <w:szCs w:val="24"/>
            <w:lang w:val="en-US"/>
          </w:rPr>
          <w:t>2, 22) = 12.62</w:t>
        </w:r>
        <w:r w:rsidR="004B7EEB">
          <w:rPr>
            <w:rFonts w:ascii="Times New Roman" w:hAnsi="Times New Roman" w:cs="Times New Roman"/>
            <w:sz w:val="24"/>
            <w:szCs w:val="24"/>
            <w:lang w:val="en-US"/>
          </w:rPr>
          <w:t xml:space="preserve">, p </w:t>
        </w:r>
        <w:r w:rsidR="004B7EEB" w:rsidRPr="00384EB2">
          <w:rPr>
            <w:rFonts w:ascii="Times New Roman" w:hAnsi="Times New Roman" w:cs="Times New Roman"/>
            <w:sz w:val="24"/>
            <w:szCs w:val="24"/>
            <w:lang w:val="en-US"/>
          </w:rPr>
          <w:t>=</w:t>
        </w:r>
        <w:r w:rsidR="004B7EEB">
          <w:rPr>
            <w:rFonts w:ascii="Times New Roman" w:hAnsi="Times New Roman" w:cs="Times New Roman"/>
            <w:sz w:val="24"/>
            <w:szCs w:val="24"/>
            <w:lang w:val="en-US"/>
          </w:rPr>
          <w:t xml:space="preserve"> </w:t>
        </w:r>
        <w:r w:rsidR="004B7EEB" w:rsidRPr="00384EB2">
          <w:rPr>
            <w:rFonts w:ascii="Times New Roman" w:hAnsi="Times New Roman" w:cs="Times New Roman"/>
            <w:sz w:val="24"/>
            <w:szCs w:val="24"/>
            <w:lang w:val="en-US"/>
          </w:rPr>
          <w:t>0.0002</w:t>
        </w:r>
        <w:r w:rsidR="004B7EEB">
          <w:rPr>
            <w:rFonts w:ascii="Times New Roman" w:hAnsi="Times New Roman" w:cs="Times New Roman"/>
            <w:sz w:val="24"/>
            <w:szCs w:val="24"/>
            <w:lang w:val="en-US"/>
          </w:rPr>
          <w:t xml:space="preserve">;  </w:t>
        </w:r>
        <w:r w:rsidR="004B7EEB" w:rsidRPr="00B70C14">
          <w:rPr>
            <w:rFonts w:ascii="Times New Roman" w:hAnsi="Times New Roman" w:cs="Times New Roman"/>
            <w:sz w:val="24"/>
            <w:szCs w:val="24"/>
            <w:lang w:val="en-US"/>
          </w:rPr>
          <w:t>hα-syn</w:t>
        </w:r>
        <w:r w:rsidR="004B7EEB">
          <w:rPr>
            <w:rFonts w:ascii="Times New Roman" w:hAnsi="Times New Roman" w:cs="Times New Roman"/>
            <w:sz w:val="24"/>
            <w:szCs w:val="24"/>
            <w:lang w:val="en-US"/>
          </w:rPr>
          <w:t xml:space="preserve"> vs. control: p = </w:t>
        </w:r>
        <w:r w:rsidR="004B7EEB" w:rsidRPr="00384EB2">
          <w:rPr>
            <w:rFonts w:ascii="Times New Roman" w:hAnsi="Times New Roman" w:cs="Times New Roman"/>
            <w:sz w:val="24"/>
            <w:szCs w:val="24"/>
            <w:lang w:val="en-US"/>
          </w:rPr>
          <w:t>0.0014</w:t>
        </w:r>
        <w:r w:rsidR="004B7EEB">
          <w:rPr>
            <w:rFonts w:ascii="Times New Roman" w:hAnsi="Times New Roman" w:cs="Times New Roman"/>
            <w:sz w:val="24"/>
            <w:szCs w:val="24"/>
            <w:lang w:val="en-US"/>
          </w:rPr>
          <w:t>]</w:t>
        </w:r>
      </w:ins>
      <w:r w:rsidR="004F5147">
        <w:rPr>
          <w:rFonts w:ascii="Times New Roman" w:hAnsi="Times New Roman" w:cs="Times New Roman"/>
          <w:sz w:val="24"/>
          <w:szCs w:val="24"/>
          <w:lang w:val="en-US"/>
        </w:rPr>
        <w:t>, whereas</w:t>
      </w:r>
      <w:r w:rsidRPr="00B70C14">
        <w:rPr>
          <w:rFonts w:ascii="Times New Roman" w:hAnsi="Times New Roman" w:cs="Times New Roman"/>
          <w:sz w:val="24"/>
          <w:szCs w:val="24"/>
          <w:lang w:val="en-US"/>
        </w:rPr>
        <w:t xml:space="preserve"> no effect </w:t>
      </w:r>
      <w:r w:rsidR="00EA777D" w:rsidRPr="00B70C14">
        <w:rPr>
          <w:rFonts w:ascii="Times New Roman" w:hAnsi="Times New Roman" w:cs="Times New Roman"/>
          <w:sz w:val="24"/>
          <w:szCs w:val="24"/>
          <w:lang w:val="en-US"/>
        </w:rPr>
        <w:t>was observed</w:t>
      </w:r>
      <w:r w:rsidR="004F5147">
        <w:rPr>
          <w:rFonts w:ascii="Times New Roman" w:hAnsi="Times New Roman" w:cs="Times New Roman"/>
          <w:sz w:val="24"/>
          <w:szCs w:val="24"/>
          <w:lang w:val="en-US"/>
        </w:rPr>
        <w:t xml:space="preserve"> in</w:t>
      </w:r>
      <w:r w:rsidR="0008054B">
        <w:rPr>
          <w:rFonts w:ascii="Times New Roman" w:hAnsi="Times New Roman" w:cs="Times New Roman"/>
          <w:sz w:val="24"/>
          <w:szCs w:val="24"/>
          <w:lang w:val="en-US"/>
        </w:rPr>
        <w:t xml:space="preserve"> the</w:t>
      </w:r>
      <w:r w:rsidR="004F5147">
        <w:rPr>
          <w:rFonts w:ascii="Times New Roman" w:hAnsi="Times New Roman" w:cs="Times New Roman"/>
          <w:sz w:val="24"/>
          <w:szCs w:val="24"/>
          <w:lang w:val="en-US"/>
        </w:rPr>
        <w:t xml:space="preserve"> </w:t>
      </w:r>
      <w:proofErr w:type="spellStart"/>
      <w:r w:rsidR="004F5147">
        <w:rPr>
          <w:rFonts w:ascii="Times New Roman" w:hAnsi="Times New Roman" w:cs="Times New Roman"/>
          <w:sz w:val="24"/>
          <w:szCs w:val="24"/>
          <w:lang w:val="en-US"/>
        </w:rPr>
        <w:t>mTurq</w:t>
      </w:r>
      <w:proofErr w:type="spellEnd"/>
      <w:r w:rsidR="004F5147">
        <w:rPr>
          <w:rFonts w:ascii="Times New Roman" w:hAnsi="Times New Roman" w:cs="Times New Roman"/>
          <w:sz w:val="24"/>
          <w:szCs w:val="24"/>
          <w:lang w:val="en-US"/>
        </w:rPr>
        <w:t xml:space="preserve"> group</w:t>
      </w:r>
      <w:r w:rsidRPr="00B70C14">
        <w:rPr>
          <w:rFonts w:ascii="Times New Roman" w:hAnsi="Times New Roman" w:cs="Times New Roman"/>
          <w:sz w:val="24"/>
          <w:szCs w:val="24"/>
          <w:lang w:val="en-US"/>
        </w:rPr>
        <w:t xml:space="preserve"> </w:t>
      </w:r>
      <w:ins w:id="57" w:author="Abid Oueslati" w:date="2023-11-07T13:12:00Z">
        <w:r w:rsidR="004B7EEB">
          <w:rPr>
            <w:rFonts w:ascii="Times New Roman" w:hAnsi="Times New Roman" w:cs="Times New Roman"/>
            <w:sz w:val="24"/>
            <w:szCs w:val="24"/>
            <w:lang w:val="en-US"/>
          </w:rPr>
          <w:t>[</w:t>
        </w:r>
        <w:proofErr w:type="spellStart"/>
        <w:r w:rsidR="004B7EEB">
          <w:rPr>
            <w:rFonts w:ascii="Times New Roman" w:hAnsi="Times New Roman" w:cs="Times New Roman"/>
            <w:sz w:val="24"/>
            <w:szCs w:val="24"/>
            <w:lang w:val="en-US"/>
          </w:rPr>
          <w:t>mTurq</w:t>
        </w:r>
        <w:proofErr w:type="spellEnd"/>
        <w:r w:rsidR="004B7EEB">
          <w:rPr>
            <w:rFonts w:ascii="Times New Roman" w:hAnsi="Times New Roman" w:cs="Times New Roman"/>
            <w:sz w:val="24"/>
            <w:szCs w:val="24"/>
            <w:lang w:val="en-US"/>
          </w:rPr>
          <w:t xml:space="preserve"> vs. control: p = </w:t>
        </w:r>
        <w:r w:rsidR="004B7EEB" w:rsidRPr="00384EB2">
          <w:rPr>
            <w:rFonts w:ascii="Times New Roman" w:hAnsi="Times New Roman" w:cs="Times New Roman"/>
            <w:sz w:val="24"/>
            <w:szCs w:val="24"/>
            <w:lang w:val="en-US"/>
          </w:rPr>
          <w:t>0.9855</w:t>
        </w:r>
        <w:r w:rsidR="004B7EEB">
          <w:rPr>
            <w:rFonts w:ascii="Times New Roman" w:hAnsi="Times New Roman" w:cs="Times New Roman"/>
            <w:sz w:val="24"/>
            <w:szCs w:val="24"/>
            <w:lang w:val="en-US"/>
          </w:rPr>
          <w:t>]</w:t>
        </w:r>
        <w:r w:rsidR="004B7EEB" w:rsidRPr="00B70C14">
          <w:rPr>
            <w:rFonts w:ascii="Times New Roman" w:hAnsi="Times New Roman" w:cs="Times New Roman"/>
            <w:sz w:val="24"/>
            <w:szCs w:val="24"/>
            <w:lang w:val="en-US"/>
          </w:rPr>
          <w:t xml:space="preserve"> </w:t>
        </w:r>
      </w:ins>
      <w:r w:rsidRPr="00B70C14">
        <w:rPr>
          <w:rFonts w:ascii="Times New Roman" w:hAnsi="Times New Roman" w:cs="Times New Roman"/>
          <w:sz w:val="24"/>
          <w:szCs w:val="24"/>
          <w:lang w:val="en-US"/>
        </w:rPr>
        <w:t>(</w:t>
      </w:r>
      <w:r w:rsidRPr="004F5147">
        <w:rPr>
          <w:rFonts w:ascii="Times New Roman" w:hAnsi="Times New Roman" w:cs="Times New Roman"/>
          <w:b/>
          <w:bCs/>
          <w:sz w:val="24"/>
          <w:szCs w:val="24"/>
          <w:lang w:val="en-US"/>
        </w:rPr>
        <w:t>Fi</w:t>
      </w:r>
      <w:r w:rsidR="004F5147" w:rsidRPr="004F5147">
        <w:rPr>
          <w:rFonts w:ascii="Times New Roman" w:hAnsi="Times New Roman" w:cs="Times New Roman"/>
          <w:b/>
          <w:bCs/>
          <w:sz w:val="24"/>
          <w:szCs w:val="24"/>
          <w:lang w:val="en-US"/>
        </w:rPr>
        <w:t>g.</w:t>
      </w:r>
      <w:r w:rsidRPr="004F5147">
        <w:rPr>
          <w:rFonts w:ascii="Times New Roman" w:hAnsi="Times New Roman" w:cs="Times New Roman"/>
          <w:b/>
          <w:bCs/>
          <w:sz w:val="24"/>
          <w:szCs w:val="24"/>
          <w:lang w:val="en-US"/>
        </w:rPr>
        <w:t xml:space="preserve"> </w:t>
      </w:r>
      <w:r w:rsidR="004411E8" w:rsidRPr="004F5147">
        <w:rPr>
          <w:rFonts w:ascii="Times New Roman" w:hAnsi="Times New Roman" w:cs="Times New Roman"/>
          <w:b/>
          <w:bCs/>
          <w:sz w:val="24"/>
          <w:szCs w:val="24"/>
          <w:lang w:val="en-US"/>
        </w:rPr>
        <w:t>2</w:t>
      </w:r>
      <w:r w:rsidRPr="004F5147">
        <w:rPr>
          <w:rFonts w:ascii="Times New Roman" w:hAnsi="Times New Roman" w:cs="Times New Roman"/>
          <w:b/>
          <w:bCs/>
          <w:sz w:val="24"/>
          <w:szCs w:val="24"/>
          <w:lang w:val="en-US"/>
        </w:rPr>
        <w:t>C</w:t>
      </w:r>
      <w:r w:rsidRPr="00B70C14">
        <w:rPr>
          <w:rFonts w:ascii="Times New Roman" w:hAnsi="Times New Roman" w:cs="Times New Roman"/>
          <w:sz w:val="24"/>
          <w:szCs w:val="24"/>
          <w:lang w:val="en-US"/>
        </w:rPr>
        <w:t xml:space="preserve">). This gait abnormality appears </w:t>
      </w:r>
      <w:r w:rsidR="00AA2C95" w:rsidRPr="00B70C14">
        <w:rPr>
          <w:rFonts w:ascii="Times New Roman" w:hAnsi="Times New Roman" w:cs="Times New Roman"/>
          <w:sz w:val="24"/>
          <w:szCs w:val="24"/>
          <w:lang w:val="en-US"/>
        </w:rPr>
        <w:t>progressively</w:t>
      </w:r>
      <w:r w:rsidR="00AA2C95">
        <w:rPr>
          <w:rFonts w:ascii="Times New Roman" w:hAnsi="Times New Roman" w:cs="Times New Roman"/>
          <w:sz w:val="24"/>
          <w:szCs w:val="24"/>
          <w:lang w:val="en-US"/>
        </w:rPr>
        <w:t xml:space="preserve"> and</w:t>
      </w:r>
      <w:r w:rsidRPr="00B70C14">
        <w:rPr>
          <w:rFonts w:ascii="Times New Roman" w:hAnsi="Times New Roman" w:cs="Times New Roman"/>
          <w:sz w:val="24"/>
          <w:szCs w:val="24"/>
          <w:lang w:val="en-US"/>
        </w:rPr>
        <w:t xml:space="preserve"> reach</w:t>
      </w:r>
      <w:r w:rsidR="00476BF9">
        <w:rPr>
          <w:rFonts w:ascii="Times New Roman" w:hAnsi="Times New Roman" w:cs="Times New Roman"/>
          <w:sz w:val="24"/>
          <w:szCs w:val="24"/>
          <w:lang w:val="en-US"/>
        </w:rPr>
        <w:t>es</w:t>
      </w:r>
      <w:r w:rsidRPr="00B70C14">
        <w:rPr>
          <w:rFonts w:ascii="Times New Roman" w:hAnsi="Times New Roman" w:cs="Times New Roman"/>
          <w:sz w:val="24"/>
          <w:szCs w:val="24"/>
          <w:lang w:val="en-US"/>
        </w:rPr>
        <w:t xml:space="preserve"> significant level</w:t>
      </w:r>
      <w:r w:rsidR="00E27F63">
        <w:rPr>
          <w:rFonts w:ascii="Times New Roman" w:hAnsi="Times New Roman" w:cs="Times New Roman"/>
          <w:sz w:val="24"/>
          <w:szCs w:val="24"/>
          <w:lang w:val="en-US"/>
        </w:rPr>
        <w:t>s</w:t>
      </w:r>
      <w:r w:rsidRPr="00B70C14">
        <w:rPr>
          <w:rFonts w:ascii="Times New Roman" w:hAnsi="Times New Roman" w:cs="Times New Roman"/>
          <w:sz w:val="24"/>
          <w:szCs w:val="24"/>
          <w:lang w:val="en-US"/>
        </w:rPr>
        <w:t xml:space="preserve"> after </w:t>
      </w:r>
      <w:r w:rsidRPr="007E67D4">
        <w:rPr>
          <w:rFonts w:ascii="Times New Roman" w:hAnsi="Times New Roman" w:cs="Times New Roman"/>
          <w:sz w:val="24"/>
          <w:szCs w:val="24"/>
          <w:lang w:val="en-US"/>
        </w:rPr>
        <w:t>3</w:t>
      </w:r>
      <w:r w:rsidR="00FE0230">
        <w:rPr>
          <w:rFonts w:ascii="Times New Roman" w:hAnsi="Times New Roman" w:cs="Times New Roman"/>
          <w:sz w:val="24"/>
          <w:szCs w:val="24"/>
          <w:lang w:val="en-US"/>
        </w:rPr>
        <w:t>-</w:t>
      </w:r>
      <w:r w:rsidRPr="00B70C14">
        <w:rPr>
          <w:rFonts w:ascii="Times New Roman" w:hAnsi="Times New Roman" w:cs="Times New Roman"/>
          <w:sz w:val="24"/>
          <w:szCs w:val="24"/>
          <w:lang w:val="en-US"/>
        </w:rPr>
        <w:lastRenderedPageBreak/>
        <w:t xml:space="preserve">months post-viral delivery </w:t>
      </w:r>
      <w:ins w:id="58" w:author="Abid Oueslati" w:date="2023-11-07T13:12:00Z">
        <w:r w:rsidR="004B7EEB">
          <w:rPr>
            <w:rFonts w:ascii="Times New Roman" w:hAnsi="Times New Roman" w:cs="Times New Roman"/>
            <w:sz w:val="24"/>
            <w:szCs w:val="24"/>
            <w:lang w:val="en-US"/>
          </w:rPr>
          <w:t xml:space="preserve">[effect of time: </w:t>
        </w:r>
        <w:proofErr w:type="gramStart"/>
        <w:r w:rsidR="004B7EEB" w:rsidRPr="00EF1DB3">
          <w:rPr>
            <w:rFonts w:ascii="Times New Roman" w:hAnsi="Times New Roman" w:cs="Times New Roman"/>
            <w:sz w:val="24"/>
            <w:szCs w:val="24"/>
            <w:lang w:val="en-US"/>
          </w:rPr>
          <w:t>F(</w:t>
        </w:r>
        <w:proofErr w:type="gramEnd"/>
        <w:r w:rsidR="004B7EEB" w:rsidRPr="00EF1DB3">
          <w:rPr>
            <w:rFonts w:ascii="Times New Roman" w:hAnsi="Times New Roman" w:cs="Times New Roman"/>
            <w:sz w:val="24"/>
            <w:szCs w:val="24"/>
            <w:lang w:val="en-US"/>
          </w:rPr>
          <w:t>2,</w:t>
        </w:r>
        <w:r w:rsidR="004B7EEB">
          <w:rPr>
            <w:rFonts w:ascii="Times New Roman" w:hAnsi="Times New Roman" w:cs="Times New Roman"/>
            <w:sz w:val="24"/>
            <w:szCs w:val="24"/>
            <w:lang w:val="en-US"/>
          </w:rPr>
          <w:t xml:space="preserve"> </w:t>
        </w:r>
        <w:r w:rsidR="004B7EEB" w:rsidRPr="00EF1DB3">
          <w:rPr>
            <w:rFonts w:ascii="Times New Roman" w:hAnsi="Times New Roman" w:cs="Times New Roman"/>
            <w:sz w:val="24"/>
            <w:szCs w:val="24"/>
            <w:lang w:val="en-US"/>
          </w:rPr>
          <w:t>44) = 2.834</w:t>
        </w:r>
        <w:r w:rsidR="004B7EEB">
          <w:rPr>
            <w:rFonts w:ascii="Times New Roman" w:hAnsi="Times New Roman" w:cs="Times New Roman"/>
            <w:sz w:val="24"/>
            <w:szCs w:val="24"/>
            <w:lang w:val="en-US"/>
          </w:rPr>
          <w:t xml:space="preserve">, p </w:t>
        </w:r>
        <w:r w:rsidR="004B7EEB" w:rsidRPr="00EF1DB3">
          <w:rPr>
            <w:rFonts w:ascii="Times New Roman" w:hAnsi="Times New Roman" w:cs="Times New Roman"/>
            <w:sz w:val="24"/>
            <w:szCs w:val="24"/>
            <w:lang w:val="en-US"/>
          </w:rPr>
          <w:t>=</w:t>
        </w:r>
        <w:r w:rsidR="004B7EEB">
          <w:rPr>
            <w:rFonts w:ascii="Times New Roman" w:hAnsi="Times New Roman" w:cs="Times New Roman"/>
            <w:sz w:val="24"/>
            <w:szCs w:val="24"/>
            <w:lang w:val="en-US"/>
          </w:rPr>
          <w:t xml:space="preserve"> </w:t>
        </w:r>
        <w:r w:rsidR="004B7EEB" w:rsidRPr="00EF1DB3">
          <w:rPr>
            <w:rFonts w:ascii="Times New Roman" w:hAnsi="Times New Roman" w:cs="Times New Roman"/>
            <w:sz w:val="24"/>
            <w:szCs w:val="24"/>
            <w:lang w:val="en-US"/>
          </w:rPr>
          <w:t>0.0696</w:t>
        </w:r>
        <w:r w:rsidR="004B7EEB">
          <w:rPr>
            <w:rFonts w:ascii="Times New Roman" w:hAnsi="Times New Roman" w:cs="Times New Roman"/>
            <w:sz w:val="24"/>
            <w:szCs w:val="24"/>
            <w:lang w:val="en-US"/>
          </w:rPr>
          <w:t xml:space="preserve">; 2 months vs. 1 month: p = </w:t>
        </w:r>
        <w:r w:rsidR="004B7EEB" w:rsidRPr="00EF1DB3">
          <w:rPr>
            <w:rFonts w:ascii="Times New Roman" w:hAnsi="Times New Roman" w:cs="Times New Roman"/>
            <w:sz w:val="24"/>
            <w:szCs w:val="24"/>
            <w:lang w:val="en-US"/>
          </w:rPr>
          <w:t>0.4724</w:t>
        </w:r>
        <w:r w:rsidR="004B7EEB">
          <w:rPr>
            <w:rFonts w:ascii="Times New Roman" w:hAnsi="Times New Roman" w:cs="Times New Roman"/>
            <w:sz w:val="24"/>
            <w:szCs w:val="24"/>
            <w:lang w:val="en-US"/>
          </w:rPr>
          <w:t xml:space="preserve">; 3 months vs. 1 month: p = </w:t>
        </w:r>
        <w:r w:rsidR="004B7EEB" w:rsidRPr="00EF1DB3">
          <w:rPr>
            <w:rFonts w:ascii="Times New Roman" w:hAnsi="Times New Roman" w:cs="Times New Roman"/>
            <w:sz w:val="24"/>
            <w:szCs w:val="24"/>
            <w:lang w:val="en-US"/>
          </w:rPr>
          <w:t>0.0132</w:t>
        </w:r>
        <w:r w:rsidR="004B7EEB">
          <w:rPr>
            <w:rFonts w:ascii="Times New Roman" w:hAnsi="Times New Roman" w:cs="Times New Roman"/>
            <w:sz w:val="24"/>
            <w:szCs w:val="24"/>
            <w:lang w:val="en-US"/>
          </w:rPr>
          <w:t>]</w:t>
        </w:r>
        <w:r w:rsidR="004B7EEB" w:rsidRPr="00B70C14">
          <w:rPr>
            <w:rFonts w:ascii="Times New Roman" w:hAnsi="Times New Roman" w:cs="Times New Roman"/>
            <w:sz w:val="24"/>
            <w:szCs w:val="24"/>
            <w:lang w:val="en-US"/>
          </w:rPr>
          <w:t xml:space="preserve"> </w:t>
        </w:r>
      </w:ins>
      <w:r w:rsidRPr="00B70C14">
        <w:rPr>
          <w:rFonts w:ascii="Times New Roman" w:hAnsi="Times New Roman" w:cs="Times New Roman"/>
          <w:sz w:val="24"/>
          <w:szCs w:val="24"/>
          <w:lang w:val="en-US"/>
        </w:rPr>
        <w:t>(</w:t>
      </w:r>
      <w:r w:rsidRPr="00652D97">
        <w:rPr>
          <w:rFonts w:ascii="Times New Roman" w:hAnsi="Times New Roman" w:cs="Times New Roman"/>
          <w:b/>
          <w:bCs/>
          <w:sz w:val="24"/>
          <w:szCs w:val="24"/>
          <w:lang w:val="en-US"/>
        </w:rPr>
        <w:t>Fig</w:t>
      </w:r>
      <w:r w:rsidR="00652D97" w:rsidRPr="00652D97">
        <w:rPr>
          <w:rFonts w:ascii="Times New Roman" w:hAnsi="Times New Roman" w:cs="Times New Roman"/>
          <w:b/>
          <w:bCs/>
          <w:sz w:val="24"/>
          <w:szCs w:val="24"/>
          <w:lang w:val="en-US"/>
        </w:rPr>
        <w:t>.</w:t>
      </w:r>
      <w:r w:rsidRPr="00652D97">
        <w:rPr>
          <w:rFonts w:ascii="Times New Roman" w:hAnsi="Times New Roman" w:cs="Times New Roman"/>
          <w:b/>
          <w:bCs/>
          <w:sz w:val="24"/>
          <w:szCs w:val="24"/>
          <w:lang w:val="en-US"/>
        </w:rPr>
        <w:t xml:space="preserve"> </w:t>
      </w:r>
      <w:r w:rsidR="004411E8" w:rsidRPr="00652D97">
        <w:rPr>
          <w:rFonts w:ascii="Times New Roman" w:hAnsi="Times New Roman" w:cs="Times New Roman"/>
          <w:b/>
          <w:bCs/>
          <w:sz w:val="24"/>
          <w:szCs w:val="24"/>
          <w:lang w:val="en-US"/>
        </w:rPr>
        <w:t>2</w:t>
      </w:r>
      <w:r w:rsidRPr="00652D97">
        <w:rPr>
          <w:rFonts w:ascii="Times New Roman" w:hAnsi="Times New Roman" w:cs="Times New Roman"/>
          <w:b/>
          <w:bCs/>
          <w:sz w:val="24"/>
          <w:szCs w:val="24"/>
          <w:lang w:val="en-US"/>
        </w:rPr>
        <w:t>D</w:t>
      </w:r>
      <w:r w:rsidRPr="00B70C14">
        <w:rPr>
          <w:rFonts w:ascii="Times New Roman" w:hAnsi="Times New Roman" w:cs="Times New Roman"/>
          <w:sz w:val="24"/>
          <w:szCs w:val="24"/>
          <w:lang w:val="en-US"/>
        </w:rPr>
        <w:t xml:space="preserve">). </w:t>
      </w:r>
      <w:r w:rsidR="00EA777D" w:rsidRPr="00B70C14">
        <w:rPr>
          <w:rFonts w:ascii="Times New Roman" w:hAnsi="Times New Roman" w:cs="Times New Roman"/>
          <w:sz w:val="24"/>
          <w:szCs w:val="24"/>
          <w:lang w:val="en-US"/>
        </w:rPr>
        <w:t>Furthermore</w:t>
      </w:r>
      <w:r w:rsidRPr="00B70C14">
        <w:rPr>
          <w:rFonts w:ascii="Times New Roman" w:hAnsi="Times New Roman" w:cs="Times New Roman"/>
          <w:sz w:val="24"/>
          <w:szCs w:val="24"/>
          <w:lang w:val="en-US"/>
        </w:rPr>
        <w:t>, hα-syn overexpression induced impairment of mice locomotor activity</w:t>
      </w:r>
      <w:r w:rsidR="004B0DEB">
        <w:rPr>
          <w:rFonts w:ascii="Times New Roman" w:hAnsi="Times New Roman" w:cs="Times New Roman"/>
          <w:sz w:val="24"/>
          <w:szCs w:val="24"/>
          <w:lang w:val="en-US"/>
        </w:rPr>
        <w:t xml:space="preserve"> at 3</w:t>
      </w:r>
      <w:r w:rsidR="00FE0230">
        <w:rPr>
          <w:rFonts w:ascii="Times New Roman" w:hAnsi="Times New Roman" w:cs="Times New Roman"/>
          <w:sz w:val="24"/>
          <w:szCs w:val="24"/>
          <w:lang w:val="en-US"/>
        </w:rPr>
        <w:t>-</w:t>
      </w:r>
      <w:r w:rsidR="004B0DEB">
        <w:rPr>
          <w:rFonts w:ascii="Times New Roman" w:hAnsi="Times New Roman" w:cs="Times New Roman"/>
          <w:sz w:val="24"/>
          <w:szCs w:val="24"/>
          <w:lang w:val="en-US"/>
        </w:rPr>
        <w:t>months post-viral delivery</w:t>
      </w:r>
      <w:r w:rsidRPr="00B70C14">
        <w:rPr>
          <w:rFonts w:ascii="Times New Roman" w:hAnsi="Times New Roman" w:cs="Times New Roman"/>
          <w:sz w:val="24"/>
          <w:szCs w:val="24"/>
          <w:lang w:val="en-US"/>
        </w:rPr>
        <w:t xml:space="preserve">, as evaluated by the open field test, compared to </w:t>
      </w:r>
      <w:r w:rsidR="0008054B">
        <w:rPr>
          <w:rFonts w:ascii="Times New Roman" w:hAnsi="Times New Roman" w:cs="Times New Roman"/>
          <w:sz w:val="24"/>
          <w:szCs w:val="24"/>
          <w:lang w:val="en-US"/>
        </w:rPr>
        <w:t xml:space="preserve">the </w:t>
      </w:r>
      <w:r w:rsidRPr="00B70C14">
        <w:rPr>
          <w:rFonts w:ascii="Times New Roman" w:hAnsi="Times New Roman" w:cs="Times New Roman"/>
          <w:sz w:val="24"/>
          <w:szCs w:val="24"/>
          <w:lang w:val="en-US"/>
        </w:rPr>
        <w:t xml:space="preserve">control and </w:t>
      </w:r>
      <w:proofErr w:type="spellStart"/>
      <w:r w:rsidRPr="00B70C14">
        <w:rPr>
          <w:rFonts w:ascii="Times New Roman" w:hAnsi="Times New Roman" w:cs="Times New Roman"/>
          <w:sz w:val="24"/>
          <w:szCs w:val="24"/>
          <w:lang w:val="en-US"/>
        </w:rPr>
        <w:t>mTurq</w:t>
      </w:r>
      <w:proofErr w:type="spellEnd"/>
      <w:r w:rsidRPr="00B70C14">
        <w:rPr>
          <w:rFonts w:ascii="Times New Roman" w:hAnsi="Times New Roman" w:cs="Times New Roman"/>
          <w:sz w:val="24"/>
          <w:szCs w:val="24"/>
          <w:lang w:val="en-US"/>
        </w:rPr>
        <w:t xml:space="preserve"> groups </w:t>
      </w:r>
      <w:ins w:id="59" w:author="Abid Oueslati" w:date="2023-11-07T13:12:00Z">
        <w:r w:rsidR="004B7EEB">
          <w:rPr>
            <w:rFonts w:ascii="Times New Roman" w:hAnsi="Times New Roman" w:cs="Times New Roman"/>
            <w:sz w:val="24"/>
            <w:szCs w:val="24"/>
            <w:lang w:val="en-US"/>
          </w:rPr>
          <w:t>[</w:t>
        </w:r>
        <w:proofErr w:type="gramStart"/>
        <w:r w:rsidR="004B7EEB" w:rsidRPr="00EF1DB3">
          <w:rPr>
            <w:rFonts w:ascii="Times New Roman" w:hAnsi="Times New Roman" w:cs="Times New Roman"/>
            <w:sz w:val="24"/>
            <w:szCs w:val="24"/>
            <w:lang w:val="en-US"/>
          </w:rPr>
          <w:t>F(</w:t>
        </w:r>
        <w:proofErr w:type="gramEnd"/>
        <w:r w:rsidR="004B7EEB" w:rsidRPr="00EF1DB3">
          <w:rPr>
            <w:rFonts w:ascii="Times New Roman" w:hAnsi="Times New Roman" w:cs="Times New Roman"/>
            <w:sz w:val="24"/>
            <w:szCs w:val="24"/>
            <w:lang w:val="en-US"/>
          </w:rPr>
          <w:t>2, 21) = 9.845</w:t>
        </w:r>
        <w:r w:rsidR="004B7EEB">
          <w:rPr>
            <w:rFonts w:ascii="Times New Roman" w:hAnsi="Times New Roman" w:cs="Times New Roman"/>
            <w:sz w:val="24"/>
            <w:szCs w:val="24"/>
            <w:lang w:val="en-US"/>
          </w:rPr>
          <w:t xml:space="preserve">, p </w:t>
        </w:r>
        <w:r w:rsidR="004B7EEB" w:rsidRPr="00EF1DB3">
          <w:rPr>
            <w:rFonts w:ascii="Times New Roman" w:hAnsi="Times New Roman" w:cs="Times New Roman"/>
            <w:sz w:val="24"/>
            <w:szCs w:val="24"/>
            <w:lang w:val="en-US"/>
          </w:rPr>
          <w:t>=</w:t>
        </w:r>
        <w:r w:rsidR="004B7EEB">
          <w:rPr>
            <w:rFonts w:ascii="Times New Roman" w:hAnsi="Times New Roman" w:cs="Times New Roman"/>
            <w:sz w:val="24"/>
            <w:szCs w:val="24"/>
            <w:lang w:val="en-US"/>
          </w:rPr>
          <w:t xml:space="preserve"> </w:t>
        </w:r>
        <w:r w:rsidR="004B7EEB" w:rsidRPr="00EF1DB3">
          <w:rPr>
            <w:rFonts w:ascii="Times New Roman" w:hAnsi="Times New Roman" w:cs="Times New Roman"/>
            <w:sz w:val="24"/>
            <w:szCs w:val="24"/>
            <w:lang w:val="en-US"/>
          </w:rPr>
          <w:t>0.001</w:t>
        </w:r>
      </w:ins>
      <w:ins w:id="60" w:author="Abid Oueslati" w:date="2023-11-07T20:59:00Z">
        <w:r w:rsidR="001265C4">
          <w:rPr>
            <w:rFonts w:ascii="Times New Roman" w:hAnsi="Times New Roman" w:cs="Times New Roman"/>
            <w:sz w:val="24"/>
            <w:szCs w:val="24"/>
            <w:lang w:val="en-US"/>
          </w:rPr>
          <w:t>0</w:t>
        </w:r>
      </w:ins>
      <w:ins w:id="61" w:author="Abid Oueslati" w:date="2023-11-07T13:12:00Z">
        <w:r w:rsidR="004B7EEB">
          <w:rPr>
            <w:rFonts w:ascii="Times New Roman" w:hAnsi="Times New Roman" w:cs="Times New Roman"/>
            <w:sz w:val="24"/>
            <w:szCs w:val="24"/>
            <w:lang w:val="en-US"/>
          </w:rPr>
          <w:t xml:space="preserve">; </w:t>
        </w:r>
        <w:r w:rsidR="004B7EEB" w:rsidRPr="00B70C14">
          <w:rPr>
            <w:rFonts w:ascii="Times New Roman" w:hAnsi="Times New Roman" w:cs="Times New Roman"/>
            <w:sz w:val="24"/>
            <w:szCs w:val="24"/>
            <w:lang w:val="en-US"/>
          </w:rPr>
          <w:t>hα-syn</w:t>
        </w:r>
        <w:r w:rsidR="004B7EEB">
          <w:rPr>
            <w:rFonts w:ascii="Times New Roman" w:hAnsi="Times New Roman" w:cs="Times New Roman"/>
            <w:sz w:val="24"/>
            <w:szCs w:val="24"/>
            <w:lang w:val="en-US"/>
          </w:rPr>
          <w:t xml:space="preserve"> vs. control: p = </w:t>
        </w:r>
        <w:r w:rsidR="004B7EEB" w:rsidRPr="00EF1DB3">
          <w:rPr>
            <w:rFonts w:ascii="Times New Roman" w:hAnsi="Times New Roman" w:cs="Times New Roman"/>
            <w:sz w:val="24"/>
            <w:szCs w:val="24"/>
            <w:lang w:val="en-US"/>
          </w:rPr>
          <w:t>0.0016</w:t>
        </w:r>
        <w:r w:rsidR="004B7EEB">
          <w:rPr>
            <w:rFonts w:ascii="Times New Roman" w:hAnsi="Times New Roman" w:cs="Times New Roman"/>
            <w:sz w:val="24"/>
            <w:szCs w:val="24"/>
            <w:lang w:val="en-US"/>
          </w:rPr>
          <w:t xml:space="preserve">; </w:t>
        </w:r>
        <w:r w:rsidR="004B7EEB" w:rsidRPr="00B70C14">
          <w:rPr>
            <w:rFonts w:ascii="Times New Roman" w:hAnsi="Times New Roman" w:cs="Times New Roman"/>
            <w:sz w:val="24"/>
            <w:szCs w:val="24"/>
            <w:lang w:val="en-US"/>
          </w:rPr>
          <w:t>hα-syn</w:t>
        </w:r>
        <w:r w:rsidR="004B7EEB">
          <w:rPr>
            <w:rFonts w:ascii="Times New Roman" w:hAnsi="Times New Roman" w:cs="Times New Roman"/>
            <w:sz w:val="24"/>
            <w:szCs w:val="24"/>
            <w:lang w:val="en-US"/>
          </w:rPr>
          <w:t xml:space="preserve"> vs. </w:t>
        </w:r>
        <w:proofErr w:type="spellStart"/>
        <w:r w:rsidR="004B7EEB">
          <w:rPr>
            <w:rFonts w:ascii="Times New Roman" w:hAnsi="Times New Roman" w:cs="Times New Roman"/>
            <w:sz w:val="24"/>
            <w:szCs w:val="24"/>
            <w:lang w:val="en-US"/>
          </w:rPr>
          <w:t>mTurq</w:t>
        </w:r>
        <w:proofErr w:type="spellEnd"/>
        <w:r w:rsidR="004B7EEB">
          <w:rPr>
            <w:rFonts w:ascii="Times New Roman" w:hAnsi="Times New Roman" w:cs="Times New Roman"/>
            <w:sz w:val="24"/>
            <w:szCs w:val="24"/>
            <w:lang w:val="en-US"/>
          </w:rPr>
          <w:t xml:space="preserve">: p = </w:t>
        </w:r>
        <w:r w:rsidR="004B7EEB" w:rsidRPr="00EF1DB3">
          <w:rPr>
            <w:rFonts w:ascii="Times New Roman" w:hAnsi="Times New Roman" w:cs="Times New Roman"/>
            <w:sz w:val="24"/>
            <w:szCs w:val="24"/>
            <w:lang w:val="en-US"/>
          </w:rPr>
          <w:t>0.0049</w:t>
        </w:r>
        <w:r w:rsidR="004B7EEB">
          <w:rPr>
            <w:rFonts w:ascii="Times New Roman" w:hAnsi="Times New Roman" w:cs="Times New Roman"/>
            <w:sz w:val="24"/>
            <w:szCs w:val="24"/>
            <w:lang w:val="en-US"/>
          </w:rPr>
          <w:t>]</w:t>
        </w:r>
        <w:r w:rsidR="004B7EEB" w:rsidRPr="00EF1DB3">
          <w:rPr>
            <w:rFonts w:ascii="Times New Roman" w:hAnsi="Times New Roman" w:cs="Times New Roman"/>
            <w:sz w:val="24"/>
            <w:szCs w:val="24"/>
            <w:lang w:val="en-US"/>
          </w:rPr>
          <w:t xml:space="preserve"> </w:t>
        </w:r>
      </w:ins>
      <w:r w:rsidRPr="00B70C14">
        <w:rPr>
          <w:rFonts w:ascii="Times New Roman" w:hAnsi="Times New Roman" w:cs="Times New Roman"/>
          <w:sz w:val="24"/>
          <w:szCs w:val="24"/>
          <w:lang w:val="en-US"/>
        </w:rPr>
        <w:t>(</w:t>
      </w:r>
      <w:r w:rsidRPr="00652D97">
        <w:rPr>
          <w:rFonts w:ascii="Times New Roman" w:hAnsi="Times New Roman" w:cs="Times New Roman"/>
          <w:b/>
          <w:bCs/>
          <w:sz w:val="24"/>
          <w:szCs w:val="24"/>
          <w:lang w:val="en-US"/>
        </w:rPr>
        <w:t>Fig</w:t>
      </w:r>
      <w:r w:rsidR="00652D97" w:rsidRPr="00652D97">
        <w:rPr>
          <w:rFonts w:ascii="Times New Roman" w:hAnsi="Times New Roman" w:cs="Times New Roman"/>
          <w:b/>
          <w:bCs/>
          <w:sz w:val="24"/>
          <w:szCs w:val="24"/>
          <w:lang w:val="en-US"/>
        </w:rPr>
        <w:t>.</w:t>
      </w:r>
      <w:r w:rsidRPr="00652D97">
        <w:rPr>
          <w:rFonts w:ascii="Times New Roman" w:hAnsi="Times New Roman" w:cs="Times New Roman"/>
          <w:b/>
          <w:bCs/>
          <w:sz w:val="24"/>
          <w:szCs w:val="24"/>
          <w:lang w:val="en-US"/>
        </w:rPr>
        <w:t xml:space="preserve"> </w:t>
      </w:r>
      <w:r w:rsidR="004411E8" w:rsidRPr="00652D97">
        <w:rPr>
          <w:rFonts w:ascii="Times New Roman" w:hAnsi="Times New Roman" w:cs="Times New Roman"/>
          <w:b/>
          <w:bCs/>
          <w:sz w:val="24"/>
          <w:szCs w:val="24"/>
          <w:lang w:val="en-US"/>
        </w:rPr>
        <w:t>2</w:t>
      </w:r>
      <w:r w:rsidRPr="00652D97">
        <w:rPr>
          <w:rFonts w:ascii="Times New Roman" w:hAnsi="Times New Roman" w:cs="Times New Roman"/>
          <w:b/>
          <w:bCs/>
          <w:sz w:val="24"/>
          <w:szCs w:val="24"/>
          <w:lang w:val="en-US"/>
        </w:rPr>
        <w:t>E</w:t>
      </w:r>
      <w:r w:rsidRPr="00B70C14">
        <w:rPr>
          <w:rFonts w:ascii="Times New Roman" w:hAnsi="Times New Roman" w:cs="Times New Roman"/>
          <w:sz w:val="24"/>
          <w:szCs w:val="24"/>
          <w:lang w:val="en-US"/>
        </w:rPr>
        <w:t xml:space="preserve">). This </w:t>
      </w:r>
      <w:r w:rsidR="00652D97">
        <w:rPr>
          <w:rFonts w:ascii="Times New Roman" w:hAnsi="Times New Roman" w:cs="Times New Roman"/>
          <w:sz w:val="24"/>
          <w:szCs w:val="24"/>
          <w:lang w:val="en-US"/>
        </w:rPr>
        <w:t xml:space="preserve">deficit </w:t>
      </w:r>
      <w:r w:rsidRPr="00B70C14">
        <w:rPr>
          <w:rFonts w:ascii="Times New Roman" w:hAnsi="Times New Roman" w:cs="Times New Roman"/>
          <w:sz w:val="24"/>
          <w:szCs w:val="24"/>
          <w:lang w:val="en-US"/>
        </w:rPr>
        <w:t>appear</w:t>
      </w:r>
      <w:r w:rsidR="004B0DEB">
        <w:rPr>
          <w:rFonts w:ascii="Times New Roman" w:hAnsi="Times New Roman" w:cs="Times New Roman"/>
          <w:sz w:val="24"/>
          <w:szCs w:val="24"/>
          <w:lang w:val="en-US"/>
        </w:rPr>
        <w:t>s</w:t>
      </w:r>
      <w:r w:rsidRPr="00B70C14">
        <w:rPr>
          <w:rFonts w:ascii="Times New Roman" w:hAnsi="Times New Roman" w:cs="Times New Roman"/>
          <w:sz w:val="24"/>
          <w:szCs w:val="24"/>
          <w:lang w:val="en-US"/>
        </w:rPr>
        <w:t xml:space="preserve"> very early after hα-syn overexpression</w:t>
      </w:r>
      <w:r w:rsidR="004B0DEB">
        <w:rPr>
          <w:rFonts w:ascii="Times New Roman" w:hAnsi="Times New Roman" w:cs="Times New Roman"/>
          <w:sz w:val="24"/>
          <w:szCs w:val="24"/>
          <w:lang w:val="en-US"/>
        </w:rPr>
        <w:t xml:space="preserve"> (1</w:t>
      </w:r>
      <w:r w:rsidR="00FE0230">
        <w:rPr>
          <w:rFonts w:ascii="Times New Roman" w:hAnsi="Times New Roman" w:cs="Times New Roman"/>
          <w:sz w:val="24"/>
          <w:szCs w:val="24"/>
          <w:lang w:val="en-US"/>
        </w:rPr>
        <w:t>-</w:t>
      </w:r>
      <w:r w:rsidR="004B0DEB">
        <w:rPr>
          <w:rFonts w:ascii="Times New Roman" w:hAnsi="Times New Roman" w:cs="Times New Roman"/>
          <w:sz w:val="24"/>
          <w:szCs w:val="24"/>
          <w:lang w:val="en-US"/>
        </w:rPr>
        <w:t>monthpost-viral delivery)</w:t>
      </w:r>
      <w:r w:rsidRPr="00B70C14">
        <w:rPr>
          <w:rFonts w:ascii="Times New Roman" w:hAnsi="Times New Roman" w:cs="Times New Roman"/>
          <w:sz w:val="24"/>
          <w:szCs w:val="24"/>
          <w:lang w:val="en-US"/>
        </w:rPr>
        <w:t xml:space="preserve"> </w:t>
      </w:r>
      <w:ins w:id="62" w:author="Abid Oueslati" w:date="2023-11-07T13:12:00Z">
        <w:r w:rsidR="004B7EEB" w:rsidRPr="008339B6">
          <w:rPr>
            <w:rFonts w:ascii="Times New Roman" w:hAnsi="Times New Roman" w:cs="Times New Roman"/>
            <w:sz w:val="24"/>
            <w:szCs w:val="24"/>
            <w:lang w:val="en-US"/>
          </w:rPr>
          <w:t xml:space="preserve">[effect of group: F(2, 21) = 7.908, p = 0.0028; hα-syn vs. control: p = 0.0465; hα-syn vs. </w:t>
        </w:r>
        <w:proofErr w:type="spellStart"/>
        <w:r w:rsidR="004B7EEB" w:rsidRPr="008339B6">
          <w:rPr>
            <w:rFonts w:ascii="Times New Roman" w:hAnsi="Times New Roman" w:cs="Times New Roman"/>
            <w:sz w:val="24"/>
            <w:szCs w:val="24"/>
            <w:lang w:val="en-US"/>
          </w:rPr>
          <w:t>mTurq</w:t>
        </w:r>
        <w:proofErr w:type="spellEnd"/>
        <w:r w:rsidR="004B7EEB" w:rsidRPr="008339B6">
          <w:rPr>
            <w:rFonts w:ascii="Times New Roman" w:hAnsi="Times New Roman" w:cs="Times New Roman"/>
            <w:sz w:val="24"/>
            <w:szCs w:val="24"/>
            <w:lang w:val="en-US"/>
          </w:rPr>
          <w:t xml:space="preserve">: p = 0.0355] </w:t>
        </w:r>
      </w:ins>
      <w:r w:rsidRPr="00B70C14">
        <w:rPr>
          <w:rFonts w:ascii="Times New Roman" w:hAnsi="Times New Roman" w:cs="Times New Roman"/>
          <w:sz w:val="24"/>
          <w:szCs w:val="24"/>
          <w:lang w:val="en-US"/>
        </w:rPr>
        <w:t>and progress</w:t>
      </w:r>
      <w:r w:rsidR="0008054B">
        <w:rPr>
          <w:rFonts w:ascii="Times New Roman" w:hAnsi="Times New Roman" w:cs="Times New Roman"/>
          <w:sz w:val="24"/>
          <w:szCs w:val="24"/>
          <w:lang w:val="en-US"/>
        </w:rPr>
        <w:t>es</w:t>
      </w:r>
      <w:r w:rsidRPr="00B70C14">
        <w:rPr>
          <w:rFonts w:ascii="Times New Roman" w:hAnsi="Times New Roman" w:cs="Times New Roman"/>
          <w:sz w:val="24"/>
          <w:szCs w:val="24"/>
          <w:lang w:val="en-US"/>
        </w:rPr>
        <w:t xml:space="preserve"> overtime </w:t>
      </w:r>
      <w:ins w:id="63" w:author="Abid Oueslati" w:date="2023-11-07T13:12:00Z">
        <w:r w:rsidR="004B7EEB" w:rsidRPr="008339B6">
          <w:rPr>
            <w:rFonts w:ascii="Times New Roman" w:hAnsi="Times New Roman" w:cs="Times New Roman"/>
            <w:sz w:val="24"/>
            <w:szCs w:val="24"/>
            <w:lang w:val="en-US"/>
          </w:rPr>
          <w:t xml:space="preserve">[effect of time: F(3, 63) = 0.3033; p = 0.8229; hα-syn, 1 month vs. baseline: p = 0.1929; 2 months vs. baseline: p = 0.1315; 3 months vs. baseline: p = 0.0193] </w:t>
        </w:r>
      </w:ins>
      <w:r w:rsidRPr="00B70C14">
        <w:rPr>
          <w:rFonts w:ascii="Times New Roman" w:hAnsi="Times New Roman" w:cs="Times New Roman"/>
          <w:sz w:val="24"/>
          <w:szCs w:val="24"/>
          <w:lang w:val="en-US"/>
        </w:rPr>
        <w:t>(</w:t>
      </w:r>
      <w:r w:rsidRPr="00262F5F">
        <w:rPr>
          <w:rFonts w:ascii="Times New Roman" w:hAnsi="Times New Roman" w:cs="Times New Roman"/>
          <w:b/>
          <w:bCs/>
          <w:sz w:val="24"/>
          <w:szCs w:val="24"/>
          <w:lang w:val="en-US"/>
        </w:rPr>
        <w:t>Fig</w:t>
      </w:r>
      <w:r w:rsidR="00652D97" w:rsidRPr="00262F5F">
        <w:rPr>
          <w:rFonts w:ascii="Times New Roman" w:hAnsi="Times New Roman" w:cs="Times New Roman"/>
          <w:b/>
          <w:bCs/>
          <w:sz w:val="24"/>
          <w:szCs w:val="24"/>
          <w:lang w:val="en-US"/>
        </w:rPr>
        <w:t>.</w:t>
      </w:r>
      <w:r w:rsidRPr="00262F5F">
        <w:rPr>
          <w:rFonts w:ascii="Times New Roman" w:hAnsi="Times New Roman" w:cs="Times New Roman"/>
          <w:b/>
          <w:bCs/>
          <w:sz w:val="24"/>
          <w:szCs w:val="24"/>
          <w:lang w:val="en-US"/>
        </w:rPr>
        <w:t xml:space="preserve"> </w:t>
      </w:r>
      <w:r w:rsidR="004411E8" w:rsidRPr="00262F5F">
        <w:rPr>
          <w:rFonts w:ascii="Times New Roman" w:hAnsi="Times New Roman" w:cs="Times New Roman"/>
          <w:b/>
          <w:bCs/>
          <w:sz w:val="24"/>
          <w:szCs w:val="24"/>
          <w:lang w:val="en-US"/>
        </w:rPr>
        <w:t>2</w:t>
      </w:r>
      <w:r w:rsidRPr="00262F5F">
        <w:rPr>
          <w:rFonts w:ascii="Times New Roman" w:hAnsi="Times New Roman" w:cs="Times New Roman"/>
          <w:b/>
          <w:bCs/>
          <w:sz w:val="24"/>
          <w:szCs w:val="24"/>
          <w:lang w:val="en-US"/>
        </w:rPr>
        <w:t>F</w:t>
      </w:r>
      <w:r w:rsidRPr="00B70C14">
        <w:rPr>
          <w:rFonts w:ascii="Times New Roman" w:hAnsi="Times New Roman" w:cs="Times New Roman"/>
          <w:sz w:val="24"/>
          <w:szCs w:val="24"/>
          <w:lang w:val="en-US"/>
        </w:rPr>
        <w:t xml:space="preserve">). Finally, </w:t>
      </w:r>
      <w:r w:rsidR="00EA777D" w:rsidRPr="00B70C14">
        <w:rPr>
          <w:rFonts w:ascii="Times New Roman" w:hAnsi="Times New Roman" w:cs="Times New Roman"/>
          <w:sz w:val="24"/>
          <w:szCs w:val="24"/>
          <w:lang w:val="en-US"/>
        </w:rPr>
        <w:t xml:space="preserve">no effect was </w:t>
      </w:r>
      <w:r w:rsidR="00704DDD" w:rsidRPr="00B70C14">
        <w:rPr>
          <w:rFonts w:ascii="Times New Roman" w:hAnsi="Times New Roman" w:cs="Times New Roman"/>
          <w:sz w:val="24"/>
          <w:szCs w:val="24"/>
          <w:lang w:val="en-US"/>
        </w:rPr>
        <w:t>observed</w:t>
      </w:r>
      <w:r w:rsidR="00EA777D" w:rsidRPr="00B70C14">
        <w:rPr>
          <w:rFonts w:ascii="Times New Roman" w:hAnsi="Times New Roman" w:cs="Times New Roman"/>
          <w:sz w:val="24"/>
          <w:szCs w:val="24"/>
          <w:lang w:val="en-US"/>
        </w:rPr>
        <w:t xml:space="preserve"> after </w:t>
      </w:r>
      <w:r w:rsidRPr="00B70C14">
        <w:rPr>
          <w:rFonts w:ascii="Times New Roman" w:hAnsi="Times New Roman" w:cs="Times New Roman"/>
          <w:sz w:val="24"/>
          <w:szCs w:val="24"/>
          <w:lang w:val="en-US"/>
        </w:rPr>
        <w:t xml:space="preserve">analysis of the cylinder test </w:t>
      </w:r>
      <w:ins w:id="64" w:author="Abid Oueslati" w:date="2023-11-07T13:13:00Z">
        <w:r w:rsidR="004B7EEB">
          <w:rPr>
            <w:rFonts w:ascii="Times New Roman" w:hAnsi="Times New Roman" w:cs="Times New Roman"/>
            <w:sz w:val="24"/>
            <w:szCs w:val="24"/>
            <w:lang w:val="en-US"/>
          </w:rPr>
          <w:t>[</w:t>
        </w:r>
        <w:proofErr w:type="gramStart"/>
        <w:r w:rsidR="004B7EEB" w:rsidRPr="005D2C28">
          <w:rPr>
            <w:rFonts w:ascii="Times New Roman" w:hAnsi="Times New Roman" w:cs="Times New Roman"/>
            <w:sz w:val="24"/>
            <w:szCs w:val="24"/>
            <w:lang w:val="en-US"/>
          </w:rPr>
          <w:t>F(</w:t>
        </w:r>
        <w:proofErr w:type="gramEnd"/>
        <w:r w:rsidR="004B7EEB" w:rsidRPr="005D2C28">
          <w:rPr>
            <w:rFonts w:ascii="Times New Roman" w:hAnsi="Times New Roman" w:cs="Times New Roman"/>
            <w:sz w:val="24"/>
            <w:szCs w:val="24"/>
            <w:lang w:val="en-US"/>
          </w:rPr>
          <w:t>2, 22) = 0.7333</w:t>
        </w:r>
        <w:r w:rsidR="004B7EEB">
          <w:rPr>
            <w:rFonts w:ascii="Times New Roman" w:hAnsi="Times New Roman" w:cs="Times New Roman"/>
            <w:sz w:val="24"/>
            <w:szCs w:val="24"/>
            <w:lang w:val="en-US"/>
          </w:rPr>
          <w:t xml:space="preserve">, p </w:t>
        </w:r>
        <w:r w:rsidR="004B7EEB" w:rsidRPr="005D2C28">
          <w:rPr>
            <w:rFonts w:ascii="Times New Roman" w:hAnsi="Times New Roman" w:cs="Times New Roman"/>
            <w:sz w:val="24"/>
            <w:szCs w:val="24"/>
            <w:lang w:val="en-US"/>
          </w:rPr>
          <w:t>=</w:t>
        </w:r>
        <w:r w:rsidR="004B7EEB">
          <w:rPr>
            <w:rFonts w:ascii="Times New Roman" w:hAnsi="Times New Roman" w:cs="Times New Roman"/>
            <w:sz w:val="24"/>
            <w:szCs w:val="24"/>
            <w:lang w:val="en-US"/>
          </w:rPr>
          <w:t xml:space="preserve"> </w:t>
        </w:r>
        <w:r w:rsidR="004B7EEB" w:rsidRPr="005D2C28">
          <w:rPr>
            <w:rFonts w:ascii="Times New Roman" w:hAnsi="Times New Roman" w:cs="Times New Roman"/>
            <w:sz w:val="24"/>
            <w:szCs w:val="24"/>
            <w:lang w:val="en-US"/>
          </w:rPr>
          <w:t>0.4917</w:t>
        </w:r>
        <w:r w:rsidR="004B7EEB">
          <w:rPr>
            <w:rFonts w:ascii="Times New Roman" w:hAnsi="Times New Roman" w:cs="Times New Roman"/>
            <w:sz w:val="24"/>
            <w:szCs w:val="24"/>
            <w:lang w:val="en-US"/>
          </w:rPr>
          <w:t xml:space="preserve">] </w:t>
        </w:r>
      </w:ins>
      <w:r w:rsidRPr="00B70C14">
        <w:rPr>
          <w:rFonts w:ascii="Times New Roman" w:hAnsi="Times New Roman" w:cs="Times New Roman"/>
          <w:sz w:val="24"/>
          <w:szCs w:val="24"/>
          <w:lang w:val="en-US"/>
        </w:rPr>
        <w:t>and the grip force test</w:t>
      </w:r>
      <w:r w:rsidR="00EA777D" w:rsidRPr="00B70C14">
        <w:rPr>
          <w:rFonts w:ascii="Times New Roman" w:hAnsi="Times New Roman" w:cs="Times New Roman"/>
          <w:sz w:val="24"/>
          <w:szCs w:val="24"/>
          <w:lang w:val="en-US"/>
        </w:rPr>
        <w:t xml:space="preserve"> </w:t>
      </w:r>
      <w:ins w:id="65" w:author="Abid Oueslati" w:date="2023-11-07T13:13:00Z">
        <w:r w:rsidR="004B7EEB" w:rsidRPr="00150EE6">
          <w:rPr>
            <w:rFonts w:ascii="Times New Roman" w:hAnsi="Times New Roman" w:cs="Times New Roman"/>
            <w:sz w:val="24"/>
            <w:szCs w:val="24"/>
            <w:lang w:val="en-US"/>
          </w:rPr>
          <w:t>F(2,</w:t>
        </w:r>
        <w:r w:rsidR="004B7EEB">
          <w:rPr>
            <w:rFonts w:ascii="Times New Roman" w:hAnsi="Times New Roman" w:cs="Times New Roman"/>
            <w:sz w:val="24"/>
            <w:szCs w:val="24"/>
            <w:lang w:val="en-US"/>
          </w:rPr>
          <w:t xml:space="preserve"> </w:t>
        </w:r>
        <w:r w:rsidR="004B7EEB" w:rsidRPr="00150EE6">
          <w:rPr>
            <w:rFonts w:ascii="Times New Roman" w:hAnsi="Times New Roman" w:cs="Times New Roman"/>
            <w:sz w:val="24"/>
            <w:szCs w:val="24"/>
            <w:lang w:val="en-US"/>
          </w:rPr>
          <w:t>22) = 1.620</w:t>
        </w:r>
        <w:r w:rsidR="004B7EEB">
          <w:rPr>
            <w:rFonts w:ascii="Times New Roman" w:hAnsi="Times New Roman" w:cs="Times New Roman"/>
            <w:sz w:val="24"/>
            <w:szCs w:val="24"/>
            <w:lang w:val="en-US"/>
          </w:rPr>
          <w:t xml:space="preserve">, p </w:t>
        </w:r>
        <w:r w:rsidR="004B7EEB" w:rsidRPr="00150EE6">
          <w:rPr>
            <w:rFonts w:ascii="Times New Roman" w:hAnsi="Times New Roman" w:cs="Times New Roman"/>
            <w:sz w:val="24"/>
            <w:szCs w:val="24"/>
            <w:lang w:val="en-US"/>
          </w:rPr>
          <w:t>=</w:t>
        </w:r>
        <w:r w:rsidR="004B7EEB">
          <w:rPr>
            <w:rFonts w:ascii="Times New Roman" w:hAnsi="Times New Roman" w:cs="Times New Roman"/>
            <w:sz w:val="24"/>
            <w:szCs w:val="24"/>
            <w:lang w:val="en-US"/>
          </w:rPr>
          <w:t xml:space="preserve"> </w:t>
        </w:r>
        <w:r w:rsidR="004B7EEB" w:rsidRPr="00150EE6">
          <w:rPr>
            <w:rFonts w:ascii="Times New Roman" w:hAnsi="Times New Roman" w:cs="Times New Roman"/>
            <w:sz w:val="24"/>
            <w:szCs w:val="24"/>
            <w:lang w:val="en-US"/>
          </w:rPr>
          <w:t>0.2207</w:t>
        </w:r>
        <w:r w:rsidR="004B7EEB">
          <w:rPr>
            <w:rFonts w:ascii="Times New Roman" w:hAnsi="Times New Roman" w:cs="Times New Roman"/>
            <w:sz w:val="24"/>
            <w:szCs w:val="24"/>
            <w:lang w:val="en-US"/>
          </w:rPr>
          <w:t>]</w:t>
        </w:r>
        <w:r w:rsidR="004B7EEB" w:rsidRPr="00150EE6">
          <w:rPr>
            <w:rFonts w:ascii="Times New Roman" w:hAnsi="Times New Roman" w:cs="Times New Roman"/>
            <w:sz w:val="24"/>
            <w:szCs w:val="24"/>
            <w:lang w:val="en-US"/>
          </w:rPr>
          <w:t xml:space="preserve"> </w:t>
        </w:r>
      </w:ins>
      <w:r w:rsidRPr="00B70C14">
        <w:rPr>
          <w:rFonts w:ascii="Times New Roman" w:hAnsi="Times New Roman" w:cs="Times New Roman"/>
          <w:sz w:val="24"/>
          <w:szCs w:val="24"/>
          <w:lang w:val="en-US"/>
        </w:rPr>
        <w:t>(</w:t>
      </w:r>
      <w:r w:rsidR="00202EFC">
        <w:rPr>
          <w:rFonts w:ascii="Times New Roman" w:hAnsi="Times New Roman" w:cs="Times New Roman"/>
          <w:b/>
          <w:bCs/>
          <w:sz w:val="24"/>
          <w:szCs w:val="24"/>
          <w:lang w:val="en-US"/>
        </w:rPr>
        <w:t>S</w:t>
      </w:r>
      <w:r w:rsidR="00652D97" w:rsidRPr="00652D97">
        <w:rPr>
          <w:rFonts w:ascii="Times New Roman" w:hAnsi="Times New Roman" w:cs="Times New Roman"/>
          <w:b/>
          <w:bCs/>
          <w:sz w:val="24"/>
          <w:szCs w:val="24"/>
          <w:lang w:val="en-US"/>
        </w:rPr>
        <w:t>uppl. Fig</w:t>
      </w:r>
      <w:r w:rsidR="00D607D6">
        <w:rPr>
          <w:rFonts w:ascii="Times New Roman" w:hAnsi="Times New Roman" w:cs="Times New Roman"/>
          <w:b/>
          <w:bCs/>
          <w:sz w:val="24"/>
          <w:szCs w:val="24"/>
          <w:lang w:val="en-US"/>
        </w:rPr>
        <w:t xml:space="preserve">. </w:t>
      </w:r>
      <w:r w:rsidR="00D03FB0">
        <w:rPr>
          <w:rFonts w:ascii="Times New Roman" w:hAnsi="Times New Roman" w:cs="Times New Roman"/>
          <w:b/>
          <w:bCs/>
          <w:sz w:val="24"/>
          <w:szCs w:val="24"/>
          <w:lang w:val="en-US"/>
        </w:rPr>
        <w:t>4</w:t>
      </w:r>
      <w:r w:rsidR="00D048F2">
        <w:rPr>
          <w:rFonts w:ascii="Times New Roman" w:hAnsi="Times New Roman" w:cs="Times New Roman"/>
          <w:b/>
          <w:bCs/>
          <w:sz w:val="24"/>
          <w:szCs w:val="24"/>
          <w:lang w:val="en-US"/>
        </w:rPr>
        <w:t>A and B</w:t>
      </w:r>
      <w:r w:rsidRPr="00B70C14">
        <w:rPr>
          <w:rFonts w:ascii="Times New Roman" w:hAnsi="Times New Roman" w:cs="Times New Roman"/>
          <w:sz w:val="24"/>
          <w:szCs w:val="24"/>
          <w:lang w:val="en-US"/>
        </w:rPr>
        <w:t>).</w:t>
      </w:r>
    </w:p>
    <w:p w14:paraId="2FF60FDB" w14:textId="7C747DCC" w:rsidR="00D70D73" w:rsidRPr="00B70C14" w:rsidRDefault="00D70D73" w:rsidP="006D09D0">
      <w:pPr>
        <w:adjustRightInd w:val="0"/>
        <w:snapToGrid w:val="0"/>
        <w:spacing w:after="0" w:line="480" w:lineRule="auto"/>
        <w:jc w:val="both"/>
        <w:rPr>
          <w:rFonts w:ascii="Times New Roman" w:hAnsi="Times New Roman" w:cs="Times New Roman"/>
          <w:sz w:val="24"/>
          <w:szCs w:val="24"/>
          <w:lang w:val="en-US"/>
        </w:rPr>
      </w:pPr>
      <w:r w:rsidRPr="00B70C14">
        <w:rPr>
          <w:rFonts w:ascii="Times New Roman" w:hAnsi="Times New Roman" w:cs="Times New Roman"/>
          <w:sz w:val="24"/>
          <w:szCs w:val="24"/>
          <w:lang w:val="en-US"/>
        </w:rPr>
        <w:t>Given the fact that non-motor symptoms are also a major characteristic of PD, we investigate</w:t>
      </w:r>
      <w:r w:rsidR="00EA777D" w:rsidRPr="00B70C14">
        <w:rPr>
          <w:rFonts w:ascii="Times New Roman" w:hAnsi="Times New Roman" w:cs="Times New Roman"/>
          <w:sz w:val="24"/>
          <w:szCs w:val="24"/>
          <w:lang w:val="en-US"/>
        </w:rPr>
        <w:t>d</w:t>
      </w:r>
      <w:r w:rsidRPr="00B70C14">
        <w:rPr>
          <w:rFonts w:ascii="Times New Roman" w:hAnsi="Times New Roman" w:cs="Times New Roman"/>
          <w:sz w:val="24"/>
          <w:szCs w:val="24"/>
          <w:lang w:val="en-US"/>
        </w:rPr>
        <w:t xml:space="preserve"> the impact of hα-syn overexpression on mice cognitive performance</w:t>
      </w:r>
      <w:r w:rsidR="005403A3" w:rsidRPr="00B70C14">
        <w:rPr>
          <w:rFonts w:ascii="Times New Roman" w:hAnsi="Times New Roman" w:cs="Times New Roman"/>
          <w:sz w:val="24"/>
          <w:szCs w:val="24"/>
          <w:lang w:val="en-US"/>
        </w:rPr>
        <w:t>,</w:t>
      </w:r>
      <w:r w:rsidRPr="00B70C14">
        <w:rPr>
          <w:rFonts w:ascii="Times New Roman" w:hAnsi="Times New Roman" w:cs="Times New Roman"/>
          <w:sz w:val="24"/>
          <w:szCs w:val="24"/>
          <w:lang w:val="en-US"/>
        </w:rPr>
        <w:t xml:space="preserve"> </w:t>
      </w:r>
      <w:r w:rsidR="00EA777D" w:rsidRPr="007E67D4">
        <w:rPr>
          <w:rFonts w:ascii="Times New Roman" w:hAnsi="Times New Roman" w:cs="Times New Roman"/>
          <w:sz w:val="24"/>
          <w:szCs w:val="24"/>
          <w:lang w:val="en-US"/>
        </w:rPr>
        <w:t>3</w:t>
      </w:r>
      <w:r w:rsidR="00FE0230">
        <w:rPr>
          <w:rFonts w:ascii="Times New Roman" w:hAnsi="Times New Roman" w:cs="Times New Roman"/>
          <w:sz w:val="24"/>
          <w:szCs w:val="24"/>
          <w:lang w:val="en-US"/>
        </w:rPr>
        <w:t>-</w:t>
      </w:r>
      <w:r w:rsidR="00EA777D" w:rsidRPr="00B70C14">
        <w:rPr>
          <w:rFonts w:ascii="Times New Roman" w:hAnsi="Times New Roman" w:cs="Times New Roman"/>
          <w:sz w:val="24"/>
          <w:szCs w:val="24"/>
          <w:lang w:val="en-US"/>
        </w:rPr>
        <w:t xml:space="preserve"> </w:t>
      </w:r>
      <w:r w:rsidR="00B313C7" w:rsidRPr="00B70C14">
        <w:rPr>
          <w:rFonts w:ascii="Times New Roman" w:hAnsi="Times New Roman" w:cs="Times New Roman"/>
          <w:sz w:val="24"/>
          <w:szCs w:val="24"/>
          <w:lang w:val="en-US"/>
        </w:rPr>
        <w:t>m</w:t>
      </w:r>
      <w:r w:rsidR="00EA777D" w:rsidRPr="00B70C14">
        <w:rPr>
          <w:rFonts w:ascii="Times New Roman" w:hAnsi="Times New Roman" w:cs="Times New Roman"/>
          <w:sz w:val="24"/>
          <w:szCs w:val="24"/>
          <w:lang w:val="en-US"/>
        </w:rPr>
        <w:t xml:space="preserve">onths </w:t>
      </w:r>
      <w:r w:rsidR="00B313C7" w:rsidRPr="00B70C14">
        <w:rPr>
          <w:rFonts w:ascii="Times New Roman" w:hAnsi="Times New Roman" w:cs="Times New Roman"/>
          <w:sz w:val="24"/>
          <w:szCs w:val="24"/>
          <w:lang w:val="en-US"/>
        </w:rPr>
        <w:t>post-</w:t>
      </w:r>
      <w:r w:rsidR="00EA777D" w:rsidRPr="00B70C14">
        <w:rPr>
          <w:rFonts w:ascii="Times New Roman" w:hAnsi="Times New Roman" w:cs="Times New Roman"/>
          <w:sz w:val="24"/>
          <w:szCs w:val="24"/>
          <w:lang w:val="en-US"/>
        </w:rPr>
        <w:t>viral delivery</w:t>
      </w:r>
      <w:r w:rsidRPr="00B70C14">
        <w:rPr>
          <w:rFonts w:ascii="Times New Roman" w:hAnsi="Times New Roman" w:cs="Times New Roman"/>
          <w:sz w:val="24"/>
          <w:szCs w:val="24"/>
          <w:lang w:val="en-US"/>
        </w:rPr>
        <w:t>.</w:t>
      </w:r>
      <w:r w:rsidR="00BB651B" w:rsidRPr="00B70C14">
        <w:rPr>
          <w:rFonts w:ascii="Times New Roman" w:hAnsi="Times New Roman" w:cs="Times New Roman"/>
          <w:sz w:val="24"/>
          <w:szCs w:val="24"/>
          <w:lang w:val="en-US"/>
        </w:rPr>
        <w:t xml:space="preserve"> </w:t>
      </w:r>
      <w:r w:rsidRPr="00DB660A">
        <w:rPr>
          <w:rFonts w:ascii="Times New Roman" w:hAnsi="Times New Roman" w:cs="Times New Roman"/>
          <w:sz w:val="24"/>
          <w:szCs w:val="24"/>
          <w:lang w:val="en-US"/>
        </w:rPr>
        <w:t xml:space="preserve">Our data </w:t>
      </w:r>
      <w:r w:rsidR="000F369C">
        <w:rPr>
          <w:rFonts w:ascii="Times New Roman" w:hAnsi="Times New Roman" w:cs="Times New Roman"/>
          <w:sz w:val="24"/>
          <w:szCs w:val="24"/>
          <w:lang w:val="en-US"/>
        </w:rPr>
        <w:t xml:space="preserve">revealed deficits in </w:t>
      </w:r>
      <w:r w:rsidRPr="00DB660A">
        <w:rPr>
          <w:rFonts w:ascii="Times New Roman" w:hAnsi="Times New Roman" w:cs="Times New Roman"/>
          <w:sz w:val="24"/>
          <w:szCs w:val="24"/>
          <w:lang w:val="en-US"/>
        </w:rPr>
        <w:t xml:space="preserve">learning </w:t>
      </w:r>
      <w:r w:rsidR="000F369C">
        <w:rPr>
          <w:rFonts w:ascii="Times New Roman" w:hAnsi="Times New Roman" w:cs="Times New Roman"/>
          <w:sz w:val="24"/>
          <w:szCs w:val="24"/>
          <w:lang w:val="en-US"/>
        </w:rPr>
        <w:t xml:space="preserve">abilities </w:t>
      </w:r>
      <w:r w:rsidR="00652D97" w:rsidRPr="00DB660A">
        <w:rPr>
          <w:rFonts w:ascii="Times New Roman" w:hAnsi="Times New Roman" w:cs="Times New Roman"/>
          <w:sz w:val="24"/>
          <w:szCs w:val="24"/>
          <w:lang w:val="en-US"/>
        </w:rPr>
        <w:t xml:space="preserve">in </w:t>
      </w:r>
      <w:r w:rsidRPr="00DB660A">
        <w:rPr>
          <w:rFonts w:ascii="Times New Roman" w:hAnsi="Times New Roman" w:cs="Times New Roman"/>
          <w:sz w:val="24"/>
          <w:szCs w:val="24"/>
          <w:lang w:val="en-US"/>
        </w:rPr>
        <w:t xml:space="preserve">mice overexpressing hα-syn, compared to </w:t>
      </w:r>
      <w:r w:rsidR="00CF37EE">
        <w:rPr>
          <w:rFonts w:ascii="Times New Roman" w:hAnsi="Times New Roman" w:cs="Times New Roman"/>
          <w:sz w:val="24"/>
          <w:szCs w:val="24"/>
          <w:lang w:val="en-US"/>
        </w:rPr>
        <w:t>the</w:t>
      </w:r>
      <w:r w:rsidRPr="00DB660A">
        <w:rPr>
          <w:rFonts w:ascii="Times New Roman" w:hAnsi="Times New Roman" w:cs="Times New Roman"/>
          <w:sz w:val="24"/>
          <w:szCs w:val="24"/>
          <w:lang w:val="en-US"/>
        </w:rPr>
        <w:t xml:space="preserve"> control or </w:t>
      </w:r>
      <w:proofErr w:type="spellStart"/>
      <w:r w:rsidRPr="00DB660A">
        <w:rPr>
          <w:rFonts w:ascii="Times New Roman" w:hAnsi="Times New Roman" w:cs="Times New Roman"/>
          <w:sz w:val="24"/>
          <w:szCs w:val="24"/>
          <w:lang w:val="en-US"/>
        </w:rPr>
        <w:t>mTurq</w:t>
      </w:r>
      <w:proofErr w:type="spellEnd"/>
      <w:r w:rsidRPr="00DB660A">
        <w:rPr>
          <w:rFonts w:ascii="Times New Roman" w:hAnsi="Times New Roman" w:cs="Times New Roman"/>
          <w:sz w:val="24"/>
          <w:szCs w:val="24"/>
          <w:lang w:val="en-US"/>
        </w:rPr>
        <w:t xml:space="preserve"> groups</w:t>
      </w:r>
      <w:r w:rsidR="007412B8">
        <w:rPr>
          <w:rFonts w:ascii="Times New Roman" w:hAnsi="Times New Roman" w:cs="Times New Roman"/>
          <w:sz w:val="24"/>
          <w:szCs w:val="24"/>
          <w:lang w:val="en-US"/>
        </w:rPr>
        <w:t xml:space="preserve"> </w:t>
      </w:r>
      <w:r w:rsidR="00CE101A">
        <w:rPr>
          <w:rFonts w:ascii="Times New Roman" w:hAnsi="Times New Roman" w:cs="Times New Roman"/>
          <w:sz w:val="24"/>
          <w:szCs w:val="24"/>
          <w:lang w:val="en-US"/>
        </w:rPr>
        <w:t xml:space="preserve">during the training of </w:t>
      </w:r>
      <w:r w:rsidR="00611BB2">
        <w:rPr>
          <w:rFonts w:ascii="Times New Roman" w:hAnsi="Times New Roman" w:cs="Times New Roman"/>
          <w:sz w:val="24"/>
          <w:szCs w:val="24"/>
          <w:lang w:val="en-US"/>
        </w:rPr>
        <w:t xml:space="preserve">the </w:t>
      </w:r>
      <w:r w:rsidR="007412B8">
        <w:rPr>
          <w:rFonts w:ascii="Times New Roman" w:hAnsi="Times New Roman" w:cs="Times New Roman"/>
          <w:sz w:val="24"/>
          <w:szCs w:val="24"/>
          <w:lang w:val="en-US"/>
        </w:rPr>
        <w:t>Morris water maze (MWM)</w:t>
      </w:r>
      <w:r w:rsidR="00611BB2">
        <w:rPr>
          <w:rFonts w:ascii="Times New Roman" w:hAnsi="Times New Roman" w:cs="Times New Roman"/>
          <w:sz w:val="24"/>
          <w:szCs w:val="24"/>
          <w:lang w:val="en-US"/>
        </w:rPr>
        <w:t xml:space="preserve"> test</w:t>
      </w:r>
      <w:r w:rsidRPr="00DB660A">
        <w:rPr>
          <w:rFonts w:ascii="Times New Roman" w:hAnsi="Times New Roman" w:cs="Times New Roman"/>
          <w:sz w:val="24"/>
          <w:szCs w:val="24"/>
          <w:lang w:val="en-US"/>
        </w:rPr>
        <w:t xml:space="preserve"> (</w:t>
      </w:r>
      <w:r w:rsidRPr="00DB660A">
        <w:rPr>
          <w:rFonts w:ascii="Times New Roman" w:hAnsi="Times New Roman" w:cs="Times New Roman"/>
          <w:b/>
          <w:bCs/>
          <w:sz w:val="24"/>
          <w:szCs w:val="24"/>
          <w:lang w:val="en-US"/>
        </w:rPr>
        <w:t>Fig</w:t>
      </w:r>
      <w:r w:rsidR="00652D97" w:rsidRPr="00DB660A">
        <w:rPr>
          <w:rFonts w:ascii="Times New Roman" w:hAnsi="Times New Roman" w:cs="Times New Roman"/>
          <w:b/>
          <w:bCs/>
          <w:sz w:val="24"/>
          <w:szCs w:val="24"/>
          <w:lang w:val="en-US"/>
        </w:rPr>
        <w:t>.</w:t>
      </w:r>
      <w:r w:rsidRPr="00DB660A">
        <w:rPr>
          <w:rFonts w:ascii="Times New Roman" w:hAnsi="Times New Roman" w:cs="Times New Roman"/>
          <w:b/>
          <w:bCs/>
          <w:sz w:val="24"/>
          <w:szCs w:val="24"/>
          <w:lang w:val="en-US"/>
        </w:rPr>
        <w:t xml:space="preserve"> </w:t>
      </w:r>
      <w:r w:rsidR="004411E8" w:rsidRPr="00DB660A">
        <w:rPr>
          <w:rFonts w:ascii="Times New Roman" w:hAnsi="Times New Roman" w:cs="Times New Roman"/>
          <w:b/>
          <w:bCs/>
          <w:sz w:val="24"/>
          <w:szCs w:val="24"/>
          <w:lang w:val="en-US"/>
        </w:rPr>
        <w:t>2</w:t>
      </w:r>
      <w:r w:rsidR="00652D97" w:rsidRPr="00DB660A">
        <w:rPr>
          <w:rFonts w:ascii="Times New Roman" w:hAnsi="Times New Roman" w:cs="Times New Roman"/>
          <w:b/>
          <w:bCs/>
          <w:sz w:val="24"/>
          <w:szCs w:val="24"/>
          <w:lang w:val="en-US"/>
        </w:rPr>
        <w:t>G</w:t>
      </w:r>
      <w:r w:rsidRPr="00DB660A">
        <w:rPr>
          <w:rFonts w:ascii="Times New Roman" w:hAnsi="Times New Roman" w:cs="Times New Roman"/>
          <w:sz w:val="24"/>
          <w:szCs w:val="24"/>
          <w:lang w:val="en-US"/>
        </w:rPr>
        <w:t>). This learning defici</w:t>
      </w:r>
      <w:r w:rsidR="00202EFC" w:rsidRPr="00DB660A">
        <w:rPr>
          <w:rFonts w:ascii="Times New Roman" w:hAnsi="Times New Roman" w:cs="Times New Roman"/>
          <w:sz w:val="24"/>
          <w:szCs w:val="24"/>
          <w:lang w:val="en-US"/>
        </w:rPr>
        <w:t>t</w:t>
      </w:r>
      <w:r w:rsidRPr="00DB660A">
        <w:rPr>
          <w:rFonts w:ascii="Times New Roman" w:hAnsi="Times New Roman" w:cs="Times New Roman"/>
          <w:sz w:val="24"/>
          <w:szCs w:val="24"/>
          <w:lang w:val="en-US"/>
        </w:rPr>
        <w:t xml:space="preserve"> was significant with the probe</w:t>
      </w:r>
      <w:r w:rsidR="00247E0C">
        <w:rPr>
          <w:rFonts w:ascii="Times New Roman" w:hAnsi="Times New Roman" w:cs="Times New Roman"/>
          <w:sz w:val="24"/>
          <w:szCs w:val="24"/>
          <w:lang w:val="en-US"/>
        </w:rPr>
        <w:t xml:space="preserve"> trial</w:t>
      </w:r>
      <w:r w:rsidRPr="00DB660A">
        <w:rPr>
          <w:rFonts w:ascii="Times New Roman" w:hAnsi="Times New Roman" w:cs="Times New Roman"/>
          <w:sz w:val="24"/>
          <w:szCs w:val="24"/>
          <w:lang w:val="en-US"/>
        </w:rPr>
        <w:t xml:space="preserve"> </w:t>
      </w:r>
      <w:ins w:id="66" w:author="Abid Oueslati" w:date="2023-11-07T13:14:00Z">
        <w:r w:rsidR="004B7EEB">
          <w:rPr>
            <w:rFonts w:ascii="Times New Roman" w:hAnsi="Times New Roman" w:cs="Times New Roman"/>
            <w:sz w:val="24"/>
            <w:szCs w:val="24"/>
            <w:lang w:val="en-US"/>
          </w:rPr>
          <w:t>[</w:t>
        </w:r>
        <w:proofErr w:type="gramStart"/>
        <w:r w:rsidR="004B7EEB" w:rsidRPr="00150EE6">
          <w:rPr>
            <w:rFonts w:ascii="Times New Roman" w:hAnsi="Times New Roman" w:cs="Times New Roman"/>
            <w:sz w:val="24"/>
            <w:szCs w:val="24"/>
            <w:lang w:val="en-US"/>
          </w:rPr>
          <w:t>F(</w:t>
        </w:r>
        <w:proofErr w:type="gramEnd"/>
        <w:r w:rsidR="004B7EEB" w:rsidRPr="00150EE6">
          <w:rPr>
            <w:rFonts w:ascii="Times New Roman" w:hAnsi="Times New Roman" w:cs="Times New Roman"/>
            <w:sz w:val="24"/>
            <w:szCs w:val="24"/>
            <w:lang w:val="en-US"/>
          </w:rPr>
          <w:t>2, 23) = 7.468</w:t>
        </w:r>
        <w:r w:rsidR="004B7EEB">
          <w:rPr>
            <w:rFonts w:ascii="Times New Roman" w:hAnsi="Times New Roman" w:cs="Times New Roman"/>
            <w:sz w:val="24"/>
            <w:szCs w:val="24"/>
            <w:lang w:val="en-US"/>
          </w:rPr>
          <w:t xml:space="preserve">, p </w:t>
        </w:r>
        <w:r w:rsidR="004B7EEB" w:rsidRPr="00150EE6">
          <w:rPr>
            <w:rFonts w:ascii="Times New Roman" w:hAnsi="Times New Roman" w:cs="Times New Roman"/>
            <w:sz w:val="24"/>
            <w:szCs w:val="24"/>
            <w:lang w:val="en-US"/>
          </w:rPr>
          <w:t>=</w:t>
        </w:r>
        <w:r w:rsidR="004B7EEB">
          <w:rPr>
            <w:rFonts w:ascii="Times New Roman" w:hAnsi="Times New Roman" w:cs="Times New Roman"/>
            <w:sz w:val="24"/>
            <w:szCs w:val="24"/>
            <w:lang w:val="en-US"/>
          </w:rPr>
          <w:t xml:space="preserve"> </w:t>
        </w:r>
        <w:r w:rsidR="004B7EEB" w:rsidRPr="00150EE6">
          <w:rPr>
            <w:rFonts w:ascii="Times New Roman" w:hAnsi="Times New Roman" w:cs="Times New Roman"/>
            <w:sz w:val="24"/>
            <w:szCs w:val="24"/>
            <w:lang w:val="en-US"/>
          </w:rPr>
          <w:t>0.0032</w:t>
        </w:r>
        <w:r w:rsidR="004B7EEB">
          <w:rPr>
            <w:rFonts w:ascii="Times New Roman" w:hAnsi="Times New Roman" w:cs="Times New Roman"/>
            <w:sz w:val="24"/>
            <w:szCs w:val="24"/>
            <w:lang w:val="en-US"/>
          </w:rPr>
          <w:t>;</w:t>
        </w:r>
        <w:r w:rsidR="004B7EEB" w:rsidRPr="00150EE6">
          <w:rPr>
            <w:rFonts w:ascii="Times New Roman" w:hAnsi="Times New Roman" w:cs="Times New Roman"/>
            <w:sz w:val="24"/>
            <w:szCs w:val="24"/>
            <w:lang w:val="en-US"/>
          </w:rPr>
          <w:t xml:space="preserve"> </w:t>
        </w:r>
        <w:r w:rsidR="004B7EEB" w:rsidRPr="00B70C14">
          <w:rPr>
            <w:rFonts w:ascii="Times New Roman" w:hAnsi="Times New Roman" w:cs="Times New Roman"/>
            <w:sz w:val="24"/>
            <w:szCs w:val="24"/>
            <w:lang w:val="en-US"/>
          </w:rPr>
          <w:t>hα-syn</w:t>
        </w:r>
        <w:r w:rsidR="004B7EEB">
          <w:rPr>
            <w:rFonts w:ascii="Times New Roman" w:hAnsi="Times New Roman" w:cs="Times New Roman"/>
            <w:sz w:val="24"/>
            <w:szCs w:val="24"/>
            <w:lang w:val="en-US"/>
          </w:rPr>
          <w:t xml:space="preserve"> vs. control: p = </w:t>
        </w:r>
        <w:r w:rsidR="004B7EEB" w:rsidRPr="00150EE6">
          <w:rPr>
            <w:rFonts w:ascii="Times New Roman" w:hAnsi="Times New Roman" w:cs="Times New Roman"/>
            <w:sz w:val="24"/>
            <w:szCs w:val="24"/>
            <w:lang w:val="en-US"/>
          </w:rPr>
          <w:t>0.0028</w:t>
        </w:r>
        <w:r w:rsidR="004B7EEB">
          <w:rPr>
            <w:rFonts w:ascii="Times New Roman" w:hAnsi="Times New Roman" w:cs="Times New Roman"/>
            <w:sz w:val="24"/>
            <w:szCs w:val="24"/>
            <w:lang w:val="en-US"/>
          </w:rPr>
          <w:t xml:space="preserve">; </w:t>
        </w:r>
        <w:r w:rsidR="004B7EEB" w:rsidRPr="00B70C14">
          <w:rPr>
            <w:rFonts w:ascii="Times New Roman" w:hAnsi="Times New Roman" w:cs="Times New Roman"/>
            <w:sz w:val="24"/>
            <w:szCs w:val="24"/>
            <w:lang w:val="en-US"/>
          </w:rPr>
          <w:t>hα-syn</w:t>
        </w:r>
        <w:r w:rsidR="004B7EEB">
          <w:rPr>
            <w:rFonts w:ascii="Times New Roman" w:hAnsi="Times New Roman" w:cs="Times New Roman"/>
            <w:sz w:val="24"/>
            <w:szCs w:val="24"/>
            <w:lang w:val="en-US"/>
          </w:rPr>
          <w:t xml:space="preserve"> vs. </w:t>
        </w:r>
        <w:proofErr w:type="spellStart"/>
        <w:r w:rsidR="004B7EEB">
          <w:rPr>
            <w:rFonts w:ascii="Times New Roman" w:hAnsi="Times New Roman" w:cs="Times New Roman"/>
            <w:sz w:val="24"/>
            <w:szCs w:val="24"/>
            <w:lang w:val="en-US"/>
          </w:rPr>
          <w:t>mTurq</w:t>
        </w:r>
        <w:proofErr w:type="spellEnd"/>
        <w:r w:rsidR="004B7EEB">
          <w:rPr>
            <w:rFonts w:ascii="Times New Roman" w:hAnsi="Times New Roman" w:cs="Times New Roman"/>
            <w:sz w:val="24"/>
            <w:szCs w:val="24"/>
            <w:lang w:val="en-US"/>
          </w:rPr>
          <w:t xml:space="preserve">: p = </w:t>
        </w:r>
        <w:r w:rsidR="004B7EEB" w:rsidRPr="00150EE6">
          <w:rPr>
            <w:rFonts w:ascii="Times New Roman" w:hAnsi="Times New Roman" w:cs="Times New Roman"/>
            <w:sz w:val="24"/>
            <w:szCs w:val="24"/>
            <w:lang w:val="en-US"/>
          </w:rPr>
          <w:t>0.0342</w:t>
        </w:r>
        <w:r w:rsidR="004B7EEB">
          <w:rPr>
            <w:rFonts w:ascii="Times New Roman" w:hAnsi="Times New Roman" w:cs="Times New Roman"/>
            <w:sz w:val="24"/>
            <w:szCs w:val="24"/>
            <w:lang w:val="en-US"/>
          </w:rPr>
          <w:t>]</w:t>
        </w:r>
        <w:r w:rsidR="004B7EEB" w:rsidRPr="00EF1DB3">
          <w:rPr>
            <w:rFonts w:ascii="Times New Roman" w:hAnsi="Times New Roman" w:cs="Times New Roman"/>
            <w:sz w:val="24"/>
            <w:szCs w:val="24"/>
            <w:lang w:val="en-US"/>
          </w:rPr>
          <w:t xml:space="preserve"> </w:t>
        </w:r>
      </w:ins>
      <w:r w:rsidRPr="00DB660A">
        <w:rPr>
          <w:rFonts w:ascii="Times New Roman" w:hAnsi="Times New Roman" w:cs="Times New Roman"/>
          <w:sz w:val="24"/>
          <w:szCs w:val="24"/>
          <w:lang w:val="en-US"/>
        </w:rPr>
        <w:t>(</w:t>
      </w:r>
      <w:r w:rsidRPr="00DB660A">
        <w:rPr>
          <w:rFonts w:ascii="Times New Roman" w:hAnsi="Times New Roman" w:cs="Times New Roman"/>
          <w:b/>
          <w:bCs/>
          <w:sz w:val="24"/>
          <w:szCs w:val="24"/>
          <w:lang w:val="en-US"/>
        </w:rPr>
        <w:t>Fig</w:t>
      </w:r>
      <w:r w:rsidR="00652D97" w:rsidRPr="00DB660A">
        <w:rPr>
          <w:rFonts w:ascii="Times New Roman" w:hAnsi="Times New Roman" w:cs="Times New Roman"/>
          <w:b/>
          <w:bCs/>
          <w:sz w:val="24"/>
          <w:szCs w:val="24"/>
          <w:lang w:val="en-US"/>
        </w:rPr>
        <w:t>.</w:t>
      </w:r>
      <w:r w:rsidRPr="00DB660A">
        <w:rPr>
          <w:rFonts w:ascii="Times New Roman" w:hAnsi="Times New Roman" w:cs="Times New Roman"/>
          <w:b/>
          <w:bCs/>
          <w:sz w:val="24"/>
          <w:szCs w:val="24"/>
          <w:lang w:val="en-US"/>
        </w:rPr>
        <w:t xml:space="preserve"> </w:t>
      </w:r>
      <w:r w:rsidR="004411E8" w:rsidRPr="00DB660A">
        <w:rPr>
          <w:rFonts w:ascii="Times New Roman" w:hAnsi="Times New Roman" w:cs="Times New Roman"/>
          <w:b/>
          <w:bCs/>
          <w:sz w:val="24"/>
          <w:szCs w:val="24"/>
          <w:lang w:val="en-US"/>
        </w:rPr>
        <w:t>2</w:t>
      </w:r>
      <w:r w:rsidR="00725468">
        <w:rPr>
          <w:rFonts w:ascii="Times New Roman" w:hAnsi="Times New Roman" w:cs="Times New Roman"/>
          <w:b/>
          <w:bCs/>
          <w:sz w:val="24"/>
          <w:szCs w:val="24"/>
          <w:lang w:val="en-US"/>
        </w:rPr>
        <w:t>H</w:t>
      </w:r>
      <w:r w:rsidRPr="00DB660A">
        <w:rPr>
          <w:rFonts w:ascii="Times New Roman" w:hAnsi="Times New Roman" w:cs="Times New Roman"/>
          <w:sz w:val="24"/>
          <w:szCs w:val="24"/>
          <w:lang w:val="en-US"/>
        </w:rPr>
        <w:t>).</w:t>
      </w:r>
      <w:r w:rsidRPr="00B70C14">
        <w:rPr>
          <w:rFonts w:ascii="Times New Roman" w:hAnsi="Times New Roman" w:cs="Times New Roman"/>
          <w:sz w:val="24"/>
          <w:szCs w:val="24"/>
          <w:lang w:val="en-US"/>
        </w:rPr>
        <w:t xml:space="preserve"> Finally, no effect of hα-syn overexpression was observed on the animals’ spatial working memory and anxiety as assessed using</w:t>
      </w:r>
      <w:r w:rsidR="0008054B">
        <w:rPr>
          <w:rFonts w:ascii="Times New Roman" w:hAnsi="Times New Roman" w:cs="Times New Roman"/>
          <w:sz w:val="24"/>
          <w:szCs w:val="24"/>
          <w:lang w:val="en-US"/>
        </w:rPr>
        <w:t xml:space="preserve"> the</w:t>
      </w:r>
      <w:r w:rsidRPr="00B70C14">
        <w:rPr>
          <w:rFonts w:ascii="Times New Roman" w:hAnsi="Times New Roman" w:cs="Times New Roman"/>
          <w:sz w:val="24"/>
          <w:szCs w:val="24"/>
          <w:lang w:val="en-US"/>
        </w:rPr>
        <w:t xml:space="preserve"> Y-maze</w:t>
      </w:r>
      <w:r w:rsidR="004411E8" w:rsidRPr="00B70C14">
        <w:rPr>
          <w:rFonts w:ascii="Times New Roman" w:hAnsi="Times New Roman" w:cs="Times New Roman"/>
          <w:sz w:val="24"/>
          <w:szCs w:val="24"/>
          <w:lang w:val="en-US"/>
        </w:rPr>
        <w:t xml:space="preserve"> </w:t>
      </w:r>
      <w:ins w:id="67" w:author="Abid Oueslati" w:date="2023-11-07T13:14:00Z">
        <w:r w:rsidR="004B7EEB">
          <w:rPr>
            <w:rFonts w:ascii="Times New Roman" w:hAnsi="Times New Roman" w:cs="Times New Roman"/>
            <w:sz w:val="24"/>
            <w:szCs w:val="24"/>
            <w:lang w:val="en-US"/>
          </w:rPr>
          <w:t>[</w:t>
        </w:r>
        <w:proofErr w:type="gramStart"/>
        <w:r w:rsidR="004B7EEB" w:rsidRPr="00705B67">
          <w:rPr>
            <w:rFonts w:ascii="Times New Roman" w:hAnsi="Times New Roman" w:cs="Times New Roman"/>
            <w:sz w:val="24"/>
            <w:szCs w:val="24"/>
            <w:lang w:val="en-US"/>
          </w:rPr>
          <w:t>F(</w:t>
        </w:r>
        <w:proofErr w:type="gramEnd"/>
        <w:r w:rsidR="004B7EEB" w:rsidRPr="00705B67">
          <w:rPr>
            <w:rFonts w:ascii="Times New Roman" w:hAnsi="Times New Roman" w:cs="Times New Roman"/>
            <w:sz w:val="24"/>
            <w:szCs w:val="24"/>
            <w:lang w:val="en-US"/>
          </w:rPr>
          <w:t>2, 24) = 1.338</w:t>
        </w:r>
        <w:r w:rsidR="004B7EEB">
          <w:rPr>
            <w:rFonts w:ascii="Times New Roman" w:hAnsi="Times New Roman" w:cs="Times New Roman"/>
            <w:sz w:val="24"/>
            <w:szCs w:val="24"/>
            <w:lang w:val="en-US"/>
          </w:rPr>
          <w:t xml:space="preserve">, p </w:t>
        </w:r>
        <w:r w:rsidR="004B7EEB" w:rsidRPr="00705B67">
          <w:rPr>
            <w:rFonts w:ascii="Times New Roman" w:hAnsi="Times New Roman" w:cs="Times New Roman"/>
            <w:sz w:val="24"/>
            <w:szCs w:val="24"/>
            <w:lang w:val="en-US"/>
          </w:rPr>
          <w:t>=</w:t>
        </w:r>
        <w:r w:rsidR="004B7EEB">
          <w:rPr>
            <w:rFonts w:ascii="Times New Roman" w:hAnsi="Times New Roman" w:cs="Times New Roman"/>
            <w:sz w:val="24"/>
            <w:szCs w:val="24"/>
            <w:lang w:val="en-US"/>
          </w:rPr>
          <w:t xml:space="preserve"> </w:t>
        </w:r>
        <w:r w:rsidR="004B7EEB" w:rsidRPr="00705B67">
          <w:rPr>
            <w:rFonts w:ascii="Times New Roman" w:hAnsi="Times New Roman" w:cs="Times New Roman"/>
            <w:sz w:val="24"/>
            <w:szCs w:val="24"/>
            <w:lang w:val="en-US"/>
          </w:rPr>
          <w:t>0.2813</w:t>
        </w:r>
        <w:r w:rsidR="004B7EEB">
          <w:rPr>
            <w:rFonts w:ascii="Times New Roman" w:hAnsi="Times New Roman" w:cs="Times New Roman"/>
            <w:sz w:val="24"/>
            <w:szCs w:val="24"/>
            <w:lang w:val="en-US"/>
          </w:rPr>
          <w:t xml:space="preserve">] </w:t>
        </w:r>
      </w:ins>
      <w:r w:rsidR="004411E8" w:rsidRPr="00B70C14">
        <w:rPr>
          <w:rFonts w:ascii="Times New Roman" w:hAnsi="Times New Roman" w:cs="Times New Roman"/>
          <w:sz w:val="24"/>
          <w:szCs w:val="24"/>
          <w:lang w:val="en-US"/>
        </w:rPr>
        <w:t>and</w:t>
      </w:r>
      <w:r w:rsidRPr="00B70C14">
        <w:rPr>
          <w:rFonts w:ascii="Times New Roman" w:hAnsi="Times New Roman" w:cs="Times New Roman"/>
          <w:sz w:val="24"/>
          <w:szCs w:val="24"/>
          <w:lang w:val="en-US"/>
        </w:rPr>
        <w:t xml:space="preserve"> </w:t>
      </w:r>
      <w:r w:rsidR="00B52527">
        <w:rPr>
          <w:rFonts w:ascii="Times New Roman" w:hAnsi="Times New Roman" w:cs="Times New Roman"/>
          <w:sz w:val="24"/>
          <w:szCs w:val="24"/>
          <w:lang w:val="en-US"/>
        </w:rPr>
        <w:t>elevated-plus maze (</w:t>
      </w:r>
      <w:r w:rsidRPr="00B70C14">
        <w:rPr>
          <w:rFonts w:ascii="Times New Roman" w:hAnsi="Times New Roman" w:cs="Times New Roman"/>
          <w:sz w:val="24"/>
          <w:szCs w:val="24"/>
          <w:lang w:val="en-US"/>
        </w:rPr>
        <w:t>EPM</w:t>
      </w:r>
      <w:r w:rsidR="00B52527">
        <w:rPr>
          <w:rFonts w:ascii="Times New Roman" w:hAnsi="Times New Roman" w:cs="Times New Roman"/>
          <w:sz w:val="24"/>
          <w:szCs w:val="24"/>
          <w:lang w:val="en-US"/>
        </w:rPr>
        <w:t>)</w:t>
      </w:r>
      <w:ins w:id="68" w:author="Abid Oueslati" w:date="2023-11-07T13:14:00Z">
        <w:r w:rsidR="004B7EEB" w:rsidRPr="004B7EEB">
          <w:rPr>
            <w:rFonts w:ascii="Times New Roman" w:hAnsi="Times New Roman" w:cs="Times New Roman"/>
            <w:sz w:val="24"/>
            <w:szCs w:val="24"/>
            <w:lang w:val="en-US"/>
          </w:rPr>
          <w:t xml:space="preserve"> </w:t>
        </w:r>
        <w:r w:rsidR="004B7EEB">
          <w:rPr>
            <w:rFonts w:ascii="Times New Roman" w:hAnsi="Times New Roman" w:cs="Times New Roman"/>
            <w:sz w:val="24"/>
            <w:szCs w:val="24"/>
            <w:lang w:val="en-US"/>
          </w:rPr>
          <w:t>[</w:t>
        </w:r>
        <w:r w:rsidR="004B7EEB" w:rsidRPr="00705B67">
          <w:rPr>
            <w:rFonts w:ascii="Times New Roman" w:hAnsi="Times New Roman" w:cs="Times New Roman"/>
            <w:sz w:val="24"/>
            <w:szCs w:val="24"/>
            <w:lang w:val="en-US"/>
          </w:rPr>
          <w:t>F(2, 26) = 0.3687</w:t>
        </w:r>
        <w:r w:rsidR="004B7EEB">
          <w:rPr>
            <w:rFonts w:ascii="Times New Roman" w:hAnsi="Times New Roman" w:cs="Times New Roman"/>
            <w:sz w:val="24"/>
            <w:szCs w:val="24"/>
            <w:lang w:val="en-US"/>
          </w:rPr>
          <w:t xml:space="preserve">, p </w:t>
        </w:r>
        <w:r w:rsidR="004B7EEB" w:rsidRPr="00705B67">
          <w:rPr>
            <w:rFonts w:ascii="Times New Roman" w:hAnsi="Times New Roman" w:cs="Times New Roman"/>
            <w:sz w:val="24"/>
            <w:szCs w:val="24"/>
            <w:lang w:val="en-US"/>
          </w:rPr>
          <w:t>=</w:t>
        </w:r>
        <w:r w:rsidR="004B7EEB">
          <w:rPr>
            <w:rFonts w:ascii="Times New Roman" w:hAnsi="Times New Roman" w:cs="Times New Roman"/>
            <w:sz w:val="24"/>
            <w:szCs w:val="24"/>
            <w:lang w:val="en-US"/>
          </w:rPr>
          <w:t xml:space="preserve"> </w:t>
        </w:r>
        <w:r w:rsidR="004B7EEB" w:rsidRPr="00705B67">
          <w:rPr>
            <w:rFonts w:ascii="Times New Roman" w:hAnsi="Times New Roman" w:cs="Times New Roman"/>
            <w:sz w:val="24"/>
            <w:szCs w:val="24"/>
            <w:lang w:val="en-US"/>
          </w:rPr>
          <w:t>0.6952</w:t>
        </w:r>
        <w:r w:rsidR="004B7EEB">
          <w:rPr>
            <w:rFonts w:ascii="Times New Roman" w:hAnsi="Times New Roman" w:cs="Times New Roman"/>
            <w:sz w:val="24"/>
            <w:szCs w:val="24"/>
            <w:lang w:val="en-US"/>
          </w:rPr>
          <w:t>]</w:t>
        </w:r>
      </w:ins>
      <w:r w:rsidRPr="00B70C14">
        <w:rPr>
          <w:rFonts w:ascii="Times New Roman" w:hAnsi="Times New Roman" w:cs="Times New Roman"/>
          <w:sz w:val="24"/>
          <w:szCs w:val="24"/>
          <w:lang w:val="en-US"/>
        </w:rPr>
        <w:t xml:space="preserve"> test</w:t>
      </w:r>
      <w:r w:rsidR="002A70FC">
        <w:rPr>
          <w:rFonts w:ascii="Times New Roman" w:hAnsi="Times New Roman" w:cs="Times New Roman"/>
          <w:sz w:val="24"/>
          <w:szCs w:val="24"/>
          <w:lang w:val="en-US"/>
        </w:rPr>
        <w:t>s</w:t>
      </w:r>
      <w:r w:rsidR="00B52527">
        <w:rPr>
          <w:rFonts w:ascii="Times New Roman" w:hAnsi="Times New Roman" w:cs="Times New Roman"/>
          <w:sz w:val="24"/>
          <w:szCs w:val="24"/>
          <w:lang w:val="en-US"/>
        </w:rPr>
        <w:t>,</w:t>
      </w:r>
      <w:r w:rsidRPr="00B70C14">
        <w:rPr>
          <w:rFonts w:ascii="Times New Roman" w:hAnsi="Times New Roman" w:cs="Times New Roman"/>
          <w:sz w:val="24"/>
          <w:szCs w:val="24"/>
          <w:lang w:val="en-US"/>
        </w:rPr>
        <w:t xml:space="preserve"> </w:t>
      </w:r>
      <w:r w:rsidR="004411E8" w:rsidRPr="00B70C14">
        <w:rPr>
          <w:rFonts w:ascii="Times New Roman" w:hAnsi="Times New Roman" w:cs="Times New Roman"/>
          <w:sz w:val="24"/>
          <w:szCs w:val="24"/>
          <w:lang w:val="en-US"/>
        </w:rPr>
        <w:t xml:space="preserve">respectively </w:t>
      </w:r>
      <w:r w:rsidRPr="00B70C14">
        <w:rPr>
          <w:rFonts w:ascii="Times New Roman" w:hAnsi="Times New Roman" w:cs="Times New Roman"/>
          <w:sz w:val="24"/>
          <w:szCs w:val="24"/>
          <w:lang w:val="en-US"/>
        </w:rPr>
        <w:t>(</w:t>
      </w:r>
      <w:r w:rsidR="00202EFC">
        <w:rPr>
          <w:rFonts w:ascii="Times New Roman" w:hAnsi="Times New Roman" w:cs="Times New Roman"/>
          <w:b/>
          <w:bCs/>
          <w:sz w:val="24"/>
          <w:szCs w:val="24"/>
          <w:lang w:val="en-US"/>
        </w:rPr>
        <w:t>S</w:t>
      </w:r>
      <w:r w:rsidR="00202EFC" w:rsidRPr="00652D97">
        <w:rPr>
          <w:rFonts w:ascii="Times New Roman" w:hAnsi="Times New Roman" w:cs="Times New Roman"/>
          <w:b/>
          <w:bCs/>
          <w:sz w:val="24"/>
          <w:szCs w:val="24"/>
          <w:lang w:val="en-US"/>
        </w:rPr>
        <w:t>uppl. Fig</w:t>
      </w:r>
      <w:r w:rsidR="00202EFC">
        <w:rPr>
          <w:rFonts w:ascii="Times New Roman" w:hAnsi="Times New Roman" w:cs="Times New Roman"/>
          <w:b/>
          <w:bCs/>
          <w:sz w:val="24"/>
          <w:szCs w:val="24"/>
          <w:lang w:val="en-US"/>
        </w:rPr>
        <w:t xml:space="preserve">. </w:t>
      </w:r>
      <w:r w:rsidR="00D03FB0">
        <w:rPr>
          <w:rFonts w:ascii="Times New Roman" w:hAnsi="Times New Roman" w:cs="Times New Roman"/>
          <w:b/>
          <w:bCs/>
          <w:sz w:val="24"/>
          <w:szCs w:val="24"/>
          <w:lang w:val="en-US"/>
        </w:rPr>
        <w:t>4</w:t>
      </w:r>
      <w:r w:rsidR="00D048F2">
        <w:rPr>
          <w:rFonts w:ascii="Times New Roman" w:hAnsi="Times New Roman" w:cs="Times New Roman"/>
          <w:b/>
          <w:bCs/>
          <w:sz w:val="24"/>
          <w:szCs w:val="24"/>
          <w:lang w:val="en-US"/>
        </w:rPr>
        <w:t>C and D</w:t>
      </w:r>
      <w:r w:rsidRPr="00B70C14">
        <w:rPr>
          <w:rFonts w:ascii="Times New Roman" w:hAnsi="Times New Roman" w:cs="Times New Roman"/>
          <w:sz w:val="24"/>
          <w:szCs w:val="24"/>
          <w:lang w:val="en-US"/>
        </w:rPr>
        <w:t>).</w:t>
      </w:r>
      <w:r w:rsidR="00BB651B" w:rsidRPr="00B70C14">
        <w:rPr>
          <w:rFonts w:ascii="Times New Roman" w:hAnsi="Times New Roman" w:cs="Times New Roman"/>
          <w:sz w:val="24"/>
          <w:szCs w:val="24"/>
          <w:lang w:val="en-US"/>
        </w:rPr>
        <w:t xml:space="preserve"> </w:t>
      </w:r>
      <w:r w:rsidRPr="00B70C14">
        <w:rPr>
          <w:rFonts w:ascii="Times New Roman" w:hAnsi="Times New Roman" w:cs="Times New Roman"/>
          <w:sz w:val="24"/>
          <w:szCs w:val="24"/>
          <w:lang w:val="en-US"/>
        </w:rPr>
        <w:t xml:space="preserve">Collectively, our results demonstrate that </w:t>
      </w:r>
      <w:r w:rsidR="00202EFC">
        <w:rPr>
          <w:rFonts w:ascii="Times New Roman" w:hAnsi="Times New Roman" w:cs="Times New Roman"/>
          <w:sz w:val="24"/>
          <w:szCs w:val="24"/>
          <w:lang w:val="en-US"/>
        </w:rPr>
        <w:t>widespread</w:t>
      </w:r>
      <w:r w:rsidRPr="00B70C14">
        <w:rPr>
          <w:rFonts w:ascii="Times New Roman" w:hAnsi="Times New Roman" w:cs="Times New Roman"/>
          <w:sz w:val="24"/>
          <w:szCs w:val="24"/>
          <w:lang w:val="en-US"/>
        </w:rPr>
        <w:t xml:space="preserve"> hα-syn </w:t>
      </w:r>
      <w:r w:rsidR="004364E0">
        <w:rPr>
          <w:rFonts w:ascii="Times New Roman" w:hAnsi="Times New Roman" w:cs="Times New Roman"/>
          <w:sz w:val="24"/>
          <w:szCs w:val="24"/>
          <w:lang w:val="en-US"/>
        </w:rPr>
        <w:t>overexpression in the brain was associated with</w:t>
      </w:r>
      <w:r w:rsidRPr="00B70C14">
        <w:rPr>
          <w:rFonts w:ascii="Times New Roman" w:hAnsi="Times New Roman" w:cs="Times New Roman"/>
          <w:sz w:val="24"/>
          <w:szCs w:val="24"/>
          <w:lang w:val="en-US"/>
        </w:rPr>
        <w:t xml:space="preserve"> </w:t>
      </w:r>
      <w:r w:rsidR="004411E8" w:rsidRPr="00B70C14">
        <w:rPr>
          <w:rFonts w:ascii="Times New Roman" w:hAnsi="Times New Roman" w:cs="Times New Roman"/>
          <w:sz w:val="24"/>
          <w:szCs w:val="24"/>
          <w:lang w:val="en-US"/>
        </w:rPr>
        <w:t>early</w:t>
      </w:r>
      <w:r w:rsidR="004364E0">
        <w:rPr>
          <w:rFonts w:ascii="Times New Roman" w:hAnsi="Times New Roman" w:cs="Times New Roman"/>
          <w:sz w:val="24"/>
          <w:szCs w:val="24"/>
          <w:lang w:val="en-US"/>
        </w:rPr>
        <w:t xml:space="preserve"> onset and</w:t>
      </w:r>
      <w:r w:rsidR="004411E8" w:rsidRPr="00B70C14">
        <w:rPr>
          <w:rFonts w:ascii="Times New Roman" w:hAnsi="Times New Roman" w:cs="Times New Roman"/>
          <w:sz w:val="24"/>
          <w:szCs w:val="24"/>
          <w:lang w:val="en-US"/>
        </w:rPr>
        <w:t xml:space="preserve"> progressive motor impairment</w:t>
      </w:r>
      <w:r w:rsidR="00B313C7" w:rsidRPr="00B70C14">
        <w:rPr>
          <w:rFonts w:ascii="Times New Roman" w:hAnsi="Times New Roman" w:cs="Times New Roman"/>
          <w:sz w:val="24"/>
          <w:szCs w:val="24"/>
          <w:lang w:val="en-US"/>
        </w:rPr>
        <w:t xml:space="preserve"> </w:t>
      </w:r>
      <w:r w:rsidR="004364E0" w:rsidRPr="00DB660A">
        <w:rPr>
          <w:rFonts w:ascii="Times New Roman" w:hAnsi="Times New Roman" w:cs="Times New Roman"/>
          <w:sz w:val="24"/>
          <w:szCs w:val="24"/>
          <w:lang w:val="en-US"/>
        </w:rPr>
        <w:t>and</w:t>
      </w:r>
      <w:r w:rsidR="00B313C7" w:rsidRPr="00DB660A">
        <w:rPr>
          <w:rFonts w:ascii="Times New Roman" w:hAnsi="Times New Roman" w:cs="Times New Roman"/>
          <w:sz w:val="24"/>
          <w:szCs w:val="24"/>
          <w:lang w:val="en-US"/>
        </w:rPr>
        <w:t xml:space="preserve"> learning deficits</w:t>
      </w:r>
      <w:r w:rsidR="004411E8" w:rsidRPr="00DB660A">
        <w:rPr>
          <w:rFonts w:ascii="Times New Roman" w:hAnsi="Times New Roman" w:cs="Times New Roman"/>
          <w:sz w:val="24"/>
          <w:szCs w:val="24"/>
          <w:lang w:val="en-US"/>
        </w:rPr>
        <w:t>.</w:t>
      </w:r>
    </w:p>
    <w:p w14:paraId="452FADBC" w14:textId="77777777" w:rsidR="000F369C" w:rsidRPr="00B70C14" w:rsidRDefault="000F369C" w:rsidP="006D09D0">
      <w:pPr>
        <w:spacing w:line="480" w:lineRule="auto"/>
        <w:contextualSpacing/>
        <w:jc w:val="both"/>
        <w:rPr>
          <w:rFonts w:ascii="Times New Roman" w:hAnsi="Times New Roman" w:cs="Times New Roman"/>
          <w:b/>
          <w:bCs/>
          <w:i/>
          <w:iCs/>
          <w:sz w:val="24"/>
          <w:szCs w:val="24"/>
          <w:lang w:val="en-US"/>
        </w:rPr>
      </w:pPr>
    </w:p>
    <w:p w14:paraId="0C62EE72" w14:textId="3AAC23BD" w:rsidR="0081014B" w:rsidRPr="006D09D0" w:rsidRDefault="00ED2076" w:rsidP="006D09D0">
      <w:pPr>
        <w:spacing w:line="480" w:lineRule="auto"/>
        <w:contextualSpacing/>
        <w:jc w:val="both"/>
        <w:rPr>
          <w:rFonts w:ascii="Times New Roman" w:hAnsi="Times New Roman" w:cs="Times New Roman"/>
          <w:lang w:val="en-US"/>
        </w:rPr>
      </w:pPr>
      <w:r w:rsidRPr="006D09D0">
        <w:rPr>
          <w:rFonts w:ascii="Times New Roman" w:hAnsi="Times New Roman" w:cs="Times New Roman"/>
          <w:b/>
          <w:bCs/>
          <w:sz w:val="24"/>
          <w:szCs w:val="24"/>
          <w:lang w:val="en-US"/>
        </w:rPr>
        <w:lastRenderedPageBreak/>
        <w:t>Wide</w:t>
      </w:r>
      <w:r w:rsidR="00B313C7" w:rsidRPr="006D09D0">
        <w:rPr>
          <w:rFonts w:ascii="Times New Roman" w:hAnsi="Times New Roman" w:cs="Times New Roman"/>
          <w:b/>
          <w:bCs/>
          <w:sz w:val="24"/>
          <w:szCs w:val="24"/>
          <w:lang w:val="en-US"/>
        </w:rPr>
        <w:t>spread</w:t>
      </w:r>
      <w:r w:rsidR="0081014B" w:rsidRPr="006D09D0">
        <w:rPr>
          <w:rFonts w:ascii="Times New Roman" w:hAnsi="Times New Roman" w:cs="Times New Roman"/>
          <w:b/>
          <w:bCs/>
          <w:sz w:val="24"/>
          <w:szCs w:val="24"/>
          <w:lang w:val="en-US"/>
        </w:rPr>
        <w:t xml:space="preserve"> hα-syn overexpression </w:t>
      </w:r>
      <w:r w:rsidR="00DF7A8C" w:rsidRPr="006D09D0">
        <w:rPr>
          <w:rFonts w:ascii="Times New Roman" w:hAnsi="Times New Roman" w:cs="Times New Roman"/>
          <w:b/>
          <w:bCs/>
          <w:sz w:val="24"/>
          <w:szCs w:val="24"/>
          <w:lang w:val="en-US"/>
        </w:rPr>
        <w:t xml:space="preserve">in </w:t>
      </w:r>
      <w:r w:rsidR="0008054B" w:rsidRPr="006D09D0">
        <w:rPr>
          <w:rFonts w:ascii="Times New Roman" w:hAnsi="Times New Roman" w:cs="Times New Roman"/>
          <w:b/>
          <w:bCs/>
          <w:sz w:val="24"/>
          <w:szCs w:val="24"/>
          <w:lang w:val="en-US"/>
        </w:rPr>
        <w:t xml:space="preserve">the </w:t>
      </w:r>
      <w:r w:rsidR="00865DAD" w:rsidRPr="006D09D0">
        <w:rPr>
          <w:rFonts w:ascii="Times New Roman" w:hAnsi="Times New Roman" w:cs="Times New Roman"/>
          <w:b/>
          <w:bCs/>
          <w:sz w:val="24"/>
          <w:szCs w:val="24"/>
          <w:lang w:val="en-US"/>
        </w:rPr>
        <w:t>mouse</w:t>
      </w:r>
      <w:r w:rsidR="00DF7A8C" w:rsidRPr="006D09D0">
        <w:rPr>
          <w:rFonts w:ascii="Times New Roman" w:hAnsi="Times New Roman" w:cs="Times New Roman"/>
          <w:b/>
          <w:bCs/>
          <w:sz w:val="24"/>
          <w:szCs w:val="24"/>
          <w:lang w:val="en-US"/>
        </w:rPr>
        <w:t xml:space="preserve"> brain </w:t>
      </w:r>
      <w:r w:rsidR="0081014B" w:rsidRPr="006D09D0">
        <w:rPr>
          <w:rFonts w:ascii="Times New Roman" w:hAnsi="Times New Roman" w:cs="Times New Roman"/>
          <w:b/>
          <w:bCs/>
          <w:sz w:val="24"/>
          <w:szCs w:val="24"/>
          <w:lang w:val="en-US"/>
        </w:rPr>
        <w:t>induce</w:t>
      </w:r>
      <w:r w:rsidR="00DF7A8C" w:rsidRPr="006D09D0">
        <w:rPr>
          <w:rFonts w:ascii="Times New Roman" w:hAnsi="Times New Roman" w:cs="Times New Roman"/>
          <w:b/>
          <w:bCs/>
          <w:sz w:val="24"/>
          <w:szCs w:val="24"/>
          <w:lang w:val="en-US"/>
        </w:rPr>
        <w:t>d</w:t>
      </w:r>
      <w:r w:rsidR="0081014B" w:rsidRPr="006D09D0">
        <w:rPr>
          <w:rFonts w:ascii="Times New Roman" w:hAnsi="Times New Roman" w:cs="Times New Roman"/>
          <w:b/>
          <w:bCs/>
          <w:sz w:val="24"/>
          <w:szCs w:val="24"/>
          <w:lang w:val="en-US"/>
        </w:rPr>
        <w:t xml:space="preserve"> selective dopaminergic neuronal loss</w:t>
      </w:r>
      <w:r w:rsidR="00B313C7" w:rsidRPr="006D09D0">
        <w:rPr>
          <w:rFonts w:ascii="Times New Roman" w:hAnsi="Times New Roman" w:cs="Times New Roman"/>
          <w:b/>
          <w:bCs/>
          <w:sz w:val="24"/>
          <w:szCs w:val="24"/>
          <w:lang w:val="en-US"/>
        </w:rPr>
        <w:t xml:space="preserve"> in the </w:t>
      </w:r>
      <w:proofErr w:type="gramStart"/>
      <w:r w:rsidR="00CE563B" w:rsidRPr="006D09D0">
        <w:rPr>
          <w:rFonts w:ascii="Times New Roman" w:hAnsi="Times New Roman" w:cs="Times New Roman"/>
          <w:b/>
          <w:bCs/>
          <w:sz w:val="24"/>
          <w:szCs w:val="24"/>
          <w:lang w:val="en-US"/>
        </w:rPr>
        <w:t>midbrain</w:t>
      </w:r>
      <w:proofErr w:type="gramEnd"/>
      <w:r w:rsidR="0081014B" w:rsidRPr="006D09D0">
        <w:rPr>
          <w:rFonts w:ascii="Times New Roman" w:hAnsi="Times New Roman" w:cs="Times New Roman"/>
          <w:b/>
          <w:bCs/>
          <w:sz w:val="24"/>
          <w:szCs w:val="24"/>
          <w:lang w:val="en-US"/>
        </w:rPr>
        <w:t xml:space="preserve"> </w:t>
      </w:r>
    </w:p>
    <w:p w14:paraId="7E760215" w14:textId="5DBCE0CB" w:rsidR="00144150" w:rsidRPr="00B70C14" w:rsidRDefault="00144150" w:rsidP="006D09D0">
      <w:pPr>
        <w:spacing w:line="480" w:lineRule="auto"/>
        <w:contextualSpacing/>
        <w:jc w:val="both"/>
        <w:rPr>
          <w:rFonts w:ascii="Times New Roman" w:hAnsi="Times New Roman" w:cs="Times New Roman"/>
          <w:sz w:val="24"/>
          <w:szCs w:val="24"/>
          <w:lang w:val="en-US"/>
        </w:rPr>
      </w:pPr>
      <w:r w:rsidRPr="00B70C14">
        <w:rPr>
          <w:rFonts w:ascii="Times New Roman" w:hAnsi="Times New Roman" w:cs="Times New Roman"/>
          <w:sz w:val="24"/>
          <w:szCs w:val="24"/>
          <w:lang w:val="en-US"/>
        </w:rPr>
        <w:t xml:space="preserve">We next evaluated if the wide-scale overexpression of </w:t>
      </w:r>
      <w:r w:rsidR="00196C23" w:rsidRPr="00B70C14">
        <w:rPr>
          <w:rFonts w:ascii="Times New Roman" w:hAnsi="Times New Roman" w:cs="Times New Roman"/>
          <w:sz w:val="24"/>
          <w:szCs w:val="24"/>
          <w:lang w:val="en-US"/>
        </w:rPr>
        <w:t xml:space="preserve">hα-syn </w:t>
      </w:r>
      <w:r w:rsidRPr="00B70C14">
        <w:rPr>
          <w:rFonts w:ascii="Times New Roman" w:hAnsi="Times New Roman" w:cs="Times New Roman"/>
          <w:sz w:val="24"/>
          <w:szCs w:val="24"/>
          <w:lang w:val="en-US"/>
        </w:rPr>
        <w:t xml:space="preserve">could </w:t>
      </w:r>
      <w:r w:rsidR="004045C8" w:rsidRPr="00B70C14">
        <w:rPr>
          <w:rFonts w:ascii="Times New Roman" w:hAnsi="Times New Roman" w:cs="Times New Roman"/>
          <w:sz w:val="24"/>
          <w:szCs w:val="24"/>
          <w:lang w:val="en-US"/>
        </w:rPr>
        <w:t xml:space="preserve">induce neuronal degeneration in the brain. </w:t>
      </w:r>
      <w:r w:rsidR="00EE4935">
        <w:rPr>
          <w:rFonts w:ascii="Times New Roman" w:hAnsi="Times New Roman" w:cs="Times New Roman"/>
          <w:sz w:val="24"/>
          <w:szCs w:val="24"/>
          <w:lang w:val="en-US"/>
        </w:rPr>
        <w:t>As</w:t>
      </w:r>
      <w:r w:rsidR="004045C8" w:rsidRPr="00B70C14">
        <w:rPr>
          <w:rFonts w:ascii="Times New Roman" w:hAnsi="Times New Roman" w:cs="Times New Roman"/>
          <w:sz w:val="24"/>
          <w:szCs w:val="24"/>
          <w:lang w:val="en-US"/>
        </w:rPr>
        <w:t xml:space="preserve"> </w:t>
      </w:r>
      <w:r w:rsidR="00EE4935">
        <w:rPr>
          <w:rFonts w:ascii="Times New Roman" w:hAnsi="Times New Roman" w:cs="Times New Roman"/>
          <w:sz w:val="24"/>
          <w:szCs w:val="24"/>
          <w:lang w:val="en-US"/>
        </w:rPr>
        <w:t>exogenous transgenes were</w:t>
      </w:r>
      <w:r w:rsidRPr="00B70C14">
        <w:rPr>
          <w:rFonts w:ascii="Times New Roman" w:hAnsi="Times New Roman" w:cs="Times New Roman"/>
          <w:sz w:val="24"/>
          <w:szCs w:val="24"/>
          <w:lang w:val="en-US"/>
        </w:rPr>
        <w:t xml:space="preserve"> equally expressed in </w:t>
      </w:r>
      <w:r w:rsidR="00B3154B">
        <w:rPr>
          <w:rFonts w:ascii="Times New Roman" w:hAnsi="Times New Roman" w:cs="Times New Roman"/>
          <w:sz w:val="24"/>
          <w:szCs w:val="24"/>
          <w:lang w:val="en-US"/>
        </w:rPr>
        <w:t>both brain hemispheres</w:t>
      </w:r>
      <w:r w:rsidR="00B3154B" w:rsidRPr="00B70C14">
        <w:rPr>
          <w:rFonts w:ascii="Times New Roman" w:hAnsi="Times New Roman" w:cs="Times New Roman"/>
          <w:sz w:val="24"/>
          <w:szCs w:val="24"/>
          <w:lang w:val="en-US"/>
        </w:rPr>
        <w:t xml:space="preserve"> </w:t>
      </w:r>
      <w:r w:rsidR="004045C8" w:rsidRPr="00B70C14">
        <w:rPr>
          <w:rFonts w:ascii="Times New Roman" w:hAnsi="Times New Roman" w:cs="Times New Roman"/>
          <w:sz w:val="24"/>
          <w:szCs w:val="24"/>
          <w:lang w:val="en-US"/>
        </w:rPr>
        <w:t>(</w:t>
      </w:r>
      <w:r w:rsidR="00196C23" w:rsidRPr="00EE4935">
        <w:rPr>
          <w:rFonts w:ascii="Times New Roman" w:hAnsi="Times New Roman" w:cs="Times New Roman"/>
          <w:b/>
          <w:bCs/>
          <w:sz w:val="24"/>
          <w:szCs w:val="24"/>
          <w:lang w:val="en-US"/>
        </w:rPr>
        <w:t>Suppl. Fig</w:t>
      </w:r>
      <w:ins w:id="69" w:author="Abid Oueslati [2]" w:date="2023-11-08T13:14:00Z">
        <w:r w:rsidR="00593AD9">
          <w:rPr>
            <w:rFonts w:ascii="Times New Roman" w:hAnsi="Times New Roman" w:cs="Times New Roman"/>
            <w:b/>
            <w:bCs/>
            <w:sz w:val="24"/>
            <w:szCs w:val="24"/>
            <w:lang w:val="en-US"/>
          </w:rPr>
          <w:t>.</w:t>
        </w:r>
      </w:ins>
      <w:r w:rsidR="00196C23" w:rsidRPr="00EE4935">
        <w:rPr>
          <w:rFonts w:ascii="Times New Roman" w:hAnsi="Times New Roman" w:cs="Times New Roman"/>
          <w:b/>
          <w:bCs/>
          <w:sz w:val="24"/>
          <w:szCs w:val="24"/>
          <w:lang w:val="en-US"/>
        </w:rPr>
        <w:t xml:space="preserve"> 1</w:t>
      </w:r>
      <w:ins w:id="70" w:author="Abid Oueslati" w:date="2023-11-07T21:01:00Z">
        <w:r w:rsidR="001265C4">
          <w:rPr>
            <w:rFonts w:ascii="Times New Roman" w:hAnsi="Times New Roman" w:cs="Times New Roman"/>
            <w:b/>
            <w:bCs/>
            <w:sz w:val="24"/>
            <w:szCs w:val="24"/>
            <w:lang w:val="en-US"/>
          </w:rPr>
          <w:t>B-D</w:t>
        </w:r>
      </w:ins>
      <w:r w:rsidR="004045C8" w:rsidRPr="00B70C14">
        <w:rPr>
          <w:rFonts w:ascii="Times New Roman" w:hAnsi="Times New Roman" w:cs="Times New Roman"/>
          <w:sz w:val="24"/>
          <w:szCs w:val="24"/>
          <w:lang w:val="en-US"/>
        </w:rPr>
        <w:t>)</w:t>
      </w:r>
      <w:r w:rsidRPr="00B70C14">
        <w:rPr>
          <w:rFonts w:ascii="Times New Roman" w:hAnsi="Times New Roman" w:cs="Times New Roman"/>
          <w:sz w:val="24"/>
          <w:szCs w:val="24"/>
          <w:lang w:val="en-US"/>
        </w:rPr>
        <w:t>, we post-fixed one hemisphere in</w:t>
      </w:r>
      <w:r w:rsidR="00EE4935">
        <w:rPr>
          <w:rFonts w:ascii="Times New Roman" w:hAnsi="Times New Roman" w:cs="Times New Roman"/>
          <w:sz w:val="24"/>
          <w:szCs w:val="24"/>
          <w:lang w:val="en-US"/>
        </w:rPr>
        <w:t xml:space="preserve"> paraformaldehyde</w:t>
      </w:r>
      <w:r w:rsidRPr="00B70C14">
        <w:rPr>
          <w:rFonts w:ascii="Times New Roman" w:hAnsi="Times New Roman" w:cs="Times New Roman"/>
          <w:sz w:val="24"/>
          <w:szCs w:val="24"/>
          <w:lang w:val="en-US"/>
        </w:rPr>
        <w:t xml:space="preserve"> </w:t>
      </w:r>
      <w:r w:rsidR="00EE4935">
        <w:rPr>
          <w:rFonts w:ascii="Times New Roman" w:hAnsi="Times New Roman" w:cs="Times New Roman"/>
          <w:sz w:val="24"/>
          <w:szCs w:val="24"/>
          <w:lang w:val="en-US"/>
        </w:rPr>
        <w:t>(</w:t>
      </w:r>
      <w:r w:rsidRPr="00B70C14">
        <w:rPr>
          <w:rFonts w:ascii="Times New Roman" w:hAnsi="Times New Roman" w:cs="Times New Roman"/>
          <w:sz w:val="24"/>
          <w:szCs w:val="24"/>
          <w:lang w:val="en-US"/>
        </w:rPr>
        <w:t>PFA</w:t>
      </w:r>
      <w:r w:rsidR="00EE4935">
        <w:rPr>
          <w:rFonts w:ascii="Times New Roman" w:hAnsi="Times New Roman" w:cs="Times New Roman"/>
          <w:sz w:val="24"/>
          <w:szCs w:val="24"/>
          <w:lang w:val="en-US"/>
        </w:rPr>
        <w:t>)</w:t>
      </w:r>
      <w:r w:rsidRPr="00B70C14">
        <w:rPr>
          <w:rFonts w:ascii="Times New Roman" w:hAnsi="Times New Roman" w:cs="Times New Roman"/>
          <w:sz w:val="24"/>
          <w:szCs w:val="24"/>
          <w:lang w:val="en-US"/>
        </w:rPr>
        <w:t xml:space="preserve"> for the immunohistochemistry and the other hemisphere was used for</w:t>
      </w:r>
      <w:r w:rsidR="00047FDC">
        <w:rPr>
          <w:rFonts w:ascii="Times New Roman" w:hAnsi="Times New Roman" w:cs="Times New Roman"/>
          <w:sz w:val="24"/>
          <w:szCs w:val="24"/>
          <w:lang w:val="en-US"/>
        </w:rPr>
        <w:t xml:space="preserve"> </w:t>
      </w:r>
      <w:r w:rsidR="00EE4935">
        <w:rPr>
          <w:rFonts w:ascii="Times New Roman" w:hAnsi="Times New Roman" w:cs="Times New Roman"/>
          <w:sz w:val="24"/>
          <w:szCs w:val="24"/>
          <w:lang w:val="en-US"/>
        </w:rPr>
        <w:t xml:space="preserve">the collection of </w:t>
      </w:r>
      <w:r w:rsidR="00047FDC">
        <w:rPr>
          <w:rFonts w:ascii="Times New Roman" w:hAnsi="Times New Roman" w:cs="Times New Roman"/>
          <w:sz w:val="24"/>
          <w:szCs w:val="24"/>
          <w:lang w:val="en-US"/>
        </w:rPr>
        <w:t>soluble</w:t>
      </w:r>
      <w:r w:rsidR="0008054B">
        <w:rPr>
          <w:rFonts w:ascii="Times New Roman" w:hAnsi="Times New Roman" w:cs="Times New Roman"/>
          <w:sz w:val="24"/>
          <w:szCs w:val="24"/>
          <w:lang w:val="en-US"/>
        </w:rPr>
        <w:t xml:space="preserve"> and insoluble</w:t>
      </w:r>
      <w:r w:rsidRPr="00B70C14">
        <w:rPr>
          <w:rFonts w:ascii="Times New Roman" w:hAnsi="Times New Roman" w:cs="Times New Roman"/>
          <w:sz w:val="24"/>
          <w:szCs w:val="24"/>
          <w:lang w:val="en-US"/>
        </w:rPr>
        <w:t xml:space="preserve"> protein </w:t>
      </w:r>
      <w:r w:rsidR="00EE4935">
        <w:rPr>
          <w:rFonts w:ascii="Times New Roman" w:hAnsi="Times New Roman" w:cs="Times New Roman"/>
          <w:sz w:val="24"/>
          <w:szCs w:val="24"/>
          <w:lang w:val="en-US"/>
        </w:rPr>
        <w:t>fraction</w:t>
      </w:r>
      <w:r w:rsidR="0008054B">
        <w:rPr>
          <w:rFonts w:ascii="Times New Roman" w:hAnsi="Times New Roman" w:cs="Times New Roman"/>
          <w:sz w:val="24"/>
          <w:szCs w:val="24"/>
          <w:lang w:val="en-US"/>
        </w:rPr>
        <w:t>s</w:t>
      </w:r>
      <w:r w:rsidRPr="00B70C14">
        <w:rPr>
          <w:rFonts w:ascii="Times New Roman" w:hAnsi="Times New Roman" w:cs="Times New Roman"/>
          <w:sz w:val="24"/>
          <w:szCs w:val="24"/>
          <w:lang w:val="en-US"/>
        </w:rPr>
        <w:t xml:space="preserve"> </w:t>
      </w:r>
      <w:r w:rsidR="0008054B">
        <w:rPr>
          <w:rFonts w:ascii="Times New Roman" w:hAnsi="Times New Roman" w:cs="Times New Roman"/>
          <w:sz w:val="24"/>
          <w:szCs w:val="24"/>
          <w:lang w:val="en-US"/>
        </w:rPr>
        <w:t>for</w:t>
      </w:r>
      <w:r w:rsidRPr="00B70C14">
        <w:rPr>
          <w:rFonts w:ascii="Times New Roman" w:hAnsi="Times New Roman" w:cs="Times New Roman"/>
          <w:sz w:val="24"/>
          <w:szCs w:val="24"/>
          <w:lang w:val="en-US"/>
        </w:rPr>
        <w:t xml:space="preserve"> biochemical analysis. </w:t>
      </w:r>
    </w:p>
    <w:p w14:paraId="0B6600A8" w14:textId="3BBAC060" w:rsidR="00B339AF" w:rsidRDefault="004045C8" w:rsidP="006D09D0">
      <w:pPr>
        <w:spacing w:line="480" w:lineRule="auto"/>
        <w:contextualSpacing/>
        <w:jc w:val="both"/>
        <w:rPr>
          <w:rFonts w:ascii="Times New Roman" w:hAnsi="Times New Roman" w:cs="Times New Roman"/>
          <w:sz w:val="24"/>
          <w:szCs w:val="24"/>
          <w:lang w:val="en-US"/>
        </w:rPr>
      </w:pPr>
      <w:r w:rsidRPr="00B70C14">
        <w:rPr>
          <w:rFonts w:ascii="Times New Roman" w:hAnsi="Times New Roman" w:cs="Times New Roman"/>
          <w:sz w:val="24"/>
          <w:szCs w:val="24"/>
          <w:lang w:val="en-US"/>
        </w:rPr>
        <w:t>F</w:t>
      </w:r>
      <w:r w:rsidR="0081014B" w:rsidRPr="00B70C14">
        <w:rPr>
          <w:rFonts w:ascii="Times New Roman" w:hAnsi="Times New Roman" w:cs="Times New Roman"/>
          <w:sz w:val="24"/>
          <w:szCs w:val="24"/>
          <w:lang w:val="en-US"/>
        </w:rPr>
        <w:t>irst, we evaluated the neuronal density (</w:t>
      </w:r>
      <w:proofErr w:type="spellStart"/>
      <w:r w:rsidR="0081014B" w:rsidRPr="00406EFC">
        <w:rPr>
          <w:rFonts w:ascii="Times New Roman" w:hAnsi="Times New Roman" w:cs="Times New Roman"/>
          <w:sz w:val="24"/>
          <w:szCs w:val="24"/>
          <w:lang w:val="en-US"/>
        </w:rPr>
        <w:t>NeuN</w:t>
      </w:r>
      <w:proofErr w:type="spellEnd"/>
      <w:r w:rsidR="00D048F2" w:rsidRPr="00D048F2">
        <w:rPr>
          <w:rFonts w:ascii="Times New Roman" w:hAnsi="Times New Roman" w:cs="Times New Roman"/>
          <w:sz w:val="24"/>
          <w:szCs w:val="24"/>
          <w:vertAlign w:val="superscript"/>
          <w:lang w:val="en-US"/>
        </w:rPr>
        <w:t>+</w:t>
      </w:r>
      <w:r w:rsidR="00406EFC" w:rsidRPr="00B70C14">
        <w:rPr>
          <w:rFonts w:ascii="Times New Roman" w:hAnsi="Times New Roman" w:cs="Times New Roman"/>
          <w:sz w:val="24"/>
          <w:szCs w:val="24"/>
          <w:lang w:val="en-US"/>
        </w:rPr>
        <w:t xml:space="preserve"> </w:t>
      </w:r>
      <w:r w:rsidR="0081014B" w:rsidRPr="00B70C14">
        <w:rPr>
          <w:rFonts w:ascii="Times New Roman" w:hAnsi="Times New Roman" w:cs="Times New Roman"/>
          <w:sz w:val="24"/>
          <w:szCs w:val="24"/>
          <w:lang w:val="en-US"/>
        </w:rPr>
        <w:t>cells/mm</w:t>
      </w:r>
      <w:r w:rsidR="0081014B" w:rsidRPr="00B70C14">
        <w:rPr>
          <w:rFonts w:ascii="Times New Roman" w:hAnsi="Times New Roman" w:cs="Times New Roman"/>
          <w:sz w:val="24"/>
          <w:szCs w:val="24"/>
          <w:vertAlign w:val="superscript"/>
          <w:lang w:val="en-US"/>
        </w:rPr>
        <w:t>3</w:t>
      </w:r>
      <w:r w:rsidR="0081014B" w:rsidRPr="00B70C14">
        <w:rPr>
          <w:rFonts w:ascii="Times New Roman" w:hAnsi="Times New Roman" w:cs="Times New Roman"/>
          <w:sz w:val="24"/>
          <w:szCs w:val="24"/>
          <w:lang w:val="en-US"/>
        </w:rPr>
        <w:t>) in different brain regions</w:t>
      </w:r>
      <w:r w:rsidR="00196327" w:rsidRPr="00B70C14">
        <w:rPr>
          <w:rFonts w:ascii="Times New Roman" w:hAnsi="Times New Roman" w:cs="Times New Roman"/>
          <w:sz w:val="24"/>
          <w:szCs w:val="24"/>
          <w:lang w:val="en-US"/>
        </w:rPr>
        <w:t xml:space="preserve">, </w:t>
      </w:r>
      <w:r w:rsidR="0081014B" w:rsidRPr="005D2867">
        <w:rPr>
          <w:rFonts w:ascii="Times New Roman" w:hAnsi="Times New Roman" w:cs="Times New Roman"/>
          <w:sz w:val="24"/>
          <w:szCs w:val="24"/>
          <w:lang w:val="en-US"/>
        </w:rPr>
        <w:t>3</w:t>
      </w:r>
      <w:r w:rsidR="00FE0230">
        <w:rPr>
          <w:rFonts w:ascii="Times New Roman" w:hAnsi="Times New Roman" w:cs="Times New Roman"/>
          <w:sz w:val="24"/>
          <w:szCs w:val="24"/>
          <w:lang w:val="en-US"/>
        </w:rPr>
        <w:t>-</w:t>
      </w:r>
      <w:r w:rsidR="0081014B" w:rsidRPr="00B70C14">
        <w:rPr>
          <w:rFonts w:ascii="Times New Roman" w:hAnsi="Times New Roman" w:cs="Times New Roman"/>
          <w:sz w:val="24"/>
          <w:szCs w:val="24"/>
          <w:lang w:val="en-US"/>
        </w:rPr>
        <w:t xml:space="preserve">months post-viral delivery. Analysis showed </w:t>
      </w:r>
      <w:r w:rsidR="00D83494" w:rsidRPr="00B70C14">
        <w:rPr>
          <w:rFonts w:ascii="Times New Roman" w:hAnsi="Times New Roman" w:cs="Times New Roman"/>
          <w:sz w:val="24"/>
          <w:szCs w:val="24"/>
          <w:lang w:val="en-US"/>
        </w:rPr>
        <w:t xml:space="preserve">that neither </w:t>
      </w:r>
      <w:r w:rsidR="00047FDC" w:rsidRPr="00B70C14">
        <w:rPr>
          <w:rFonts w:ascii="Times New Roman" w:hAnsi="Times New Roman" w:cs="Times New Roman"/>
          <w:sz w:val="24"/>
          <w:szCs w:val="24"/>
          <w:lang w:val="en-US"/>
        </w:rPr>
        <w:t xml:space="preserve">hα-syn </w:t>
      </w:r>
      <w:r w:rsidR="00865DAD" w:rsidRPr="00B70C14">
        <w:rPr>
          <w:rFonts w:ascii="Times New Roman" w:hAnsi="Times New Roman" w:cs="Times New Roman"/>
          <w:sz w:val="24"/>
          <w:szCs w:val="24"/>
          <w:lang w:val="en-US"/>
        </w:rPr>
        <w:t>n</w:t>
      </w:r>
      <w:r w:rsidR="0081014B" w:rsidRPr="00B70C14">
        <w:rPr>
          <w:rFonts w:ascii="Times New Roman" w:hAnsi="Times New Roman" w:cs="Times New Roman"/>
          <w:sz w:val="24"/>
          <w:szCs w:val="24"/>
          <w:lang w:val="en-US"/>
        </w:rPr>
        <w:t xml:space="preserve">or </w:t>
      </w:r>
      <w:proofErr w:type="spellStart"/>
      <w:r w:rsidR="0081014B" w:rsidRPr="00B70C14">
        <w:rPr>
          <w:rFonts w:ascii="Times New Roman" w:hAnsi="Times New Roman" w:cs="Times New Roman"/>
          <w:sz w:val="24"/>
          <w:szCs w:val="24"/>
          <w:lang w:val="en-US"/>
        </w:rPr>
        <w:t>mTurq</w:t>
      </w:r>
      <w:proofErr w:type="spellEnd"/>
      <w:r w:rsidR="0081014B" w:rsidRPr="00B70C14">
        <w:rPr>
          <w:rFonts w:ascii="Times New Roman" w:hAnsi="Times New Roman" w:cs="Times New Roman"/>
          <w:sz w:val="24"/>
          <w:szCs w:val="24"/>
          <w:lang w:val="en-US"/>
        </w:rPr>
        <w:t xml:space="preserve"> overexpression </w:t>
      </w:r>
      <w:r w:rsidR="00D83494" w:rsidRPr="00B70C14">
        <w:rPr>
          <w:rFonts w:ascii="Times New Roman" w:hAnsi="Times New Roman" w:cs="Times New Roman"/>
          <w:sz w:val="24"/>
          <w:szCs w:val="24"/>
          <w:lang w:val="en-US"/>
        </w:rPr>
        <w:t xml:space="preserve">affected </w:t>
      </w:r>
      <w:r w:rsidR="0081014B" w:rsidRPr="00B70C14">
        <w:rPr>
          <w:rFonts w:ascii="Times New Roman" w:hAnsi="Times New Roman" w:cs="Times New Roman"/>
          <w:sz w:val="24"/>
          <w:szCs w:val="24"/>
          <w:lang w:val="en-US"/>
        </w:rPr>
        <w:t>the</w:t>
      </w:r>
      <w:r w:rsidR="00047FDC">
        <w:rPr>
          <w:rFonts w:ascii="Times New Roman" w:hAnsi="Times New Roman" w:cs="Times New Roman"/>
          <w:sz w:val="24"/>
          <w:szCs w:val="24"/>
          <w:lang w:val="en-US"/>
        </w:rPr>
        <w:t xml:space="preserve"> total</w:t>
      </w:r>
      <w:r w:rsidR="0081014B" w:rsidRPr="00B70C14">
        <w:rPr>
          <w:rFonts w:ascii="Times New Roman" w:hAnsi="Times New Roman" w:cs="Times New Roman"/>
          <w:sz w:val="24"/>
          <w:szCs w:val="24"/>
          <w:lang w:val="en-US"/>
        </w:rPr>
        <w:t xml:space="preserve"> number of neuronal cells in the striatum</w:t>
      </w:r>
      <w:ins w:id="71" w:author="Abid Oueslati" w:date="2023-11-07T21:02:00Z">
        <w:r w:rsidR="001265C4">
          <w:rPr>
            <w:rFonts w:ascii="Times New Roman" w:hAnsi="Times New Roman" w:cs="Times New Roman"/>
            <w:sz w:val="24"/>
            <w:szCs w:val="24"/>
            <w:lang w:val="en-US"/>
          </w:rPr>
          <w:t xml:space="preserve"> [</w:t>
        </w:r>
        <w:r w:rsidR="001265C4" w:rsidRPr="00AA0AD5">
          <w:rPr>
            <w:rFonts w:ascii="Times New Roman" w:hAnsi="Times New Roman" w:cs="Times New Roman"/>
            <w:sz w:val="24"/>
            <w:szCs w:val="24"/>
            <w:lang w:val="en-US"/>
          </w:rPr>
          <w:t>F(2, 20) = 0.1798</w:t>
        </w:r>
        <w:r w:rsidR="001265C4">
          <w:rPr>
            <w:rFonts w:ascii="Times New Roman" w:hAnsi="Times New Roman" w:cs="Times New Roman"/>
            <w:sz w:val="24"/>
            <w:szCs w:val="24"/>
            <w:lang w:val="en-US"/>
          </w:rPr>
          <w:t xml:space="preserve">, p </w:t>
        </w:r>
        <w:r w:rsidR="001265C4" w:rsidRPr="00AA0AD5">
          <w:rPr>
            <w:rFonts w:ascii="Times New Roman" w:hAnsi="Times New Roman" w:cs="Times New Roman"/>
            <w:sz w:val="24"/>
            <w:szCs w:val="24"/>
            <w:lang w:val="en-US"/>
          </w:rPr>
          <w:t>=</w:t>
        </w:r>
        <w:r w:rsidR="001265C4">
          <w:rPr>
            <w:rFonts w:ascii="Times New Roman" w:hAnsi="Times New Roman" w:cs="Times New Roman"/>
            <w:sz w:val="24"/>
            <w:szCs w:val="24"/>
            <w:lang w:val="en-US"/>
          </w:rPr>
          <w:t xml:space="preserve"> </w:t>
        </w:r>
        <w:r w:rsidR="001265C4" w:rsidRPr="00AA0AD5">
          <w:rPr>
            <w:rFonts w:ascii="Times New Roman" w:hAnsi="Times New Roman" w:cs="Times New Roman"/>
            <w:sz w:val="24"/>
            <w:szCs w:val="24"/>
            <w:lang w:val="en-US"/>
          </w:rPr>
          <w:t>0.8368</w:t>
        </w:r>
        <w:r w:rsidR="001265C4">
          <w:rPr>
            <w:rFonts w:ascii="Times New Roman" w:hAnsi="Times New Roman" w:cs="Times New Roman"/>
            <w:sz w:val="24"/>
            <w:szCs w:val="24"/>
            <w:lang w:val="en-US"/>
          </w:rPr>
          <w:t>]</w:t>
        </w:r>
      </w:ins>
      <w:r w:rsidR="0081014B" w:rsidRPr="00B70C14">
        <w:rPr>
          <w:rFonts w:ascii="Times New Roman" w:hAnsi="Times New Roman" w:cs="Times New Roman"/>
          <w:sz w:val="24"/>
          <w:szCs w:val="24"/>
          <w:lang w:val="en-US"/>
        </w:rPr>
        <w:t xml:space="preserve">, </w:t>
      </w:r>
      <w:r w:rsidR="00047FDC">
        <w:rPr>
          <w:rFonts w:ascii="Times New Roman" w:hAnsi="Times New Roman" w:cs="Times New Roman"/>
          <w:sz w:val="24"/>
          <w:szCs w:val="24"/>
          <w:lang w:val="en-US"/>
        </w:rPr>
        <w:t xml:space="preserve">the </w:t>
      </w:r>
      <w:r w:rsidR="0081014B" w:rsidRPr="00B70C14">
        <w:rPr>
          <w:rFonts w:ascii="Times New Roman" w:hAnsi="Times New Roman" w:cs="Times New Roman"/>
          <w:sz w:val="24"/>
          <w:szCs w:val="24"/>
          <w:lang w:val="en-US"/>
        </w:rPr>
        <w:t>cortex</w:t>
      </w:r>
      <w:ins w:id="72" w:author="Abid Oueslati" w:date="2023-11-07T21:02:00Z">
        <w:r w:rsidR="001265C4">
          <w:rPr>
            <w:rFonts w:ascii="Times New Roman" w:hAnsi="Times New Roman" w:cs="Times New Roman"/>
            <w:sz w:val="24"/>
            <w:szCs w:val="24"/>
            <w:lang w:val="en-US"/>
          </w:rPr>
          <w:t xml:space="preserve"> [</w:t>
        </w:r>
        <w:r w:rsidR="001265C4" w:rsidRPr="00AA0AD5">
          <w:rPr>
            <w:rFonts w:ascii="Times New Roman" w:hAnsi="Times New Roman" w:cs="Times New Roman"/>
            <w:sz w:val="24"/>
            <w:szCs w:val="24"/>
            <w:lang w:val="en-US"/>
          </w:rPr>
          <w:t>F(2, 21) = 0.4501</w:t>
        </w:r>
        <w:r w:rsidR="001265C4">
          <w:rPr>
            <w:rFonts w:ascii="Times New Roman" w:hAnsi="Times New Roman" w:cs="Times New Roman"/>
            <w:sz w:val="24"/>
            <w:szCs w:val="24"/>
            <w:lang w:val="en-US"/>
          </w:rPr>
          <w:t xml:space="preserve">, p </w:t>
        </w:r>
        <w:r w:rsidR="001265C4" w:rsidRPr="00AA0AD5">
          <w:rPr>
            <w:rFonts w:ascii="Times New Roman" w:hAnsi="Times New Roman" w:cs="Times New Roman"/>
            <w:sz w:val="24"/>
            <w:szCs w:val="24"/>
            <w:lang w:val="en-US"/>
          </w:rPr>
          <w:t>=</w:t>
        </w:r>
        <w:r w:rsidR="001265C4">
          <w:rPr>
            <w:rFonts w:ascii="Times New Roman" w:hAnsi="Times New Roman" w:cs="Times New Roman"/>
            <w:sz w:val="24"/>
            <w:szCs w:val="24"/>
            <w:lang w:val="en-US"/>
          </w:rPr>
          <w:t xml:space="preserve"> </w:t>
        </w:r>
        <w:r w:rsidR="001265C4" w:rsidRPr="00AA0AD5">
          <w:rPr>
            <w:rFonts w:ascii="Times New Roman" w:hAnsi="Times New Roman" w:cs="Times New Roman"/>
            <w:sz w:val="24"/>
            <w:szCs w:val="24"/>
            <w:lang w:val="en-US"/>
          </w:rPr>
          <w:t>0.6436</w:t>
        </w:r>
        <w:r w:rsidR="001265C4">
          <w:rPr>
            <w:rFonts w:ascii="Times New Roman" w:hAnsi="Times New Roman" w:cs="Times New Roman"/>
            <w:sz w:val="24"/>
            <w:szCs w:val="24"/>
            <w:lang w:val="en-US"/>
          </w:rPr>
          <w:t>]</w:t>
        </w:r>
      </w:ins>
      <w:r w:rsidR="00C32ADE">
        <w:rPr>
          <w:rFonts w:ascii="Times New Roman" w:hAnsi="Times New Roman" w:cs="Times New Roman"/>
          <w:sz w:val="24"/>
          <w:szCs w:val="24"/>
          <w:lang w:val="en-US"/>
        </w:rPr>
        <w:t>,</w:t>
      </w:r>
      <w:del w:id="73" w:author="Abid Oueslati" w:date="2023-11-07T09:58:00Z">
        <w:r w:rsidR="0081014B" w:rsidRPr="00B70C14" w:rsidDel="003C0A29">
          <w:rPr>
            <w:rFonts w:ascii="Times New Roman" w:hAnsi="Times New Roman" w:cs="Times New Roman"/>
            <w:sz w:val="24"/>
            <w:szCs w:val="24"/>
            <w:lang w:val="en-US"/>
          </w:rPr>
          <w:delText xml:space="preserve"> </w:delText>
        </w:r>
        <w:r w:rsidR="0008054B" w:rsidDel="003C0A29">
          <w:rPr>
            <w:rFonts w:ascii="Times New Roman" w:hAnsi="Times New Roman" w:cs="Times New Roman"/>
            <w:sz w:val="24"/>
            <w:szCs w:val="24"/>
            <w:lang w:val="en-US"/>
          </w:rPr>
          <w:delText>or</w:delText>
        </w:r>
        <w:r w:rsidR="0008054B" w:rsidRPr="00B70C14" w:rsidDel="003C0A29">
          <w:rPr>
            <w:rFonts w:ascii="Times New Roman" w:hAnsi="Times New Roman" w:cs="Times New Roman"/>
            <w:sz w:val="24"/>
            <w:szCs w:val="24"/>
            <w:lang w:val="en-US"/>
          </w:rPr>
          <w:delText xml:space="preserve"> </w:delText>
        </w:r>
      </w:del>
      <w:r w:rsidR="0081014B" w:rsidRPr="00B70C14">
        <w:rPr>
          <w:rFonts w:ascii="Times New Roman" w:hAnsi="Times New Roman" w:cs="Times New Roman"/>
          <w:sz w:val="24"/>
          <w:szCs w:val="24"/>
          <w:lang w:val="en-US"/>
        </w:rPr>
        <w:t>the hippocampus</w:t>
      </w:r>
      <w:ins w:id="74" w:author="Abid Oueslati" w:date="2023-11-07T09:58:00Z">
        <w:r w:rsidR="003C0A29">
          <w:rPr>
            <w:rFonts w:ascii="Times New Roman" w:hAnsi="Times New Roman" w:cs="Times New Roman"/>
            <w:sz w:val="24"/>
            <w:szCs w:val="24"/>
            <w:lang w:val="en-US"/>
          </w:rPr>
          <w:t xml:space="preserve"> </w:t>
        </w:r>
      </w:ins>
      <w:ins w:id="75" w:author="Abid Oueslati" w:date="2023-11-07T21:03:00Z">
        <w:r w:rsidR="001265C4">
          <w:rPr>
            <w:rFonts w:ascii="Times New Roman" w:hAnsi="Times New Roman" w:cs="Times New Roman"/>
            <w:sz w:val="24"/>
            <w:szCs w:val="24"/>
            <w:lang w:val="en-US"/>
          </w:rPr>
          <w:t>[</w:t>
        </w:r>
        <w:r w:rsidR="001265C4" w:rsidRPr="00AA0AD5">
          <w:rPr>
            <w:rFonts w:ascii="Times New Roman" w:hAnsi="Times New Roman" w:cs="Times New Roman"/>
            <w:sz w:val="24"/>
            <w:szCs w:val="24"/>
            <w:lang w:val="en-US"/>
          </w:rPr>
          <w:t>F(2, 22) = 2.313</w:t>
        </w:r>
        <w:r w:rsidR="001265C4">
          <w:rPr>
            <w:rFonts w:ascii="Times New Roman" w:hAnsi="Times New Roman" w:cs="Times New Roman"/>
            <w:sz w:val="24"/>
            <w:szCs w:val="24"/>
            <w:lang w:val="en-US"/>
          </w:rPr>
          <w:t xml:space="preserve">, p </w:t>
        </w:r>
        <w:r w:rsidR="001265C4" w:rsidRPr="00AA0AD5">
          <w:rPr>
            <w:rFonts w:ascii="Times New Roman" w:hAnsi="Times New Roman" w:cs="Times New Roman"/>
            <w:sz w:val="24"/>
            <w:szCs w:val="24"/>
            <w:lang w:val="en-US"/>
          </w:rPr>
          <w:t>=</w:t>
        </w:r>
        <w:r w:rsidR="001265C4">
          <w:rPr>
            <w:rFonts w:ascii="Times New Roman" w:hAnsi="Times New Roman" w:cs="Times New Roman"/>
            <w:sz w:val="24"/>
            <w:szCs w:val="24"/>
            <w:lang w:val="en-US"/>
          </w:rPr>
          <w:t xml:space="preserve"> </w:t>
        </w:r>
        <w:r w:rsidR="001265C4" w:rsidRPr="00AA0AD5">
          <w:rPr>
            <w:rFonts w:ascii="Times New Roman" w:hAnsi="Times New Roman" w:cs="Times New Roman"/>
            <w:sz w:val="24"/>
            <w:szCs w:val="24"/>
            <w:lang w:val="en-US"/>
          </w:rPr>
          <w:t>0.1225</w:t>
        </w:r>
        <w:r w:rsidR="001265C4">
          <w:rPr>
            <w:rFonts w:ascii="Times New Roman" w:hAnsi="Times New Roman" w:cs="Times New Roman"/>
            <w:sz w:val="24"/>
            <w:szCs w:val="24"/>
            <w:lang w:val="en-US"/>
          </w:rPr>
          <w:t xml:space="preserve">] </w:t>
        </w:r>
      </w:ins>
      <w:ins w:id="76" w:author="Abid Oueslati" w:date="2023-11-07T09:58:00Z">
        <w:r w:rsidR="003C0A29">
          <w:rPr>
            <w:rFonts w:ascii="Times New Roman" w:hAnsi="Times New Roman" w:cs="Times New Roman"/>
            <w:sz w:val="24"/>
            <w:szCs w:val="24"/>
            <w:lang w:val="en-US"/>
          </w:rPr>
          <w:t>or the SN</w:t>
        </w:r>
      </w:ins>
      <w:r w:rsidR="00D131B3" w:rsidRPr="00B70C14">
        <w:rPr>
          <w:rFonts w:ascii="Times New Roman" w:hAnsi="Times New Roman" w:cs="Times New Roman"/>
          <w:sz w:val="24"/>
          <w:szCs w:val="24"/>
          <w:lang w:val="en-US"/>
        </w:rPr>
        <w:t xml:space="preserve"> </w:t>
      </w:r>
      <w:ins w:id="77" w:author="Abid Oueslati" w:date="2023-11-07T21:05:00Z">
        <w:r w:rsidR="001265C4">
          <w:rPr>
            <w:rFonts w:ascii="Times New Roman" w:hAnsi="Times New Roman" w:cs="Times New Roman"/>
            <w:sz w:val="24"/>
            <w:szCs w:val="24"/>
            <w:lang w:val="en-US"/>
          </w:rPr>
          <w:t>[</w:t>
        </w:r>
        <w:r w:rsidR="001265C4" w:rsidRPr="00AA0AD5">
          <w:rPr>
            <w:rFonts w:ascii="Times New Roman" w:hAnsi="Times New Roman" w:cs="Times New Roman"/>
            <w:sz w:val="24"/>
            <w:szCs w:val="24"/>
            <w:lang w:val="en-US"/>
          </w:rPr>
          <w:t>F(2, 21)</w:t>
        </w:r>
        <w:r w:rsidR="001265C4">
          <w:rPr>
            <w:rFonts w:ascii="Times New Roman" w:hAnsi="Times New Roman" w:cs="Times New Roman"/>
            <w:sz w:val="24"/>
            <w:szCs w:val="24"/>
            <w:lang w:val="en-US"/>
          </w:rPr>
          <w:t xml:space="preserve"> </w:t>
        </w:r>
        <w:r w:rsidR="001265C4" w:rsidRPr="00AA0AD5">
          <w:rPr>
            <w:rFonts w:ascii="Times New Roman" w:hAnsi="Times New Roman" w:cs="Times New Roman"/>
            <w:sz w:val="24"/>
            <w:szCs w:val="24"/>
            <w:lang w:val="en-US"/>
          </w:rPr>
          <w:t>= 3.393</w:t>
        </w:r>
        <w:r w:rsidR="001265C4">
          <w:rPr>
            <w:rFonts w:ascii="Times New Roman" w:hAnsi="Times New Roman" w:cs="Times New Roman"/>
            <w:sz w:val="24"/>
            <w:szCs w:val="24"/>
            <w:lang w:val="en-US"/>
          </w:rPr>
          <w:t xml:space="preserve">, p </w:t>
        </w:r>
        <w:r w:rsidR="001265C4" w:rsidRPr="00AA0AD5">
          <w:rPr>
            <w:rFonts w:ascii="Times New Roman" w:hAnsi="Times New Roman" w:cs="Times New Roman"/>
            <w:sz w:val="24"/>
            <w:szCs w:val="24"/>
            <w:lang w:val="en-US"/>
          </w:rPr>
          <w:t>=</w:t>
        </w:r>
        <w:r w:rsidR="001265C4">
          <w:rPr>
            <w:rFonts w:ascii="Times New Roman" w:hAnsi="Times New Roman" w:cs="Times New Roman"/>
            <w:sz w:val="24"/>
            <w:szCs w:val="24"/>
            <w:lang w:val="en-US"/>
          </w:rPr>
          <w:t xml:space="preserve"> </w:t>
        </w:r>
        <w:r w:rsidR="001265C4" w:rsidRPr="00AA0AD5">
          <w:rPr>
            <w:rFonts w:ascii="Times New Roman" w:hAnsi="Times New Roman" w:cs="Times New Roman"/>
            <w:sz w:val="24"/>
            <w:szCs w:val="24"/>
            <w:lang w:val="en-US"/>
          </w:rPr>
          <w:t>0.0529</w:t>
        </w:r>
        <w:r w:rsidR="001265C4">
          <w:rPr>
            <w:rFonts w:ascii="Times New Roman" w:hAnsi="Times New Roman" w:cs="Times New Roman"/>
            <w:sz w:val="24"/>
            <w:szCs w:val="24"/>
            <w:lang w:val="en-US"/>
          </w:rPr>
          <w:t>]</w:t>
        </w:r>
        <w:r w:rsidR="001265C4" w:rsidRPr="00B70C14">
          <w:rPr>
            <w:rFonts w:ascii="Times New Roman" w:hAnsi="Times New Roman" w:cs="Times New Roman"/>
            <w:sz w:val="24"/>
            <w:szCs w:val="24"/>
            <w:lang w:val="en-US"/>
          </w:rPr>
          <w:t xml:space="preserve"> </w:t>
        </w:r>
      </w:ins>
      <w:r w:rsidR="0081014B" w:rsidRPr="00B70C14">
        <w:rPr>
          <w:rFonts w:ascii="Times New Roman" w:hAnsi="Times New Roman" w:cs="Times New Roman"/>
          <w:sz w:val="24"/>
          <w:szCs w:val="24"/>
          <w:lang w:val="en-US"/>
        </w:rPr>
        <w:t>(</w:t>
      </w:r>
      <w:r w:rsidR="0081014B" w:rsidRPr="00B70C14">
        <w:rPr>
          <w:rFonts w:ascii="Times New Roman" w:hAnsi="Times New Roman" w:cs="Times New Roman"/>
          <w:b/>
          <w:bCs/>
          <w:sz w:val="24"/>
          <w:szCs w:val="24"/>
          <w:lang w:val="en-US"/>
        </w:rPr>
        <w:t>Fig</w:t>
      </w:r>
      <w:r w:rsidR="00047FDC">
        <w:rPr>
          <w:rFonts w:ascii="Times New Roman" w:hAnsi="Times New Roman" w:cs="Times New Roman"/>
          <w:b/>
          <w:bCs/>
          <w:sz w:val="24"/>
          <w:szCs w:val="24"/>
          <w:lang w:val="en-US"/>
        </w:rPr>
        <w:t>.</w:t>
      </w:r>
      <w:r w:rsidR="0081014B" w:rsidRPr="00B70C14">
        <w:rPr>
          <w:rFonts w:ascii="Times New Roman" w:hAnsi="Times New Roman" w:cs="Times New Roman"/>
          <w:b/>
          <w:bCs/>
          <w:sz w:val="24"/>
          <w:szCs w:val="24"/>
          <w:lang w:val="en-US"/>
        </w:rPr>
        <w:t xml:space="preserve"> </w:t>
      </w:r>
      <w:r w:rsidR="004411E8" w:rsidRPr="00B70C14">
        <w:rPr>
          <w:rFonts w:ascii="Times New Roman" w:hAnsi="Times New Roman" w:cs="Times New Roman"/>
          <w:b/>
          <w:bCs/>
          <w:sz w:val="24"/>
          <w:szCs w:val="24"/>
          <w:lang w:val="en-US"/>
        </w:rPr>
        <w:t>3</w:t>
      </w:r>
      <w:r w:rsidR="0081014B" w:rsidRPr="00B70C14">
        <w:rPr>
          <w:rFonts w:ascii="Times New Roman" w:hAnsi="Times New Roman" w:cs="Times New Roman"/>
          <w:b/>
          <w:bCs/>
          <w:sz w:val="24"/>
          <w:szCs w:val="24"/>
          <w:lang w:val="en-US"/>
        </w:rPr>
        <w:t>A-</w:t>
      </w:r>
      <w:ins w:id="78" w:author="Abid Oueslati" w:date="2023-11-07T09:58:00Z">
        <w:r w:rsidR="003C0A29">
          <w:rPr>
            <w:rFonts w:ascii="Times New Roman" w:hAnsi="Times New Roman" w:cs="Times New Roman"/>
            <w:b/>
            <w:bCs/>
            <w:sz w:val="24"/>
            <w:szCs w:val="24"/>
            <w:lang w:val="en-US"/>
          </w:rPr>
          <w:t>D</w:t>
        </w:r>
      </w:ins>
      <w:del w:id="79" w:author="Abid Oueslati" w:date="2023-11-07T09:58:00Z">
        <w:r w:rsidR="0081014B" w:rsidRPr="00B70C14" w:rsidDel="003C0A29">
          <w:rPr>
            <w:rFonts w:ascii="Times New Roman" w:hAnsi="Times New Roman" w:cs="Times New Roman"/>
            <w:b/>
            <w:bCs/>
            <w:sz w:val="24"/>
            <w:szCs w:val="24"/>
            <w:lang w:val="en-US"/>
          </w:rPr>
          <w:delText>C</w:delText>
        </w:r>
      </w:del>
      <w:r w:rsidR="0081014B" w:rsidRPr="00B70C14">
        <w:rPr>
          <w:rFonts w:ascii="Times New Roman" w:hAnsi="Times New Roman" w:cs="Times New Roman"/>
          <w:sz w:val="24"/>
          <w:szCs w:val="24"/>
          <w:lang w:val="en-US"/>
        </w:rPr>
        <w:t>).</w:t>
      </w:r>
      <w:del w:id="80" w:author="Abid Oueslati" w:date="2023-11-07T09:58:00Z">
        <w:r w:rsidR="0081014B" w:rsidRPr="00B70C14" w:rsidDel="003C0A29">
          <w:rPr>
            <w:rFonts w:ascii="Times New Roman" w:hAnsi="Times New Roman" w:cs="Times New Roman"/>
            <w:sz w:val="24"/>
            <w:szCs w:val="24"/>
            <w:lang w:val="en-US"/>
          </w:rPr>
          <w:delText xml:space="preserve"> </w:delText>
        </w:r>
        <w:r w:rsidR="00047FDC" w:rsidRPr="00B70C14" w:rsidDel="003C0A29">
          <w:rPr>
            <w:rFonts w:ascii="Times New Roman" w:hAnsi="Times New Roman" w:cs="Times New Roman"/>
            <w:sz w:val="24"/>
            <w:szCs w:val="24"/>
            <w:lang w:val="en-US"/>
          </w:rPr>
          <w:delText>Nevertheless</w:delText>
        </w:r>
        <w:r w:rsidR="0081014B" w:rsidRPr="00B70C14" w:rsidDel="003C0A29">
          <w:rPr>
            <w:rFonts w:ascii="Times New Roman" w:hAnsi="Times New Roman" w:cs="Times New Roman"/>
            <w:sz w:val="24"/>
            <w:szCs w:val="24"/>
            <w:lang w:val="en-US"/>
          </w:rPr>
          <w:delText xml:space="preserve">, a </w:delText>
        </w:r>
        <w:r w:rsidR="000F369C" w:rsidDel="003C0A29">
          <w:rPr>
            <w:rFonts w:ascii="Times New Roman" w:hAnsi="Times New Roman" w:cs="Times New Roman"/>
            <w:sz w:val="24"/>
            <w:szCs w:val="24"/>
            <w:lang w:val="en-US"/>
          </w:rPr>
          <w:delText>slight</w:delText>
        </w:r>
        <w:r w:rsidR="000F369C" w:rsidRPr="00B70C14" w:rsidDel="003C0A29">
          <w:rPr>
            <w:rFonts w:ascii="Times New Roman" w:hAnsi="Times New Roman" w:cs="Times New Roman"/>
            <w:sz w:val="24"/>
            <w:szCs w:val="24"/>
            <w:lang w:val="en-US"/>
          </w:rPr>
          <w:delText xml:space="preserve"> </w:delText>
        </w:r>
        <w:r w:rsidR="00D83494" w:rsidRPr="00B70C14" w:rsidDel="003C0A29">
          <w:rPr>
            <w:rFonts w:ascii="Times New Roman" w:hAnsi="Times New Roman" w:cs="Times New Roman"/>
            <w:sz w:val="24"/>
            <w:szCs w:val="24"/>
            <w:lang w:val="en-US"/>
          </w:rPr>
          <w:delText xml:space="preserve">reduction </w:delText>
        </w:r>
        <w:r w:rsidR="0081014B" w:rsidRPr="00B70C14" w:rsidDel="003C0A29">
          <w:rPr>
            <w:rFonts w:ascii="Times New Roman" w:hAnsi="Times New Roman" w:cs="Times New Roman"/>
            <w:sz w:val="24"/>
            <w:szCs w:val="24"/>
            <w:lang w:val="en-US"/>
          </w:rPr>
          <w:delText xml:space="preserve">of neuronal density was observed in the </w:delText>
        </w:r>
        <w:r w:rsidR="00865DAD" w:rsidRPr="00B70C14" w:rsidDel="003C0A29">
          <w:rPr>
            <w:rFonts w:ascii="Times New Roman" w:hAnsi="Times New Roman" w:cs="Times New Roman"/>
            <w:sz w:val="24"/>
            <w:szCs w:val="24"/>
            <w:lang w:val="en-US"/>
          </w:rPr>
          <w:delText>SN</w:delText>
        </w:r>
        <w:r w:rsidR="0008054B" w:rsidDel="003C0A29">
          <w:rPr>
            <w:rFonts w:ascii="Times New Roman" w:hAnsi="Times New Roman" w:cs="Times New Roman"/>
            <w:sz w:val="24"/>
            <w:szCs w:val="24"/>
            <w:lang w:val="en-US"/>
          </w:rPr>
          <w:delText xml:space="preserve"> of the </w:delText>
        </w:r>
        <w:r w:rsidR="0008054B" w:rsidRPr="00B70C14" w:rsidDel="003C0A29">
          <w:rPr>
            <w:rFonts w:ascii="Times New Roman" w:hAnsi="Times New Roman" w:cs="Times New Roman"/>
            <w:sz w:val="24"/>
            <w:szCs w:val="24"/>
            <w:lang w:val="en-US"/>
          </w:rPr>
          <w:delText>hα-syn</w:delText>
        </w:r>
        <w:r w:rsidR="0008054B" w:rsidDel="003C0A29">
          <w:rPr>
            <w:rFonts w:ascii="Times New Roman" w:hAnsi="Times New Roman" w:cs="Times New Roman"/>
            <w:sz w:val="24"/>
            <w:szCs w:val="24"/>
            <w:lang w:val="en-US"/>
          </w:rPr>
          <w:delText xml:space="preserve"> group</w:delText>
        </w:r>
        <w:r w:rsidR="0081014B" w:rsidRPr="00B70C14" w:rsidDel="003C0A29">
          <w:rPr>
            <w:rFonts w:ascii="Times New Roman" w:hAnsi="Times New Roman" w:cs="Times New Roman"/>
            <w:sz w:val="24"/>
            <w:szCs w:val="24"/>
            <w:lang w:val="en-US"/>
          </w:rPr>
          <w:delText xml:space="preserve">, suggesting that a </w:delText>
        </w:r>
        <w:r w:rsidR="00047FDC" w:rsidDel="003C0A29">
          <w:rPr>
            <w:rFonts w:ascii="Times New Roman" w:hAnsi="Times New Roman" w:cs="Times New Roman"/>
            <w:sz w:val="24"/>
            <w:szCs w:val="24"/>
            <w:lang w:val="en-US"/>
          </w:rPr>
          <w:delText>degeneration</w:delText>
        </w:r>
        <w:r w:rsidR="0081014B" w:rsidRPr="00B70C14" w:rsidDel="003C0A29">
          <w:rPr>
            <w:rFonts w:ascii="Times New Roman" w:hAnsi="Times New Roman" w:cs="Times New Roman"/>
            <w:sz w:val="24"/>
            <w:szCs w:val="24"/>
            <w:lang w:val="en-US"/>
          </w:rPr>
          <w:delText xml:space="preserve"> may have </w:delText>
        </w:r>
        <w:r w:rsidR="005C4BA1" w:rsidRPr="00B70C14" w:rsidDel="003C0A29">
          <w:rPr>
            <w:rFonts w:ascii="Times New Roman" w:hAnsi="Times New Roman" w:cs="Times New Roman"/>
            <w:sz w:val="24"/>
            <w:szCs w:val="24"/>
            <w:lang w:val="en-US"/>
          </w:rPr>
          <w:delText>affected a neuronal subpopulation in this region</w:delText>
        </w:r>
        <w:r w:rsidR="0081014B" w:rsidRPr="00B70C14" w:rsidDel="003C0A29">
          <w:rPr>
            <w:rFonts w:ascii="Times New Roman" w:hAnsi="Times New Roman" w:cs="Times New Roman"/>
            <w:sz w:val="24"/>
            <w:szCs w:val="24"/>
            <w:lang w:val="en-US"/>
          </w:rPr>
          <w:delText xml:space="preserve"> (</w:delText>
        </w:r>
        <w:r w:rsidR="0081014B" w:rsidRPr="00B70C14" w:rsidDel="003C0A29">
          <w:rPr>
            <w:rFonts w:ascii="Times New Roman" w:hAnsi="Times New Roman" w:cs="Times New Roman"/>
            <w:b/>
            <w:bCs/>
            <w:sz w:val="24"/>
            <w:szCs w:val="24"/>
            <w:lang w:val="en-US"/>
          </w:rPr>
          <w:delText>Fig</w:delText>
        </w:r>
        <w:r w:rsidR="00047FDC" w:rsidDel="003C0A29">
          <w:rPr>
            <w:rFonts w:ascii="Times New Roman" w:hAnsi="Times New Roman" w:cs="Times New Roman"/>
            <w:b/>
            <w:bCs/>
            <w:sz w:val="24"/>
            <w:szCs w:val="24"/>
            <w:lang w:val="en-US"/>
          </w:rPr>
          <w:delText>.</w:delText>
        </w:r>
        <w:r w:rsidR="0081014B" w:rsidRPr="00B70C14" w:rsidDel="003C0A29">
          <w:rPr>
            <w:rFonts w:ascii="Times New Roman" w:hAnsi="Times New Roman" w:cs="Times New Roman"/>
            <w:b/>
            <w:bCs/>
            <w:sz w:val="24"/>
            <w:szCs w:val="24"/>
            <w:lang w:val="en-US"/>
          </w:rPr>
          <w:delText xml:space="preserve"> </w:delText>
        </w:r>
        <w:r w:rsidR="004411E8" w:rsidRPr="00B70C14" w:rsidDel="003C0A29">
          <w:rPr>
            <w:rFonts w:ascii="Times New Roman" w:hAnsi="Times New Roman" w:cs="Times New Roman"/>
            <w:b/>
            <w:bCs/>
            <w:sz w:val="24"/>
            <w:szCs w:val="24"/>
            <w:lang w:val="en-US"/>
          </w:rPr>
          <w:delText>3</w:delText>
        </w:r>
        <w:r w:rsidR="0081014B" w:rsidRPr="00B70C14" w:rsidDel="003C0A29">
          <w:rPr>
            <w:rFonts w:ascii="Times New Roman" w:hAnsi="Times New Roman" w:cs="Times New Roman"/>
            <w:b/>
            <w:bCs/>
            <w:sz w:val="24"/>
            <w:szCs w:val="24"/>
            <w:lang w:val="en-US"/>
          </w:rPr>
          <w:delText>D</w:delText>
        </w:r>
        <w:r w:rsidR="0081014B" w:rsidRPr="00B70C14" w:rsidDel="003C0A29">
          <w:rPr>
            <w:rFonts w:ascii="Times New Roman" w:hAnsi="Times New Roman" w:cs="Times New Roman"/>
            <w:sz w:val="24"/>
            <w:szCs w:val="24"/>
            <w:lang w:val="en-US"/>
          </w:rPr>
          <w:delText>)</w:delText>
        </w:r>
      </w:del>
      <w:r w:rsidR="0081014B" w:rsidRPr="00B70C14">
        <w:rPr>
          <w:rFonts w:ascii="Times New Roman" w:hAnsi="Times New Roman" w:cs="Times New Roman"/>
          <w:sz w:val="24"/>
          <w:szCs w:val="24"/>
          <w:lang w:val="en-US"/>
        </w:rPr>
        <w:t xml:space="preserve">. </w:t>
      </w:r>
      <w:del w:id="81" w:author="Abid Oueslati" w:date="2023-11-07T09:58:00Z">
        <w:r w:rsidR="00047FDC" w:rsidDel="003C0A29">
          <w:rPr>
            <w:rFonts w:ascii="Times New Roman" w:hAnsi="Times New Roman" w:cs="Times New Roman"/>
            <w:sz w:val="24"/>
            <w:szCs w:val="24"/>
            <w:lang w:val="en-US"/>
          </w:rPr>
          <w:delText>Therefore</w:delText>
        </w:r>
      </w:del>
      <w:ins w:id="82" w:author="Abid Oueslati" w:date="2023-11-07T09:58:00Z">
        <w:r w:rsidR="003C0A29">
          <w:rPr>
            <w:rFonts w:ascii="Times New Roman" w:hAnsi="Times New Roman" w:cs="Times New Roman"/>
            <w:sz w:val="24"/>
            <w:szCs w:val="24"/>
            <w:lang w:val="en-US"/>
          </w:rPr>
          <w:t>Then</w:t>
        </w:r>
      </w:ins>
      <w:r w:rsidR="00047FDC">
        <w:rPr>
          <w:rFonts w:ascii="Times New Roman" w:hAnsi="Times New Roman" w:cs="Times New Roman"/>
          <w:sz w:val="24"/>
          <w:szCs w:val="24"/>
          <w:lang w:val="en-US"/>
        </w:rPr>
        <w:t xml:space="preserve">, we focused our analysis on the </w:t>
      </w:r>
      <w:r w:rsidR="0081014B" w:rsidRPr="00B70C14">
        <w:rPr>
          <w:rFonts w:ascii="Times New Roman" w:hAnsi="Times New Roman" w:cs="Times New Roman"/>
          <w:sz w:val="24"/>
          <w:szCs w:val="24"/>
          <w:lang w:val="en-US"/>
        </w:rPr>
        <w:t>dopaminergic neuron</w:t>
      </w:r>
      <w:r w:rsidR="00047FDC">
        <w:rPr>
          <w:rFonts w:ascii="Times New Roman" w:hAnsi="Times New Roman" w:cs="Times New Roman"/>
          <w:sz w:val="24"/>
          <w:szCs w:val="24"/>
          <w:lang w:val="en-US"/>
        </w:rPr>
        <w:t>s,</w:t>
      </w:r>
      <w:r w:rsidR="0081014B" w:rsidRPr="00B70C14">
        <w:rPr>
          <w:rFonts w:ascii="Times New Roman" w:hAnsi="Times New Roman" w:cs="Times New Roman"/>
          <w:sz w:val="24"/>
          <w:szCs w:val="24"/>
          <w:lang w:val="en-US"/>
        </w:rPr>
        <w:t xml:space="preserve"> the </w:t>
      </w:r>
      <w:r w:rsidR="009E48F5" w:rsidRPr="00B70C14">
        <w:rPr>
          <w:rFonts w:ascii="Times New Roman" w:hAnsi="Times New Roman" w:cs="Times New Roman"/>
          <w:sz w:val="24"/>
          <w:szCs w:val="24"/>
          <w:lang w:val="en-US"/>
        </w:rPr>
        <w:t>principal</w:t>
      </w:r>
      <w:r w:rsidR="0081014B" w:rsidRPr="00B70C14">
        <w:rPr>
          <w:rFonts w:ascii="Times New Roman" w:hAnsi="Times New Roman" w:cs="Times New Roman"/>
          <w:sz w:val="24"/>
          <w:szCs w:val="24"/>
          <w:lang w:val="en-US"/>
        </w:rPr>
        <w:t xml:space="preserve"> neuronal population of the </w:t>
      </w:r>
      <w:r w:rsidR="00DF7A8C" w:rsidRPr="00B70C14">
        <w:rPr>
          <w:rFonts w:ascii="Times New Roman" w:hAnsi="Times New Roman" w:cs="Times New Roman"/>
          <w:sz w:val="24"/>
          <w:szCs w:val="24"/>
          <w:lang w:val="en-US"/>
        </w:rPr>
        <w:t>SN</w:t>
      </w:r>
      <w:r w:rsidR="009E48F5" w:rsidRPr="00B70C14">
        <w:rPr>
          <w:rFonts w:ascii="Times New Roman" w:hAnsi="Times New Roman" w:cs="Times New Roman"/>
          <w:sz w:val="24"/>
          <w:szCs w:val="24"/>
          <w:lang w:val="en-US"/>
        </w:rPr>
        <w:t xml:space="preserve"> </w:t>
      </w:r>
      <w:r w:rsidR="00D83494" w:rsidRPr="00B70C14">
        <w:rPr>
          <w:rFonts w:ascii="Times New Roman" w:hAnsi="Times New Roman" w:cs="Times New Roman"/>
          <w:sz w:val="24"/>
          <w:szCs w:val="24"/>
          <w:lang w:val="en-US"/>
        </w:rPr>
        <w:t>affected</w:t>
      </w:r>
      <w:r w:rsidR="0081014B" w:rsidRPr="00B70C14">
        <w:rPr>
          <w:rFonts w:ascii="Times New Roman" w:hAnsi="Times New Roman" w:cs="Times New Roman"/>
          <w:sz w:val="24"/>
          <w:szCs w:val="24"/>
          <w:lang w:val="en-US"/>
        </w:rPr>
        <w:t xml:space="preserve"> in PD</w:t>
      </w:r>
      <w:del w:id="83" w:author="Abid Oueslati" w:date="2023-11-07T11:36:00Z">
        <w:r w:rsidR="00262F5F" w:rsidDel="00AC53F2">
          <w:rPr>
            <w:rFonts w:ascii="Times New Roman" w:hAnsi="Times New Roman" w:cs="Times New Roman"/>
            <w:sz w:val="24"/>
            <w:szCs w:val="24"/>
            <w:lang w:val="en-US"/>
          </w:rPr>
          <w:delText xml:space="preserve"> </w:delText>
        </w:r>
      </w:del>
      <w:r w:rsidR="00B934BE">
        <w:rPr>
          <w:rFonts w:ascii="Times New Roman" w:hAnsi="Times New Roman" w:cs="Times New Roman"/>
          <w:sz w:val="24"/>
          <w:szCs w:val="24"/>
          <w:lang w:val="en-US"/>
        </w:rPr>
        <w:fldChar w:fldCharType="begin">
          <w:fldData xml:space="preserve">PEVuZE5vdGU+PENpdGU+PEF1dGhvcj5NYWNEb25hbGQ8L0F1dGhvcj48WWVhcj4yMDAyPC9ZZWFy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</w:fldData>
        </w:fldChar>
      </w:r>
      <w:r w:rsidR="00667DB0">
        <w:rPr>
          <w:rFonts w:ascii="Times New Roman" w:hAnsi="Times New Roman" w:cs="Times New Roman"/>
          <w:sz w:val="24"/>
          <w:szCs w:val="24"/>
          <w:lang w:val="en-US"/>
        </w:rPr>
        <w:instrText xml:space="preserve"> ADDIN EN.CITE </w:instrText>
      </w:r>
      <w:r w:rsidR="00667DB0">
        <w:rPr>
          <w:rFonts w:ascii="Times New Roman" w:hAnsi="Times New Roman" w:cs="Times New Roman"/>
          <w:sz w:val="24"/>
          <w:szCs w:val="24"/>
          <w:lang w:val="en-US"/>
        </w:rPr>
        <w:fldChar w:fldCharType="begin">
          <w:fldData xml:space="preserve">PEVuZE5vdGU+PENpdGU+PEF1dGhvcj5NYWNEb25hbGQ8L0F1dGhvcj48WWVhcj4yMDAyPC9ZZWFy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</w:fldData>
        </w:fldChar>
      </w:r>
      <w:r w:rsidR="00667DB0">
        <w:rPr>
          <w:rFonts w:ascii="Times New Roman" w:hAnsi="Times New Roman" w:cs="Times New Roman"/>
          <w:sz w:val="24"/>
          <w:szCs w:val="24"/>
          <w:lang w:val="en-US"/>
        </w:rPr>
        <w:instrText xml:space="preserve"> ADDIN EN.CITE.DATA </w:instrText>
      </w:r>
      <w:r w:rsidR="00667DB0">
        <w:rPr>
          <w:rFonts w:ascii="Times New Roman" w:hAnsi="Times New Roman" w:cs="Times New Roman"/>
          <w:sz w:val="24"/>
          <w:szCs w:val="24"/>
          <w:lang w:val="en-US"/>
        </w:rPr>
      </w:r>
      <w:r w:rsidR="00667DB0">
        <w:rPr>
          <w:rFonts w:ascii="Times New Roman" w:hAnsi="Times New Roman" w:cs="Times New Roman"/>
          <w:sz w:val="24"/>
          <w:szCs w:val="24"/>
          <w:lang w:val="en-US"/>
        </w:rPr>
        <w:fldChar w:fldCharType="end"/>
      </w:r>
      <w:r w:rsidR="00B934BE">
        <w:rPr>
          <w:rFonts w:ascii="Times New Roman" w:hAnsi="Times New Roman" w:cs="Times New Roman"/>
          <w:sz w:val="24"/>
          <w:szCs w:val="24"/>
          <w:lang w:val="en-US"/>
        </w:rPr>
      </w:r>
      <w:r w:rsidR="00B934BE">
        <w:rPr>
          <w:rFonts w:ascii="Times New Roman" w:hAnsi="Times New Roman" w:cs="Times New Roman"/>
          <w:sz w:val="24"/>
          <w:szCs w:val="24"/>
          <w:lang w:val="en-US"/>
        </w:rPr>
        <w:fldChar w:fldCharType="separate"/>
      </w:r>
      <w:r w:rsidR="00667DB0">
        <w:rPr>
          <w:rFonts w:ascii="Times New Roman" w:hAnsi="Times New Roman" w:cs="Times New Roman"/>
          <w:noProof/>
          <w:sz w:val="24"/>
          <w:szCs w:val="24"/>
          <w:lang w:val="en-US"/>
        </w:rPr>
        <w:t>(39-43)</w:t>
      </w:r>
      <w:r w:rsidR="00B934BE">
        <w:rPr>
          <w:rFonts w:ascii="Times New Roman" w:hAnsi="Times New Roman" w:cs="Times New Roman"/>
          <w:sz w:val="24"/>
          <w:szCs w:val="24"/>
          <w:lang w:val="en-US"/>
        </w:rPr>
        <w:fldChar w:fldCharType="end"/>
      </w:r>
      <w:r w:rsidR="00262F5F">
        <w:rPr>
          <w:rFonts w:ascii="Times New Roman" w:hAnsi="Times New Roman" w:cs="Times New Roman"/>
          <w:sz w:val="24"/>
          <w:szCs w:val="24"/>
          <w:lang w:val="en-US"/>
        </w:rPr>
        <w:t>.</w:t>
      </w:r>
      <w:r w:rsidR="0081014B" w:rsidRPr="00B70C14">
        <w:rPr>
          <w:rFonts w:ascii="Times New Roman" w:hAnsi="Times New Roman" w:cs="Times New Roman"/>
          <w:sz w:val="24"/>
          <w:szCs w:val="24"/>
          <w:lang w:val="en-US"/>
        </w:rPr>
        <w:t xml:space="preserve"> </w:t>
      </w:r>
      <w:r w:rsidR="00262F5F">
        <w:rPr>
          <w:rFonts w:ascii="Times New Roman" w:hAnsi="Times New Roman" w:cs="Times New Roman"/>
          <w:sz w:val="24"/>
          <w:szCs w:val="24"/>
          <w:lang w:val="en-US"/>
        </w:rPr>
        <w:t>Using</w:t>
      </w:r>
      <w:r w:rsidR="0081014B" w:rsidRPr="00B70C14">
        <w:rPr>
          <w:rFonts w:ascii="Times New Roman" w:hAnsi="Times New Roman" w:cs="Times New Roman"/>
          <w:sz w:val="24"/>
          <w:szCs w:val="24"/>
          <w:lang w:val="en-US"/>
        </w:rPr>
        <w:t xml:space="preserve"> a stereological</w:t>
      </w:r>
      <w:r w:rsidR="00676333">
        <w:rPr>
          <w:rFonts w:ascii="Times New Roman" w:hAnsi="Times New Roman" w:cs="Times New Roman"/>
          <w:sz w:val="24"/>
          <w:szCs w:val="24"/>
          <w:lang w:val="en-US"/>
        </w:rPr>
        <w:t xml:space="preserve"> approach for the</w:t>
      </w:r>
      <w:r w:rsidR="0081014B" w:rsidRPr="00B70C14">
        <w:rPr>
          <w:rFonts w:ascii="Times New Roman" w:hAnsi="Times New Roman" w:cs="Times New Roman"/>
          <w:sz w:val="24"/>
          <w:szCs w:val="24"/>
          <w:lang w:val="en-US"/>
        </w:rPr>
        <w:t xml:space="preserve"> quantification of the total number of </w:t>
      </w:r>
      <w:r w:rsidR="00196327" w:rsidRPr="00B70C14">
        <w:rPr>
          <w:rFonts w:ascii="Times New Roman" w:hAnsi="Times New Roman" w:cs="Times New Roman"/>
          <w:sz w:val="24"/>
          <w:szCs w:val="24"/>
          <w:lang w:val="en-US"/>
        </w:rPr>
        <w:t>TH</w:t>
      </w:r>
      <w:r w:rsidR="00196327" w:rsidRPr="00B70C14">
        <w:rPr>
          <w:rFonts w:ascii="Times New Roman" w:hAnsi="Times New Roman" w:cs="Times New Roman"/>
          <w:sz w:val="24"/>
          <w:szCs w:val="24"/>
          <w:vertAlign w:val="superscript"/>
          <w:lang w:val="en-US"/>
        </w:rPr>
        <w:t>+</w:t>
      </w:r>
      <w:r w:rsidR="009E48F5" w:rsidRPr="00B70C14">
        <w:rPr>
          <w:rFonts w:ascii="Times New Roman" w:hAnsi="Times New Roman" w:cs="Times New Roman"/>
          <w:sz w:val="24"/>
          <w:szCs w:val="24"/>
          <w:lang w:val="en-US"/>
        </w:rPr>
        <w:t xml:space="preserve"> neurons</w:t>
      </w:r>
      <w:r w:rsidR="00196327" w:rsidRPr="00B70C14">
        <w:rPr>
          <w:rFonts w:ascii="Times New Roman" w:hAnsi="Times New Roman" w:cs="Times New Roman"/>
          <w:sz w:val="24"/>
          <w:szCs w:val="24"/>
          <w:lang w:val="en-US"/>
        </w:rPr>
        <w:t xml:space="preserve"> </w:t>
      </w:r>
      <w:r w:rsidR="0081014B" w:rsidRPr="00B70C14">
        <w:rPr>
          <w:rFonts w:ascii="Times New Roman" w:hAnsi="Times New Roman" w:cs="Times New Roman"/>
          <w:sz w:val="24"/>
          <w:szCs w:val="24"/>
          <w:lang w:val="en-US"/>
        </w:rPr>
        <w:t>in this region</w:t>
      </w:r>
      <w:r w:rsidR="00262F5F">
        <w:rPr>
          <w:rFonts w:ascii="Times New Roman" w:hAnsi="Times New Roman" w:cs="Times New Roman"/>
          <w:sz w:val="24"/>
          <w:szCs w:val="24"/>
          <w:lang w:val="en-US"/>
        </w:rPr>
        <w:t>, we observed</w:t>
      </w:r>
      <w:r w:rsidR="0081014B" w:rsidRPr="00B70C14">
        <w:rPr>
          <w:rFonts w:ascii="Times New Roman" w:hAnsi="Times New Roman" w:cs="Times New Roman"/>
          <w:sz w:val="24"/>
          <w:szCs w:val="24"/>
          <w:lang w:val="en-US"/>
        </w:rPr>
        <w:t xml:space="preserve"> a significant reduction </w:t>
      </w:r>
      <w:r w:rsidR="0008054B">
        <w:rPr>
          <w:rFonts w:ascii="Times New Roman" w:hAnsi="Times New Roman" w:cs="Times New Roman"/>
          <w:sz w:val="24"/>
          <w:szCs w:val="24"/>
          <w:lang w:val="en-US"/>
        </w:rPr>
        <w:t>in</w:t>
      </w:r>
      <w:r w:rsidR="0008054B" w:rsidRPr="00B70C14">
        <w:rPr>
          <w:rFonts w:ascii="Times New Roman" w:hAnsi="Times New Roman" w:cs="Times New Roman"/>
          <w:sz w:val="24"/>
          <w:szCs w:val="24"/>
          <w:lang w:val="en-US"/>
        </w:rPr>
        <w:t xml:space="preserve"> </w:t>
      </w:r>
      <w:r w:rsidR="0081014B" w:rsidRPr="00B70C14">
        <w:rPr>
          <w:rFonts w:ascii="Times New Roman" w:hAnsi="Times New Roman" w:cs="Times New Roman"/>
          <w:sz w:val="24"/>
          <w:szCs w:val="24"/>
          <w:lang w:val="en-US"/>
        </w:rPr>
        <w:t>the number of</w:t>
      </w:r>
      <w:r w:rsidR="00676333">
        <w:rPr>
          <w:rFonts w:ascii="Times New Roman" w:hAnsi="Times New Roman" w:cs="Times New Roman"/>
          <w:sz w:val="24"/>
          <w:szCs w:val="24"/>
          <w:lang w:val="en-US"/>
        </w:rPr>
        <w:t xml:space="preserve"> dopaminergic</w:t>
      </w:r>
      <w:r w:rsidR="0081014B" w:rsidRPr="00B70C14">
        <w:rPr>
          <w:rFonts w:ascii="Times New Roman" w:hAnsi="Times New Roman" w:cs="Times New Roman"/>
          <w:sz w:val="24"/>
          <w:szCs w:val="24"/>
          <w:lang w:val="en-US"/>
        </w:rPr>
        <w:t xml:space="preserve"> neurons</w:t>
      </w:r>
      <w:r w:rsidR="0008054B">
        <w:rPr>
          <w:rFonts w:ascii="Times New Roman" w:hAnsi="Times New Roman" w:cs="Times New Roman"/>
          <w:sz w:val="24"/>
          <w:szCs w:val="24"/>
          <w:lang w:val="en-US"/>
        </w:rPr>
        <w:t xml:space="preserve"> in the </w:t>
      </w:r>
      <w:r w:rsidR="0008054B" w:rsidRPr="00B70C14">
        <w:rPr>
          <w:rFonts w:ascii="Times New Roman" w:hAnsi="Times New Roman" w:cs="Times New Roman"/>
          <w:sz w:val="24"/>
          <w:szCs w:val="24"/>
          <w:lang w:val="en-US"/>
        </w:rPr>
        <w:t>hα-syn</w:t>
      </w:r>
      <w:r w:rsidR="0008054B">
        <w:rPr>
          <w:rFonts w:ascii="Times New Roman" w:hAnsi="Times New Roman" w:cs="Times New Roman"/>
          <w:sz w:val="24"/>
          <w:szCs w:val="24"/>
          <w:lang w:val="en-US"/>
        </w:rPr>
        <w:t xml:space="preserve"> group</w:t>
      </w:r>
      <w:r w:rsidR="00676333">
        <w:rPr>
          <w:rFonts w:ascii="Times New Roman" w:hAnsi="Times New Roman" w:cs="Times New Roman"/>
          <w:sz w:val="24"/>
          <w:szCs w:val="24"/>
          <w:lang w:val="en-US"/>
        </w:rPr>
        <w:t>,</w:t>
      </w:r>
      <w:r w:rsidR="0081014B" w:rsidRPr="00B70C14">
        <w:rPr>
          <w:rFonts w:ascii="Times New Roman" w:hAnsi="Times New Roman" w:cs="Times New Roman"/>
          <w:sz w:val="24"/>
          <w:szCs w:val="24"/>
          <w:lang w:val="en-US"/>
        </w:rPr>
        <w:t xml:space="preserve"> when compared to the control or </w:t>
      </w:r>
      <w:proofErr w:type="spellStart"/>
      <w:r w:rsidR="0081014B" w:rsidRPr="00B70C14">
        <w:rPr>
          <w:rFonts w:ascii="Times New Roman" w:hAnsi="Times New Roman" w:cs="Times New Roman"/>
          <w:sz w:val="24"/>
          <w:szCs w:val="24"/>
          <w:lang w:val="en-US"/>
        </w:rPr>
        <w:t>mTurq</w:t>
      </w:r>
      <w:proofErr w:type="spellEnd"/>
      <w:r w:rsidR="0081014B" w:rsidRPr="00B70C14">
        <w:rPr>
          <w:rFonts w:ascii="Times New Roman" w:hAnsi="Times New Roman" w:cs="Times New Roman"/>
          <w:sz w:val="24"/>
          <w:szCs w:val="24"/>
          <w:lang w:val="en-US"/>
        </w:rPr>
        <w:t xml:space="preserve"> groups</w:t>
      </w:r>
      <w:ins w:id="84" w:author="Abid Oueslati" w:date="2023-11-07T21:07:00Z">
        <w:r w:rsidR="00D216AB">
          <w:rPr>
            <w:rFonts w:ascii="Times New Roman" w:hAnsi="Times New Roman" w:cs="Times New Roman"/>
            <w:sz w:val="24"/>
            <w:szCs w:val="24"/>
            <w:lang w:val="en-US"/>
          </w:rPr>
          <w:t xml:space="preserve"> [</w:t>
        </w:r>
        <w:r w:rsidR="00D216AB" w:rsidRPr="006D4F9E">
          <w:rPr>
            <w:rFonts w:ascii="Times New Roman" w:hAnsi="Times New Roman" w:cs="Times New Roman"/>
            <w:sz w:val="24"/>
            <w:szCs w:val="24"/>
            <w:lang w:val="en-US"/>
          </w:rPr>
          <w:t>F(2, 20) = 5.447</w:t>
        </w:r>
        <w:r w:rsidR="00D216AB">
          <w:rPr>
            <w:rFonts w:ascii="Times New Roman" w:hAnsi="Times New Roman" w:cs="Times New Roman"/>
            <w:sz w:val="24"/>
            <w:szCs w:val="24"/>
            <w:lang w:val="en-US"/>
          </w:rPr>
          <w:t xml:space="preserve">; p </w:t>
        </w:r>
        <w:r w:rsidR="00D216AB" w:rsidRPr="006D4F9E">
          <w:rPr>
            <w:rFonts w:ascii="Times New Roman" w:hAnsi="Times New Roman" w:cs="Times New Roman"/>
            <w:sz w:val="24"/>
            <w:szCs w:val="24"/>
            <w:lang w:val="en-US"/>
          </w:rPr>
          <w:t>=</w:t>
        </w:r>
        <w:r w:rsidR="00D216AB">
          <w:rPr>
            <w:rFonts w:ascii="Times New Roman" w:hAnsi="Times New Roman" w:cs="Times New Roman"/>
            <w:sz w:val="24"/>
            <w:szCs w:val="24"/>
            <w:lang w:val="en-US"/>
          </w:rPr>
          <w:t xml:space="preserve"> </w:t>
        </w:r>
        <w:r w:rsidR="00D216AB" w:rsidRPr="006D4F9E">
          <w:rPr>
            <w:rFonts w:ascii="Times New Roman" w:hAnsi="Times New Roman" w:cs="Times New Roman"/>
            <w:sz w:val="24"/>
            <w:szCs w:val="24"/>
            <w:lang w:val="en-US"/>
          </w:rPr>
          <w:t>0.0129</w:t>
        </w:r>
        <w:r w:rsidR="00D216AB">
          <w:rPr>
            <w:rFonts w:ascii="Times New Roman" w:hAnsi="Times New Roman" w:cs="Times New Roman"/>
            <w:sz w:val="24"/>
            <w:szCs w:val="24"/>
            <w:lang w:val="en-US"/>
          </w:rPr>
          <w:t xml:space="preserve">; </w:t>
        </w:r>
        <w:r w:rsidR="00D216AB" w:rsidRPr="00B70C14">
          <w:rPr>
            <w:rFonts w:ascii="Times New Roman" w:hAnsi="Times New Roman" w:cs="Times New Roman"/>
            <w:sz w:val="24"/>
            <w:szCs w:val="24"/>
            <w:lang w:val="en-US"/>
          </w:rPr>
          <w:t>hα-syn</w:t>
        </w:r>
        <w:r w:rsidR="00D216AB">
          <w:rPr>
            <w:rFonts w:ascii="Times New Roman" w:hAnsi="Times New Roman" w:cs="Times New Roman"/>
            <w:sz w:val="24"/>
            <w:szCs w:val="24"/>
            <w:lang w:val="en-US"/>
          </w:rPr>
          <w:t xml:space="preserve"> vs. control: p = </w:t>
        </w:r>
        <w:r w:rsidR="00D216AB" w:rsidRPr="006D4F9E">
          <w:rPr>
            <w:rFonts w:ascii="Times New Roman" w:hAnsi="Times New Roman" w:cs="Times New Roman"/>
            <w:sz w:val="24"/>
            <w:szCs w:val="24"/>
            <w:lang w:val="en-US"/>
          </w:rPr>
          <w:t>0.0477</w:t>
        </w:r>
        <w:r w:rsidR="00D216AB">
          <w:rPr>
            <w:rFonts w:ascii="Times New Roman" w:hAnsi="Times New Roman" w:cs="Times New Roman"/>
            <w:sz w:val="24"/>
            <w:szCs w:val="24"/>
            <w:lang w:val="en-US"/>
          </w:rPr>
          <w:t xml:space="preserve">; </w:t>
        </w:r>
        <w:r w:rsidR="00D216AB" w:rsidRPr="00B70C14">
          <w:rPr>
            <w:rFonts w:ascii="Times New Roman" w:hAnsi="Times New Roman" w:cs="Times New Roman"/>
            <w:sz w:val="24"/>
            <w:szCs w:val="24"/>
            <w:lang w:val="en-US"/>
          </w:rPr>
          <w:t>hα-syn</w:t>
        </w:r>
        <w:r w:rsidR="00D216AB">
          <w:rPr>
            <w:rFonts w:ascii="Times New Roman" w:hAnsi="Times New Roman" w:cs="Times New Roman"/>
            <w:sz w:val="24"/>
            <w:szCs w:val="24"/>
            <w:lang w:val="en-US"/>
          </w:rPr>
          <w:t xml:space="preserve"> vs. </w:t>
        </w:r>
        <w:proofErr w:type="spellStart"/>
        <w:r w:rsidR="00D216AB">
          <w:rPr>
            <w:rFonts w:ascii="Times New Roman" w:hAnsi="Times New Roman" w:cs="Times New Roman"/>
            <w:sz w:val="24"/>
            <w:szCs w:val="24"/>
            <w:lang w:val="en-US"/>
          </w:rPr>
          <w:t>mTurq</w:t>
        </w:r>
        <w:proofErr w:type="spellEnd"/>
        <w:r w:rsidR="00D216AB">
          <w:rPr>
            <w:rFonts w:ascii="Times New Roman" w:hAnsi="Times New Roman" w:cs="Times New Roman"/>
            <w:sz w:val="24"/>
            <w:szCs w:val="24"/>
            <w:lang w:val="en-US"/>
          </w:rPr>
          <w:t xml:space="preserve">: p = </w:t>
        </w:r>
        <w:r w:rsidR="00D216AB" w:rsidRPr="006D4F9E">
          <w:rPr>
            <w:rFonts w:ascii="Times New Roman" w:hAnsi="Times New Roman" w:cs="Times New Roman"/>
            <w:sz w:val="24"/>
            <w:szCs w:val="24"/>
            <w:lang w:val="en-US"/>
          </w:rPr>
          <w:t>0.0172</w:t>
        </w:r>
        <w:r w:rsidR="00D216AB">
          <w:rPr>
            <w:rFonts w:ascii="Times New Roman" w:hAnsi="Times New Roman" w:cs="Times New Roman"/>
            <w:sz w:val="24"/>
            <w:szCs w:val="24"/>
            <w:lang w:val="en-US"/>
          </w:rPr>
          <w:t>]</w:t>
        </w:r>
        <w:r w:rsidR="00D216AB" w:rsidRPr="00B70C14">
          <w:rPr>
            <w:rFonts w:ascii="Times New Roman" w:hAnsi="Times New Roman" w:cs="Times New Roman"/>
            <w:sz w:val="24"/>
            <w:szCs w:val="24"/>
            <w:lang w:val="en-US"/>
          </w:rPr>
          <w:t xml:space="preserve"> </w:t>
        </w:r>
      </w:ins>
      <w:r w:rsidR="0081014B" w:rsidRPr="00B70C14">
        <w:rPr>
          <w:rFonts w:ascii="Times New Roman" w:hAnsi="Times New Roman" w:cs="Times New Roman"/>
          <w:sz w:val="24"/>
          <w:szCs w:val="24"/>
          <w:lang w:val="en-US"/>
        </w:rPr>
        <w:t xml:space="preserve"> (</w:t>
      </w:r>
      <w:r w:rsidR="0081014B" w:rsidRPr="00B70C14">
        <w:rPr>
          <w:rFonts w:ascii="Times New Roman" w:hAnsi="Times New Roman" w:cs="Times New Roman"/>
          <w:b/>
          <w:bCs/>
          <w:sz w:val="24"/>
          <w:szCs w:val="24"/>
          <w:lang w:val="en-US"/>
        </w:rPr>
        <w:t>Fig</w:t>
      </w:r>
      <w:r w:rsidR="00676333">
        <w:rPr>
          <w:rFonts w:ascii="Times New Roman" w:hAnsi="Times New Roman" w:cs="Times New Roman"/>
          <w:b/>
          <w:bCs/>
          <w:sz w:val="24"/>
          <w:szCs w:val="24"/>
          <w:lang w:val="en-US"/>
        </w:rPr>
        <w:t>.</w:t>
      </w:r>
      <w:r w:rsidR="0081014B" w:rsidRPr="00B70C14">
        <w:rPr>
          <w:rFonts w:ascii="Times New Roman" w:hAnsi="Times New Roman" w:cs="Times New Roman"/>
          <w:b/>
          <w:bCs/>
          <w:sz w:val="24"/>
          <w:szCs w:val="24"/>
          <w:lang w:val="en-US"/>
        </w:rPr>
        <w:t xml:space="preserve"> </w:t>
      </w:r>
      <w:r w:rsidR="004411E8" w:rsidRPr="00B70C14">
        <w:rPr>
          <w:rFonts w:ascii="Times New Roman" w:hAnsi="Times New Roman" w:cs="Times New Roman"/>
          <w:b/>
          <w:bCs/>
          <w:sz w:val="24"/>
          <w:szCs w:val="24"/>
          <w:lang w:val="en-US"/>
        </w:rPr>
        <w:t>3</w:t>
      </w:r>
      <w:r w:rsidR="0081014B" w:rsidRPr="00B70C14">
        <w:rPr>
          <w:rFonts w:ascii="Times New Roman" w:hAnsi="Times New Roman" w:cs="Times New Roman"/>
          <w:b/>
          <w:bCs/>
          <w:sz w:val="24"/>
          <w:szCs w:val="24"/>
          <w:lang w:val="en-US"/>
        </w:rPr>
        <w:t xml:space="preserve">E </w:t>
      </w:r>
      <w:r w:rsidR="0011454C">
        <w:rPr>
          <w:rFonts w:ascii="Times New Roman" w:hAnsi="Times New Roman" w:cs="Times New Roman"/>
          <w:b/>
          <w:bCs/>
          <w:sz w:val="24"/>
          <w:szCs w:val="24"/>
          <w:lang w:val="en-US"/>
        </w:rPr>
        <w:t>and</w:t>
      </w:r>
      <w:r w:rsidR="0011454C" w:rsidRPr="00B70C14">
        <w:rPr>
          <w:rFonts w:ascii="Times New Roman" w:hAnsi="Times New Roman" w:cs="Times New Roman"/>
          <w:b/>
          <w:bCs/>
          <w:sz w:val="24"/>
          <w:szCs w:val="24"/>
          <w:lang w:val="en-US"/>
        </w:rPr>
        <w:t xml:space="preserve"> </w:t>
      </w:r>
      <w:r w:rsidR="00A9531F" w:rsidRPr="00B70C14">
        <w:rPr>
          <w:rFonts w:ascii="Times New Roman" w:hAnsi="Times New Roman" w:cs="Times New Roman"/>
          <w:b/>
          <w:bCs/>
          <w:sz w:val="24"/>
          <w:szCs w:val="24"/>
          <w:lang w:val="en-US"/>
        </w:rPr>
        <w:t>F</w:t>
      </w:r>
      <w:r w:rsidR="0081014B" w:rsidRPr="00B70C14">
        <w:rPr>
          <w:rFonts w:ascii="Times New Roman" w:hAnsi="Times New Roman" w:cs="Times New Roman"/>
          <w:sz w:val="24"/>
          <w:szCs w:val="24"/>
          <w:lang w:val="en-US"/>
        </w:rPr>
        <w:t>). Moreover, the reduction of the</w:t>
      </w:r>
      <w:r w:rsidRPr="00B70C14">
        <w:rPr>
          <w:rFonts w:ascii="Times New Roman" w:hAnsi="Times New Roman" w:cs="Times New Roman"/>
          <w:sz w:val="24"/>
          <w:szCs w:val="24"/>
          <w:lang w:val="en-US"/>
        </w:rPr>
        <w:t xml:space="preserve"> number of</w:t>
      </w:r>
      <w:r w:rsidR="0081014B" w:rsidRPr="00B70C14">
        <w:rPr>
          <w:rFonts w:ascii="Times New Roman" w:hAnsi="Times New Roman" w:cs="Times New Roman"/>
          <w:sz w:val="24"/>
          <w:szCs w:val="24"/>
          <w:lang w:val="en-US"/>
        </w:rPr>
        <w:t xml:space="preserve"> Nissl</w:t>
      </w:r>
      <w:r w:rsidR="0081014B" w:rsidRPr="00B70C14">
        <w:rPr>
          <w:rFonts w:ascii="Times New Roman" w:hAnsi="Times New Roman" w:cs="Times New Roman"/>
          <w:sz w:val="24"/>
          <w:szCs w:val="24"/>
          <w:vertAlign w:val="superscript"/>
          <w:lang w:val="en-US"/>
        </w:rPr>
        <w:t>+</w:t>
      </w:r>
      <w:r w:rsidR="0081014B" w:rsidRPr="00B70C14">
        <w:rPr>
          <w:rFonts w:ascii="Times New Roman" w:hAnsi="Times New Roman" w:cs="Times New Roman"/>
          <w:sz w:val="24"/>
          <w:szCs w:val="24"/>
          <w:lang w:val="en-US"/>
        </w:rPr>
        <w:t xml:space="preserve"> cells in the </w:t>
      </w:r>
      <w:r w:rsidR="00DF7A8C" w:rsidRPr="00B70C14">
        <w:rPr>
          <w:rFonts w:ascii="Times New Roman" w:hAnsi="Times New Roman" w:cs="Times New Roman"/>
          <w:sz w:val="24"/>
          <w:szCs w:val="24"/>
          <w:lang w:val="en-US"/>
        </w:rPr>
        <w:t>SN</w:t>
      </w:r>
      <w:r w:rsidR="0081014B" w:rsidRPr="00B70C14">
        <w:rPr>
          <w:rFonts w:ascii="Times New Roman" w:hAnsi="Times New Roman" w:cs="Times New Roman"/>
          <w:sz w:val="24"/>
          <w:szCs w:val="24"/>
          <w:lang w:val="en-US"/>
        </w:rPr>
        <w:t xml:space="preserve"> in </w:t>
      </w:r>
      <w:r w:rsidR="00376474">
        <w:rPr>
          <w:rFonts w:ascii="Times New Roman" w:hAnsi="Times New Roman" w:cs="Times New Roman"/>
          <w:sz w:val="24"/>
          <w:szCs w:val="24"/>
          <w:lang w:val="en-US"/>
        </w:rPr>
        <w:t xml:space="preserve">the </w:t>
      </w:r>
      <w:r w:rsidR="009E48F5" w:rsidRPr="00B70C14">
        <w:rPr>
          <w:rFonts w:ascii="Times New Roman" w:hAnsi="Times New Roman" w:cs="Times New Roman"/>
          <w:sz w:val="24"/>
          <w:szCs w:val="24"/>
          <w:lang w:val="en-US"/>
        </w:rPr>
        <w:t xml:space="preserve">hα-syn </w:t>
      </w:r>
      <w:r w:rsidR="0008054B">
        <w:rPr>
          <w:rFonts w:ascii="Times New Roman" w:hAnsi="Times New Roman" w:cs="Times New Roman"/>
          <w:sz w:val="24"/>
          <w:szCs w:val="24"/>
          <w:lang w:val="en-US"/>
        </w:rPr>
        <w:t>group</w:t>
      </w:r>
      <w:r w:rsidR="0008054B" w:rsidRPr="00B70C14">
        <w:rPr>
          <w:rFonts w:ascii="Times New Roman" w:hAnsi="Times New Roman" w:cs="Times New Roman"/>
          <w:sz w:val="24"/>
          <w:szCs w:val="24"/>
          <w:lang w:val="en-US"/>
        </w:rPr>
        <w:t xml:space="preserve"> </w:t>
      </w:r>
      <w:r w:rsidR="00DF7A8C" w:rsidRPr="00B70C14">
        <w:rPr>
          <w:rFonts w:ascii="Times New Roman" w:hAnsi="Times New Roman" w:cs="Times New Roman"/>
          <w:sz w:val="24"/>
          <w:szCs w:val="24"/>
          <w:lang w:val="en-US"/>
        </w:rPr>
        <w:t xml:space="preserve">confirmed </w:t>
      </w:r>
      <w:r w:rsidR="0081014B" w:rsidRPr="00B70C14">
        <w:rPr>
          <w:rFonts w:ascii="Times New Roman" w:hAnsi="Times New Roman" w:cs="Times New Roman"/>
          <w:sz w:val="24"/>
          <w:szCs w:val="24"/>
          <w:lang w:val="en-US"/>
        </w:rPr>
        <w:t>that TH</w:t>
      </w:r>
      <w:r w:rsidR="0081014B" w:rsidRPr="00B70C14">
        <w:rPr>
          <w:rFonts w:ascii="Times New Roman" w:hAnsi="Times New Roman" w:cs="Times New Roman"/>
          <w:sz w:val="24"/>
          <w:szCs w:val="24"/>
          <w:vertAlign w:val="superscript"/>
          <w:lang w:val="en-US"/>
        </w:rPr>
        <w:t>+</w:t>
      </w:r>
      <w:r w:rsidR="0081014B" w:rsidRPr="00B70C14">
        <w:rPr>
          <w:rFonts w:ascii="Times New Roman" w:hAnsi="Times New Roman" w:cs="Times New Roman"/>
          <w:sz w:val="24"/>
          <w:szCs w:val="24"/>
          <w:lang w:val="en-US"/>
        </w:rPr>
        <w:t xml:space="preserve"> neuronal loss was indeed </w:t>
      </w:r>
      <w:r w:rsidR="000F369C">
        <w:rPr>
          <w:rFonts w:ascii="Times New Roman" w:hAnsi="Times New Roman" w:cs="Times New Roman"/>
          <w:sz w:val="24"/>
          <w:szCs w:val="24"/>
          <w:lang w:val="en-US"/>
        </w:rPr>
        <w:t xml:space="preserve">attributed </w:t>
      </w:r>
      <w:r w:rsidR="0081014B" w:rsidRPr="00B70C14">
        <w:rPr>
          <w:rFonts w:ascii="Times New Roman" w:hAnsi="Times New Roman" w:cs="Times New Roman"/>
          <w:sz w:val="24"/>
          <w:szCs w:val="24"/>
          <w:lang w:val="en-US"/>
        </w:rPr>
        <w:t xml:space="preserve">to neurodegeneration </w:t>
      </w:r>
      <w:r w:rsidR="000F369C">
        <w:rPr>
          <w:rFonts w:ascii="Times New Roman" w:hAnsi="Times New Roman" w:cs="Times New Roman"/>
          <w:sz w:val="24"/>
          <w:szCs w:val="24"/>
          <w:lang w:val="en-US"/>
        </w:rPr>
        <w:t>rather than</w:t>
      </w:r>
      <w:r w:rsidR="00E8443C" w:rsidRPr="00B70C14">
        <w:rPr>
          <w:rFonts w:ascii="Times New Roman" w:hAnsi="Times New Roman" w:cs="Times New Roman"/>
          <w:sz w:val="24"/>
          <w:szCs w:val="24"/>
          <w:lang w:val="en-US"/>
        </w:rPr>
        <w:t xml:space="preserve"> </w:t>
      </w:r>
      <w:r w:rsidR="00D30500" w:rsidRPr="00B70C14">
        <w:rPr>
          <w:rFonts w:ascii="Times New Roman" w:hAnsi="Times New Roman" w:cs="Times New Roman"/>
          <w:sz w:val="24"/>
          <w:szCs w:val="24"/>
          <w:lang w:val="en-US"/>
        </w:rPr>
        <w:t>a</w:t>
      </w:r>
      <w:r w:rsidR="0081014B" w:rsidRPr="00B70C14">
        <w:rPr>
          <w:rFonts w:ascii="Times New Roman" w:hAnsi="Times New Roman" w:cs="Times New Roman"/>
          <w:sz w:val="24"/>
          <w:szCs w:val="24"/>
          <w:lang w:val="en-US"/>
        </w:rPr>
        <w:t xml:space="preserve"> loss of the dopaminergic phenotype</w:t>
      </w:r>
      <w:ins w:id="85" w:author="Abid Oueslati" w:date="2023-11-07T21:08:00Z">
        <w:r w:rsidR="00D216AB">
          <w:rPr>
            <w:rFonts w:ascii="Times New Roman" w:hAnsi="Times New Roman" w:cs="Times New Roman"/>
            <w:sz w:val="24"/>
            <w:szCs w:val="24"/>
            <w:lang w:val="en-US"/>
          </w:rPr>
          <w:t xml:space="preserve"> [</w:t>
        </w:r>
        <w:proofErr w:type="gramStart"/>
        <w:r w:rsidR="00D216AB" w:rsidRPr="006D4F9E">
          <w:rPr>
            <w:rFonts w:ascii="Times New Roman" w:hAnsi="Times New Roman" w:cs="Times New Roman"/>
            <w:sz w:val="24"/>
            <w:szCs w:val="24"/>
            <w:lang w:val="en-US"/>
          </w:rPr>
          <w:t>F(</w:t>
        </w:r>
        <w:proofErr w:type="gramEnd"/>
        <w:r w:rsidR="00D216AB" w:rsidRPr="006D4F9E">
          <w:rPr>
            <w:rFonts w:ascii="Times New Roman" w:hAnsi="Times New Roman" w:cs="Times New Roman"/>
            <w:sz w:val="24"/>
            <w:szCs w:val="24"/>
            <w:lang w:val="en-US"/>
          </w:rPr>
          <w:t>2, 20) = 4.805</w:t>
        </w:r>
        <w:r w:rsidR="00D216AB">
          <w:rPr>
            <w:rFonts w:ascii="Times New Roman" w:hAnsi="Times New Roman" w:cs="Times New Roman"/>
            <w:sz w:val="24"/>
            <w:szCs w:val="24"/>
            <w:lang w:val="en-US"/>
          </w:rPr>
          <w:t xml:space="preserve">, p </w:t>
        </w:r>
        <w:r w:rsidR="00D216AB" w:rsidRPr="006D4F9E">
          <w:rPr>
            <w:rFonts w:ascii="Times New Roman" w:hAnsi="Times New Roman" w:cs="Times New Roman"/>
            <w:sz w:val="24"/>
            <w:szCs w:val="24"/>
            <w:lang w:val="en-US"/>
          </w:rPr>
          <w:t>=</w:t>
        </w:r>
        <w:r w:rsidR="00D216AB">
          <w:rPr>
            <w:rFonts w:ascii="Times New Roman" w:hAnsi="Times New Roman" w:cs="Times New Roman"/>
            <w:sz w:val="24"/>
            <w:szCs w:val="24"/>
            <w:lang w:val="en-US"/>
          </w:rPr>
          <w:t xml:space="preserve"> </w:t>
        </w:r>
        <w:r w:rsidR="00D216AB" w:rsidRPr="006D4F9E">
          <w:rPr>
            <w:rFonts w:ascii="Times New Roman" w:hAnsi="Times New Roman" w:cs="Times New Roman"/>
            <w:sz w:val="24"/>
            <w:szCs w:val="24"/>
            <w:lang w:val="en-US"/>
          </w:rPr>
          <w:t>0.0198</w:t>
        </w:r>
        <w:r w:rsidR="00D216AB">
          <w:rPr>
            <w:rFonts w:ascii="Times New Roman" w:hAnsi="Times New Roman" w:cs="Times New Roman"/>
            <w:sz w:val="24"/>
            <w:szCs w:val="24"/>
            <w:lang w:val="en-US"/>
          </w:rPr>
          <w:t xml:space="preserve">; </w:t>
        </w:r>
        <w:r w:rsidR="00D216AB" w:rsidRPr="00B70C14">
          <w:rPr>
            <w:rFonts w:ascii="Times New Roman" w:hAnsi="Times New Roman" w:cs="Times New Roman"/>
            <w:sz w:val="24"/>
            <w:szCs w:val="24"/>
            <w:lang w:val="en-US"/>
          </w:rPr>
          <w:t>hα-syn</w:t>
        </w:r>
        <w:r w:rsidR="00D216AB">
          <w:rPr>
            <w:rFonts w:ascii="Times New Roman" w:hAnsi="Times New Roman" w:cs="Times New Roman"/>
            <w:sz w:val="24"/>
            <w:szCs w:val="24"/>
            <w:lang w:val="en-US"/>
          </w:rPr>
          <w:t xml:space="preserve"> vs. control: p = </w:t>
        </w:r>
        <w:r w:rsidR="00D216AB" w:rsidRPr="00FD46F2">
          <w:rPr>
            <w:rFonts w:ascii="Times New Roman" w:hAnsi="Times New Roman" w:cs="Times New Roman"/>
            <w:sz w:val="24"/>
            <w:szCs w:val="24"/>
            <w:lang w:val="en-US"/>
          </w:rPr>
          <w:t>0.0420</w:t>
        </w:r>
        <w:r w:rsidR="00D216AB">
          <w:rPr>
            <w:rFonts w:ascii="Times New Roman" w:hAnsi="Times New Roman" w:cs="Times New Roman"/>
            <w:sz w:val="24"/>
            <w:szCs w:val="24"/>
            <w:lang w:val="en-US"/>
          </w:rPr>
          <w:t xml:space="preserve">; </w:t>
        </w:r>
        <w:r w:rsidR="00D216AB" w:rsidRPr="00B70C14">
          <w:rPr>
            <w:rFonts w:ascii="Times New Roman" w:hAnsi="Times New Roman" w:cs="Times New Roman"/>
            <w:sz w:val="24"/>
            <w:szCs w:val="24"/>
            <w:lang w:val="en-US"/>
          </w:rPr>
          <w:t>hα-syn</w:t>
        </w:r>
        <w:r w:rsidR="00D216AB">
          <w:rPr>
            <w:rFonts w:ascii="Times New Roman" w:hAnsi="Times New Roman" w:cs="Times New Roman"/>
            <w:sz w:val="24"/>
            <w:szCs w:val="24"/>
            <w:lang w:val="en-US"/>
          </w:rPr>
          <w:t xml:space="preserve"> vs. </w:t>
        </w:r>
        <w:proofErr w:type="spellStart"/>
        <w:r w:rsidR="00D216AB">
          <w:rPr>
            <w:rFonts w:ascii="Times New Roman" w:hAnsi="Times New Roman" w:cs="Times New Roman"/>
            <w:sz w:val="24"/>
            <w:szCs w:val="24"/>
            <w:lang w:val="en-US"/>
          </w:rPr>
          <w:t>mTurq</w:t>
        </w:r>
        <w:proofErr w:type="spellEnd"/>
        <w:r w:rsidR="00D216AB">
          <w:rPr>
            <w:rFonts w:ascii="Times New Roman" w:hAnsi="Times New Roman" w:cs="Times New Roman"/>
            <w:sz w:val="24"/>
            <w:szCs w:val="24"/>
            <w:lang w:val="en-US"/>
          </w:rPr>
          <w:t xml:space="preserve">: p = </w:t>
        </w:r>
        <w:r w:rsidR="00D216AB" w:rsidRPr="00FD46F2">
          <w:rPr>
            <w:rFonts w:ascii="Times New Roman" w:hAnsi="Times New Roman" w:cs="Times New Roman"/>
            <w:sz w:val="24"/>
            <w:szCs w:val="24"/>
            <w:lang w:val="en-US"/>
          </w:rPr>
          <w:t>0.0363</w:t>
        </w:r>
        <w:r w:rsidR="00D216AB">
          <w:rPr>
            <w:rFonts w:ascii="Times New Roman" w:hAnsi="Times New Roman" w:cs="Times New Roman"/>
            <w:sz w:val="24"/>
            <w:szCs w:val="24"/>
            <w:lang w:val="en-US"/>
          </w:rPr>
          <w:t>]</w:t>
        </w:r>
      </w:ins>
      <w:r w:rsidR="0081014B" w:rsidRPr="00B70C14">
        <w:rPr>
          <w:rFonts w:ascii="Times New Roman" w:hAnsi="Times New Roman" w:cs="Times New Roman"/>
          <w:sz w:val="24"/>
          <w:szCs w:val="24"/>
          <w:lang w:val="en-US"/>
        </w:rPr>
        <w:t xml:space="preserve"> (</w:t>
      </w:r>
      <w:r w:rsidR="0081014B" w:rsidRPr="00B70C14">
        <w:rPr>
          <w:rFonts w:ascii="Times New Roman" w:hAnsi="Times New Roman" w:cs="Times New Roman"/>
          <w:b/>
          <w:bCs/>
          <w:sz w:val="24"/>
          <w:szCs w:val="24"/>
          <w:lang w:val="en-US"/>
        </w:rPr>
        <w:t>Fig</w:t>
      </w:r>
      <w:r w:rsidR="00676333">
        <w:rPr>
          <w:rFonts w:ascii="Times New Roman" w:hAnsi="Times New Roman" w:cs="Times New Roman"/>
          <w:b/>
          <w:bCs/>
          <w:sz w:val="24"/>
          <w:szCs w:val="24"/>
          <w:lang w:val="en-US"/>
        </w:rPr>
        <w:t>.</w:t>
      </w:r>
      <w:r w:rsidR="0081014B" w:rsidRPr="00B70C14">
        <w:rPr>
          <w:rFonts w:ascii="Times New Roman" w:hAnsi="Times New Roman" w:cs="Times New Roman"/>
          <w:b/>
          <w:bCs/>
          <w:sz w:val="24"/>
          <w:szCs w:val="24"/>
          <w:lang w:val="en-US"/>
        </w:rPr>
        <w:t xml:space="preserve"> </w:t>
      </w:r>
      <w:r w:rsidR="004411E8" w:rsidRPr="00B70C14">
        <w:rPr>
          <w:rFonts w:ascii="Times New Roman" w:hAnsi="Times New Roman" w:cs="Times New Roman"/>
          <w:b/>
          <w:bCs/>
          <w:sz w:val="24"/>
          <w:szCs w:val="24"/>
          <w:lang w:val="en-US"/>
        </w:rPr>
        <w:t>3</w:t>
      </w:r>
      <w:r w:rsidR="0081014B" w:rsidRPr="00B70C14">
        <w:rPr>
          <w:rFonts w:ascii="Times New Roman" w:hAnsi="Times New Roman" w:cs="Times New Roman"/>
          <w:b/>
          <w:bCs/>
          <w:sz w:val="24"/>
          <w:szCs w:val="24"/>
          <w:lang w:val="en-US"/>
        </w:rPr>
        <w:t>G</w:t>
      </w:r>
      <w:r w:rsidR="0081014B" w:rsidRPr="00B70C14">
        <w:rPr>
          <w:rFonts w:ascii="Times New Roman" w:hAnsi="Times New Roman" w:cs="Times New Roman"/>
          <w:sz w:val="24"/>
          <w:szCs w:val="24"/>
          <w:lang w:val="en-US"/>
        </w:rPr>
        <w:t xml:space="preserve">). Interestingly, </w:t>
      </w:r>
      <w:r w:rsidR="0081014B" w:rsidRPr="00B70C14">
        <w:rPr>
          <w:rFonts w:ascii="Times New Roman" w:hAnsi="Times New Roman" w:cs="Times New Roman"/>
          <w:sz w:val="24"/>
          <w:szCs w:val="24"/>
          <w:lang w:val="en-US"/>
        </w:rPr>
        <w:lastRenderedPageBreak/>
        <w:t>stereological quantification of the TH</w:t>
      </w:r>
      <w:r w:rsidR="0081014B" w:rsidRPr="00B70C14">
        <w:rPr>
          <w:rFonts w:ascii="Times New Roman" w:hAnsi="Times New Roman" w:cs="Times New Roman"/>
          <w:sz w:val="24"/>
          <w:szCs w:val="24"/>
          <w:vertAlign w:val="superscript"/>
          <w:lang w:val="en-US"/>
        </w:rPr>
        <w:t>+</w:t>
      </w:r>
      <w:r w:rsidR="0081014B" w:rsidRPr="00B70C14">
        <w:rPr>
          <w:rFonts w:ascii="Times New Roman" w:hAnsi="Times New Roman" w:cs="Times New Roman"/>
          <w:sz w:val="24"/>
          <w:szCs w:val="24"/>
          <w:lang w:val="en-US"/>
        </w:rPr>
        <w:t xml:space="preserve"> neurons in the</w:t>
      </w:r>
      <w:r w:rsidR="00F501A6" w:rsidRPr="00B70C14">
        <w:rPr>
          <w:rFonts w:ascii="Times New Roman" w:hAnsi="Times New Roman" w:cs="Times New Roman"/>
          <w:sz w:val="24"/>
          <w:szCs w:val="24"/>
          <w:lang w:val="en-US"/>
        </w:rPr>
        <w:t xml:space="preserve"> </w:t>
      </w:r>
      <w:r w:rsidR="0081014B" w:rsidRPr="00B70C14">
        <w:rPr>
          <w:rFonts w:ascii="Times New Roman" w:hAnsi="Times New Roman" w:cs="Times New Roman"/>
          <w:sz w:val="24"/>
          <w:szCs w:val="24"/>
          <w:lang w:val="en-US"/>
        </w:rPr>
        <w:t>VTA showed that the dopaminergic neurons were preserved</w:t>
      </w:r>
      <w:r w:rsidR="00F501A6" w:rsidRPr="00B70C14">
        <w:rPr>
          <w:rFonts w:ascii="Times New Roman" w:hAnsi="Times New Roman" w:cs="Times New Roman"/>
          <w:sz w:val="24"/>
          <w:szCs w:val="24"/>
          <w:lang w:val="en-US"/>
        </w:rPr>
        <w:t xml:space="preserve"> in this region</w:t>
      </w:r>
      <w:r w:rsidR="00D30500" w:rsidRPr="00B70C14">
        <w:rPr>
          <w:rFonts w:ascii="Times New Roman" w:hAnsi="Times New Roman" w:cs="Times New Roman"/>
          <w:sz w:val="24"/>
          <w:szCs w:val="24"/>
          <w:lang w:val="en-US"/>
        </w:rPr>
        <w:t>,</w:t>
      </w:r>
      <w:r w:rsidR="0081014B" w:rsidRPr="00B70C14">
        <w:rPr>
          <w:rFonts w:ascii="Times New Roman" w:hAnsi="Times New Roman" w:cs="Times New Roman"/>
          <w:sz w:val="24"/>
          <w:szCs w:val="24"/>
          <w:lang w:val="en-US"/>
        </w:rPr>
        <w:t xml:space="preserve"> despite </w:t>
      </w:r>
      <w:r w:rsidR="00D30500" w:rsidRPr="00B70C14">
        <w:rPr>
          <w:rFonts w:ascii="Times New Roman" w:hAnsi="Times New Roman" w:cs="Times New Roman"/>
          <w:sz w:val="24"/>
          <w:szCs w:val="24"/>
          <w:lang w:val="en-US"/>
        </w:rPr>
        <w:t xml:space="preserve">hα-syn </w:t>
      </w:r>
      <w:r w:rsidR="0081014B" w:rsidRPr="00B70C14">
        <w:rPr>
          <w:rFonts w:ascii="Times New Roman" w:hAnsi="Times New Roman" w:cs="Times New Roman"/>
          <w:sz w:val="24"/>
          <w:szCs w:val="24"/>
          <w:lang w:val="en-US"/>
        </w:rPr>
        <w:t>overexpression</w:t>
      </w:r>
      <w:r w:rsidR="00F501A6" w:rsidRPr="00B70C14">
        <w:rPr>
          <w:rFonts w:ascii="Times New Roman" w:hAnsi="Times New Roman" w:cs="Times New Roman"/>
          <w:sz w:val="24"/>
          <w:szCs w:val="24"/>
          <w:lang w:val="en-US"/>
        </w:rPr>
        <w:t xml:space="preserve"> </w:t>
      </w:r>
      <w:ins w:id="86" w:author="Abid Oueslati" w:date="2023-11-07T21:08:00Z">
        <w:r w:rsidR="00D216AB">
          <w:rPr>
            <w:rFonts w:ascii="Times New Roman" w:hAnsi="Times New Roman" w:cs="Times New Roman"/>
            <w:sz w:val="24"/>
            <w:szCs w:val="24"/>
            <w:lang w:val="en-US"/>
          </w:rPr>
          <w:t>[</w:t>
        </w:r>
        <w:r w:rsidR="00D216AB" w:rsidRPr="00FD46F2">
          <w:rPr>
            <w:rFonts w:ascii="Times New Roman" w:hAnsi="Times New Roman" w:cs="Times New Roman"/>
            <w:sz w:val="24"/>
            <w:szCs w:val="24"/>
            <w:lang w:val="en-US"/>
          </w:rPr>
          <w:t>F(2, 20) = 0.1125</w:t>
        </w:r>
        <w:r w:rsidR="00D216AB">
          <w:rPr>
            <w:rFonts w:ascii="Times New Roman" w:hAnsi="Times New Roman" w:cs="Times New Roman"/>
            <w:sz w:val="24"/>
            <w:szCs w:val="24"/>
            <w:lang w:val="en-US"/>
          </w:rPr>
          <w:t xml:space="preserve">, p </w:t>
        </w:r>
        <w:r w:rsidR="00D216AB" w:rsidRPr="00FD46F2">
          <w:rPr>
            <w:rFonts w:ascii="Times New Roman" w:hAnsi="Times New Roman" w:cs="Times New Roman"/>
            <w:sz w:val="24"/>
            <w:szCs w:val="24"/>
            <w:lang w:val="en-US"/>
          </w:rPr>
          <w:t>=</w:t>
        </w:r>
        <w:r w:rsidR="00D216AB">
          <w:rPr>
            <w:rFonts w:ascii="Times New Roman" w:hAnsi="Times New Roman" w:cs="Times New Roman"/>
            <w:sz w:val="24"/>
            <w:szCs w:val="24"/>
            <w:lang w:val="en-US"/>
          </w:rPr>
          <w:t xml:space="preserve"> </w:t>
        </w:r>
        <w:r w:rsidR="00D216AB" w:rsidRPr="00FD46F2">
          <w:rPr>
            <w:rFonts w:ascii="Times New Roman" w:hAnsi="Times New Roman" w:cs="Times New Roman"/>
            <w:sz w:val="24"/>
            <w:szCs w:val="24"/>
            <w:lang w:val="en-US"/>
          </w:rPr>
          <w:t>0.8942</w:t>
        </w:r>
        <w:r w:rsidR="00D216AB">
          <w:rPr>
            <w:rFonts w:ascii="Times New Roman" w:hAnsi="Times New Roman" w:cs="Times New Roman"/>
            <w:sz w:val="24"/>
            <w:szCs w:val="24"/>
            <w:lang w:val="en-US"/>
          </w:rPr>
          <w:t xml:space="preserve">; </w:t>
        </w:r>
        <w:r w:rsidR="00D216AB" w:rsidRPr="00B70C14">
          <w:rPr>
            <w:rFonts w:ascii="Times New Roman" w:hAnsi="Times New Roman" w:cs="Times New Roman"/>
            <w:sz w:val="24"/>
            <w:szCs w:val="24"/>
            <w:lang w:val="en-US"/>
          </w:rPr>
          <w:t>hα-syn</w:t>
        </w:r>
        <w:r w:rsidR="00D216AB">
          <w:rPr>
            <w:rFonts w:ascii="Times New Roman" w:hAnsi="Times New Roman" w:cs="Times New Roman"/>
            <w:sz w:val="24"/>
            <w:szCs w:val="24"/>
            <w:lang w:val="en-US"/>
          </w:rPr>
          <w:t xml:space="preserve"> vs. control: p = </w:t>
        </w:r>
        <w:r w:rsidR="00D216AB" w:rsidRPr="00C84F14">
          <w:rPr>
            <w:rFonts w:ascii="Times New Roman" w:hAnsi="Times New Roman" w:cs="Times New Roman"/>
            <w:sz w:val="24"/>
            <w:szCs w:val="24"/>
            <w:lang w:val="en-US"/>
          </w:rPr>
          <w:t>0.8846</w:t>
        </w:r>
        <w:r w:rsidR="00D216AB">
          <w:rPr>
            <w:rFonts w:ascii="Times New Roman" w:hAnsi="Times New Roman" w:cs="Times New Roman"/>
            <w:sz w:val="24"/>
            <w:szCs w:val="24"/>
            <w:lang w:val="en-US"/>
          </w:rPr>
          <w:t xml:space="preserve">; </w:t>
        </w:r>
        <w:r w:rsidR="00D216AB" w:rsidRPr="00B70C14">
          <w:rPr>
            <w:rFonts w:ascii="Times New Roman" w:hAnsi="Times New Roman" w:cs="Times New Roman"/>
            <w:sz w:val="24"/>
            <w:szCs w:val="24"/>
            <w:lang w:val="en-US"/>
          </w:rPr>
          <w:t>hα-syn</w:t>
        </w:r>
        <w:r w:rsidR="00D216AB">
          <w:rPr>
            <w:rFonts w:ascii="Times New Roman" w:hAnsi="Times New Roman" w:cs="Times New Roman"/>
            <w:sz w:val="24"/>
            <w:szCs w:val="24"/>
            <w:lang w:val="en-US"/>
          </w:rPr>
          <w:t xml:space="preserve"> vs. </w:t>
        </w:r>
        <w:proofErr w:type="spellStart"/>
        <w:r w:rsidR="00D216AB">
          <w:rPr>
            <w:rFonts w:ascii="Times New Roman" w:hAnsi="Times New Roman" w:cs="Times New Roman"/>
            <w:sz w:val="24"/>
            <w:szCs w:val="24"/>
            <w:lang w:val="en-US"/>
          </w:rPr>
          <w:t>mTurq</w:t>
        </w:r>
        <w:proofErr w:type="spellEnd"/>
        <w:r w:rsidR="00D216AB">
          <w:rPr>
            <w:rFonts w:ascii="Times New Roman" w:hAnsi="Times New Roman" w:cs="Times New Roman"/>
            <w:sz w:val="24"/>
            <w:szCs w:val="24"/>
            <w:lang w:val="en-US"/>
          </w:rPr>
          <w:t xml:space="preserve">: p = </w:t>
        </w:r>
        <w:r w:rsidR="00D216AB" w:rsidRPr="00C84F14">
          <w:rPr>
            <w:rFonts w:ascii="Times New Roman" w:hAnsi="Times New Roman" w:cs="Times New Roman"/>
            <w:sz w:val="24"/>
            <w:szCs w:val="24"/>
            <w:lang w:val="en-US"/>
          </w:rPr>
          <w:t>0.9672</w:t>
        </w:r>
        <w:r w:rsidR="00D216AB">
          <w:rPr>
            <w:rFonts w:ascii="Times New Roman" w:hAnsi="Times New Roman" w:cs="Times New Roman"/>
            <w:sz w:val="24"/>
            <w:szCs w:val="24"/>
            <w:lang w:val="en-US"/>
          </w:rPr>
          <w:t>]</w:t>
        </w:r>
        <w:r w:rsidR="00D216AB" w:rsidRPr="00B70C14">
          <w:rPr>
            <w:rFonts w:ascii="Times New Roman" w:hAnsi="Times New Roman" w:cs="Times New Roman"/>
            <w:sz w:val="24"/>
            <w:szCs w:val="24"/>
            <w:lang w:val="en-US"/>
          </w:rPr>
          <w:t xml:space="preserve"> </w:t>
        </w:r>
      </w:ins>
      <w:r w:rsidR="00F501A6" w:rsidRPr="00B70C14">
        <w:rPr>
          <w:rFonts w:ascii="Times New Roman" w:hAnsi="Times New Roman" w:cs="Times New Roman"/>
          <w:sz w:val="24"/>
          <w:szCs w:val="24"/>
          <w:lang w:val="en-US"/>
        </w:rPr>
        <w:t>(</w:t>
      </w:r>
      <w:r w:rsidR="00F501A6" w:rsidRPr="00B70C14">
        <w:rPr>
          <w:rFonts w:ascii="Times New Roman" w:hAnsi="Times New Roman" w:cs="Times New Roman"/>
          <w:b/>
          <w:bCs/>
          <w:sz w:val="24"/>
          <w:szCs w:val="24"/>
          <w:lang w:val="en-US"/>
        </w:rPr>
        <w:t>Fig</w:t>
      </w:r>
      <w:r w:rsidR="00676333">
        <w:rPr>
          <w:rFonts w:ascii="Times New Roman" w:hAnsi="Times New Roman" w:cs="Times New Roman"/>
          <w:b/>
          <w:bCs/>
          <w:sz w:val="24"/>
          <w:szCs w:val="24"/>
          <w:lang w:val="en-US"/>
        </w:rPr>
        <w:t>.</w:t>
      </w:r>
      <w:r w:rsidR="00F501A6" w:rsidRPr="00B70C14">
        <w:rPr>
          <w:rFonts w:ascii="Times New Roman" w:hAnsi="Times New Roman" w:cs="Times New Roman"/>
          <w:b/>
          <w:bCs/>
          <w:sz w:val="24"/>
          <w:szCs w:val="24"/>
          <w:lang w:val="en-US"/>
        </w:rPr>
        <w:t xml:space="preserve"> 3H</w:t>
      </w:r>
      <w:r w:rsidR="00F501A6" w:rsidRPr="00B70C14">
        <w:rPr>
          <w:rFonts w:ascii="Times New Roman" w:hAnsi="Times New Roman" w:cs="Times New Roman"/>
          <w:sz w:val="24"/>
          <w:szCs w:val="24"/>
          <w:lang w:val="en-US"/>
        </w:rPr>
        <w:t>)</w:t>
      </w:r>
      <w:r w:rsidR="006354ED" w:rsidRPr="00B70C14">
        <w:rPr>
          <w:rFonts w:ascii="Times New Roman" w:hAnsi="Times New Roman" w:cs="Times New Roman"/>
          <w:sz w:val="24"/>
          <w:szCs w:val="24"/>
          <w:lang w:val="en-US"/>
        </w:rPr>
        <w:t xml:space="preserve">, thus </w:t>
      </w:r>
      <w:r w:rsidR="00D048F2">
        <w:rPr>
          <w:rFonts w:ascii="Times New Roman" w:hAnsi="Times New Roman" w:cs="Times New Roman"/>
          <w:sz w:val="24"/>
          <w:szCs w:val="24"/>
          <w:lang w:val="en-US"/>
        </w:rPr>
        <w:t>confirming</w:t>
      </w:r>
      <w:r w:rsidR="006354ED" w:rsidRPr="00B70C14">
        <w:rPr>
          <w:rFonts w:ascii="Times New Roman" w:hAnsi="Times New Roman" w:cs="Times New Roman"/>
          <w:sz w:val="24"/>
          <w:szCs w:val="24"/>
          <w:lang w:val="en-US"/>
        </w:rPr>
        <w:t xml:space="preserve"> the selective vulnerability of the </w:t>
      </w:r>
      <w:r w:rsidR="00676333">
        <w:rPr>
          <w:rFonts w:ascii="Times New Roman" w:hAnsi="Times New Roman" w:cs="Times New Roman"/>
          <w:sz w:val="24"/>
          <w:szCs w:val="24"/>
          <w:lang w:val="en-US"/>
        </w:rPr>
        <w:t xml:space="preserve">dopaminergic neurons of the SN and </w:t>
      </w:r>
      <w:r w:rsidR="00D048F2">
        <w:rPr>
          <w:rFonts w:ascii="Times New Roman" w:hAnsi="Times New Roman" w:cs="Times New Roman"/>
          <w:sz w:val="24"/>
          <w:szCs w:val="24"/>
          <w:lang w:val="en-US"/>
        </w:rPr>
        <w:t>the resistance of</w:t>
      </w:r>
      <w:r w:rsidR="00D30500" w:rsidRPr="00B70C14">
        <w:rPr>
          <w:rFonts w:ascii="Times New Roman" w:hAnsi="Times New Roman" w:cs="Times New Roman"/>
          <w:sz w:val="24"/>
          <w:szCs w:val="24"/>
          <w:lang w:val="en-US"/>
        </w:rPr>
        <w:t xml:space="preserve"> VTA </w:t>
      </w:r>
      <w:r w:rsidR="00676333">
        <w:rPr>
          <w:rFonts w:ascii="Times New Roman" w:hAnsi="Times New Roman" w:cs="Times New Roman"/>
          <w:sz w:val="24"/>
          <w:szCs w:val="24"/>
          <w:lang w:val="en-US"/>
        </w:rPr>
        <w:t>dopaminergic</w:t>
      </w:r>
      <w:r w:rsidR="0008054B">
        <w:rPr>
          <w:rFonts w:ascii="Times New Roman" w:hAnsi="Times New Roman" w:cs="Times New Roman"/>
          <w:sz w:val="24"/>
          <w:szCs w:val="24"/>
          <w:lang w:val="en-US"/>
        </w:rPr>
        <w:t xml:space="preserve"> neurons</w:t>
      </w:r>
      <w:r w:rsidR="00D30500" w:rsidRPr="00B70C14">
        <w:rPr>
          <w:rFonts w:ascii="Times New Roman" w:hAnsi="Times New Roman" w:cs="Times New Roman"/>
          <w:sz w:val="24"/>
          <w:szCs w:val="24"/>
          <w:lang w:val="en-US"/>
        </w:rPr>
        <w:t xml:space="preserve"> to </w:t>
      </w:r>
      <w:r w:rsidR="00E8443C" w:rsidRPr="00B70C14">
        <w:rPr>
          <w:rFonts w:ascii="Times New Roman" w:hAnsi="Times New Roman" w:cs="Times New Roman"/>
          <w:sz w:val="24"/>
          <w:szCs w:val="24"/>
          <w:lang w:val="en-US"/>
        </w:rPr>
        <w:t>α</w:t>
      </w:r>
      <w:r w:rsidR="00D30500" w:rsidRPr="00B70C14">
        <w:rPr>
          <w:rFonts w:ascii="Times New Roman" w:hAnsi="Times New Roman" w:cs="Times New Roman"/>
          <w:sz w:val="24"/>
          <w:szCs w:val="24"/>
          <w:lang w:val="en-US"/>
        </w:rPr>
        <w:t xml:space="preserve">-syn-induced </w:t>
      </w:r>
      <w:r w:rsidR="00DF7A8C" w:rsidRPr="00B70C14">
        <w:rPr>
          <w:rFonts w:ascii="Times New Roman" w:hAnsi="Times New Roman" w:cs="Times New Roman"/>
          <w:sz w:val="24"/>
          <w:szCs w:val="24"/>
          <w:lang w:val="en-US"/>
        </w:rPr>
        <w:t>toxicity</w:t>
      </w:r>
      <w:r w:rsidR="00A7501E">
        <w:rPr>
          <w:rFonts w:ascii="Times New Roman" w:hAnsi="Times New Roman" w:cs="Times New Roman"/>
          <w:sz w:val="24"/>
          <w:szCs w:val="24"/>
          <w:lang w:val="en-US"/>
        </w:rPr>
        <w:t xml:space="preserve"> </w:t>
      </w:r>
      <w:r w:rsidR="00EB1441">
        <w:rPr>
          <w:rFonts w:ascii="Times New Roman" w:hAnsi="Times New Roman" w:cs="Times New Roman"/>
          <w:sz w:val="24"/>
          <w:szCs w:val="24"/>
          <w:lang w:val="en-US"/>
        </w:rPr>
        <w:fldChar w:fldCharType="begin">
          <w:fldData xml:space="preserve">PEVuZE5vdGU+PENpdGU+PEF1dGhvcj5NYWluZ2F5PC9BdXRob3I+PFllYXI+MjAwNjwvWWVhcj48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==
</w:fldData>
        </w:fldChar>
      </w:r>
      <w:r w:rsidR="00667DB0">
        <w:rPr>
          <w:rFonts w:ascii="Times New Roman" w:hAnsi="Times New Roman" w:cs="Times New Roman"/>
          <w:sz w:val="24"/>
          <w:szCs w:val="24"/>
          <w:lang w:val="en-US"/>
        </w:rPr>
        <w:instrText xml:space="preserve"> ADDIN EN.CITE </w:instrText>
      </w:r>
      <w:r w:rsidR="00667DB0">
        <w:rPr>
          <w:rFonts w:ascii="Times New Roman" w:hAnsi="Times New Roman" w:cs="Times New Roman"/>
          <w:sz w:val="24"/>
          <w:szCs w:val="24"/>
          <w:lang w:val="en-US"/>
        </w:rPr>
        <w:fldChar w:fldCharType="begin">
          <w:fldData xml:space="preserve">PEVuZE5vdGU+PENpdGU+PEF1dGhvcj5NYWluZ2F5PC9BdXRob3I+PFllYXI+MjAwNjwvWWVhcj48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==
</w:fldData>
        </w:fldChar>
      </w:r>
      <w:r w:rsidR="00667DB0">
        <w:rPr>
          <w:rFonts w:ascii="Times New Roman" w:hAnsi="Times New Roman" w:cs="Times New Roman"/>
          <w:sz w:val="24"/>
          <w:szCs w:val="24"/>
          <w:lang w:val="en-US"/>
        </w:rPr>
        <w:instrText xml:space="preserve"> ADDIN EN.CITE.DATA </w:instrText>
      </w:r>
      <w:r w:rsidR="00667DB0">
        <w:rPr>
          <w:rFonts w:ascii="Times New Roman" w:hAnsi="Times New Roman" w:cs="Times New Roman"/>
          <w:sz w:val="24"/>
          <w:szCs w:val="24"/>
          <w:lang w:val="en-US"/>
        </w:rPr>
      </w:r>
      <w:r w:rsidR="00667DB0">
        <w:rPr>
          <w:rFonts w:ascii="Times New Roman" w:hAnsi="Times New Roman" w:cs="Times New Roman"/>
          <w:sz w:val="24"/>
          <w:szCs w:val="24"/>
          <w:lang w:val="en-US"/>
        </w:rPr>
        <w:fldChar w:fldCharType="end"/>
      </w:r>
      <w:r w:rsidR="00EB1441">
        <w:rPr>
          <w:rFonts w:ascii="Times New Roman" w:hAnsi="Times New Roman" w:cs="Times New Roman"/>
          <w:sz w:val="24"/>
          <w:szCs w:val="24"/>
          <w:lang w:val="en-US"/>
        </w:rPr>
      </w:r>
      <w:r w:rsidR="00EB1441">
        <w:rPr>
          <w:rFonts w:ascii="Times New Roman" w:hAnsi="Times New Roman" w:cs="Times New Roman"/>
          <w:sz w:val="24"/>
          <w:szCs w:val="24"/>
          <w:lang w:val="en-US"/>
        </w:rPr>
        <w:fldChar w:fldCharType="separate"/>
      </w:r>
      <w:r w:rsidR="00667DB0">
        <w:rPr>
          <w:rFonts w:ascii="Times New Roman" w:hAnsi="Times New Roman" w:cs="Times New Roman"/>
          <w:noProof/>
          <w:sz w:val="24"/>
          <w:szCs w:val="24"/>
          <w:lang w:val="en-US"/>
        </w:rPr>
        <w:t>(44-46)</w:t>
      </w:r>
      <w:r w:rsidR="00EB1441">
        <w:rPr>
          <w:rFonts w:ascii="Times New Roman" w:hAnsi="Times New Roman" w:cs="Times New Roman"/>
          <w:sz w:val="24"/>
          <w:szCs w:val="24"/>
          <w:lang w:val="en-US"/>
        </w:rPr>
        <w:fldChar w:fldCharType="end"/>
      </w:r>
      <w:r w:rsidR="0081014B" w:rsidRPr="00B70C14">
        <w:rPr>
          <w:rFonts w:ascii="Times New Roman" w:hAnsi="Times New Roman" w:cs="Times New Roman"/>
          <w:sz w:val="24"/>
          <w:szCs w:val="24"/>
          <w:lang w:val="en-US"/>
        </w:rPr>
        <w:t xml:space="preserve">. Finally, analysis of the integrity of the nigrostriatal pathway showed </w:t>
      </w:r>
      <w:r w:rsidR="00D30500" w:rsidRPr="00B70C14">
        <w:rPr>
          <w:rFonts w:ascii="Times New Roman" w:hAnsi="Times New Roman" w:cs="Times New Roman"/>
          <w:sz w:val="24"/>
          <w:szCs w:val="24"/>
          <w:lang w:val="en-US"/>
        </w:rPr>
        <w:t xml:space="preserve">a </w:t>
      </w:r>
      <w:r w:rsidR="0081014B" w:rsidRPr="00B70C14">
        <w:rPr>
          <w:rFonts w:ascii="Times New Roman" w:hAnsi="Times New Roman" w:cs="Times New Roman"/>
          <w:sz w:val="24"/>
          <w:szCs w:val="24"/>
          <w:lang w:val="en-US"/>
        </w:rPr>
        <w:t>significant</w:t>
      </w:r>
      <w:r w:rsidR="00B671E5" w:rsidRPr="00B70C14">
        <w:rPr>
          <w:rFonts w:ascii="Times New Roman" w:hAnsi="Times New Roman" w:cs="Times New Roman"/>
          <w:sz w:val="24"/>
          <w:szCs w:val="24"/>
          <w:lang w:val="en-US"/>
        </w:rPr>
        <w:t xml:space="preserve"> decrease </w:t>
      </w:r>
      <w:r w:rsidR="0008054B">
        <w:rPr>
          <w:rFonts w:ascii="Times New Roman" w:hAnsi="Times New Roman" w:cs="Times New Roman"/>
          <w:sz w:val="24"/>
          <w:szCs w:val="24"/>
          <w:lang w:val="en-US"/>
        </w:rPr>
        <w:t>in</w:t>
      </w:r>
      <w:r w:rsidR="0008054B" w:rsidRPr="00B70C14">
        <w:rPr>
          <w:rFonts w:ascii="Times New Roman" w:hAnsi="Times New Roman" w:cs="Times New Roman"/>
          <w:sz w:val="24"/>
          <w:szCs w:val="24"/>
          <w:lang w:val="en-US"/>
        </w:rPr>
        <w:t xml:space="preserve"> </w:t>
      </w:r>
      <w:r w:rsidR="00B671E5" w:rsidRPr="00B70C14">
        <w:rPr>
          <w:rFonts w:ascii="Times New Roman" w:hAnsi="Times New Roman" w:cs="Times New Roman"/>
          <w:sz w:val="24"/>
          <w:szCs w:val="24"/>
          <w:lang w:val="en-US"/>
        </w:rPr>
        <w:t xml:space="preserve">the </w:t>
      </w:r>
      <w:r w:rsidR="006F7067" w:rsidRPr="00B70C14">
        <w:rPr>
          <w:rFonts w:ascii="Times New Roman" w:hAnsi="Times New Roman" w:cs="Times New Roman"/>
          <w:sz w:val="24"/>
          <w:szCs w:val="24"/>
          <w:lang w:val="en-US"/>
        </w:rPr>
        <w:t xml:space="preserve">dopaminergic </w:t>
      </w:r>
      <w:r w:rsidR="00B671E5" w:rsidRPr="00B70C14">
        <w:rPr>
          <w:rFonts w:ascii="Times New Roman" w:hAnsi="Times New Roman" w:cs="Times New Roman"/>
          <w:sz w:val="24"/>
          <w:szCs w:val="24"/>
          <w:lang w:val="en-US"/>
        </w:rPr>
        <w:t>fiber density in the striatum in</w:t>
      </w:r>
      <w:r w:rsidR="0081014B" w:rsidRPr="00B70C14">
        <w:rPr>
          <w:rFonts w:ascii="Times New Roman" w:hAnsi="Times New Roman" w:cs="Times New Roman"/>
          <w:sz w:val="24"/>
          <w:szCs w:val="24"/>
          <w:lang w:val="en-US"/>
        </w:rPr>
        <w:t xml:space="preserve"> </w:t>
      </w:r>
      <w:r w:rsidR="00376474">
        <w:rPr>
          <w:rFonts w:ascii="Times New Roman" w:hAnsi="Times New Roman" w:cs="Times New Roman"/>
          <w:sz w:val="24"/>
          <w:szCs w:val="24"/>
          <w:lang w:val="en-US"/>
        </w:rPr>
        <w:t xml:space="preserve">the </w:t>
      </w:r>
      <w:r w:rsidR="00151D99" w:rsidRPr="00B70C14">
        <w:rPr>
          <w:rFonts w:ascii="Times New Roman" w:hAnsi="Times New Roman" w:cs="Times New Roman"/>
          <w:sz w:val="24"/>
          <w:szCs w:val="24"/>
          <w:lang w:val="en-US"/>
        </w:rPr>
        <w:t xml:space="preserve">hα-syn </w:t>
      </w:r>
      <w:r w:rsidR="0081014B" w:rsidRPr="00B70C14">
        <w:rPr>
          <w:rFonts w:ascii="Times New Roman" w:hAnsi="Times New Roman" w:cs="Times New Roman"/>
          <w:sz w:val="24"/>
          <w:szCs w:val="24"/>
          <w:lang w:val="en-US"/>
        </w:rPr>
        <w:t>overexpressio</w:t>
      </w:r>
      <w:r w:rsidR="00B671E5" w:rsidRPr="00B70C14">
        <w:rPr>
          <w:rFonts w:ascii="Times New Roman" w:hAnsi="Times New Roman" w:cs="Times New Roman"/>
          <w:sz w:val="24"/>
          <w:szCs w:val="24"/>
          <w:lang w:val="en-US"/>
        </w:rPr>
        <w:t>n group</w:t>
      </w:r>
      <w:r w:rsidR="0081014B" w:rsidRPr="00B70C14">
        <w:rPr>
          <w:rFonts w:ascii="Times New Roman" w:hAnsi="Times New Roman" w:cs="Times New Roman"/>
          <w:sz w:val="24"/>
          <w:szCs w:val="24"/>
          <w:lang w:val="en-US"/>
        </w:rPr>
        <w:t xml:space="preserve">, compared to the control and </w:t>
      </w:r>
      <w:proofErr w:type="spellStart"/>
      <w:r w:rsidR="0081014B" w:rsidRPr="00B70C14">
        <w:rPr>
          <w:rFonts w:ascii="Times New Roman" w:hAnsi="Times New Roman" w:cs="Times New Roman"/>
          <w:sz w:val="24"/>
          <w:szCs w:val="24"/>
          <w:lang w:val="en-US"/>
        </w:rPr>
        <w:t>mTurq</w:t>
      </w:r>
      <w:proofErr w:type="spellEnd"/>
      <w:r w:rsidR="0081014B" w:rsidRPr="00B70C14">
        <w:rPr>
          <w:rFonts w:ascii="Times New Roman" w:hAnsi="Times New Roman" w:cs="Times New Roman"/>
          <w:sz w:val="24"/>
          <w:szCs w:val="24"/>
          <w:lang w:val="en-US"/>
        </w:rPr>
        <w:t xml:space="preserve"> groups</w:t>
      </w:r>
      <w:ins w:id="87" w:author="Abid Oueslati" w:date="2023-11-07T21:09:00Z">
        <w:r w:rsidR="00D216AB">
          <w:rPr>
            <w:rFonts w:ascii="Times New Roman" w:hAnsi="Times New Roman" w:cs="Times New Roman"/>
            <w:sz w:val="24"/>
            <w:szCs w:val="24"/>
            <w:lang w:val="en-US"/>
          </w:rPr>
          <w:t xml:space="preserve"> [</w:t>
        </w:r>
        <w:r w:rsidR="00D216AB" w:rsidRPr="00100E44">
          <w:rPr>
            <w:rFonts w:ascii="Times New Roman" w:hAnsi="Times New Roman" w:cs="Times New Roman"/>
            <w:sz w:val="24"/>
            <w:szCs w:val="24"/>
            <w:lang w:val="en-US"/>
          </w:rPr>
          <w:t>F(2, 21) = 13.63</w:t>
        </w:r>
        <w:r w:rsidR="00D216AB">
          <w:rPr>
            <w:rFonts w:ascii="Times New Roman" w:hAnsi="Times New Roman" w:cs="Times New Roman"/>
            <w:sz w:val="24"/>
            <w:szCs w:val="24"/>
            <w:lang w:val="en-US"/>
          </w:rPr>
          <w:t xml:space="preserve">, p </w:t>
        </w:r>
        <w:r w:rsidR="00D216AB" w:rsidRPr="00100E44">
          <w:rPr>
            <w:rFonts w:ascii="Times New Roman" w:hAnsi="Times New Roman" w:cs="Times New Roman"/>
            <w:sz w:val="24"/>
            <w:szCs w:val="24"/>
            <w:lang w:val="en-US"/>
          </w:rPr>
          <w:t>=</w:t>
        </w:r>
        <w:r w:rsidR="00D216AB">
          <w:rPr>
            <w:rFonts w:ascii="Times New Roman" w:hAnsi="Times New Roman" w:cs="Times New Roman"/>
            <w:sz w:val="24"/>
            <w:szCs w:val="24"/>
            <w:lang w:val="en-US"/>
          </w:rPr>
          <w:t xml:space="preserve"> </w:t>
        </w:r>
        <w:r w:rsidR="00D216AB" w:rsidRPr="00100E44">
          <w:rPr>
            <w:rFonts w:ascii="Times New Roman" w:hAnsi="Times New Roman" w:cs="Times New Roman"/>
            <w:sz w:val="24"/>
            <w:szCs w:val="24"/>
            <w:lang w:val="en-US"/>
          </w:rPr>
          <w:t>0.0002</w:t>
        </w:r>
        <w:r w:rsidR="00D216AB">
          <w:rPr>
            <w:rFonts w:ascii="Times New Roman" w:hAnsi="Times New Roman" w:cs="Times New Roman"/>
            <w:sz w:val="24"/>
            <w:szCs w:val="24"/>
            <w:lang w:val="en-US"/>
          </w:rPr>
          <w:t xml:space="preserve">; </w:t>
        </w:r>
        <w:r w:rsidR="00D216AB" w:rsidRPr="00B70C14">
          <w:rPr>
            <w:rFonts w:ascii="Times New Roman" w:hAnsi="Times New Roman" w:cs="Times New Roman"/>
            <w:sz w:val="24"/>
            <w:szCs w:val="24"/>
            <w:lang w:val="en-US"/>
          </w:rPr>
          <w:t>hα-syn</w:t>
        </w:r>
        <w:r w:rsidR="00D216AB">
          <w:rPr>
            <w:rFonts w:ascii="Times New Roman" w:hAnsi="Times New Roman" w:cs="Times New Roman"/>
            <w:sz w:val="24"/>
            <w:szCs w:val="24"/>
            <w:lang w:val="en-US"/>
          </w:rPr>
          <w:t xml:space="preserve"> vs. control: p = </w:t>
        </w:r>
        <w:r w:rsidR="00D216AB" w:rsidRPr="00100E44">
          <w:rPr>
            <w:rFonts w:ascii="Times New Roman" w:hAnsi="Times New Roman" w:cs="Times New Roman"/>
            <w:sz w:val="24"/>
            <w:szCs w:val="24"/>
            <w:lang w:val="en-US"/>
          </w:rPr>
          <w:t>0.0006</w:t>
        </w:r>
        <w:r w:rsidR="00D216AB">
          <w:rPr>
            <w:rFonts w:ascii="Times New Roman" w:hAnsi="Times New Roman" w:cs="Times New Roman"/>
            <w:sz w:val="24"/>
            <w:szCs w:val="24"/>
            <w:lang w:val="en-US"/>
          </w:rPr>
          <w:t xml:space="preserve">; </w:t>
        </w:r>
        <w:r w:rsidR="00D216AB" w:rsidRPr="00B70C14">
          <w:rPr>
            <w:rFonts w:ascii="Times New Roman" w:hAnsi="Times New Roman" w:cs="Times New Roman"/>
            <w:sz w:val="24"/>
            <w:szCs w:val="24"/>
            <w:lang w:val="en-US"/>
          </w:rPr>
          <w:t>hα-syn</w:t>
        </w:r>
        <w:r w:rsidR="00D216AB">
          <w:rPr>
            <w:rFonts w:ascii="Times New Roman" w:hAnsi="Times New Roman" w:cs="Times New Roman"/>
            <w:sz w:val="24"/>
            <w:szCs w:val="24"/>
            <w:lang w:val="en-US"/>
          </w:rPr>
          <w:t xml:space="preserve"> vs. </w:t>
        </w:r>
        <w:proofErr w:type="spellStart"/>
        <w:r w:rsidR="00D216AB">
          <w:rPr>
            <w:rFonts w:ascii="Times New Roman" w:hAnsi="Times New Roman" w:cs="Times New Roman"/>
            <w:sz w:val="24"/>
            <w:szCs w:val="24"/>
            <w:lang w:val="en-US"/>
          </w:rPr>
          <w:t>mTurq</w:t>
        </w:r>
        <w:proofErr w:type="spellEnd"/>
        <w:r w:rsidR="00D216AB">
          <w:rPr>
            <w:rFonts w:ascii="Times New Roman" w:hAnsi="Times New Roman" w:cs="Times New Roman"/>
            <w:sz w:val="24"/>
            <w:szCs w:val="24"/>
            <w:lang w:val="en-US"/>
          </w:rPr>
          <w:t xml:space="preserve">: p = </w:t>
        </w:r>
        <w:r w:rsidR="00D216AB" w:rsidRPr="00100E44">
          <w:rPr>
            <w:rFonts w:ascii="Times New Roman" w:hAnsi="Times New Roman" w:cs="Times New Roman"/>
            <w:sz w:val="24"/>
            <w:szCs w:val="24"/>
            <w:lang w:val="en-US"/>
          </w:rPr>
          <w:t>0.0005</w:t>
        </w:r>
        <w:r w:rsidR="00D216AB">
          <w:rPr>
            <w:rFonts w:ascii="Times New Roman" w:hAnsi="Times New Roman" w:cs="Times New Roman"/>
            <w:sz w:val="24"/>
            <w:szCs w:val="24"/>
            <w:lang w:val="en-US"/>
          </w:rPr>
          <w:t>]</w:t>
        </w:r>
      </w:ins>
      <w:r w:rsidR="0081014B" w:rsidRPr="00B70C14">
        <w:rPr>
          <w:rFonts w:ascii="Times New Roman" w:hAnsi="Times New Roman" w:cs="Times New Roman"/>
          <w:sz w:val="24"/>
          <w:szCs w:val="24"/>
          <w:lang w:val="en-US"/>
        </w:rPr>
        <w:t xml:space="preserve">, confirming the </w:t>
      </w:r>
      <w:r w:rsidR="00B671E5" w:rsidRPr="00B70C14">
        <w:rPr>
          <w:rFonts w:ascii="Times New Roman" w:hAnsi="Times New Roman" w:cs="Times New Roman"/>
          <w:sz w:val="24"/>
          <w:szCs w:val="24"/>
          <w:lang w:val="en-US"/>
        </w:rPr>
        <w:t>degeneration of the dopaminergic nigral terminal</w:t>
      </w:r>
      <w:r w:rsidR="00E8443C" w:rsidRPr="00B70C14">
        <w:rPr>
          <w:rFonts w:ascii="Times New Roman" w:hAnsi="Times New Roman" w:cs="Times New Roman"/>
          <w:sz w:val="24"/>
          <w:szCs w:val="24"/>
          <w:lang w:val="en-US"/>
        </w:rPr>
        <w:t>s</w:t>
      </w:r>
      <w:r w:rsidR="00B671E5" w:rsidRPr="00B70C14">
        <w:rPr>
          <w:rFonts w:ascii="Times New Roman" w:hAnsi="Times New Roman" w:cs="Times New Roman"/>
          <w:sz w:val="24"/>
          <w:szCs w:val="24"/>
          <w:lang w:val="en-US"/>
        </w:rPr>
        <w:t xml:space="preserve"> associated </w:t>
      </w:r>
      <w:r w:rsidR="0008054B">
        <w:rPr>
          <w:rFonts w:ascii="Times New Roman" w:hAnsi="Times New Roman" w:cs="Times New Roman"/>
          <w:sz w:val="24"/>
          <w:szCs w:val="24"/>
          <w:lang w:val="en-US"/>
        </w:rPr>
        <w:t>with</w:t>
      </w:r>
      <w:r w:rsidR="0008054B" w:rsidRPr="00B70C14">
        <w:rPr>
          <w:rFonts w:ascii="Times New Roman" w:hAnsi="Times New Roman" w:cs="Times New Roman"/>
          <w:sz w:val="24"/>
          <w:szCs w:val="24"/>
          <w:lang w:val="en-US"/>
        </w:rPr>
        <w:t xml:space="preserve"> </w:t>
      </w:r>
      <w:r w:rsidR="00B671E5" w:rsidRPr="00B70C14">
        <w:rPr>
          <w:rFonts w:ascii="Times New Roman" w:hAnsi="Times New Roman" w:cs="Times New Roman"/>
          <w:sz w:val="24"/>
          <w:szCs w:val="24"/>
          <w:lang w:val="en-US"/>
        </w:rPr>
        <w:t>the neuronal loss in the SN</w:t>
      </w:r>
      <w:r w:rsidR="0081014B" w:rsidRPr="00B70C14">
        <w:rPr>
          <w:rFonts w:ascii="Times New Roman" w:hAnsi="Times New Roman" w:cs="Times New Roman"/>
          <w:sz w:val="24"/>
          <w:szCs w:val="24"/>
          <w:lang w:val="en-US"/>
        </w:rPr>
        <w:t xml:space="preserve"> (</w:t>
      </w:r>
      <w:r w:rsidR="0081014B" w:rsidRPr="00B70C14">
        <w:rPr>
          <w:rFonts w:ascii="Times New Roman" w:hAnsi="Times New Roman" w:cs="Times New Roman"/>
          <w:b/>
          <w:bCs/>
          <w:sz w:val="24"/>
          <w:szCs w:val="24"/>
          <w:lang w:val="en-US"/>
        </w:rPr>
        <w:t>Fig</w:t>
      </w:r>
      <w:r w:rsidR="001C06D5">
        <w:rPr>
          <w:rFonts w:ascii="Times New Roman" w:hAnsi="Times New Roman" w:cs="Times New Roman"/>
          <w:b/>
          <w:bCs/>
          <w:sz w:val="24"/>
          <w:szCs w:val="24"/>
          <w:lang w:val="en-US"/>
        </w:rPr>
        <w:t>.</w:t>
      </w:r>
      <w:r w:rsidR="0081014B" w:rsidRPr="00B70C14">
        <w:rPr>
          <w:rFonts w:ascii="Times New Roman" w:hAnsi="Times New Roman" w:cs="Times New Roman"/>
          <w:b/>
          <w:bCs/>
          <w:sz w:val="24"/>
          <w:szCs w:val="24"/>
          <w:lang w:val="en-US"/>
        </w:rPr>
        <w:t xml:space="preserve"> </w:t>
      </w:r>
      <w:r w:rsidR="004411E8" w:rsidRPr="00B70C14">
        <w:rPr>
          <w:rFonts w:ascii="Times New Roman" w:hAnsi="Times New Roman" w:cs="Times New Roman"/>
          <w:b/>
          <w:bCs/>
          <w:sz w:val="24"/>
          <w:szCs w:val="24"/>
          <w:lang w:val="en-US"/>
        </w:rPr>
        <w:t>3</w:t>
      </w:r>
      <w:r w:rsidR="0081014B" w:rsidRPr="00B70C14">
        <w:rPr>
          <w:rFonts w:ascii="Times New Roman" w:hAnsi="Times New Roman" w:cs="Times New Roman"/>
          <w:b/>
          <w:bCs/>
          <w:sz w:val="24"/>
          <w:szCs w:val="24"/>
          <w:lang w:val="en-US"/>
        </w:rPr>
        <w:t xml:space="preserve">I </w:t>
      </w:r>
      <w:r w:rsidR="00FE6BFC">
        <w:rPr>
          <w:rFonts w:ascii="Times New Roman" w:hAnsi="Times New Roman" w:cs="Times New Roman"/>
          <w:b/>
          <w:bCs/>
          <w:sz w:val="24"/>
          <w:szCs w:val="24"/>
          <w:lang w:val="en-US"/>
        </w:rPr>
        <w:t>and</w:t>
      </w:r>
      <w:r w:rsidR="00FE6BFC" w:rsidRPr="00B70C14">
        <w:rPr>
          <w:rFonts w:ascii="Times New Roman" w:hAnsi="Times New Roman" w:cs="Times New Roman"/>
          <w:b/>
          <w:bCs/>
          <w:sz w:val="24"/>
          <w:szCs w:val="24"/>
          <w:lang w:val="en-US"/>
        </w:rPr>
        <w:t xml:space="preserve"> </w:t>
      </w:r>
      <w:r w:rsidR="0081014B" w:rsidRPr="00B70C14">
        <w:rPr>
          <w:rFonts w:ascii="Times New Roman" w:hAnsi="Times New Roman" w:cs="Times New Roman"/>
          <w:b/>
          <w:bCs/>
          <w:sz w:val="24"/>
          <w:szCs w:val="24"/>
          <w:lang w:val="en-US"/>
        </w:rPr>
        <w:t>J</w:t>
      </w:r>
      <w:r w:rsidR="0081014B" w:rsidRPr="00B70C14">
        <w:rPr>
          <w:rFonts w:ascii="Times New Roman" w:hAnsi="Times New Roman" w:cs="Times New Roman"/>
          <w:sz w:val="24"/>
          <w:szCs w:val="24"/>
          <w:lang w:val="en-US"/>
        </w:rPr>
        <w:t xml:space="preserve">). </w:t>
      </w:r>
      <w:r w:rsidR="00DE6014">
        <w:rPr>
          <w:rFonts w:ascii="Times New Roman" w:hAnsi="Times New Roman" w:cs="Times New Roman"/>
          <w:sz w:val="24"/>
          <w:szCs w:val="24"/>
          <w:lang w:val="en-US"/>
        </w:rPr>
        <w:t xml:space="preserve">Of note, </w:t>
      </w:r>
      <w:r w:rsidR="00987ACB">
        <w:rPr>
          <w:rFonts w:ascii="Times New Roman" w:hAnsi="Times New Roman" w:cs="Times New Roman"/>
          <w:sz w:val="24"/>
          <w:szCs w:val="24"/>
          <w:lang w:val="en-US"/>
        </w:rPr>
        <w:t xml:space="preserve">degeneration of the nigrostriatal pathway was associated to a synaptic dysfunction </w:t>
      </w:r>
      <w:r w:rsidR="00725468">
        <w:rPr>
          <w:rFonts w:ascii="Times New Roman" w:hAnsi="Times New Roman" w:cs="Times New Roman"/>
          <w:sz w:val="24"/>
          <w:szCs w:val="24"/>
          <w:lang w:val="en-US"/>
        </w:rPr>
        <w:t xml:space="preserve">specifically </w:t>
      </w:r>
      <w:r w:rsidR="00987ACB">
        <w:rPr>
          <w:rFonts w:ascii="Times New Roman" w:hAnsi="Times New Roman" w:cs="Times New Roman"/>
          <w:sz w:val="24"/>
          <w:szCs w:val="24"/>
          <w:lang w:val="en-US"/>
        </w:rPr>
        <w:t xml:space="preserve">in the </w:t>
      </w:r>
      <w:r w:rsidR="00987ACB" w:rsidRPr="00725468">
        <w:rPr>
          <w:rFonts w:ascii="Times New Roman" w:hAnsi="Times New Roman" w:cs="Times New Roman"/>
          <w:sz w:val="24"/>
          <w:szCs w:val="24"/>
          <w:lang w:val="en-US"/>
        </w:rPr>
        <w:t>striatum,</w:t>
      </w:r>
      <w:r w:rsidR="00987ACB">
        <w:rPr>
          <w:rFonts w:ascii="Times New Roman" w:hAnsi="Times New Roman" w:cs="Times New Roman"/>
          <w:sz w:val="24"/>
          <w:szCs w:val="24"/>
          <w:lang w:val="en-US"/>
        </w:rPr>
        <w:t xml:space="preserve"> </w:t>
      </w:r>
      <w:r w:rsidR="00725468">
        <w:rPr>
          <w:rFonts w:ascii="Times New Roman" w:hAnsi="Times New Roman" w:cs="Times New Roman"/>
          <w:sz w:val="24"/>
          <w:szCs w:val="24"/>
          <w:lang w:val="en-US"/>
        </w:rPr>
        <w:t xml:space="preserve">as </w:t>
      </w:r>
      <w:r w:rsidR="00987ACB">
        <w:rPr>
          <w:rFonts w:ascii="Times New Roman" w:hAnsi="Times New Roman" w:cs="Times New Roman"/>
          <w:sz w:val="24"/>
          <w:szCs w:val="24"/>
          <w:lang w:val="en-US"/>
        </w:rPr>
        <w:t xml:space="preserve">reflected by the significant </w:t>
      </w:r>
      <w:r w:rsidR="00DE6014">
        <w:rPr>
          <w:rFonts w:ascii="Times New Roman" w:hAnsi="Times New Roman" w:cs="Times New Roman"/>
          <w:sz w:val="24"/>
          <w:szCs w:val="24"/>
          <w:lang w:val="en-US"/>
        </w:rPr>
        <w:t>decreas</w:t>
      </w:r>
      <w:r w:rsidR="00987ACB">
        <w:rPr>
          <w:rFonts w:ascii="Times New Roman" w:hAnsi="Times New Roman" w:cs="Times New Roman"/>
          <w:sz w:val="24"/>
          <w:szCs w:val="24"/>
          <w:lang w:val="en-US"/>
        </w:rPr>
        <w:t>e</w:t>
      </w:r>
      <w:r w:rsidR="00DE6014">
        <w:rPr>
          <w:rFonts w:ascii="Times New Roman" w:hAnsi="Times New Roman" w:cs="Times New Roman"/>
          <w:sz w:val="24"/>
          <w:szCs w:val="24"/>
          <w:lang w:val="en-US"/>
        </w:rPr>
        <w:t xml:space="preserve"> of </w:t>
      </w:r>
      <w:r w:rsidR="005A65CD">
        <w:rPr>
          <w:rFonts w:ascii="Times New Roman" w:hAnsi="Times New Roman" w:cs="Times New Roman"/>
          <w:sz w:val="24"/>
          <w:szCs w:val="24"/>
          <w:lang w:val="en-US"/>
        </w:rPr>
        <w:t>synaptic markers</w:t>
      </w:r>
      <w:r w:rsidR="00372301">
        <w:rPr>
          <w:rFonts w:ascii="Times New Roman" w:hAnsi="Times New Roman" w:cs="Times New Roman"/>
          <w:sz w:val="24"/>
          <w:szCs w:val="24"/>
          <w:lang w:val="en-US"/>
        </w:rPr>
        <w:t xml:space="preserve"> (</w:t>
      </w:r>
      <w:proofErr w:type="spellStart"/>
      <w:r w:rsidR="00372301">
        <w:rPr>
          <w:rFonts w:ascii="Times New Roman" w:hAnsi="Times New Roman" w:cs="Times New Roman"/>
          <w:sz w:val="24"/>
          <w:szCs w:val="24"/>
          <w:lang w:val="en-US"/>
        </w:rPr>
        <w:t>drebrin</w:t>
      </w:r>
      <w:proofErr w:type="spellEnd"/>
      <w:ins w:id="88" w:author="Abid Oueslati" w:date="2023-11-07T21:09:00Z">
        <w:r w:rsidR="00D216AB">
          <w:rPr>
            <w:rFonts w:ascii="Times New Roman" w:hAnsi="Times New Roman" w:cs="Times New Roman"/>
            <w:sz w:val="24"/>
            <w:szCs w:val="24"/>
            <w:lang w:val="en-US"/>
          </w:rPr>
          <w:t xml:space="preserve"> [</w:t>
        </w:r>
        <w:r w:rsidR="00D216AB" w:rsidRPr="00986EE8">
          <w:rPr>
            <w:rFonts w:ascii="Times New Roman" w:hAnsi="Times New Roman" w:cs="Times New Roman"/>
            <w:sz w:val="24"/>
            <w:szCs w:val="24"/>
            <w:lang w:val="en-US"/>
          </w:rPr>
          <w:t>F(2, 11) = 6.354</w:t>
        </w:r>
        <w:r w:rsidR="00D216AB">
          <w:rPr>
            <w:rFonts w:ascii="Times New Roman" w:hAnsi="Times New Roman" w:cs="Times New Roman"/>
            <w:sz w:val="24"/>
            <w:szCs w:val="24"/>
            <w:lang w:val="en-US"/>
          </w:rPr>
          <w:t xml:space="preserve">, p </w:t>
        </w:r>
        <w:r w:rsidR="00D216AB" w:rsidRPr="00100E44">
          <w:rPr>
            <w:rFonts w:ascii="Times New Roman" w:hAnsi="Times New Roman" w:cs="Times New Roman"/>
            <w:sz w:val="24"/>
            <w:szCs w:val="24"/>
            <w:lang w:val="en-US"/>
          </w:rPr>
          <w:t>=</w:t>
        </w:r>
        <w:r w:rsidR="00D216AB">
          <w:rPr>
            <w:rFonts w:ascii="Times New Roman" w:hAnsi="Times New Roman" w:cs="Times New Roman"/>
            <w:sz w:val="24"/>
            <w:szCs w:val="24"/>
            <w:lang w:val="en-US"/>
          </w:rPr>
          <w:t xml:space="preserve"> </w:t>
        </w:r>
        <w:r w:rsidR="00D216AB" w:rsidRPr="00986EE8">
          <w:rPr>
            <w:rFonts w:ascii="Times New Roman" w:hAnsi="Times New Roman" w:cs="Times New Roman"/>
            <w:sz w:val="24"/>
            <w:szCs w:val="24"/>
            <w:lang w:val="en-US"/>
          </w:rPr>
          <w:t>0.0146</w:t>
        </w:r>
        <w:r w:rsidR="00D216AB">
          <w:rPr>
            <w:rFonts w:ascii="Times New Roman" w:hAnsi="Times New Roman" w:cs="Times New Roman"/>
            <w:sz w:val="24"/>
            <w:szCs w:val="24"/>
            <w:lang w:val="en-US"/>
          </w:rPr>
          <w:t xml:space="preserve">; </w:t>
        </w:r>
        <w:r w:rsidR="00D216AB" w:rsidRPr="00B70C14">
          <w:rPr>
            <w:rFonts w:ascii="Times New Roman" w:hAnsi="Times New Roman" w:cs="Times New Roman"/>
            <w:sz w:val="24"/>
            <w:szCs w:val="24"/>
            <w:lang w:val="en-US"/>
          </w:rPr>
          <w:t>hα-syn</w:t>
        </w:r>
        <w:r w:rsidR="00D216AB">
          <w:rPr>
            <w:rFonts w:ascii="Times New Roman" w:hAnsi="Times New Roman" w:cs="Times New Roman"/>
            <w:sz w:val="24"/>
            <w:szCs w:val="24"/>
            <w:lang w:val="en-US"/>
          </w:rPr>
          <w:t xml:space="preserve"> vs. control: p = </w:t>
        </w:r>
        <w:r w:rsidR="00D216AB" w:rsidRPr="00986EE8">
          <w:rPr>
            <w:rFonts w:ascii="Times New Roman" w:hAnsi="Times New Roman" w:cs="Times New Roman"/>
            <w:sz w:val="24"/>
            <w:szCs w:val="24"/>
            <w:lang w:val="en-US"/>
          </w:rPr>
          <w:t>0.0338</w:t>
        </w:r>
        <w:r w:rsidR="00D216AB">
          <w:rPr>
            <w:rFonts w:ascii="Times New Roman" w:hAnsi="Times New Roman" w:cs="Times New Roman"/>
            <w:sz w:val="24"/>
            <w:szCs w:val="24"/>
            <w:lang w:val="en-US"/>
          </w:rPr>
          <w:t xml:space="preserve">; </w:t>
        </w:r>
        <w:r w:rsidR="00D216AB" w:rsidRPr="00B70C14">
          <w:rPr>
            <w:rFonts w:ascii="Times New Roman" w:hAnsi="Times New Roman" w:cs="Times New Roman"/>
            <w:sz w:val="24"/>
            <w:szCs w:val="24"/>
            <w:lang w:val="en-US"/>
          </w:rPr>
          <w:t>hα-syn</w:t>
        </w:r>
        <w:r w:rsidR="00D216AB">
          <w:rPr>
            <w:rFonts w:ascii="Times New Roman" w:hAnsi="Times New Roman" w:cs="Times New Roman"/>
            <w:sz w:val="24"/>
            <w:szCs w:val="24"/>
            <w:lang w:val="en-US"/>
          </w:rPr>
          <w:t xml:space="preserve"> vs. </w:t>
        </w:r>
        <w:proofErr w:type="spellStart"/>
        <w:r w:rsidR="00D216AB">
          <w:rPr>
            <w:rFonts w:ascii="Times New Roman" w:hAnsi="Times New Roman" w:cs="Times New Roman"/>
            <w:sz w:val="24"/>
            <w:szCs w:val="24"/>
            <w:lang w:val="en-US"/>
          </w:rPr>
          <w:t>mTurq</w:t>
        </w:r>
        <w:proofErr w:type="spellEnd"/>
        <w:r w:rsidR="00D216AB">
          <w:rPr>
            <w:rFonts w:ascii="Times New Roman" w:hAnsi="Times New Roman" w:cs="Times New Roman"/>
            <w:sz w:val="24"/>
            <w:szCs w:val="24"/>
            <w:lang w:val="en-US"/>
          </w:rPr>
          <w:t xml:space="preserve">: p = </w:t>
        </w:r>
        <w:r w:rsidR="00D216AB" w:rsidRPr="00986EE8">
          <w:rPr>
            <w:rFonts w:ascii="Times New Roman" w:hAnsi="Times New Roman" w:cs="Times New Roman"/>
            <w:sz w:val="24"/>
            <w:szCs w:val="24"/>
            <w:lang w:val="en-US"/>
          </w:rPr>
          <w:t>0.0223</w:t>
        </w:r>
        <w:r w:rsidR="00D216AB">
          <w:rPr>
            <w:rFonts w:ascii="Times New Roman" w:hAnsi="Times New Roman" w:cs="Times New Roman"/>
            <w:sz w:val="24"/>
            <w:szCs w:val="24"/>
            <w:lang w:val="en-US"/>
          </w:rPr>
          <w:t>]</w:t>
        </w:r>
      </w:ins>
      <w:r w:rsidR="00987ACB">
        <w:rPr>
          <w:rFonts w:ascii="Times New Roman" w:hAnsi="Times New Roman" w:cs="Times New Roman"/>
          <w:sz w:val="24"/>
          <w:szCs w:val="24"/>
          <w:lang w:val="en-US"/>
        </w:rPr>
        <w:t xml:space="preserve">, PSD95 </w:t>
      </w:r>
      <w:ins w:id="89" w:author="Abid Oueslati" w:date="2023-11-07T21:09:00Z">
        <w:r w:rsidR="00D216AB">
          <w:rPr>
            <w:rFonts w:ascii="Times New Roman" w:hAnsi="Times New Roman" w:cs="Times New Roman"/>
            <w:sz w:val="24"/>
            <w:szCs w:val="24"/>
            <w:lang w:val="en-US"/>
          </w:rPr>
          <w:t>[</w:t>
        </w:r>
        <w:r w:rsidR="00D216AB" w:rsidRPr="00986EE8">
          <w:rPr>
            <w:rFonts w:ascii="Times New Roman" w:hAnsi="Times New Roman" w:cs="Times New Roman"/>
            <w:sz w:val="24"/>
            <w:szCs w:val="24"/>
            <w:lang w:val="en-US"/>
          </w:rPr>
          <w:t xml:space="preserve">F(2, </w:t>
        </w:r>
        <w:r w:rsidR="00D216AB" w:rsidRPr="00BD7166">
          <w:rPr>
            <w:rFonts w:ascii="Times New Roman" w:hAnsi="Times New Roman" w:cs="Times New Roman"/>
            <w:sz w:val="24"/>
            <w:szCs w:val="24"/>
            <w:lang w:val="en-US"/>
          </w:rPr>
          <w:t xml:space="preserve">11) = 4.023, p = 0.0488; hα-syn vs. control: p = 0.0489; hα-syn vs. </w:t>
        </w:r>
        <w:proofErr w:type="spellStart"/>
        <w:r w:rsidR="00D216AB" w:rsidRPr="00BD7166">
          <w:rPr>
            <w:rFonts w:ascii="Times New Roman" w:hAnsi="Times New Roman" w:cs="Times New Roman"/>
            <w:sz w:val="24"/>
            <w:szCs w:val="24"/>
            <w:lang w:val="en-US"/>
          </w:rPr>
          <w:t>mTurq</w:t>
        </w:r>
        <w:proofErr w:type="spellEnd"/>
        <w:r w:rsidR="00D216AB" w:rsidRPr="00BD7166">
          <w:rPr>
            <w:rFonts w:ascii="Times New Roman" w:hAnsi="Times New Roman" w:cs="Times New Roman"/>
            <w:sz w:val="24"/>
            <w:szCs w:val="24"/>
            <w:lang w:val="en-US"/>
          </w:rPr>
          <w:t>: p = 0.1567</w:t>
        </w:r>
        <w:r w:rsidR="00D216AB">
          <w:rPr>
            <w:rFonts w:ascii="Times New Roman" w:hAnsi="Times New Roman" w:cs="Times New Roman"/>
            <w:sz w:val="24"/>
            <w:szCs w:val="24"/>
            <w:lang w:val="en-US"/>
          </w:rPr>
          <w:t xml:space="preserve">] </w:t>
        </w:r>
      </w:ins>
      <w:r w:rsidR="00987ACB">
        <w:rPr>
          <w:rFonts w:ascii="Times New Roman" w:hAnsi="Times New Roman" w:cs="Times New Roman"/>
          <w:sz w:val="24"/>
          <w:szCs w:val="24"/>
          <w:lang w:val="en-US"/>
        </w:rPr>
        <w:t>and synaptophysin</w:t>
      </w:r>
      <w:ins w:id="90" w:author="Abid Oueslati" w:date="2023-11-07T21:09:00Z">
        <w:r w:rsidR="00D216AB">
          <w:rPr>
            <w:rFonts w:ascii="Times New Roman" w:hAnsi="Times New Roman" w:cs="Times New Roman"/>
            <w:sz w:val="24"/>
            <w:szCs w:val="24"/>
            <w:lang w:val="en-US"/>
          </w:rPr>
          <w:t xml:space="preserve"> [</w:t>
        </w:r>
        <w:r w:rsidR="00D216AB" w:rsidRPr="00100E44">
          <w:rPr>
            <w:rFonts w:ascii="Times New Roman" w:hAnsi="Times New Roman" w:cs="Times New Roman"/>
            <w:sz w:val="24"/>
            <w:szCs w:val="24"/>
            <w:lang w:val="en-US"/>
          </w:rPr>
          <w:t xml:space="preserve">F(2, </w:t>
        </w:r>
        <w:r w:rsidR="00D216AB">
          <w:rPr>
            <w:rFonts w:ascii="Times New Roman" w:hAnsi="Times New Roman" w:cs="Times New Roman"/>
            <w:sz w:val="24"/>
            <w:szCs w:val="24"/>
            <w:lang w:val="en-US"/>
          </w:rPr>
          <w:t>1</w:t>
        </w:r>
        <w:r w:rsidR="00D216AB" w:rsidRPr="00100E44">
          <w:rPr>
            <w:rFonts w:ascii="Times New Roman" w:hAnsi="Times New Roman" w:cs="Times New Roman"/>
            <w:sz w:val="24"/>
            <w:szCs w:val="24"/>
            <w:lang w:val="en-US"/>
          </w:rPr>
          <w:t xml:space="preserve">1) = </w:t>
        </w:r>
        <w:r w:rsidR="00D216AB">
          <w:rPr>
            <w:rFonts w:ascii="Times New Roman" w:hAnsi="Times New Roman" w:cs="Times New Roman"/>
            <w:sz w:val="24"/>
            <w:szCs w:val="24"/>
            <w:lang w:val="en-US"/>
          </w:rPr>
          <w:t xml:space="preserve">10.22, p </w:t>
        </w:r>
        <w:r w:rsidR="00D216AB" w:rsidRPr="00100E44">
          <w:rPr>
            <w:rFonts w:ascii="Times New Roman" w:hAnsi="Times New Roman" w:cs="Times New Roman"/>
            <w:sz w:val="24"/>
            <w:szCs w:val="24"/>
            <w:lang w:val="en-US"/>
          </w:rPr>
          <w:t>=</w:t>
        </w:r>
        <w:r w:rsidR="00D216AB">
          <w:rPr>
            <w:rFonts w:ascii="Times New Roman" w:hAnsi="Times New Roman" w:cs="Times New Roman"/>
            <w:sz w:val="24"/>
            <w:szCs w:val="24"/>
            <w:lang w:val="en-US"/>
          </w:rPr>
          <w:t xml:space="preserve"> </w:t>
        </w:r>
        <w:r w:rsidR="00D216AB" w:rsidRPr="00100E44">
          <w:rPr>
            <w:rFonts w:ascii="Times New Roman" w:hAnsi="Times New Roman" w:cs="Times New Roman"/>
            <w:sz w:val="24"/>
            <w:szCs w:val="24"/>
            <w:lang w:val="en-US"/>
          </w:rPr>
          <w:t>0.00</w:t>
        </w:r>
        <w:r w:rsidR="00D216AB">
          <w:rPr>
            <w:rFonts w:ascii="Times New Roman" w:hAnsi="Times New Roman" w:cs="Times New Roman"/>
            <w:sz w:val="24"/>
            <w:szCs w:val="24"/>
            <w:lang w:val="en-US"/>
          </w:rPr>
          <w:t xml:space="preserve">31; </w:t>
        </w:r>
        <w:r w:rsidR="00D216AB" w:rsidRPr="00B70C14">
          <w:rPr>
            <w:rFonts w:ascii="Times New Roman" w:hAnsi="Times New Roman" w:cs="Times New Roman"/>
            <w:sz w:val="24"/>
            <w:szCs w:val="24"/>
            <w:lang w:val="en-US"/>
          </w:rPr>
          <w:t>hα-syn</w:t>
        </w:r>
        <w:r w:rsidR="00D216AB">
          <w:rPr>
            <w:rFonts w:ascii="Times New Roman" w:hAnsi="Times New Roman" w:cs="Times New Roman"/>
            <w:sz w:val="24"/>
            <w:szCs w:val="24"/>
            <w:lang w:val="en-US"/>
          </w:rPr>
          <w:t xml:space="preserve"> vs. control: p = </w:t>
        </w:r>
        <w:r w:rsidR="00D216AB" w:rsidRPr="00986EE8">
          <w:rPr>
            <w:rFonts w:ascii="Times New Roman" w:hAnsi="Times New Roman" w:cs="Times New Roman"/>
            <w:sz w:val="24"/>
            <w:szCs w:val="24"/>
            <w:lang w:val="en-US"/>
          </w:rPr>
          <w:t>0.0129</w:t>
        </w:r>
        <w:r w:rsidR="00D216AB">
          <w:rPr>
            <w:rFonts w:ascii="Times New Roman" w:hAnsi="Times New Roman" w:cs="Times New Roman"/>
            <w:sz w:val="24"/>
            <w:szCs w:val="24"/>
            <w:lang w:val="en-US"/>
          </w:rPr>
          <w:t xml:space="preserve">; </w:t>
        </w:r>
        <w:r w:rsidR="00D216AB" w:rsidRPr="00B70C14">
          <w:rPr>
            <w:rFonts w:ascii="Times New Roman" w:hAnsi="Times New Roman" w:cs="Times New Roman"/>
            <w:sz w:val="24"/>
            <w:szCs w:val="24"/>
            <w:lang w:val="en-US"/>
          </w:rPr>
          <w:t>hα-syn</w:t>
        </w:r>
        <w:r w:rsidR="00D216AB">
          <w:rPr>
            <w:rFonts w:ascii="Times New Roman" w:hAnsi="Times New Roman" w:cs="Times New Roman"/>
            <w:sz w:val="24"/>
            <w:szCs w:val="24"/>
            <w:lang w:val="en-US"/>
          </w:rPr>
          <w:t xml:space="preserve"> vs. </w:t>
        </w:r>
        <w:proofErr w:type="spellStart"/>
        <w:r w:rsidR="00D216AB">
          <w:rPr>
            <w:rFonts w:ascii="Times New Roman" w:hAnsi="Times New Roman" w:cs="Times New Roman"/>
            <w:sz w:val="24"/>
            <w:szCs w:val="24"/>
            <w:lang w:val="en-US"/>
          </w:rPr>
          <w:t>mTurq</w:t>
        </w:r>
        <w:proofErr w:type="spellEnd"/>
        <w:r w:rsidR="00D216AB">
          <w:rPr>
            <w:rFonts w:ascii="Times New Roman" w:hAnsi="Times New Roman" w:cs="Times New Roman"/>
            <w:sz w:val="24"/>
            <w:szCs w:val="24"/>
            <w:lang w:val="en-US"/>
          </w:rPr>
          <w:t xml:space="preserve">: p = </w:t>
        </w:r>
        <w:r w:rsidR="00D216AB" w:rsidRPr="00986EE8">
          <w:rPr>
            <w:rFonts w:ascii="Times New Roman" w:hAnsi="Times New Roman" w:cs="Times New Roman"/>
            <w:sz w:val="24"/>
            <w:szCs w:val="24"/>
            <w:lang w:val="en-US"/>
          </w:rPr>
          <w:t>0.0040</w:t>
        </w:r>
        <w:r w:rsidR="00D216AB">
          <w:rPr>
            <w:rFonts w:ascii="Times New Roman" w:hAnsi="Times New Roman" w:cs="Times New Roman"/>
            <w:sz w:val="24"/>
            <w:szCs w:val="24"/>
            <w:lang w:val="en-US"/>
          </w:rPr>
          <w:t>]</w:t>
        </w:r>
      </w:ins>
      <w:r w:rsidR="00987ACB">
        <w:rPr>
          <w:rFonts w:ascii="Times New Roman" w:hAnsi="Times New Roman" w:cs="Times New Roman"/>
          <w:sz w:val="24"/>
          <w:szCs w:val="24"/>
          <w:lang w:val="en-US"/>
        </w:rPr>
        <w:t xml:space="preserve">) </w:t>
      </w:r>
      <w:r w:rsidR="005A65CD">
        <w:rPr>
          <w:rFonts w:ascii="Times New Roman" w:hAnsi="Times New Roman" w:cs="Times New Roman"/>
          <w:sz w:val="24"/>
          <w:szCs w:val="24"/>
          <w:lang w:val="en-US"/>
        </w:rPr>
        <w:t xml:space="preserve">in </w:t>
      </w:r>
      <w:r w:rsidR="0008054B">
        <w:rPr>
          <w:rFonts w:ascii="Times New Roman" w:hAnsi="Times New Roman" w:cs="Times New Roman"/>
          <w:sz w:val="24"/>
          <w:szCs w:val="24"/>
          <w:lang w:val="en-US"/>
        </w:rPr>
        <w:t xml:space="preserve">the </w:t>
      </w:r>
      <w:r w:rsidR="005A65CD">
        <w:rPr>
          <w:rFonts w:ascii="Times New Roman" w:hAnsi="Times New Roman" w:cs="Times New Roman"/>
          <w:sz w:val="24"/>
          <w:szCs w:val="24"/>
          <w:lang w:val="en-US"/>
        </w:rPr>
        <w:t>hα-syn overexpressing mice</w:t>
      </w:r>
      <w:r w:rsidR="00987ACB">
        <w:rPr>
          <w:rFonts w:ascii="Times New Roman" w:hAnsi="Times New Roman" w:cs="Times New Roman"/>
          <w:sz w:val="24"/>
          <w:szCs w:val="24"/>
          <w:lang w:val="en-US"/>
        </w:rPr>
        <w:t>,</w:t>
      </w:r>
      <w:r w:rsidR="005A65CD">
        <w:rPr>
          <w:rFonts w:ascii="Times New Roman" w:hAnsi="Times New Roman" w:cs="Times New Roman"/>
          <w:sz w:val="24"/>
          <w:szCs w:val="24"/>
          <w:lang w:val="en-US"/>
        </w:rPr>
        <w:t xml:space="preserve"> </w:t>
      </w:r>
      <w:r w:rsidR="008E3BEC">
        <w:rPr>
          <w:rFonts w:ascii="Times New Roman" w:hAnsi="Times New Roman" w:cs="Times New Roman"/>
          <w:sz w:val="24"/>
          <w:szCs w:val="24"/>
          <w:lang w:val="en-US"/>
        </w:rPr>
        <w:t xml:space="preserve">compared to </w:t>
      </w:r>
      <w:r w:rsidR="0008054B">
        <w:rPr>
          <w:rFonts w:ascii="Times New Roman" w:hAnsi="Times New Roman" w:cs="Times New Roman"/>
          <w:sz w:val="24"/>
          <w:szCs w:val="24"/>
          <w:lang w:val="en-US"/>
        </w:rPr>
        <w:t xml:space="preserve">the </w:t>
      </w:r>
      <w:r w:rsidR="008E3BEC">
        <w:rPr>
          <w:rFonts w:ascii="Times New Roman" w:hAnsi="Times New Roman" w:cs="Times New Roman"/>
          <w:sz w:val="24"/>
          <w:szCs w:val="24"/>
          <w:lang w:val="en-US"/>
        </w:rPr>
        <w:t xml:space="preserve">control and </w:t>
      </w:r>
      <w:proofErr w:type="spellStart"/>
      <w:r w:rsidR="008E3BEC">
        <w:rPr>
          <w:rFonts w:ascii="Times New Roman" w:hAnsi="Times New Roman" w:cs="Times New Roman"/>
          <w:sz w:val="24"/>
          <w:szCs w:val="24"/>
          <w:lang w:val="en-US"/>
        </w:rPr>
        <w:t>mTurq</w:t>
      </w:r>
      <w:proofErr w:type="spellEnd"/>
      <w:r w:rsidR="008E3BEC">
        <w:rPr>
          <w:rFonts w:ascii="Times New Roman" w:hAnsi="Times New Roman" w:cs="Times New Roman"/>
          <w:sz w:val="24"/>
          <w:szCs w:val="24"/>
          <w:lang w:val="en-US"/>
        </w:rPr>
        <w:t xml:space="preserve"> groups (</w:t>
      </w:r>
      <w:r w:rsidR="008E3BEC" w:rsidRPr="00DD0E23">
        <w:rPr>
          <w:rFonts w:ascii="Times New Roman" w:hAnsi="Times New Roman" w:cs="Times New Roman"/>
          <w:b/>
          <w:bCs/>
          <w:sz w:val="24"/>
          <w:szCs w:val="24"/>
          <w:lang w:val="en-US"/>
        </w:rPr>
        <w:t>Suppl. Fig.</w:t>
      </w:r>
      <w:r w:rsidR="00987ACB" w:rsidRPr="00DD0E23">
        <w:rPr>
          <w:rFonts w:ascii="Times New Roman" w:hAnsi="Times New Roman" w:cs="Times New Roman"/>
          <w:b/>
          <w:bCs/>
          <w:sz w:val="24"/>
          <w:szCs w:val="24"/>
          <w:lang w:val="en-US"/>
        </w:rPr>
        <w:t xml:space="preserve"> </w:t>
      </w:r>
      <w:r w:rsidR="00E76C65">
        <w:rPr>
          <w:rFonts w:ascii="Times New Roman" w:hAnsi="Times New Roman" w:cs="Times New Roman"/>
          <w:b/>
          <w:bCs/>
          <w:sz w:val="24"/>
          <w:szCs w:val="24"/>
          <w:lang w:val="en-US"/>
        </w:rPr>
        <w:t>5</w:t>
      </w:r>
      <w:r w:rsidR="00987ACB">
        <w:rPr>
          <w:rFonts w:ascii="Times New Roman" w:hAnsi="Times New Roman" w:cs="Times New Roman"/>
          <w:sz w:val="24"/>
          <w:szCs w:val="24"/>
          <w:lang w:val="en-US"/>
        </w:rPr>
        <w:t>), thus mimicking the early neuropathological events observed in the brain of PD patients</w:t>
      </w:r>
      <w:r w:rsidR="00A7501E">
        <w:rPr>
          <w:rFonts w:ascii="Times New Roman" w:hAnsi="Times New Roman" w:cs="Times New Roman"/>
          <w:sz w:val="24"/>
          <w:szCs w:val="24"/>
          <w:lang w:val="en-US"/>
        </w:rPr>
        <w:t xml:space="preserve"> </w:t>
      </w:r>
      <w:r w:rsidR="00987ACB">
        <w:rPr>
          <w:rFonts w:ascii="Times New Roman" w:hAnsi="Times New Roman" w:cs="Times New Roman"/>
          <w:sz w:val="24"/>
          <w:szCs w:val="24"/>
          <w:lang w:val="en-US"/>
        </w:rPr>
        <w:fldChar w:fldCharType="begin">
          <w:fldData xml:space="preserve">PEVuZE5vdGU+PENpdGU+PEF1dGhvcj5QaWNjb25pPC9BdXRob3I+PFllYXI+MjAxMjwvWWVhcj48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</w:fldData>
        </w:fldChar>
      </w:r>
      <w:r w:rsidR="00667DB0">
        <w:rPr>
          <w:rFonts w:ascii="Times New Roman" w:hAnsi="Times New Roman" w:cs="Times New Roman"/>
          <w:sz w:val="24"/>
          <w:szCs w:val="24"/>
          <w:lang w:val="en-US"/>
        </w:rPr>
        <w:instrText xml:space="preserve"> ADDIN EN.CITE </w:instrText>
      </w:r>
      <w:r w:rsidR="00667DB0">
        <w:rPr>
          <w:rFonts w:ascii="Times New Roman" w:hAnsi="Times New Roman" w:cs="Times New Roman"/>
          <w:sz w:val="24"/>
          <w:szCs w:val="24"/>
          <w:lang w:val="en-US"/>
        </w:rPr>
        <w:fldChar w:fldCharType="begin">
          <w:fldData xml:space="preserve">PEVuZE5vdGU+PENpdGU+PEF1dGhvcj5QaWNjb25pPC9BdXRob3I+PFllYXI+MjAxMjwvWWVhcj48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</w:fldData>
        </w:fldChar>
      </w:r>
      <w:r w:rsidR="00667DB0">
        <w:rPr>
          <w:rFonts w:ascii="Times New Roman" w:hAnsi="Times New Roman" w:cs="Times New Roman"/>
          <w:sz w:val="24"/>
          <w:szCs w:val="24"/>
          <w:lang w:val="en-US"/>
        </w:rPr>
        <w:instrText xml:space="preserve"> ADDIN EN.CITE.DATA </w:instrText>
      </w:r>
      <w:r w:rsidR="00667DB0">
        <w:rPr>
          <w:rFonts w:ascii="Times New Roman" w:hAnsi="Times New Roman" w:cs="Times New Roman"/>
          <w:sz w:val="24"/>
          <w:szCs w:val="24"/>
          <w:lang w:val="en-US"/>
        </w:rPr>
      </w:r>
      <w:r w:rsidR="00667DB0">
        <w:rPr>
          <w:rFonts w:ascii="Times New Roman" w:hAnsi="Times New Roman" w:cs="Times New Roman"/>
          <w:sz w:val="24"/>
          <w:szCs w:val="24"/>
          <w:lang w:val="en-US"/>
        </w:rPr>
        <w:fldChar w:fldCharType="end"/>
      </w:r>
      <w:r w:rsidR="00987ACB">
        <w:rPr>
          <w:rFonts w:ascii="Times New Roman" w:hAnsi="Times New Roman" w:cs="Times New Roman"/>
          <w:sz w:val="24"/>
          <w:szCs w:val="24"/>
          <w:lang w:val="en-US"/>
        </w:rPr>
      </w:r>
      <w:r w:rsidR="00987ACB">
        <w:rPr>
          <w:rFonts w:ascii="Times New Roman" w:hAnsi="Times New Roman" w:cs="Times New Roman"/>
          <w:sz w:val="24"/>
          <w:szCs w:val="24"/>
          <w:lang w:val="en-US"/>
        </w:rPr>
        <w:fldChar w:fldCharType="separate"/>
      </w:r>
      <w:r w:rsidR="00667DB0">
        <w:rPr>
          <w:rFonts w:ascii="Times New Roman" w:hAnsi="Times New Roman" w:cs="Times New Roman"/>
          <w:noProof/>
          <w:sz w:val="24"/>
          <w:szCs w:val="24"/>
          <w:lang w:val="en-US"/>
        </w:rPr>
        <w:t>(47-50)</w:t>
      </w:r>
      <w:r w:rsidR="00987ACB">
        <w:rPr>
          <w:rFonts w:ascii="Times New Roman" w:hAnsi="Times New Roman" w:cs="Times New Roman"/>
          <w:sz w:val="24"/>
          <w:szCs w:val="24"/>
          <w:lang w:val="en-US"/>
        </w:rPr>
        <w:fldChar w:fldCharType="end"/>
      </w:r>
      <w:r w:rsidR="008E3BEC">
        <w:rPr>
          <w:rFonts w:ascii="Times New Roman" w:hAnsi="Times New Roman" w:cs="Times New Roman"/>
          <w:sz w:val="24"/>
          <w:szCs w:val="24"/>
          <w:lang w:val="en-US"/>
        </w:rPr>
        <w:t xml:space="preserve">. </w:t>
      </w:r>
      <w:r w:rsidR="001C06D5" w:rsidRPr="00B70C14">
        <w:rPr>
          <w:rFonts w:ascii="Times New Roman" w:hAnsi="Times New Roman" w:cs="Times New Roman"/>
          <w:sz w:val="24"/>
          <w:szCs w:val="24"/>
          <w:lang w:val="en-US"/>
        </w:rPr>
        <w:t>Altogether</w:t>
      </w:r>
      <w:r w:rsidR="0081014B" w:rsidRPr="00B70C14">
        <w:rPr>
          <w:rFonts w:ascii="Times New Roman" w:hAnsi="Times New Roman" w:cs="Times New Roman"/>
          <w:sz w:val="24"/>
          <w:szCs w:val="24"/>
          <w:lang w:val="en-US"/>
        </w:rPr>
        <w:t xml:space="preserve">, these observations </w:t>
      </w:r>
      <w:r w:rsidR="00E5656F" w:rsidRPr="00B70C14">
        <w:rPr>
          <w:rFonts w:ascii="Times New Roman" w:hAnsi="Times New Roman" w:cs="Times New Roman"/>
          <w:sz w:val="24"/>
          <w:szCs w:val="24"/>
          <w:lang w:val="en-US"/>
        </w:rPr>
        <w:t>demonstrate</w:t>
      </w:r>
      <w:r w:rsidR="00E8443C" w:rsidRPr="00B70C14">
        <w:rPr>
          <w:rFonts w:ascii="Times New Roman" w:hAnsi="Times New Roman" w:cs="Times New Roman"/>
          <w:sz w:val="24"/>
          <w:szCs w:val="24"/>
          <w:lang w:val="en-US"/>
        </w:rPr>
        <w:t xml:space="preserve"> that,</w:t>
      </w:r>
      <w:r w:rsidR="0081014B" w:rsidRPr="00B70C14">
        <w:rPr>
          <w:rFonts w:ascii="Times New Roman" w:hAnsi="Times New Roman" w:cs="Times New Roman"/>
          <w:sz w:val="24"/>
          <w:szCs w:val="24"/>
          <w:lang w:val="en-US"/>
        </w:rPr>
        <w:t xml:space="preserve"> </w:t>
      </w:r>
      <w:r w:rsidR="001C06D5">
        <w:rPr>
          <w:rFonts w:ascii="Times New Roman" w:hAnsi="Times New Roman" w:cs="Times New Roman"/>
          <w:sz w:val="24"/>
          <w:szCs w:val="24"/>
          <w:lang w:val="en-US"/>
        </w:rPr>
        <w:t>despite the widespread overexpression in the brain,</w:t>
      </w:r>
      <w:r w:rsidR="00E8443C" w:rsidRPr="00B70C14">
        <w:rPr>
          <w:rFonts w:ascii="Times New Roman" w:hAnsi="Times New Roman" w:cs="Times New Roman"/>
          <w:sz w:val="24"/>
          <w:szCs w:val="24"/>
          <w:lang w:val="en-US"/>
        </w:rPr>
        <w:t xml:space="preserve"> hα-syn </w:t>
      </w:r>
      <w:r w:rsidR="001C06D5">
        <w:rPr>
          <w:rFonts w:ascii="Times New Roman" w:hAnsi="Times New Roman" w:cs="Times New Roman"/>
          <w:sz w:val="24"/>
          <w:szCs w:val="24"/>
          <w:lang w:val="en-US"/>
        </w:rPr>
        <w:t>accumulation</w:t>
      </w:r>
      <w:r w:rsidR="00E8443C" w:rsidRPr="00B70C14">
        <w:rPr>
          <w:rFonts w:ascii="Times New Roman" w:hAnsi="Times New Roman" w:cs="Times New Roman"/>
          <w:sz w:val="24"/>
          <w:szCs w:val="24"/>
          <w:lang w:val="en-US"/>
        </w:rPr>
        <w:t xml:space="preserve"> </w:t>
      </w:r>
      <w:r w:rsidR="001C06D5">
        <w:rPr>
          <w:rFonts w:ascii="Times New Roman" w:hAnsi="Times New Roman" w:cs="Times New Roman"/>
          <w:sz w:val="24"/>
          <w:szCs w:val="24"/>
          <w:lang w:val="en-US"/>
        </w:rPr>
        <w:t>induced</w:t>
      </w:r>
      <w:r w:rsidR="00E5656F" w:rsidRPr="00B70C14">
        <w:rPr>
          <w:rFonts w:ascii="Times New Roman" w:hAnsi="Times New Roman" w:cs="Times New Roman"/>
          <w:sz w:val="24"/>
          <w:szCs w:val="24"/>
          <w:lang w:val="en-US"/>
        </w:rPr>
        <w:t xml:space="preserve"> a selective loss of the dopaminergic neurons</w:t>
      </w:r>
      <w:r w:rsidR="001C06D5">
        <w:rPr>
          <w:rFonts w:ascii="Times New Roman" w:hAnsi="Times New Roman" w:cs="Times New Roman"/>
          <w:sz w:val="24"/>
          <w:szCs w:val="24"/>
          <w:lang w:val="en-US"/>
        </w:rPr>
        <w:t xml:space="preserve"> in the midbrain, mimicking the neurodegeneration observed in PD. Moreover, compared to current </w:t>
      </w:r>
      <w:r w:rsidR="00F70DA1">
        <w:rPr>
          <w:rFonts w:ascii="Times New Roman" w:hAnsi="Times New Roman" w:cs="Times New Roman"/>
          <w:sz w:val="24"/>
          <w:szCs w:val="24"/>
          <w:lang w:val="en-US"/>
        </w:rPr>
        <w:t>α</w:t>
      </w:r>
      <w:r w:rsidR="001C06D5">
        <w:rPr>
          <w:rFonts w:ascii="Times New Roman" w:hAnsi="Times New Roman" w:cs="Times New Roman"/>
          <w:sz w:val="24"/>
          <w:szCs w:val="24"/>
          <w:lang w:val="en-US"/>
        </w:rPr>
        <w:t xml:space="preserve">-syn-based animal models, </w:t>
      </w:r>
      <w:r w:rsidR="0081014B" w:rsidRPr="00B70C14">
        <w:rPr>
          <w:rFonts w:ascii="Times New Roman" w:hAnsi="Times New Roman" w:cs="Times New Roman"/>
          <w:sz w:val="24"/>
          <w:szCs w:val="24"/>
          <w:lang w:val="en-US"/>
        </w:rPr>
        <w:t xml:space="preserve">our </w:t>
      </w:r>
      <w:r w:rsidR="001C06D5">
        <w:rPr>
          <w:rFonts w:ascii="Times New Roman" w:hAnsi="Times New Roman" w:cs="Times New Roman"/>
          <w:sz w:val="24"/>
          <w:szCs w:val="24"/>
          <w:lang w:val="en-US"/>
        </w:rPr>
        <w:t xml:space="preserve">model </w:t>
      </w:r>
      <w:r w:rsidR="0081014B" w:rsidRPr="00B70C14">
        <w:rPr>
          <w:rFonts w:ascii="Times New Roman" w:hAnsi="Times New Roman" w:cs="Times New Roman"/>
          <w:sz w:val="24"/>
          <w:szCs w:val="24"/>
          <w:lang w:val="en-US"/>
        </w:rPr>
        <w:t>present</w:t>
      </w:r>
      <w:r w:rsidR="001C06D5">
        <w:rPr>
          <w:rFonts w:ascii="Times New Roman" w:hAnsi="Times New Roman" w:cs="Times New Roman"/>
          <w:sz w:val="24"/>
          <w:szCs w:val="24"/>
          <w:lang w:val="en-US"/>
        </w:rPr>
        <w:t>s</w:t>
      </w:r>
      <w:r w:rsidR="0081014B" w:rsidRPr="00B70C14">
        <w:rPr>
          <w:rFonts w:ascii="Times New Roman" w:hAnsi="Times New Roman" w:cs="Times New Roman"/>
          <w:sz w:val="24"/>
          <w:szCs w:val="24"/>
          <w:lang w:val="en-US"/>
        </w:rPr>
        <w:t xml:space="preserve"> a </w:t>
      </w:r>
      <w:r w:rsidR="001C06D5" w:rsidRPr="00B70C14">
        <w:rPr>
          <w:rFonts w:ascii="Times New Roman" w:hAnsi="Times New Roman" w:cs="Times New Roman"/>
          <w:sz w:val="24"/>
          <w:szCs w:val="24"/>
          <w:lang w:val="en-US"/>
        </w:rPr>
        <w:t>suitable</w:t>
      </w:r>
      <w:r w:rsidR="0081014B" w:rsidRPr="00B70C14">
        <w:rPr>
          <w:rFonts w:ascii="Times New Roman" w:hAnsi="Times New Roman" w:cs="Times New Roman"/>
          <w:sz w:val="24"/>
          <w:szCs w:val="24"/>
          <w:lang w:val="en-US"/>
        </w:rPr>
        <w:t xml:space="preserve"> tool to investigate selective </w:t>
      </w:r>
      <w:r w:rsidR="0041298A" w:rsidRPr="00B70C14">
        <w:rPr>
          <w:rFonts w:ascii="Times New Roman" w:hAnsi="Times New Roman" w:cs="Times New Roman"/>
          <w:sz w:val="24"/>
          <w:szCs w:val="24"/>
          <w:lang w:val="en-US"/>
        </w:rPr>
        <w:t>dopaminergic</w:t>
      </w:r>
      <w:r w:rsidR="0081014B" w:rsidRPr="00B70C14">
        <w:rPr>
          <w:rFonts w:ascii="Times New Roman" w:hAnsi="Times New Roman" w:cs="Times New Roman"/>
          <w:sz w:val="24"/>
          <w:szCs w:val="24"/>
          <w:lang w:val="en-US"/>
        </w:rPr>
        <w:t xml:space="preserve"> neuronal vulnerability in PD.</w:t>
      </w:r>
    </w:p>
    <w:p w14:paraId="55F24345" w14:textId="77777777" w:rsidR="00463886" w:rsidRPr="00B70C14" w:rsidRDefault="00463886" w:rsidP="006D09D0">
      <w:pPr>
        <w:spacing w:line="480" w:lineRule="auto"/>
        <w:contextualSpacing/>
        <w:jc w:val="both"/>
        <w:rPr>
          <w:rFonts w:ascii="Times New Roman" w:hAnsi="Times New Roman" w:cs="Times New Roman"/>
          <w:sz w:val="24"/>
          <w:szCs w:val="24"/>
          <w:lang w:val="en-US"/>
        </w:rPr>
      </w:pPr>
    </w:p>
    <w:p w14:paraId="7855A256" w14:textId="2697EAAC" w:rsidR="005F576F" w:rsidRPr="006D09D0" w:rsidRDefault="00936DD5" w:rsidP="006D09D0">
      <w:pPr>
        <w:spacing w:line="480" w:lineRule="auto"/>
        <w:contextualSpacing/>
        <w:jc w:val="both"/>
        <w:rPr>
          <w:rFonts w:ascii="Times New Roman" w:hAnsi="Times New Roman" w:cs="Times New Roman"/>
          <w:sz w:val="24"/>
          <w:szCs w:val="24"/>
          <w:lang w:val="en-US"/>
        </w:rPr>
      </w:pPr>
      <w:r w:rsidRPr="006D09D0">
        <w:rPr>
          <w:rFonts w:ascii="Times New Roman" w:hAnsi="Times New Roman" w:cs="Times New Roman"/>
          <w:b/>
          <w:bCs/>
          <w:sz w:val="24"/>
          <w:szCs w:val="24"/>
          <w:lang w:val="en-US"/>
        </w:rPr>
        <w:lastRenderedPageBreak/>
        <w:t>Dopaminergic neur</w:t>
      </w:r>
      <w:r w:rsidR="009C7F21" w:rsidRPr="006D09D0">
        <w:rPr>
          <w:rFonts w:ascii="Times New Roman" w:hAnsi="Times New Roman" w:cs="Times New Roman"/>
          <w:b/>
          <w:bCs/>
          <w:sz w:val="24"/>
          <w:szCs w:val="24"/>
          <w:lang w:val="en-US"/>
        </w:rPr>
        <w:t>o</w:t>
      </w:r>
      <w:r w:rsidRPr="006D09D0">
        <w:rPr>
          <w:rFonts w:ascii="Times New Roman" w:hAnsi="Times New Roman" w:cs="Times New Roman"/>
          <w:b/>
          <w:bCs/>
          <w:sz w:val="24"/>
          <w:szCs w:val="24"/>
          <w:lang w:val="en-US"/>
        </w:rPr>
        <w:t xml:space="preserve">nal loss </w:t>
      </w:r>
      <w:r w:rsidR="006956E0" w:rsidRPr="006D09D0">
        <w:rPr>
          <w:rFonts w:ascii="Times New Roman" w:hAnsi="Times New Roman" w:cs="Times New Roman"/>
          <w:b/>
          <w:bCs/>
          <w:sz w:val="24"/>
          <w:szCs w:val="24"/>
          <w:lang w:val="en-US"/>
        </w:rPr>
        <w:t>in the</w:t>
      </w:r>
      <w:r w:rsidR="007145EA" w:rsidRPr="006D09D0">
        <w:rPr>
          <w:rFonts w:ascii="Times New Roman" w:hAnsi="Times New Roman" w:cs="Times New Roman"/>
          <w:b/>
          <w:bCs/>
          <w:sz w:val="24"/>
          <w:szCs w:val="24"/>
          <w:lang w:val="en-US"/>
        </w:rPr>
        <w:t xml:space="preserve"> substantia nigra</w:t>
      </w:r>
      <w:r w:rsidR="006956E0" w:rsidRPr="006D09D0">
        <w:rPr>
          <w:rFonts w:ascii="Times New Roman" w:hAnsi="Times New Roman" w:cs="Times New Roman"/>
          <w:b/>
          <w:bCs/>
          <w:sz w:val="24"/>
          <w:szCs w:val="24"/>
          <w:lang w:val="en-US"/>
        </w:rPr>
        <w:t xml:space="preserve"> </w:t>
      </w:r>
      <w:r w:rsidRPr="006D09D0">
        <w:rPr>
          <w:rFonts w:ascii="Times New Roman" w:hAnsi="Times New Roman" w:cs="Times New Roman"/>
          <w:b/>
          <w:bCs/>
          <w:sz w:val="24"/>
          <w:szCs w:val="24"/>
          <w:lang w:val="en-US"/>
        </w:rPr>
        <w:t>is associated with the accumulation of pathological form</w:t>
      </w:r>
      <w:r w:rsidR="006956E0" w:rsidRPr="006D09D0">
        <w:rPr>
          <w:rFonts w:ascii="Times New Roman" w:hAnsi="Times New Roman" w:cs="Times New Roman"/>
          <w:b/>
          <w:bCs/>
          <w:sz w:val="24"/>
          <w:szCs w:val="24"/>
          <w:lang w:val="en-US"/>
        </w:rPr>
        <w:t>s</w:t>
      </w:r>
      <w:r w:rsidRPr="006D09D0">
        <w:rPr>
          <w:rFonts w:ascii="Times New Roman" w:hAnsi="Times New Roman" w:cs="Times New Roman"/>
          <w:b/>
          <w:bCs/>
          <w:sz w:val="24"/>
          <w:szCs w:val="24"/>
          <w:lang w:val="en-US"/>
        </w:rPr>
        <w:t xml:space="preserve"> of α-</w:t>
      </w:r>
      <w:proofErr w:type="gramStart"/>
      <w:r w:rsidRPr="006D09D0">
        <w:rPr>
          <w:rFonts w:ascii="Times New Roman" w:hAnsi="Times New Roman" w:cs="Times New Roman"/>
          <w:b/>
          <w:bCs/>
          <w:sz w:val="24"/>
          <w:szCs w:val="24"/>
          <w:lang w:val="en-US"/>
        </w:rPr>
        <w:t>syn</w:t>
      </w:r>
      <w:proofErr w:type="gramEnd"/>
      <w:r w:rsidR="009C0B5A" w:rsidRPr="006D09D0">
        <w:rPr>
          <w:rFonts w:ascii="Times New Roman" w:hAnsi="Times New Roman" w:cs="Times New Roman"/>
          <w:b/>
          <w:bCs/>
          <w:sz w:val="24"/>
          <w:szCs w:val="24"/>
          <w:lang w:val="en-US"/>
        </w:rPr>
        <w:t xml:space="preserve"> </w:t>
      </w:r>
    </w:p>
    <w:p w14:paraId="6BFE8A4E" w14:textId="0166BF0B" w:rsidR="00F03677" w:rsidRPr="00B70C14" w:rsidRDefault="004A36A0" w:rsidP="006D09D0">
      <w:pPr>
        <w:spacing w:line="480" w:lineRule="auto"/>
        <w:jc w:val="both"/>
        <w:rPr>
          <w:rFonts w:ascii="Times New Roman" w:hAnsi="Times New Roman" w:cs="Times New Roman"/>
          <w:sz w:val="24"/>
          <w:szCs w:val="24"/>
          <w:lang w:val="en-US"/>
        </w:rPr>
      </w:pPr>
      <w:r w:rsidRPr="00B70C14">
        <w:rPr>
          <w:rFonts w:ascii="Times New Roman" w:hAnsi="Times New Roman" w:cs="Times New Roman"/>
          <w:sz w:val="24"/>
          <w:szCs w:val="24"/>
          <w:lang w:val="en-US"/>
        </w:rPr>
        <w:t xml:space="preserve">To </w:t>
      </w:r>
      <w:r w:rsidR="00F03677" w:rsidRPr="00B70C14">
        <w:rPr>
          <w:rFonts w:ascii="Times New Roman" w:hAnsi="Times New Roman" w:cs="Times New Roman"/>
          <w:sz w:val="24"/>
          <w:szCs w:val="24"/>
          <w:lang w:val="en-US"/>
        </w:rPr>
        <w:t xml:space="preserve">investigate if the widespread </w:t>
      </w:r>
      <w:r w:rsidRPr="00B70C14">
        <w:rPr>
          <w:rFonts w:ascii="Times New Roman" w:hAnsi="Times New Roman" w:cs="Times New Roman"/>
          <w:sz w:val="24"/>
          <w:szCs w:val="24"/>
          <w:lang w:val="en-US"/>
        </w:rPr>
        <w:t xml:space="preserve">overexpression of hα-syn </w:t>
      </w:r>
      <w:r w:rsidR="00A42531">
        <w:rPr>
          <w:rFonts w:ascii="Times New Roman" w:hAnsi="Times New Roman" w:cs="Times New Roman"/>
          <w:sz w:val="24"/>
          <w:szCs w:val="24"/>
          <w:lang w:val="en-US"/>
        </w:rPr>
        <w:t xml:space="preserve">and </w:t>
      </w:r>
      <w:r w:rsidR="00E1146E">
        <w:rPr>
          <w:rFonts w:ascii="Times New Roman" w:hAnsi="Times New Roman" w:cs="Times New Roman"/>
          <w:sz w:val="24"/>
          <w:szCs w:val="24"/>
          <w:lang w:val="en-US"/>
        </w:rPr>
        <w:t xml:space="preserve">the </w:t>
      </w:r>
      <w:r w:rsidR="00A42531">
        <w:rPr>
          <w:rFonts w:ascii="Times New Roman" w:hAnsi="Times New Roman" w:cs="Times New Roman"/>
          <w:sz w:val="24"/>
          <w:szCs w:val="24"/>
          <w:lang w:val="en-US"/>
        </w:rPr>
        <w:t xml:space="preserve">dopaminergic neuronal loss </w:t>
      </w:r>
      <w:r w:rsidR="00E70F7C">
        <w:rPr>
          <w:rFonts w:ascii="Times New Roman" w:hAnsi="Times New Roman" w:cs="Times New Roman"/>
          <w:sz w:val="24"/>
          <w:szCs w:val="24"/>
          <w:lang w:val="en-US"/>
        </w:rPr>
        <w:t>at 3-months post-viral delivery</w:t>
      </w:r>
      <w:r w:rsidR="00A42531">
        <w:rPr>
          <w:rFonts w:ascii="Times New Roman" w:hAnsi="Times New Roman" w:cs="Times New Roman"/>
          <w:sz w:val="24"/>
          <w:szCs w:val="24"/>
          <w:lang w:val="en-US"/>
        </w:rPr>
        <w:t xml:space="preserve"> </w:t>
      </w:r>
      <w:r w:rsidR="0008054B">
        <w:rPr>
          <w:rFonts w:ascii="Times New Roman" w:hAnsi="Times New Roman" w:cs="Times New Roman"/>
          <w:sz w:val="24"/>
          <w:szCs w:val="24"/>
          <w:lang w:val="en-US"/>
        </w:rPr>
        <w:t>a</w:t>
      </w:r>
      <w:r w:rsidR="00A42531">
        <w:rPr>
          <w:rFonts w:ascii="Times New Roman" w:hAnsi="Times New Roman" w:cs="Times New Roman"/>
          <w:sz w:val="24"/>
          <w:szCs w:val="24"/>
          <w:lang w:val="en-US"/>
        </w:rPr>
        <w:t xml:space="preserve">re associated to </w:t>
      </w:r>
      <w:r w:rsidR="00E1146E">
        <w:rPr>
          <w:rFonts w:ascii="Times New Roman" w:hAnsi="Times New Roman" w:cs="Times New Roman"/>
          <w:sz w:val="24"/>
          <w:szCs w:val="24"/>
          <w:lang w:val="en-US"/>
        </w:rPr>
        <w:t>abnormal</w:t>
      </w:r>
      <w:r w:rsidR="00A42531">
        <w:rPr>
          <w:rFonts w:ascii="Times New Roman" w:hAnsi="Times New Roman" w:cs="Times New Roman"/>
          <w:sz w:val="24"/>
          <w:szCs w:val="24"/>
          <w:lang w:val="en-US"/>
        </w:rPr>
        <w:t xml:space="preserve"> accumulation of pathological </w:t>
      </w:r>
      <w:r w:rsidRPr="004B3C0D">
        <w:rPr>
          <w:rFonts w:ascii="Times New Roman" w:hAnsi="Times New Roman" w:cs="Times New Roman"/>
          <w:sz w:val="24"/>
          <w:szCs w:val="24"/>
          <w:lang w:val="en-US"/>
        </w:rPr>
        <w:t>α-</w:t>
      </w:r>
      <w:r w:rsidR="00EE4935" w:rsidRPr="004B3C0D">
        <w:rPr>
          <w:rFonts w:ascii="Times New Roman" w:hAnsi="Times New Roman" w:cs="Times New Roman"/>
          <w:sz w:val="24"/>
          <w:szCs w:val="24"/>
          <w:lang w:val="en-US"/>
        </w:rPr>
        <w:t>syn</w:t>
      </w:r>
      <w:r w:rsidR="00A42531">
        <w:rPr>
          <w:rFonts w:ascii="Times New Roman" w:hAnsi="Times New Roman" w:cs="Times New Roman"/>
          <w:sz w:val="24"/>
          <w:szCs w:val="24"/>
          <w:lang w:val="en-US"/>
        </w:rPr>
        <w:t>,</w:t>
      </w:r>
      <w:r w:rsidR="00F03677" w:rsidRPr="00B70C14">
        <w:rPr>
          <w:rFonts w:ascii="Times New Roman" w:hAnsi="Times New Roman" w:cs="Times New Roman"/>
          <w:sz w:val="24"/>
          <w:szCs w:val="24"/>
          <w:lang w:val="en-US"/>
        </w:rPr>
        <w:t xml:space="preserve"> </w:t>
      </w:r>
      <w:r w:rsidR="00A42531">
        <w:rPr>
          <w:rFonts w:ascii="Times New Roman" w:hAnsi="Times New Roman" w:cs="Times New Roman"/>
          <w:sz w:val="24"/>
          <w:szCs w:val="24"/>
          <w:lang w:val="en-US"/>
        </w:rPr>
        <w:t xml:space="preserve">first, </w:t>
      </w:r>
      <w:r w:rsidR="00F03677" w:rsidRPr="00B70C14">
        <w:rPr>
          <w:rFonts w:ascii="Times New Roman" w:hAnsi="Times New Roman" w:cs="Times New Roman"/>
          <w:sz w:val="24"/>
          <w:szCs w:val="24"/>
          <w:lang w:val="en-US"/>
        </w:rPr>
        <w:t xml:space="preserve">we verified the presence of </w:t>
      </w:r>
      <w:r w:rsidRPr="00B70C14">
        <w:rPr>
          <w:rFonts w:ascii="Times New Roman" w:hAnsi="Times New Roman" w:cs="Times New Roman"/>
          <w:sz w:val="24"/>
          <w:szCs w:val="24"/>
          <w:lang w:val="en-US"/>
        </w:rPr>
        <w:t xml:space="preserve">the </w:t>
      </w:r>
      <w:r w:rsidR="00A42531">
        <w:rPr>
          <w:rFonts w:ascii="Times New Roman" w:hAnsi="Times New Roman" w:cs="Times New Roman"/>
          <w:sz w:val="24"/>
          <w:szCs w:val="24"/>
          <w:lang w:val="en-US"/>
        </w:rPr>
        <w:t xml:space="preserve">disease-associated </w:t>
      </w:r>
      <w:r w:rsidRPr="00B70C14">
        <w:rPr>
          <w:rFonts w:ascii="Times New Roman" w:hAnsi="Times New Roman" w:cs="Times New Roman"/>
          <w:sz w:val="24"/>
          <w:szCs w:val="24"/>
          <w:lang w:val="en-US"/>
        </w:rPr>
        <w:t xml:space="preserve">phosphorylated form of α-syn </w:t>
      </w:r>
      <w:r w:rsidR="00F03677" w:rsidRPr="00B70C14">
        <w:rPr>
          <w:rFonts w:ascii="Times New Roman" w:hAnsi="Times New Roman" w:cs="Times New Roman"/>
          <w:sz w:val="24"/>
          <w:szCs w:val="24"/>
          <w:lang w:val="en-US"/>
        </w:rPr>
        <w:t>at the residue Ser129 (pS129)</w:t>
      </w:r>
      <w:r w:rsidR="00064367" w:rsidRPr="00B70C14">
        <w:rPr>
          <w:rFonts w:ascii="Times New Roman" w:hAnsi="Times New Roman" w:cs="Times New Roman"/>
          <w:sz w:val="24"/>
          <w:szCs w:val="24"/>
          <w:lang w:val="en-US"/>
        </w:rPr>
        <w:t xml:space="preserve"> in different brain regions</w:t>
      </w:r>
      <w:r w:rsidRPr="00B70C14">
        <w:rPr>
          <w:rFonts w:ascii="Times New Roman" w:hAnsi="Times New Roman" w:cs="Times New Roman"/>
          <w:sz w:val="24"/>
          <w:szCs w:val="24"/>
          <w:lang w:val="en-US"/>
        </w:rPr>
        <w:t xml:space="preserve">. </w:t>
      </w:r>
      <w:r w:rsidR="00504B31" w:rsidRPr="00B70C14">
        <w:rPr>
          <w:rFonts w:ascii="Times New Roman" w:hAnsi="Times New Roman" w:cs="Times New Roman"/>
          <w:sz w:val="24"/>
          <w:szCs w:val="24"/>
          <w:lang w:val="en-US"/>
        </w:rPr>
        <w:t>Unexpectedly, immunohistochemistry</w:t>
      </w:r>
      <w:r w:rsidR="00EC6C11" w:rsidRPr="00B70C14">
        <w:rPr>
          <w:rFonts w:ascii="Times New Roman" w:hAnsi="Times New Roman" w:cs="Times New Roman"/>
          <w:sz w:val="24"/>
          <w:szCs w:val="24"/>
          <w:lang w:val="en-US"/>
        </w:rPr>
        <w:t xml:space="preserve"> </w:t>
      </w:r>
      <w:r w:rsidRPr="00B70C14">
        <w:rPr>
          <w:rFonts w:ascii="Times New Roman" w:hAnsi="Times New Roman" w:cs="Times New Roman"/>
          <w:sz w:val="24"/>
          <w:szCs w:val="24"/>
          <w:lang w:val="en-US"/>
        </w:rPr>
        <w:t xml:space="preserve">did not reveal any accumulation of </w:t>
      </w:r>
      <w:r w:rsidR="00D1012C" w:rsidRPr="00B70C14">
        <w:rPr>
          <w:rFonts w:ascii="Times New Roman" w:hAnsi="Times New Roman" w:cs="Times New Roman"/>
          <w:sz w:val="24"/>
          <w:szCs w:val="24"/>
          <w:lang w:val="en-US"/>
        </w:rPr>
        <w:t>pS129</w:t>
      </w:r>
      <w:r w:rsidRPr="00B70C14">
        <w:rPr>
          <w:rFonts w:ascii="Times New Roman" w:hAnsi="Times New Roman" w:cs="Times New Roman"/>
          <w:sz w:val="24"/>
          <w:szCs w:val="24"/>
          <w:lang w:val="en-US"/>
        </w:rPr>
        <w:t xml:space="preserve"> </w:t>
      </w:r>
      <w:r w:rsidR="00EE4935" w:rsidRPr="00B70C14">
        <w:rPr>
          <w:rFonts w:ascii="Times New Roman" w:hAnsi="Times New Roman" w:cs="Times New Roman"/>
          <w:sz w:val="24"/>
          <w:szCs w:val="24"/>
          <w:lang w:val="en-US"/>
        </w:rPr>
        <w:t xml:space="preserve">α-syn </w:t>
      </w:r>
      <w:r w:rsidR="00C1200E" w:rsidRPr="00B70C14">
        <w:rPr>
          <w:rFonts w:ascii="Times New Roman" w:hAnsi="Times New Roman" w:cs="Times New Roman"/>
          <w:sz w:val="24"/>
          <w:szCs w:val="24"/>
          <w:lang w:val="en-US"/>
        </w:rPr>
        <w:t xml:space="preserve">nor </w:t>
      </w:r>
      <w:r w:rsidR="00684630" w:rsidRPr="00B70C14">
        <w:rPr>
          <w:rFonts w:ascii="Times New Roman" w:hAnsi="Times New Roman" w:cs="Times New Roman"/>
          <w:sz w:val="24"/>
          <w:szCs w:val="24"/>
          <w:lang w:val="en-US"/>
        </w:rPr>
        <w:t xml:space="preserve">the formation of </w:t>
      </w:r>
      <w:r w:rsidR="00C1200E" w:rsidRPr="00B70C14">
        <w:rPr>
          <w:rFonts w:ascii="Times New Roman" w:hAnsi="Times New Roman" w:cs="Times New Roman"/>
          <w:sz w:val="24"/>
          <w:szCs w:val="24"/>
          <w:lang w:val="en-US"/>
        </w:rPr>
        <w:t>dystrophic Lewy neurites</w:t>
      </w:r>
      <w:r w:rsidRPr="00B70C14">
        <w:rPr>
          <w:rFonts w:ascii="Times New Roman" w:hAnsi="Times New Roman" w:cs="Times New Roman"/>
          <w:sz w:val="24"/>
          <w:szCs w:val="24"/>
          <w:lang w:val="en-US"/>
        </w:rPr>
        <w:t xml:space="preserve"> in the cortex, the striatum, the hippocampus, </w:t>
      </w:r>
      <w:r w:rsidR="00EE4935">
        <w:rPr>
          <w:rFonts w:ascii="Times New Roman" w:hAnsi="Times New Roman" w:cs="Times New Roman"/>
          <w:sz w:val="24"/>
          <w:szCs w:val="24"/>
          <w:lang w:val="en-US"/>
        </w:rPr>
        <w:t>or</w:t>
      </w:r>
      <w:r w:rsidRPr="00B70C14">
        <w:rPr>
          <w:rFonts w:ascii="Times New Roman" w:hAnsi="Times New Roman" w:cs="Times New Roman"/>
          <w:sz w:val="24"/>
          <w:szCs w:val="24"/>
          <w:lang w:val="en-US"/>
        </w:rPr>
        <w:t xml:space="preserve"> the midbrain</w:t>
      </w:r>
      <w:r w:rsidR="00FE0230">
        <w:rPr>
          <w:rFonts w:ascii="Times New Roman" w:hAnsi="Times New Roman" w:cs="Times New Roman"/>
          <w:sz w:val="24"/>
          <w:szCs w:val="24"/>
          <w:lang w:val="en-US"/>
        </w:rPr>
        <w:t xml:space="preserve"> </w:t>
      </w:r>
      <w:r w:rsidR="00FE0230" w:rsidRPr="00B70C14">
        <w:rPr>
          <w:rFonts w:ascii="Times New Roman" w:hAnsi="Times New Roman" w:cs="Times New Roman"/>
          <w:sz w:val="24"/>
          <w:szCs w:val="24"/>
          <w:lang w:val="en-US"/>
        </w:rPr>
        <w:t>(</w:t>
      </w:r>
      <w:r w:rsidR="00FE0230" w:rsidRPr="00EE4935">
        <w:rPr>
          <w:rFonts w:ascii="Times New Roman" w:hAnsi="Times New Roman" w:cs="Times New Roman"/>
          <w:b/>
          <w:bCs/>
          <w:color w:val="000000" w:themeColor="text1"/>
          <w:sz w:val="24"/>
          <w:szCs w:val="24"/>
          <w:lang w:val="en-US"/>
        </w:rPr>
        <w:t xml:space="preserve">Suppl. Fig. </w:t>
      </w:r>
      <w:r w:rsidR="00FE0230">
        <w:rPr>
          <w:rFonts w:ascii="Times New Roman" w:hAnsi="Times New Roman" w:cs="Times New Roman"/>
          <w:b/>
          <w:bCs/>
          <w:color w:val="000000" w:themeColor="text1"/>
          <w:sz w:val="24"/>
          <w:szCs w:val="24"/>
          <w:lang w:val="en-US"/>
        </w:rPr>
        <w:t xml:space="preserve">6A). </w:t>
      </w:r>
      <w:r w:rsidR="00EE4935">
        <w:rPr>
          <w:rFonts w:ascii="Times New Roman" w:hAnsi="Times New Roman" w:cs="Times New Roman"/>
          <w:sz w:val="24"/>
          <w:szCs w:val="24"/>
          <w:lang w:val="en-US"/>
        </w:rPr>
        <w:t>This observation suggests</w:t>
      </w:r>
      <w:r w:rsidR="00DE7688" w:rsidRPr="00B70C14">
        <w:rPr>
          <w:rFonts w:ascii="Times New Roman" w:hAnsi="Times New Roman" w:cs="Times New Roman"/>
          <w:sz w:val="24"/>
          <w:szCs w:val="24"/>
          <w:lang w:val="en-US"/>
        </w:rPr>
        <w:t xml:space="preserve"> that </w:t>
      </w:r>
      <w:r w:rsidR="00843862" w:rsidRPr="00B70C14">
        <w:rPr>
          <w:rFonts w:ascii="Cambria Math" w:hAnsi="Cambria Math" w:cs="Cambria Math"/>
          <w:sz w:val="24"/>
          <w:szCs w:val="24"/>
          <w:lang w:val="en-US"/>
        </w:rPr>
        <w:t>⍺</w:t>
      </w:r>
      <w:r w:rsidR="00843862" w:rsidRPr="00B70C14">
        <w:rPr>
          <w:rFonts w:ascii="Times New Roman" w:hAnsi="Times New Roman" w:cs="Times New Roman"/>
          <w:sz w:val="24"/>
          <w:szCs w:val="24"/>
          <w:lang w:val="en-US"/>
        </w:rPr>
        <w:t>-syn</w:t>
      </w:r>
      <w:r w:rsidR="00DE7688" w:rsidRPr="00B70C14">
        <w:rPr>
          <w:rFonts w:ascii="Times New Roman" w:hAnsi="Times New Roman" w:cs="Times New Roman"/>
          <w:sz w:val="24"/>
          <w:szCs w:val="24"/>
          <w:lang w:val="en-US"/>
        </w:rPr>
        <w:t xml:space="preserve"> patholog</w:t>
      </w:r>
      <w:r w:rsidR="00535BA0" w:rsidRPr="00B70C14">
        <w:rPr>
          <w:rFonts w:ascii="Times New Roman" w:hAnsi="Times New Roman" w:cs="Times New Roman"/>
          <w:sz w:val="24"/>
          <w:szCs w:val="24"/>
          <w:lang w:val="en-US"/>
        </w:rPr>
        <w:t xml:space="preserve">y is either absent or </w:t>
      </w:r>
      <w:r w:rsidR="00D1012C" w:rsidRPr="00B70C14">
        <w:rPr>
          <w:rFonts w:ascii="Times New Roman" w:hAnsi="Times New Roman" w:cs="Times New Roman"/>
          <w:sz w:val="24"/>
          <w:szCs w:val="24"/>
          <w:lang w:val="en-US"/>
        </w:rPr>
        <w:t>un</w:t>
      </w:r>
      <w:r w:rsidR="00684630" w:rsidRPr="00B70C14">
        <w:rPr>
          <w:rFonts w:ascii="Times New Roman" w:hAnsi="Times New Roman" w:cs="Times New Roman"/>
          <w:sz w:val="24"/>
          <w:szCs w:val="24"/>
          <w:lang w:val="en-US"/>
        </w:rPr>
        <w:t xml:space="preserve">detectable </w:t>
      </w:r>
      <w:r w:rsidR="00535BA0" w:rsidRPr="00B70C14">
        <w:rPr>
          <w:rFonts w:ascii="Times New Roman" w:hAnsi="Times New Roman" w:cs="Times New Roman"/>
          <w:sz w:val="24"/>
          <w:szCs w:val="24"/>
          <w:lang w:val="en-US"/>
        </w:rPr>
        <w:t>due</w:t>
      </w:r>
      <w:r w:rsidR="0008054B">
        <w:rPr>
          <w:rFonts w:ascii="Times New Roman" w:hAnsi="Times New Roman" w:cs="Times New Roman"/>
          <w:sz w:val="24"/>
          <w:szCs w:val="24"/>
          <w:lang w:val="en-US"/>
        </w:rPr>
        <w:t xml:space="preserve"> to</w:t>
      </w:r>
      <w:r w:rsidR="00535BA0" w:rsidRPr="00B70C14">
        <w:rPr>
          <w:rFonts w:ascii="Times New Roman" w:hAnsi="Times New Roman" w:cs="Times New Roman"/>
          <w:sz w:val="24"/>
          <w:szCs w:val="24"/>
          <w:lang w:val="en-US"/>
        </w:rPr>
        <w:t xml:space="preserve"> the low levels of </w:t>
      </w:r>
      <w:r w:rsidR="0008054B">
        <w:rPr>
          <w:rFonts w:ascii="Times New Roman" w:hAnsi="Times New Roman" w:cs="Times New Roman"/>
          <w:sz w:val="24"/>
          <w:szCs w:val="24"/>
          <w:lang w:val="en-US"/>
        </w:rPr>
        <w:t xml:space="preserve">the </w:t>
      </w:r>
      <w:r w:rsidR="00535BA0" w:rsidRPr="00B70C14">
        <w:rPr>
          <w:rFonts w:ascii="Times New Roman" w:hAnsi="Times New Roman" w:cs="Times New Roman"/>
          <w:sz w:val="24"/>
          <w:szCs w:val="24"/>
          <w:lang w:val="en-US"/>
        </w:rPr>
        <w:t>exogenous overexpressed protein</w:t>
      </w:r>
      <w:r w:rsidR="00DE7688" w:rsidRPr="00B70C14">
        <w:rPr>
          <w:rFonts w:ascii="Times New Roman" w:hAnsi="Times New Roman" w:cs="Times New Roman"/>
          <w:sz w:val="24"/>
          <w:szCs w:val="24"/>
          <w:lang w:val="en-US"/>
        </w:rPr>
        <w:t xml:space="preserve">. </w:t>
      </w:r>
    </w:p>
    <w:p w14:paraId="0841A70B" w14:textId="2BEAF4FF" w:rsidR="005F576F" w:rsidRPr="00DD0E23" w:rsidRDefault="005F576F" w:rsidP="006D09D0">
      <w:pPr>
        <w:spacing w:line="480" w:lineRule="auto"/>
        <w:jc w:val="both"/>
        <w:rPr>
          <w:rFonts w:ascii="Times New Roman" w:hAnsi="Times New Roman" w:cs="Times New Roman"/>
          <w:color w:val="212121"/>
          <w:sz w:val="24"/>
          <w:szCs w:val="24"/>
          <w:shd w:val="clear" w:color="auto" w:fill="FFFFFF"/>
          <w:lang w:val="en-US"/>
        </w:rPr>
      </w:pPr>
      <w:r w:rsidRPr="00B70C14">
        <w:rPr>
          <w:rFonts w:ascii="Times New Roman" w:hAnsi="Times New Roman" w:cs="Times New Roman"/>
          <w:sz w:val="24"/>
          <w:szCs w:val="24"/>
          <w:lang w:val="en-US"/>
        </w:rPr>
        <w:t xml:space="preserve">Then, </w:t>
      </w:r>
      <w:r w:rsidR="009C0B5A">
        <w:rPr>
          <w:rFonts w:ascii="Times New Roman" w:hAnsi="Times New Roman" w:cs="Times New Roman"/>
          <w:sz w:val="24"/>
          <w:szCs w:val="24"/>
          <w:lang w:val="en-US"/>
        </w:rPr>
        <w:t xml:space="preserve">we focused our analysis on the SN, and </w:t>
      </w:r>
      <w:r w:rsidRPr="00B70C14">
        <w:rPr>
          <w:rFonts w:ascii="Times New Roman" w:hAnsi="Times New Roman" w:cs="Times New Roman"/>
          <w:sz w:val="24"/>
          <w:szCs w:val="24"/>
          <w:lang w:val="en-US"/>
        </w:rPr>
        <w:t xml:space="preserve">performed </w:t>
      </w:r>
      <w:r w:rsidR="000C73DA">
        <w:rPr>
          <w:rFonts w:ascii="Times New Roman" w:hAnsi="Times New Roman" w:cs="Times New Roman"/>
          <w:sz w:val="24"/>
          <w:szCs w:val="24"/>
          <w:lang w:val="en-US"/>
        </w:rPr>
        <w:t xml:space="preserve">dot blot </w:t>
      </w:r>
      <w:r w:rsidRPr="00B70C14">
        <w:rPr>
          <w:rFonts w:ascii="Times New Roman" w:hAnsi="Times New Roman" w:cs="Times New Roman"/>
          <w:sz w:val="24"/>
          <w:szCs w:val="24"/>
          <w:lang w:val="en-US"/>
        </w:rPr>
        <w:t>analysis</w:t>
      </w:r>
      <w:r w:rsidR="00621D8C" w:rsidRPr="00B70C14">
        <w:rPr>
          <w:rFonts w:ascii="Times New Roman" w:hAnsi="Times New Roman" w:cs="Times New Roman"/>
          <w:sz w:val="24"/>
          <w:szCs w:val="24"/>
          <w:lang w:val="en-US"/>
        </w:rPr>
        <w:t xml:space="preserve"> </w:t>
      </w:r>
      <w:r w:rsidR="00FD3863" w:rsidRPr="00B70C14">
        <w:rPr>
          <w:rFonts w:ascii="Times New Roman" w:hAnsi="Times New Roman" w:cs="Times New Roman"/>
          <w:sz w:val="24"/>
          <w:szCs w:val="24"/>
          <w:lang w:val="en-US"/>
        </w:rPr>
        <w:t xml:space="preserve">of protein extracts from the </w:t>
      </w:r>
      <w:r w:rsidR="00EE4935">
        <w:rPr>
          <w:rFonts w:ascii="Times New Roman" w:hAnsi="Times New Roman" w:cs="Times New Roman"/>
          <w:sz w:val="24"/>
          <w:szCs w:val="24"/>
          <w:lang w:val="en-US"/>
        </w:rPr>
        <w:t>in</w:t>
      </w:r>
      <w:r w:rsidR="00FD3863" w:rsidRPr="00B70C14">
        <w:rPr>
          <w:rFonts w:ascii="Times New Roman" w:hAnsi="Times New Roman" w:cs="Times New Roman"/>
          <w:sz w:val="24"/>
          <w:szCs w:val="24"/>
          <w:lang w:val="en-US"/>
        </w:rPr>
        <w:t xml:space="preserve">soluble fraction from </w:t>
      </w:r>
      <w:r w:rsidR="00621D8C" w:rsidRPr="00B70C14">
        <w:rPr>
          <w:rFonts w:ascii="Times New Roman" w:hAnsi="Times New Roman" w:cs="Times New Roman"/>
          <w:sz w:val="24"/>
          <w:szCs w:val="24"/>
          <w:lang w:val="en-US"/>
        </w:rPr>
        <w:t>the midbrain</w:t>
      </w:r>
      <w:r w:rsidR="009C0B5A">
        <w:rPr>
          <w:rFonts w:ascii="Times New Roman" w:hAnsi="Times New Roman" w:cs="Times New Roman"/>
          <w:sz w:val="24"/>
          <w:szCs w:val="24"/>
          <w:lang w:val="en-US"/>
        </w:rPr>
        <w:t>,</w:t>
      </w:r>
      <w:r w:rsidR="00621D8C" w:rsidRPr="00B70C14">
        <w:rPr>
          <w:rFonts w:ascii="Times New Roman" w:hAnsi="Times New Roman" w:cs="Times New Roman"/>
          <w:sz w:val="24"/>
          <w:szCs w:val="24"/>
          <w:lang w:val="en-US"/>
        </w:rPr>
        <w:t xml:space="preserve"> </w:t>
      </w:r>
      <w:r w:rsidRPr="00B70C14">
        <w:rPr>
          <w:rFonts w:ascii="Times New Roman" w:hAnsi="Times New Roman" w:cs="Times New Roman"/>
          <w:sz w:val="24"/>
          <w:szCs w:val="24"/>
          <w:lang w:val="en-US"/>
        </w:rPr>
        <w:t>using a battery of antibodies</w:t>
      </w:r>
      <w:r w:rsidR="00FD3863" w:rsidRPr="00B70C14">
        <w:rPr>
          <w:rFonts w:ascii="Times New Roman" w:hAnsi="Times New Roman" w:cs="Times New Roman"/>
          <w:sz w:val="24"/>
          <w:szCs w:val="24"/>
          <w:lang w:val="en-US"/>
        </w:rPr>
        <w:t xml:space="preserve"> raised against</w:t>
      </w:r>
      <w:r w:rsidRPr="00B70C14">
        <w:rPr>
          <w:rFonts w:ascii="Times New Roman" w:hAnsi="Times New Roman" w:cs="Times New Roman"/>
          <w:sz w:val="24"/>
          <w:szCs w:val="24"/>
          <w:lang w:val="en-US"/>
        </w:rPr>
        <w:t xml:space="preserve"> </w:t>
      </w:r>
      <w:r w:rsidR="00064B93" w:rsidRPr="00B70C14">
        <w:rPr>
          <w:rFonts w:ascii="Times New Roman" w:hAnsi="Times New Roman" w:cs="Times New Roman"/>
          <w:sz w:val="24"/>
          <w:szCs w:val="24"/>
          <w:lang w:val="en-US"/>
        </w:rPr>
        <w:t xml:space="preserve">monomeric </w:t>
      </w:r>
      <w:r w:rsidR="00FD3863" w:rsidRPr="00B70C14">
        <w:rPr>
          <w:rFonts w:ascii="Times New Roman" w:hAnsi="Times New Roman" w:cs="Times New Roman"/>
          <w:sz w:val="24"/>
          <w:szCs w:val="24"/>
          <w:lang w:val="en-US"/>
        </w:rPr>
        <w:t>α-syn</w:t>
      </w:r>
      <w:r w:rsidR="00064B93" w:rsidRPr="00B70C14">
        <w:rPr>
          <w:rFonts w:ascii="Times New Roman" w:hAnsi="Times New Roman" w:cs="Times New Roman"/>
          <w:sz w:val="24"/>
          <w:szCs w:val="24"/>
          <w:lang w:val="en-US"/>
        </w:rPr>
        <w:t>, namely</w:t>
      </w:r>
      <w:r w:rsidR="00FD3863" w:rsidRPr="00B70C14">
        <w:rPr>
          <w:rFonts w:ascii="Times New Roman" w:hAnsi="Times New Roman" w:cs="Times New Roman"/>
          <w:sz w:val="24"/>
          <w:szCs w:val="24"/>
          <w:lang w:val="en-US"/>
        </w:rPr>
        <w:t xml:space="preserve"> </w:t>
      </w:r>
      <w:del w:id="91" w:author="Abid Oueslati [2]" w:date="2023-11-07T21:55:00Z">
        <w:r w:rsidR="00C06834" w:rsidDel="00DF4EB8">
          <w:rPr>
            <w:rFonts w:ascii="Times New Roman" w:hAnsi="Times New Roman" w:cs="Times New Roman"/>
            <w:sz w:val="24"/>
            <w:szCs w:val="24"/>
            <w:lang w:val="en-US"/>
          </w:rPr>
          <w:delText>α-</w:delText>
        </w:r>
        <w:r w:rsidR="000C73DA" w:rsidDel="00DF4EB8">
          <w:rPr>
            <w:rFonts w:ascii="Times New Roman" w:hAnsi="Times New Roman" w:cs="Times New Roman"/>
            <w:sz w:val="24"/>
            <w:szCs w:val="24"/>
            <w:lang w:val="en-US"/>
          </w:rPr>
          <w:delText>s</w:delText>
        </w:r>
        <w:r w:rsidR="00064B93" w:rsidRPr="003136D5" w:rsidDel="00DF4EB8">
          <w:rPr>
            <w:rFonts w:ascii="Times New Roman" w:hAnsi="Times New Roman" w:cs="Times New Roman"/>
            <w:sz w:val="24"/>
            <w:szCs w:val="24"/>
            <w:lang w:val="en-US"/>
          </w:rPr>
          <w:delText xml:space="preserve">yn </w:delText>
        </w:r>
      </w:del>
      <w:ins w:id="92" w:author="Abid Oueslati [2]" w:date="2023-11-07T21:55:00Z">
        <w:r w:rsidR="00DF4EB8">
          <w:rPr>
            <w:rFonts w:ascii="Times New Roman" w:hAnsi="Times New Roman" w:cs="Times New Roman"/>
            <w:sz w:val="24"/>
            <w:szCs w:val="24"/>
            <w:lang w:val="en-US"/>
          </w:rPr>
          <w:t>Syn1/</w:t>
        </w:r>
      </w:ins>
      <w:r w:rsidR="00064B93" w:rsidRPr="003136D5">
        <w:rPr>
          <w:rFonts w:ascii="Times New Roman" w:hAnsi="Times New Roman" w:cs="Times New Roman"/>
          <w:sz w:val="24"/>
          <w:szCs w:val="24"/>
          <w:lang w:val="en-US"/>
        </w:rPr>
        <w:t>BD</w:t>
      </w:r>
      <w:r w:rsidR="00A47668">
        <w:rPr>
          <w:rFonts w:ascii="Times New Roman" w:hAnsi="Times New Roman" w:cs="Times New Roman"/>
          <w:sz w:val="24"/>
          <w:szCs w:val="24"/>
          <w:lang w:val="en-US"/>
        </w:rPr>
        <w:t xml:space="preserve"> </w:t>
      </w:r>
      <w:r w:rsidR="00064B93" w:rsidRPr="003136D5">
        <w:rPr>
          <w:rFonts w:ascii="Times New Roman" w:hAnsi="Times New Roman" w:cs="Times New Roman"/>
          <w:sz w:val="24"/>
          <w:szCs w:val="24"/>
          <w:lang w:val="en-US"/>
        </w:rPr>
        <w:t>Lab</w:t>
      </w:r>
      <w:r w:rsidR="00A70E90" w:rsidRPr="00B70C14">
        <w:rPr>
          <w:rFonts w:ascii="Times New Roman" w:hAnsi="Times New Roman" w:cs="Times New Roman"/>
          <w:sz w:val="24"/>
          <w:szCs w:val="24"/>
          <w:lang w:val="en-US"/>
        </w:rPr>
        <w:t>,</w:t>
      </w:r>
      <w:r w:rsidR="00064B93" w:rsidRPr="00B70C14">
        <w:rPr>
          <w:rFonts w:ascii="Times New Roman" w:hAnsi="Times New Roman" w:cs="Times New Roman"/>
          <w:sz w:val="24"/>
          <w:szCs w:val="24"/>
          <w:lang w:val="en-US"/>
        </w:rPr>
        <w:t xml:space="preserve"> </w:t>
      </w:r>
      <w:r w:rsidR="00F03301">
        <w:rPr>
          <w:rFonts w:ascii="Times New Roman" w:hAnsi="Times New Roman" w:cs="Times New Roman"/>
          <w:sz w:val="24"/>
          <w:szCs w:val="24"/>
          <w:lang w:val="en-US"/>
        </w:rPr>
        <w:t>α-s</w:t>
      </w:r>
      <w:r w:rsidR="00064B93" w:rsidRPr="00B70C14">
        <w:rPr>
          <w:rFonts w:ascii="Times New Roman" w:hAnsi="Times New Roman" w:cs="Times New Roman"/>
          <w:sz w:val="24"/>
          <w:szCs w:val="24"/>
          <w:lang w:val="en-US"/>
        </w:rPr>
        <w:t xml:space="preserve">yn-FL140 and </w:t>
      </w:r>
      <w:r w:rsidR="00F03301">
        <w:rPr>
          <w:rFonts w:ascii="Times New Roman" w:hAnsi="Times New Roman" w:cs="Times New Roman"/>
          <w:sz w:val="24"/>
          <w:szCs w:val="24"/>
          <w:lang w:val="en-US"/>
        </w:rPr>
        <w:t>α-</w:t>
      </w:r>
      <w:r w:rsidR="000C73DA">
        <w:rPr>
          <w:rFonts w:ascii="Times New Roman" w:hAnsi="Times New Roman" w:cs="Times New Roman"/>
          <w:sz w:val="24"/>
          <w:szCs w:val="24"/>
          <w:lang w:val="en-US"/>
        </w:rPr>
        <w:t>s</w:t>
      </w:r>
      <w:r w:rsidR="00064B93" w:rsidRPr="00B70C14">
        <w:rPr>
          <w:rFonts w:ascii="Times New Roman" w:hAnsi="Times New Roman" w:cs="Times New Roman"/>
          <w:sz w:val="24"/>
          <w:szCs w:val="24"/>
          <w:lang w:val="en-US"/>
        </w:rPr>
        <w:t xml:space="preserve">yn LB509. </w:t>
      </w:r>
      <w:r w:rsidR="008328AA" w:rsidRPr="008328AA">
        <w:rPr>
          <w:rFonts w:ascii="Times New Roman" w:hAnsi="Times New Roman" w:cs="Times New Roman"/>
          <w:sz w:val="24"/>
          <w:szCs w:val="24"/>
          <w:lang w:val="en-US"/>
        </w:rPr>
        <w:t>Significant levels of α-syn expression were observed using three different antibodies in the protein extracts from mouse brains overexpressing hα-syn, as well as in the positive control samples of human recombinant α-syn (Mono and PFF α-syn)</w:t>
      </w:r>
      <w:ins w:id="93" w:author="Abid Oueslati [2]" w:date="2023-11-07T22:40:00Z">
        <w:r w:rsidR="003330FE">
          <w:rPr>
            <w:rFonts w:ascii="Times New Roman" w:hAnsi="Times New Roman" w:cs="Times New Roman"/>
            <w:sz w:val="24"/>
            <w:szCs w:val="24"/>
            <w:lang w:val="en-US"/>
          </w:rPr>
          <w:t xml:space="preserve"> </w:t>
        </w:r>
      </w:ins>
      <w:ins w:id="94" w:author="Abid Oueslati [2]" w:date="2023-11-07T22:42:00Z">
        <w:r w:rsidR="003330FE">
          <w:rPr>
            <w:rFonts w:ascii="Times New Roman" w:hAnsi="Times New Roman" w:cs="Times New Roman"/>
            <w:sz w:val="24"/>
            <w:szCs w:val="24"/>
            <w:lang w:val="en-US"/>
          </w:rPr>
          <w:t>(</w:t>
        </w:r>
      </w:ins>
      <w:ins w:id="95" w:author="Abid Oueslati [2]" w:date="2023-11-07T22:41:00Z">
        <w:r w:rsidR="003330FE">
          <w:rPr>
            <w:rFonts w:ascii="Times New Roman" w:hAnsi="Times New Roman" w:cs="Times New Roman"/>
            <w:sz w:val="24"/>
            <w:szCs w:val="24"/>
            <w:lang w:val="en-US"/>
          </w:rPr>
          <w:t>Syn1/</w:t>
        </w:r>
      </w:ins>
      <w:ins w:id="96" w:author="Abid Oueslati [2]" w:date="2023-11-07T22:40:00Z">
        <w:r w:rsidR="003330FE" w:rsidRPr="003136D5">
          <w:rPr>
            <w:rFonts w:ascii="Times New Roman" w:hAnsi="Times New Roman" w:cs="Times New Roman"/>
            <w:sz w:val="24"/>
            <w:szCs w:val="24"/>
            <w:lang w:val="en-US"/>
          </w:rPr>
          <w:t>BD</w:t>
        </w:r>
        <w:r w:rsidR="003330FE">
          <w:rPr>
            <w:rFonts w:ascii="Times New Roman" w:hAnsi="Times New Roman" w:cs="Times New Roman"/>
            <w:sz w:val="24"/>
            <w:szCs w:val="24"/>
            <w:lang w:val="en-US"/>
          </w:rPr>
          <w:t xml:space="preserve"> </w:t>
        </w:r>
        <w:r w:rsidR="003330FE" w:rsidRPr="003136D5">
          <w:rPr>
            <w:rFonts w:ascii="Times New Roman" w:hAnsi="Times New Roman" w:cs="Times New Roman"/>
            <w:sz w:val="24"/>
            <w:szCs w:val="24"/>
            <w:lang w:val="en-US"/>
          </w:rPr>
          <w:t>Lab</w:t>
        </w:r>
        <w:r w:rsidR="003330FE">
          <w:rPr>
            <w:rFonts w:ascii="Times New Roman" w:hAnsi="Times New Roman" w:cs="Times New Roman"/>
            <w:sz w:val="24"/>
            <w:szCs w:val="24"/>
            <w:lang w:val="en-US"/>
          </w:rPr>
          <w:t xml:space="preserve"> [F(4,10) = 81.41, p</w:t>
        </w:r>
        <w:r w:rsidR="003330FE" w:rsidRPr="00BC0D9F">
          <w:rPr>
            <w:rFonts w:ascii="Times New Roman" w:hAnsi="Times New Roman" w:cs="Times New Roman"/>
            <w:sz w:val="24"/>
            <w:szCs w:val="24"/>
            <w:lang w:val="en-US"/>
          </w:rPr>
          <w:t>&lt;0.0001</w:t>
        </w:r>
        <w:r w:rsidR="003330FE">
          <w:rPr>
            <w:rFonts w:ascii="Times New Roman" w:hAnsi="Times New Roman" w:cs="Times New Roman"/>
            <w:sz w:val="24"/>
            <w:szCs w:val="24"/>
            <w:lang w:val="en-US"/>
          </w:rPr>
          <w:t>]</w:t>
        </w:r>
        <w:r w:rsidR="003330FE" w:rsidRPr="00B70C14">
          <w:rPr>
            <w:rFonts w:ascii="Times New Roman" w:hAnsi="Times New Roman" w:cs="Times New Roman"/>
            <w:sz w:val="24"/>
            <w:szCs w:val="24"/>
            <w:lang w:val="en-US"/>
          </w:rPr>
          <w:t xml:space="preserve">, </w:t>
        </w:r>
        <w:r w:rsidR="003330FE">
          <w:rPr>
            <w:rFonts w:ascii="Times New Roman" w:hAnsi="Times New Roman" w:cs="Times New Roman"/>
            <w:sz w:val="24"/>
            <w:szCs w:val="24"/>
            <w:lang w:val="en-US"/>
          </w:rPr>
          <w:t>α-s</w:t>
        </w:r>
        <w:r w:rsidR="003330FE" w:rsidRPr="00B70C14">
          <w:rPr>
            <w:rFonts w:ascii="Times New Roman" w:hAnsi="Times New Roman" w:cs="Times New Roman"/>
            <w:sz w:val="24"/>
            <w:szCs w:val="24"/>
            <w:lang w:val="en-US"/>
          </w:rPr>
          <w:t>yn-FL140</w:t>
        </w:r>
        <w:r w:rsidR="003330FE">
          <w:rPr>
            <w:rFonts w:ascii="Times New Roman" w:hAnsi="Times New Roman" w:cs="Times New Roman"/>
            <w:sz w:val="24"/>
            <w:szCs w:val="24"/>
            <w:lang w:val="en-US"/>
          </w:rPr>
          <w:t xml:space="preserve"> [</w:t>
        </w:r>
        <w:r w:rsidR="003330FE" w:rsidRPr="00BC0D9F">
          <w:rPr>
            <w:rFonts w:ascii="Times New Roman" w:hAnsi="Times New Roman" w:cs="Times New Roman"/>
            <w:sz w:val="24"/>
            <w:szCs w:val="24"/>
            <w:lang w:val="en-US"/>
          </w:rPr>
          <w:t>F(4, 10) = 58.40</w:t>
        </w:r>
        <w:r w:rsidR="003330FE">
          <w:rPr>
            <w:rFonts w:ascii="Times New Roman" w:hAnsi="Times New Roman" w:cs="Times New Roman"/>
            <w:sz w:val="24"/>
            <w:szCs w:val="24"/>
            <w:lang w:val="en-US"/>
          </w:rPr>
          <w:t>, p</w:t>
        </w:r>
        <w:r w:rsidR="003330FE" w:rsidRPr="00BC0D9F">
          <w:rPr>
            <w:rFonts w:ascii="Times New Roman" w:hAnsi="Times New Roman" w:cs="Times New Roman"/>
            <w:sz w:val="24"/>
            <w:szCs w:val="24"/>
            <w:lang w:val="en-US"/>
          </w:rPr>
          <w:t>&lt;0.0001</w:t>
        </w:r>
        <w:r w:rsidR="003330FE">
          <w:rPr>
            <w:rFonts w:ascii="Times New Roman" w:hAnsi="Times New Roman" w:cs="Times New Roman"/>
            <w:sz w:val="24"/>
            <w:szCs w:val="24"/>
            <w:lang w:val="en-US"/>
          </w:rPr>
          <w:t>]</w:t>
        </w:r>
        <w:r w:rsidR="003330FE" w:rsidRPr="00B70C14">
          <w:rPr>
            <w:rFonts w:ascii="Times New Roman" w:hAnsi="Times New Roman" w:cs="Times New Roman"/>
            <w:sz w:val="24"/>
            <w:szCs w:val="24"/>
            <w:lang w:val="en-US"/>
          </w:rPr>
          <w:t xml:space="preserve"> and </w:t>
        </w:r>
        <w:r w:rsidR="003330FE">
          <w:rPr>
            <w:rFonts w:ascii="Times New Roman" w:hAnsi="Times New Roman" w:cs="Times New Roman"/>
            <w:sz w:val="24"/>
            <w:szCs w:val="24"/>
            <w:lang w:val="en-US"/>
          </w:rPr>
          <w:t>α-s</w:t>
        </w:r>
        <w:r w:rsidR="003330FE" w:rsidRPr="00B70C14">
          <w:rPr>
            <w:rFonts w:ascii="Times New Roman" w:hAnsi="Times New Roman" w:cs="Times New Roman"/>
            <w:sz w:val="24"/>
            <w:szCs w:val="24"/>
            <w:lang w:val="en-US"/>
          </w:rPr>
          <w:t>yn LB509</w:t>
        </w:r>
        <w:r w:rsidR="003330FE">
          <w:rPr>
            <w:rFonts w:ascii="Times New Roman" w:hAnsi="Times New Roman" w:cs="Times New Roman"/>
            <w:sz w:val="24"/>
            <w:szCs w:val="24"/>
            <w:lang w:val="en-US"/>
          </w:rPr>
          <w:t xml:space="preserve"> [</w:t>
        </w:r>
        <w:r w:rsidR="003330FE" w:rsidRPr="00BC0D9F">
          <w:rPr>
            <w:rFonts w:ascii="Times New Roman" w:hAnsi="Times New Roman" w:cs="Times New Roman"/>
            <w:sz w:val="24"/>
            <w:szCs w:val="24"/>
            <w:lang w:val="en-US"/>
          </w:rPr>
          <w:t>F(4, 10) = 96.08</w:t>
        </w:r>
        <w:r w:rsidR="003330FE">
          <w:rPr>
            <w:rFonts w:ascii="Times New Roman" w:hAnsi="Times New Roman" w:cs="Times New Roman"/>
            <w:sz w:val="24"/>
            <w:szCs w:val="24"/>
            <w:lang w:val="en-US"/>
          </w:rPr>
          <w:t>,</w:t>
        </w:r>
        <w:r w:rsidR="003330FE" w:rsidRPr="00BC0D9F">
          <w:rPr>
            <w:rFonts w:ascii="Times New Roman" w:hAnsi="Times New Roman" w:cs="Times New Roman"/>
            <w:sz w:val="24"/>
            <w:szCs w:val="24"/>
            <w:lang w:val="en-US"/>
          </w:rPr>
          <w:t xml:space="preserve"> </w:t>
        </w:r>
        <w:r w:rsidR="003330FE">
          <w:rPr>
            <w:rFonts w:ascii="Times New Roman" w:hAnsi="Times New Roman" w:cs="Times New Roman"/>
            <w:sz w:val="24"/>
            <w:szCs w:val="24"/>
            <w:lang w:val="en-US"/>
          </w:rPr>
          <w:t>p</w:t>
        </w:r>
        <w:r w:rsidR="003330FE" w:rsidRPr="00BC0D9F">
          <w:rPr>
            <w:rFonts w:ascii="Times New Roman" w:hAnsi="Times New Roman" w:cs="Times New Roman"/>
            <w:sz w:val="24"/>
            <w:szCs w:val="24"/>
            <w:lang w:val="en-US"/>
          </w:rPr>
          <w:t>&lt;0.0001</w:t>
        </w:r>
        <w:r w:rsidR="003330FE">
          <w:rPr>
            <w:rFonts w:ascii="Times New Roman" w:hAnsi="Times New Roman" w:cs="Times New Roman"/>
            <w:sz w:val="24"/>
            <w:szCs w:val="24"/>
            <w:lang w:val="en-US"/>
          </w:rPr>
          <w:t>]</w:t>
        </w:r>
      </w:ins>
      <w:ins w:id="97" w:author="Abid Oueslati [2]" w:date="2023-11-07T22:42:00Z">
        <w:r w:rsidR="003330FE">
          <w:rPr>
            <w:rFonts w:ascii="Times New Roman" w:hAnsi="Times New Roman" w:cs="Times New Roman"/>
            <w:sz w:val="24"/>
            <w:szCs w:val="24"/>
            <w:lang w:val="en-US"/>
          </w:rPr>
          <w:t>)</w:t>
        </w:r>
      </w:ins>
      <w:r w:rsidR="008328AA" w:rsidRPr="008328AA">
        <w:rPr>
          <w:rFonts w:ascii="Times New Roman" w:hAnsi="Times New Roman" w:cs="Times New Roman"/>
          <w:sz w:val="24"/>
          <w:szCs w:val="24"/>
          <w:lang w:val="en-US"/>
        </w:rPr>
        <w:t>. However, no α-syn signal was detected in the</w:t>
      </w:r>
      <w:r w:rsidR="008328AA">
        <w:rPr>
          <w:rFonts w:ascii="Times New Roman" w:hAnsi="Times New Roman" w:cs="Times New Roman"/>
          <w:sz w:val="24"/>
          <w:szCs w:val="24"/>
          <w:lang w:val="en-US"/>
        </w:rPr>
        <w:t xml:space="preserve"> control or the</w:t>
      </w:r>
      <w:r w:rsidR="008328AA" w:rsidRPr="008328AA">
        <w:rPr>
          <w:rFonts w:ascii="Times New Roman" w:hAnsi="Times New Roman" w:cs="Times New Roman"/>
          <w:sz w:val="24"/>
          <w:szCs w:val="24"/>
          <w:lang w:val="en-US"/>
        </w:rPr>
        <w:t xml:space="preserve"> </w:t>
      </w:r>
      <w:proofErr w:type="spellStart"/>
      <w:r w:rsidR="008328AA" w:rsidRPr="008328AA">
        <w:rPr>
          <w:rFonts w:ascii="Times New Roman" w:hAnsi="Times New Roman" w:cs="Times New Roman"/>
          <w:sz w:val="24"/>
          <w:szCs w:val="24"/>
          <w:lang w:val="en-US"/>
        </w:rPr>
        <w:t>mTurq</w:t>
      </w:r>
      <w:proofErr w:type="spellEnd"/>
      <w:r w:rsidR="008328AA" w:rsidRPr="008328AA">
        <w:rPr>
          <w:rFonts w:ascii="Times New Roman" w:hAnsi="Times New Roman" w:cs="Times New Roman"/>
          <w:sz w:val="24"/>
          <w:szCs w:val="24"/>
          <w:lang w:val="en-US"/>
        </w:rPr>
        <w:t xml:space="preserve"> samples, indicating that only the exogenous hα-syn, and not the endogenous mα-syn, was present in the insoluble protein fraction </w:t>
      </w:r>
      <w:r w:rsidRPr="00B70C14">
        <w:rPr>
          <w:rFonts w:ascii="Times New Roman" w:hAnsi="Times New Roman" w:cs="Times New Roman"/>
          <w:sz w:val="24"/>
          <w:szCs w:val="24"/>
          <w:lang w:val="en-US"/>
        </w:rPr>
        <w:t>(</w:t>
      </w:r>
      <w:r w:rsidRPr="00B70C14">
        <w:rPr>
          <w:rFonts w:ascii="Times New Roman" w:hAnsi="Times New Roman" w:cs="Times New Roman"/>
          <w:b/>
          <w:bCs/>
          <w:sz w:val="24"/>
          <w:szCs w:val="24"/>
          <w:lang w:val="en-US"/>
        </w:rPr>
        <w:t>Fig</w:t>
      </w:r>
      <w:r w:rsidR="00982E2C">
        <w:rPr>
          <w:rFonts w:ascii="Times New Roman" w:hAnsi="Times New Roman" w:cs="Times New Roman"/>
          <w:b/>
          <w:bCs/>
          <w:sz w:val="24"/>
          <w:szCs w:val="24"/>
          <w:lang w:val="en-US"/>
        </w:rPr>
        <w:t>.</w:t>
      </w:r>
      <w:r w:rsidRPr="00B70C14">
        <w:rPr>
          <w:rFonts w:ascii="Times New Roman" w:hAnsi="Times New Roman" w:cs="Times New Roman"/>
          <w:b/>
          <w:bCs/>
          <w:sz w:val="24"/>
          <w:szCs w:val="24"/>
          <w:lang w:val="en-US"/>
        </w:rPr>
        <w:t xml:space="preserve"> 4A-C</w:t>
      </w:r>
      <w:r w:rsidRPr="00B70C14">
        <w:rPr>
          <w:rFonts w:ascii="Times New Roman" w:hAnsi="Times New Roman" w:cs="Times New Roman"/>
          <w:sz w:val="24"/>
          <w:szCs w:val="24"/>
          <w:lang w:val="en-US"/>
        </w:rPr>
        <w:t>). We also examine</w:t>
      </w:r>
      <w:r w:rsidRPr="00CC6E85">
        <w:rPr>
          <w:rFonts w:ascii="Times New Roman" w:hAnsi="Times New Roman" w:cs="Times New Roman"/>
          <w:sz w:val="24"/>
          <w:szCs w:val="24"/>
          <w:lang w:val="en-US"/>
        </w:rPr>
        <w:t xml:space="preserve">d </w:t>
      </w:r>
      <w:r w:rsidR="00982E2C" w:rsidRPr="00CC6E85">
        <w:rPr>
          <w:rFonts w:ascii="Times New Roman" w:hAnsi="Times New Roman" w:cs="Times New Roman"/>
          <w:sz w:val="24"/>
          <w:szCs w:val="24"/>
          <w:lang w:val="en-US"/>
        </w:rPr>
        <w:t>pS129</w:t>
      </w:r>
      <w:r w:rsidRPr="00CC6E85">
        <w:rPr>
          <w:rFonts w:ascii="Times New Roman" w:hAnsi="Times New Roman" w:cs="Times New Roman"/>
          <w:sz w:val="24"/>
          <w:szCs w:val="24"/>
          <w:lang w:val="en-US"/>
        </w:rPr>
        <w:t xml:space="preserve"> level</w:t>
      </w:r>
      <w:r w:rsidR="00972218" w:rsidRPr="00CC6E85">
        <w:rPr>
          <w:rFonts w:ascii="Times New Roman" w:hAnsi="Times New Roman" w:cs="Times New Roman"/>
          <w:sz w:val="24"/>
          <w:szCs w:val="24"/>
          <w:lang w:val="en-US"/>
        </w:rPr>
        <w:t>s</w:t>
      </w:r>
      <w:r w:rsidRPr="00CC6E85">
        <w:rPr>
          <w:rFonts w:ascii="Times New Roman" w:hAnsi="Times New Roman" w:cs="Times New Roman"/>
          <w:sz w:val="24"/>
          <w:szCs w:val="24"/>
          <w:lang w:val="en-US"/>
        </w:rPr>
        <w:t xml:space="preserve"> </w:t>
      </w:r>
      <w:r w:rsidR="00972218" w:rsidRPr="00CC6E85">
        <w:rPr>
          <w:rFonts w:ascii="Times New Roman" w:hAnsi="Times New Roman" w:cs="Times New Roman"/>
          <w:sz w:val="24"/>
          <w:szCs w:val="24"/>
          <w:lang w:val="en-US"/>
        </w:rPr>
        <w:t xml:space="preserve">and </w:t>
      </w:r>
      <w:r w:rsidRPr="00CC6E85">
        <w:rPr>
          <w:rFonts w:ascii="Times New Roman" w:hAnsi="Times New Roman" w:cs="Times New Roman"/>
          <w:sz w:val="24"/>
          <w:szCs w:val="24"/>
          <w:lang w:val="en-US"/>
        </w:rPr>
        <w:t>we</w:t>
      </w:r>
      <w:r w:rsidRPr="00B70C14">
        <w:rPr>
          <w:rFonts w:ascii="Times New Roman" w:hAnsi="Times New Roman" w:cs="Times New Roman"/>
          <w:sz w:val="24"/>
          <w:szCs w:val="24"/>
          <w:lang w:val="en-US"/>
        </w:rPr>
        <w:t xml:space="preserve"> observe</w:t>
      </w:r>
      <w:r w:rsidR="004E480B" w:rsidRPr="00B70C14">
        <w:rPr>
          <w:rFonts w:ascii="Times New Roman" w:hAnsi="Times New Roman" w:cs="Times New Roman"/>
          <w:sz w:val="24"/>
          <w:szCs w:val="24"/>
          <w:lang w:val="en-US"/>
        </w:rPr>
        <w:t>d</w:t>
      </w:r>
      <w:r w:rsidRPr="00B70C14">
        <w:rPr>
          <w:rFonts w:ascii="Times New Roman" w:hAnsi="Times New Roman" w:cs="Times New Roman"/>
          <w:sz w:val="24"/>
          <w:szCs w:val="24"/>
          <w:lang w:val="en-US"/>
        </w:rPr>
        <w:t xml:space="preserve"> </w:t>
      </w:r>
      <w:r w:rsidR="004E480B" w:rsidRPr="00B70C14">
        <w:rPr>
          <w:rFonts w:ascii="Times New Roman" w:hAnsi="Times New Roman" w:cs="Times New Roman"/>
          <w:sz w:val="24"/>
          <w:szCs w:val="24"/>
          <w:lang w:val="en-US"/>
        </w:rPr>
        <w:t>a</w:t>
      </w:r>
      <w:r w:rsidR="00982E2C">
        <w:rPr>
          <w:rFonts w:ascii="Times New Roman" w:hAnsi="Times New Roman" w:cs="Times New Roman"/>
          <w:sz w:val="24"/>
          <w:szCs w:val="24"/>
          <w:lang w:val="en-US"/>
        </w:rPr>
        <w:t xml:space="preserve"> weak signal</w:t>
      </w:r>
      <w:r w:rsidR="004E480B" w:rsidRPr="00B70C14">
        <w:rPr>
          <w:rFonts w:ascii="Times New Roman" w:hAnsi="Times New Roman" w:cs="Times New Roman"/>
          <w:sz w:val="24"/>
          <w:szCs w:val="24"/>
          <w:lang w:val="en-US"/>
        </w:rPr>
        <w:t xml:space="preserve"> </w:t>
      </w:r>
      <w:r w:rsidRPr="00B70C14">
        <w:rPr>
          <w:rFonts w:ascii="Times New Roman" w:hAnsi="Times New Roman" w:cs="Times New Roman"/>
          <w:sz w:val="24"/>
          <w:szCs w:val="24"/>
          <w:lang w:val="en-US"/>
        </w:rPr>
        <w:t>in hα-syn mice protein extracts</w:t>
      </w:r>
      <w:ins w:id="98" w:author="Abid Oueslati [2]" w:date="2023-11-07T22:44:00Z">
        <w:r w:rsidR="003330FE">
          <w:rPr>
            <w:rFonts w:ascii="Times New Roman" w:hAnsi="Times New Roman" w:cs="Times New Roman"/>
            <w:sz w:val="24"/>
            <w:szCs w:val="24"/>
            <w:lang w:val="en-US"/>
          </w:rPr>
          <w:t xml:space="preserve"> (</w:t>
        </w:r>
        <w:r w:rsidR="003330FE" w:rsidRPr="0036423D">
          <w:rPr>
            <w:rFonts w:ascii="Times New Roman" w:hAnsi="Times New Roman" w:cs="Times New Roman"/>
            <w:sz w:val="24"/>
            <w:szCs w:val="24"/>
            <w:lang w:val="en-US"/>
          </w:rPr>
          <w:t xml:space="preserve">pS129-Wako </w:t>
        </w:r>
        <w:r w:rsidR="003330FE" w:rsidRPr="005F78E3">
          <w:rPr>
            <w:rFonts w:ascii="Times New Roman" w:hAnsi="Times New Roman" w:cs="Times New Roman"/>
            <w:sz w:val="24"/>
            <w:szCs w:val="24"/>
            <w:lang w:val="en-US"/>
          </w:rPr>
          <w:t>[F(4, 10) = 15.10, p=0.0003], pS129-</w:t>
        </w:r>
        <w:r w:rsidR="003330FE">
          <w:rPr>
            <w:rFonts w:ascii="Times New Roman" w:hAnsi="Times New Roman" w:cs="Times New Roman"/>
            <w:sz w:val="24"/>
            <w:szCs w:val="24"/>
            <w:lang w:val="en-US"/>
          </w:rPr>
          <w:t>Abcam</w:t>
        </w:r>
        <w:r w:rsidR="003330FE" w:rsidRPr="005F78E3">
          <w:rPr>
            <w:rFonts w:ascii="Times New Roman" w:hAnsi="Times New Roman" w:cs="Times New Roman"/>
            <w:sz w:val="24"/>
            <w:szCs w:val="24"/>
            <w:lang w:val="en-US"/>
          </w:rPr>
          <w:t xml:space="preserve"> [F (4, 10) = 12.39, p=0.0007], and pS129-</w:t>
        </w:r>
        <w:r w:rsidR="003330FE">
          <w:rPr>
            <w:rFonts w:ascii="Times New Roman" w:hAnsi="Times New Roman" w:cs="Times New Roman"/>
            <w:sz w:val="24"/>
            <w:szCs w:val="24"/>
            <w:lang w:val="en-US"/>
          </w:rPr>
          <w:t>Ghanem et al. 2022</w:t>
        </w:r>
        <w:r w:rsidR="003330FE" w:rsidRPr="005F78E3">
          <w:rPr>
            <w:rFonts w:ascii="Times New Roman" w:hAnsi="Times New Roman" w:cs="Times New Roman"/>
            <w:sz w:val="24"/>
            <w:szCs w:val="24"/>
            <w:lang w:val="en-US"/>
          </w:rPr>
          <w:t xml:space="preserve"> [F (4, 10) = 111.7, p&lt;0.0001]</w:t>
        </w:r>
      </w:ins>
      <w:ins w:id="99" w:author="Abid Oueslati [2]" w:date="2023-11-07T22:45:00Z">
        <w:r w:rsidR="003330FE">
          <w:rPr>
            <w:rFonts w:ascii="Times New Roman" w:hAnsi="Times New Roman" w:cs="Times New Roman"/>
            <w:sz w:val="24"/>
            <w:szCs w:val="24"/>
            <w:lang w:val="en-US"/>
          </w:rPr>
          <w:t>)</w:t>
        </w:r>
      </w:ins>
      <w:r w:rsidR="00982E2C">
        <w:rPr>
          <w:rFonts w:ascii="Times New Roman" w:hAnsi="Times New Roman" w:cs="Times New Roman"/>
          <w:sz w:val="24"/>
          <w:szCs w:val="24"/>
          <w:lang w:val="en-US"/>
        </w:rPr>
        <w:t>,</w:t>
      </w:r>
      <w:r w:rsidRPr="00B70C14">
        <w:rPr>
          <w:rFonts w:ascii="Times New Roman" w:hAnsi="Times New Roman" w:cs="Times New Roman"/>
          <w:sz w:val="24"/>
          <w:szCs w:val="24"/>
          <w:lang w:val="en-US"/>
        </w:rPr>
        <w:t xml:space="preserve"> while no </w:t>
      </w:r>
      <w:r w:rsidR="00982E2C">
        <w:rPr>
          <w:rFonts w:ascii="Times New Roman" w:hAnsi="Times New Roman" w:cs="Times New Roman"/>
          <w:sz w:val="24"/>
          <w:szCs w:val="24"/>
          <w:lang w:val="en-US"/>
        </w:rPr>
        <w:t>staining</w:t>
      </w:r>
      <w:r w:rsidRPr="00B70C14">
        <w:rPr>
          <w:rFonts w:ascii="Times New Roman" w:hAnsi="Times New Roman" w:cs="Times New Roman"/>
          <w:sz w:val="24"/>
          <w:szCs w:val="24"/>
          <w:lang w:val="en-US"/>
        </w:rPr>
        <w:t xml:space="preserve"> was observed in the </w:t>
      </w:r>
      <w:r w:rsidR="00972218" w:rsidRPr="00B70C14">
        <w:rPr>
          <w:rFonts w:ascii="Times New Roman" w:hAnsi="Times New Roman" w:cs="Times New Roman"/>
          <w:sz w:val="24"/>
          <w:szCs w:val="24"/>
          <w:lang w:val="en-US"/>
        </w:rPr>
        <w:t xml:space="preserve">control </w:t>
      </w:r>
      <w:r w:rsidR="00AF3563">
        <w:rPr>
          <w:rFonts w:ascii="Times New Roman" w:hAnsi="Times New Roman" w:cs="Times New Roman"/>
          <w:sz w:val="24"/>
          <w:szCs w:val="24"/>
          <w:lang w:val="en-US"/>
        </w:rPr>
        <w:t xml:space="preserve">and </w:t>
      </w:r>
      <w:proofErr w:type="spellStart"/>
      <w:r w:rsidR="00AF3563">
        <w:rPr>
          <w:rFonts w:ascii="Times New Roman" w:hAnsi="Times New Roman" w:cs="Times New Roman"/>
          <w:sz w:val="24"/>
          <w:szCs w:val="24"/>
          <w:lang w:val="en-US"/>
        </w:rPr>
        <w:t>mTurq</w:t>
      </w:r>
      <w:proofErr w:type="spellEnd"/>
      <w:r w:rsidR="00804B0A">
        <w:rPr>
          <w:rFonts w:ascii="Times New Roman" w:hAnsi="Times New Roman" w:cs="Times New Roman"/>
          <w:sz w:val="24"/>
          <w:szCs w:val="24"/>
          <w:lang w:val="en-US"/>
        </w:rPr>
        <w:t xml:space="preserve"> group</w:t>
      </w:r>
      <w:r w:rsidR="0008054B">
        <w:rPr>
          <w:rFonts w:ascii="Times New Roman" w:hAnsi="Times New Roman" w:cs="Times New Roman"/>
          <w:sz w:val="24"/>
          <w:szCs w:val="24"/>
          <w:lang w:val="en-US"/>
        </w:rPr>
        <w:t>s</w:t>
      </w:r>
      <w:r w:rsidR="008328AA">
        <w:rPr>
          <w:rFonts w:ascii="Times New Roman" w:hAnsi="Times New Roman" w:cs="Times New Roman"/>
          <w:sz w:val="24"/>
          <w:szCs w:val="24"/>
          <w:lang w:val="en-US"/>
        </w:rPr>
        <w:t xml:space="preserve">, as well as in the recombinant </w:t>
      </w:r>
      <w:r w:rsidR="008328AA">
        <w:rPr>
          <w:rFonts w:ascii="Times New Roman" w:hAnsi="Times New Roman" w:cs="Times New Roman"/>
          <w:sz w:val="24"/>
          <w:szCs w:val="24"/>
          <w:lang w:val="en-US"/>
        </w:rPr>
        <w:lastRenderedPageBreak/>
        <w:t>protein</w:t>
      </w:r>
      <w:r w:rsidR="0082618C">
        <w:rPr>
          <w:rFonts w:ascii="Times New Roman" w:hAnsi="Times New Roman" w:cs="Times New Roman"/>
          <w:sz w:val="24"/>
          <w:szCs w:val="24"/>
          <w:lang w:val="en-US"/>
        </w:rPr>
        <w:t>s</w:t>
      </w:r>
      <w:r w:rsidR="00AF3563" w:rsidRPr="00B70C14">
        <w:rPr>
          <w:rFonts w:ascii="Times New Roman" w:hAnsi="Times New Roman" w:cs="Times New Roman"/>
          <w:sz w:val="24"/>
          <w:szCs w:val="24"/>
          <w:lang w:val="en-US"/>
        </w:rPr>
        <w:t xml:space="preserve"> </w:t>
      </w:r>
      <w:r w:rsidRPr="00B70C14">
        <w:rPr>
          <w:rFonts w:ascii="Times New Roman" w:hAnsi="Times New Roman" w:cs="Times New Roman"/>
          <w:sz w:val="24"/>
          <w:szCs w:val="24"/>
          <w:lang w:val="en-US"/>
        </w:rPr>
        <w:t>(</w:t>
      </w:r>
      <w:r w:rsidRPr="00B70C14">
        <w:rPr>
          <w:rFonts w:ascii="Times New Roman" w:hAnsi="Times New Roman" w:cs="Times New Roman"/>
          <w:b/>
          <w:bCs/>
          <w:sz w:val="24"/>
          <w:szCs w:val="24"/>
          <w:lang w:val="en-US"/>
        </w:rPr>
        <w:t>Fig</w:t>
      </w:r>
      <w:r w:rsidR="00982E2C">
        <w:rPr>
          <w:rFonts w:ascii="Times New Roman" w:hAnsi="Times New Roman" w:cs="Times New Roman"/>
          <w:b/>
          <w:bCs/>
          <w:sz w:val="24"/>
          <w:szCs w:val="24"/>
          <w:lang w:val="en-US"/>
        </w:rPr>
        <w:t>.</w:t>
      </w:r>
      <w:r w:rsidRPr="00B70C14">
        <w:rPr>
          <w:rFonts w:ascii="Times New Roman" w:hAnsi="Times New Roman" w:cs="Times New Roman"/>
          <w:b/>
          <w:bCs/>
          <w:sz w:val="24"/>
          <w:szCs w:val="24"/>
          <w:lang w:val="en-US"/>
        </w:rPr>
        <w:t xml:space="preserve"> 4D</w:t>
      </w:r>
      <w:r w:rsidR="000F5ECB">
        <w:rPr>
          <w:rFonts w:ascii="Times New Roman" w:hAnsi="Times New Roman" w:cs="Times New Roman"/>
          <w:b/>
          <w:bCs/>
          <w:sz w:val="24"/>
          <w:szCs w:val="24"/>
          <w:lang w:val="en-US"/>
        </w:rPr>
        <w:t xml:space="preserve"> and Suppl. Fig. </w:t>
      </w:r>
      <w:r w:rsidR="00CC6E85">
        <w:rPr>
          <w:rFonts w:ascii="Times New Roman" w:hAnsi="Times New Roman" w:cs="Times New Roman"/>
          <w:b/>
          <w:bCs/>
          <w:sz w:val="24"/>
          <w:szCs w:val="24"/>
          <w:lang w:val="en-US"/>
        </w:rPr>
        <w:t>6B</w:t>
      </w:r>
      <w:r w:rsidR="000F5ECB">
        <w:rPr>
          <w:rFonts w:ascii="Times New Roman" w:hAnsi="Times New Roman" w:cs="Times New Roman"/>
          <w:b/>
          <w:bCs/>
          <w:sz w:val="24"/>
          <w:szCs w:val="24"/>
          <w:lang w:val="en-US"/>
        </w:rPr>
        <w:t xml:space="preserve"> </w:t>
      </w:r>
      <w:r w:rsidR="003C4F1B">
        <w:rPr>
          <w:rFonts w:ascii="Times New Roman" w:hAnsi="Times New Roman" w:cs="Times New Roman"/>
          <w:b/>
          <w:bCs/>
          <w:sz w:val="24"/>
          <w:szCs w:val="24"/>
          <w:lang w:val="en-US"/>
        </w:rPr>
        <w:t>and</w:t>
      </w:r>
      <w:r w:rsidR="000F5ECB">
        <w:rPr>
          <w:rFonts w:ascii="Times New Roman" w:hAnsi="Times New Roman" w:cs="Times New Roman"/>
          <w:b/>
          <w:bCs/>
          <w:sz w:val="24"/>
          <w:szCs w:val="24"/>
          <w:lang w:val="en-US"/>
        </w:rPr>
        <w:t xml:space="preserve"> </w:t>
      </w:r>
      <w:r w:rsidR="00CC6E85">
        <w:rPr>
          <w:rFonts w:ascii="Times New Roman" w:hAnsi="Times New Roman" w:cs="Times New Roman"/>
          <w:b/>
          <w:bCs/>
          <w:sz w:val="24"/>
          <w:szCs w:val="24"/>
          <w:lang w:val="en-US"/>
        </w:rPr>
        <w:t>C</w:t>
      </w:r>
      <w:r w:rsidRPr="00B70C14">
        <w:rPr>
          <w:rFonts w:ascii="Times New Roman" w:hAnsi="Times New Roman" w:cs="Times New Roman"/>
          <w:sz w:val="24"/>
          <w:szCs w:val="24"/>
          <w:lang w:val="en-US"/>
        </w:rPr>
        <w:t>).</w:t>
      </w:r>
      <w:ins w:id="100" w:author="Abid Oueslati [2]" w:date="2023-11-07T13:40:00Z">
        <w:r w:rsidR="00F71C53">
          <w:rPr>
            <w:rFonts w:ascii="Times New Roman" w:hAnsi="Times New Roman" w:cs="Times New Roman"/>
            <w:sz w:val="24"/>
            <w:szCs w:val="24"/>
            <w:lang w:val="en-US"/>
          </w:rPr>
          <w:t xml:space="preserve"> </w:t>
        </w:r>
      </w:ins>
      <w:ins w:id="101" w:author="Abid Oueslati [2]" w:date="2023-11-07T13:41:00Z">
        <w:r w:rsidR="00F71C53">
          <w:rPr>
            <w:rFonts w:ascii="Times New Roman" w:hAnsi="Times New Roman" w:cs="Times New Roman"/>
            <w:sz w:val="24"/>
            <w:szCs w:val="24"/>
            <w:lang w:val="en-US"/>
          </w:rPr>
          <w:t xml:space="preserve">The specificity of the used pS129 antibodies and the expected size of the phosphorylated </w:t>
        </w:r>
        <w:r w:rsidR="00F71C53" w:rsidRPr="00B70C14">
          <w:rPr>
            <w:rFonts w:ascii="Times New Roman" w:hAnsi="Times New Roman" w:cs="Times New Roman"/>
            <w:sz w:val="24"/>
            <w:szCs w:val="24"/>
            <w:lang w:val="en-US"/>
          </w:rPr>
          <w:t>α-syn</w:t>
        </w:r>
      </w:ins>
      <w:ins w:id="102" w:author="Abid Oueslati [2]" w:date="2023-11-07T13:42:00Z">
        <w:r w:rsidR="00F71C53">
          <w:rPr>
            <w:rFonts w:ascii="Times New Roman" w:hAnsi="Times New Roman" w:cs="Times New Roman"/>
            <w:sz w:val="24"/>
            <w:szCs w:val="24"/>
            <w:lang w:val="en-US"/>
          </w:rPr>
          <w:t xml:space="preserve"> were further confirmed by western blot (</w:t>
        </w:r>
        <w:r w:rsidR="00F71C53" w:rsidRPr="00346343">
          <w:rPr>
            <w:rFonts w:ascii="Times New Roman" w:hAnsi="Times New Roman" w:cs="Times New Roman"/>
            <w:b/>
            <w:bCs/>
            <w:sz w:val="24"/>
            <w:szCs w:val="24"/>
            <w:lang w:val="en-US"/>
            <w:rPrChange w:id="103" w:author="Abid Oueslati" w:date="2023-11-07T19:20:00Z">
              <w:rPr>
                <w:rFonts w:ascii="Times New Roman" w:hAnsi="Times New Roman" w:cs="Times New Roman"/>
                <w:sz w:val="24"/>
                <w:szCs w:val="24"/>
                <w:lang w:val="en-US"/>
              </w:rPr>
            </w:rPrChange>
          </w:rPr>
          <w:t>Suppl. Fig</w:t>
        </w:r>
      </w:ins>
      <w:ins w:id="104" w:author="Abid Oueslati [2]" w:date="2023-11-08T13:14:00Z">
        <w:r w:rsidR="00593AD9">
          <w:rPr>
            <w:rFonts w:ascii="Times New Roman" w:hAnsi="Times New Roman" w:cs="Times New Roman"/>
            <w:b/>
            <w:bCs/>
            <w:sz w:val="24"/>
            <w:szCs w:val="24"/>
            <w:lang w:val="en-US"/>
          </w:rPr>
          <w:t>.</w:t>
        </w:r>
      </w:ins>
      <w:ins w:id="105" w:author="Abid Oueslati [2]" w:date="2023-11-07T13:42:00Z">
        <w:r w:rsidR="00F71C53" w:rsidRPr="00346343">
          <w:rPr>
            <w:rFonts w:ascii="Times New Roman" w:hAnsi="Times New Roman" w:cs="Times New Roman"/>
            <w:b/>
            <w:bCs/>
            <w:sz w:val="24"/>
            <w:szCs w:val="24"/>
            <w:lang w:val="en-US"/>
            <w:rPrChange w:id="106" w:author="Abid Oueslati" w:date="2023-11-07T19:20:00Z">
              <w:rPr>
                <w:rFonts w:ascii="Times New Roman" w:hAnsi="Times New Roman" w:cs="Times New Roman"/>
                <w:sz w:val="24"/>
                <w:szCs w:val="24"/>
                <w:lang w:val="en-US"/>
              </w:rPr>
            </w:rPrChange>
          </w:rPr>
          <w:t xml:space="preserve"> 7</w:t>
        </w:r>
        <w:r w:rsidR="00F71C53">
          <w:rPr>
            <w:rFonts w:ascii="Times New Roman" w:hAnsi="Times New Roman" w:cs="Times New Roman"/>
            <w:sz w:val="24"/>
            <w:szCs w:val="24"/>
            <w:lang w:val="en-US"/>
          </w:rPr>
          <w:t>)</w:t>
        </w:r>
      </w:ins>
      <w:r w:rsidRPr="00B70C14">
        <w:rPr>
          <w:rFonts w:ascii="Times New Roman" w:hAnsi="Times New Roman" w:cs="Times New Roman"/>
          <w:sz w:val="24"/>
          <w:szCs w:val="24"/>
          <w:lang w:val="en-US"/>
        </w:rPr>
        <w:t xml:space="preserve"> Moreover, we use</w:t>
      </w:r>
      <w:r w:rsidR="005177DE" w:rsidRPr="00B70C14">
        <w:rPr>
          <w:rFonts w:ascii="Times New Roman" w:hAnsi="Times New Roman" w:cs="Times New Roman"/>
          <w:sz w:val="24"/>
          <w:szCs w:val="24"/>
          <w:lang w:val="en-US"/>
        </w:rPr>
        <w:t>d</w:t>
      </w:r>
      <w:r w:rsidRPr="00B70C14">
        <w:rPr>
          <w:rFonts w:ascii="Times New Roman" w:hAnsi="Times New Roman" w:cs="Times New Roman"/>
          <w:sz w:val="24"/>
          <w:szCs w:val="24"/>
          <w:lang w:val="en-US"/>
        </w:rPr>
        <w:t xml:space="preserve"> a</w:t>
      </w:r>
      <w:r w:rsidR="00982E2C">
        <w:rPr>
          <w:rFonts w:ascii="Times New Roman" w:hAnsi="Times New Roman" w:cs="Times New Roman"/>
          <w:sz w:val="24"/>
          <w:szCs w:val="24"/>
          <w:lang w:val="en-US"/>
        </w:rPr>
        <w:t xml:space="preserve">n </w:t>
      </w:r>
      <w:r w:rsidRPr="00B70C14">
        <w:rPr>
          <w:rFonts w:ascii="Times New Roman" w:hAnsi="Times New Roman" w:cs="Times New Roman"/>
          <w:sz w:val="24"/>
          <w:szCs w:val="24"/>
          <w:lang w:val="en-US"/>
        </w:rPr>
        <w:t>antibody</w:t>
      </w:r>
      <w:r w:rsidR="00F87B61" w:rsidRPr="00B70C14">
        <w:rPr>
          <w:rFonts w:ascii="Times New Roman" w:hAnsi="Times New Roman" w:cs="Times New Roman"/>
          <w:sz w:val="24"/>
          <w:szCs w:val="24"/>
          <w:lang w:val="en-US"/>
        </w:rPr>
        <w:t>,</w:t>
      </w:r>
      <w:r w:rsidRPr="00B70C14">
        <w:rPr>
          <w:rFonts w:ascii="Times New Roman" w:hAnsi="Times New Roman" w:cs="Times New Roman"/>
          <w:sz w:val="24"/>
          <w:szCs w:val="24"/>
          <w:lang w:val="en-US"/>
        </w:rPr>
        <w:t xml:space="preserve"> referred to as </w:t>
      </w:r>
      <w:r w:rsidRPr="00B70C14">
        <w:rPr>
          <w:rFonts w:ascii="Times New Roman" w:hAnsi="Times New Roman" w:cs="Times New Roman"/>
          <w:color w:val="212121"/>
          <w:sz w:val="24"/>
          <w:szCs w:val="24"/>
          <w:shd w:val="clear" w:color="auto" w:fill="FFFFFF"/>
          <w:lang w:val="en-US"/>
        </w:rPr>
        <w:t>4B1</w:t>
      </w:r>
      <w:r w:rsidR="00F87B61" w:rsidRPr="00B70C14">
        <w:rPr>
          <w:rFonts w:ascii="Times New Roman" w:hAnsi="Times New Roman" w:cs="Times New Roman"/>
          <w:color w:val="212121"/>
          <w:sz w:val="24"/>
          <w:szCs w:val="24"/>
          <w:shd w:val="clear" w:color="auto" w:fill="FFFFFF"/>
          <w:lang w:val="en-US"/>
        </w:rPr>
        <w:t>,</w:t>
      </w:r>
      <w:r w:rsidRPr="00B70C14">
        <w:rPr>
          <w:rFonts w:ascii="Times New Roman" w:hAnsi="Times New Roman" w:cs="Times New Roman"/>
          <w:color w:val="212121"/>
          <w:sz w:val="24"/>
          <w:szCs w:val="24"/>
          <w:shd w:val="clear" w:color="auto" w:fill="FFFFFF"/>
          <w:lang w:val="en-US"/>
        </w:rPr>
        <w:t xml:space="preserve"> </w:t>
      </w:r>
      <w:r w:rsidR="0008054B" w:rsidRPr="008328AA">
        <w:rPr>
          <w:rFonts w:ascii="Times New Roman" w:hAnsi="Times New Roman" w:cs="Times New Roman"/>
          <w:color w:val="000000" w:themeColor="text1"/>
          <w:sz w:val="24"/>
          <w:szCs w:val="24"/>
          <w:shd w:val="clear" w:color="auto" w:fill="FFFFFF"/>
          <w:lang w:val="en-US"/>
        </w:rPr>
        <w:t>known to specifically recognize β-sheet-rich fibrillar and oligomeric forms of non-phosphorylated S129–α-syn</w:t>
      </w:r>
      <w:r w:rsidR="00A7501E" w:rsidRPr="008328AA">
        <w:rPr>
          <w:rFonts w:ascii="Times New Roman" w:hAnsi="Times New Roman" w:cs="Times New Roman"/>
          <w:color w:val="000000" w:themeColor="text1"/>
          <w:sz w:val="24"/>
          <w:szCs w:val="24"/>
          <w:shd w:val="clear" w:color="auto" w:fill="FFFFFF"/>
          <w:lang w:val="en-US"/>
        </w:rPr>
        <w:t xml:space="preserve"> </w:t>
      </w:r>
      <w:r w:rsidR="00982E2C" w:rsidRPr="008328AA">
        <w:rPr>
          <w:rFonts w:ascii="Times New Roman" w:hAnsi="Times New Roman" w:cs="Times New Roman"/>
          <w:color w:val="000000" w:themeColor="text1"/>
          <w:sz w:val="24"/>
          <w:szCs w:val="24"/>
          <w:shd w:val="clear" w:color="auto" w:fill="FFFFFF"/>
          <w:lang w:val="en-US"/>
        </w:rPr>
        <w:fldChar w:fldCharType="begin">
          <w:fldData xml:space="preserve">PEVuZE5vdGU+PENpdGU+PEF1dGhvcj5HaGFuZW08L0F1dGhvcj48WWVhcj4yMDIyPC9ZZWFyPjxS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</w:fldData>
        </w:fldChar>
      </w:r>
      <w:r w:rsidR="00667DB0">
        <w:rPr>
          <w:rFonts w:ascii="Times New Roman" w:hAnsi="Times New Roman" w:cs="Times New Roman"/>
          <w:color w:val="000000" w:themeColor="text1"/>
          <w:sz w:val="24"/>
          <w:szCs w:val="24"/>
          <w:shd w:val="clear" w:color="auto" w:fill="FFFFFF"/>
          <w:lang w:val="en-US"/>
        </w:rPr>
        <w:instrText xml:space="preserve"> ADDIN EN.CITE </w:instrText>
      </w:r>
      <w:r w:rsidR="00667DB0">
        <w:rPr>
          <w:rFonts w:ascii="Times New Roman" w:hAnsi="Times New Roman" w:cs="Times New Roman"/>
          <w:color w:val="000000" w:themeColor="text1"/>
          <w:sz w:val="24"/>
          <w:szCs w:val="24"/>
          <w:shd w:val="clear" w:color="auto" w:fill="FFFFFF"/>
          <w:lang w:val="en-US"/>
        </w:rPr>
        <w:fldChar w:fldCharType="begin">
          <w:fldData xml:space="preserve">PEVuZE5vdGU+PENpdGU+PEF1dGhvcj5HaGFuZW08L0F1dGhvcj48WWVhcj4yMDIyPC9ZZWFyPjxS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</w:fldData>
        </w:fldChar>
      </w:r>
      <w:r w:rsidR="00667DB0">
        <w:rPr>
          <w:rFonts w:ascii="Times New Roman" w:hAnsi="Times New Roman" w:cs="Times New Roman"/>
          <w:color w:val="000000" w:themeColor="text1"/>
          <w:sz w:val="24"/>
          <w:szCs w:val="24"/>
          <w:shd w:val="clear" w:color="auto" w:fill="FFFFFF"/>
          <w:lang w:val="en-US"/>
        </w:rPr>
        <w:instrText xml:space="preserve"> ADDIN EN.CITE.DATA </w:instrText>
      </w:r>
      <w:r w:rsidR="00667DB0">
        <w:rPr>
          <w:rFonts w:ascii="Times New Roman" w:hAnsi="Times New Roman" w:cs="Times New Roman"/>
          <w:color w:val="000000" w:themeColor="text1"/>
          <w:sz w:val="24"/>
          <w:szCs w:val="24"/>
          <w:shd w:val="clear" w:color="auto" w:fill="FFFFFF"/>
          <w:lang w:val="en-US"/>
        </w:rPr>
      </w:r>
      <w:r w:rsidR="00667DB0">
        <w:rPr>
          <w:rFonts w:ascii="Times New Roman" w:hAnsi="Times New Roman" w:cs="Times New Roman"/>
          <w:color w:val="000000" w:themeColor="text1"/>
          <w:sz w:val="24"/>
          <w:szCs w:val="24"/>
          <w:shd w:val="clear" w:color="auto" w:fill="FFFFFF"/>
          <w:lang w:val="en-US"/>
        </w:rPr>
        <w:fldChar w:fldCharType="end"/>
      </w:r>
      <w:r w:rsidR="00982E2C" w:rsidRPr="008328AA">
        <w:rPr>
          <w:rFonts w:ascii="Times New Roman" w:hAnsi="Times New Roman" w:cs="Times New Roman"/>
          <w:color w:val="000000" w:themeColor="text1"/>
          <w:sz w:val="24"/>
          <w:szCs w:val="24"/>
          <w:shd w:val="clear" w:color="auto" w:fill="FFFFFF"/>
          <w:lang w:val="en-US"/>
        </w:rPr>
      </w:r>
      <w:r w:rsidR="00982E2C" w:rsidRPr="008328AA">
        <w:rPr>
          <w:rFonts w:ascii="Times New Roman" w:hAnsi="Times New Roman" w:cs="Times New Roman"/>
          <w:color w:val="000000" w:themeColor="text1"/>
          <w:sz w:val="24"/>
          <w:szCs w:val="24"/>
          <w:shd w:val="clear" w:color="auto" w:fill="FFFFFF"/>
          <w:lang w:val="en-US"/>
        </w:rPr>
        <w:fldChar w:fldCharType="separate"/>
      </w:r>
      <w:r w:rsidR="00667DB0">
        <w:rPr>
          <w:rFonts w:ascii="Times New Roman" w:hAnsi="Times New Roman" w:cs="Times New Roman"/>
          <w:noProof/>
          <w:color w:val="000000" w:themeColor="text1"/>
          <w:sz w:val="24"/>
          <w:szCs w:val="24"/>
          <w:shd w:val="clear" w:color="auto" w:fill="FFFFFF"/>
          <w:lang w:val="en-US"/>
        </w:rPr>
        <w:t>(51)</w:t>
      </w:r>
      <w:r w:rsidR="00982E2C" w:rsidRPr="008328AA">
        <w:rPr>
          <w:rFonts w:ascii="Times New Roman" w:hAnsi="Times New Roman" w:cs="Times New Roman"/>
          <w:color w:val="000000" w:themeColor="text1"/>
          <w:sz w:val="24"/>
          <w:szCs w:val="24"/>
          <w:shd w:val="clear" w:color="auto" w:fill="FFFFFF"/>
          <w:lang w:val="en-US"/>
        </w:rPr>
        <w:fldChar w:fldCharType="end"/>
      </w:r>
      <w:r w:rsidR="000B2920" w:rsidRPr="008328AA">
        <w:rPr>
          <w:rFonts w:ascii="Times New Roman" w:hAnsi="Times New Roman" w:cs="Times New Roman"/>
          <w:color w:val="000000" w:themeColor="text1"/>
          <w:sz w:val="24"/>
          <w:szCs w:val="24"/>
          <w:shd w:val="clear" w:color="auto" w:fill="FFFFFF"/>
          <w:lang w:val="en-US"/>
        </w:rPr>
        <w:t>,</w:t>
      </w:r>
      <w:r w:rsidR="005177DE" w:rsidRPr="008328AA">
        <w:rPr>
          <w:rStyle w:val="apple-converted-space"/>
          <w:rFonts w:ascii="Times New Roman" w:hAnsi="Times New Roman" w:cs="Times New Roman"/>
          <w:color w:val="000000" w:themeColor="text1"/>
          <w:sz w:val="24"/>
          <w:szCs w:val="24"/>
          <w:shd w:val="clear" w:color="auto" w:fill="FFFFFF"/>
          <w:lang w:val="en-US"/>
        </w:rPr>
        <w:t xml:space="preserve"> and</w:t>
      </w:r>
      <w:r w:rsidRPr="008328AA">
        <w:rPr>
          <w:rStyle w:val="apple-converted-space"/>
          <w:rFonts w:ascii="Times New Roman" w:hAnsi="Times New Roman" w:cs="Times New Roman"/>
          <w:color w:val="000000" w:themeColor="text1"/>
          <w:sz w:val="24"/>
          <w:szCs w:val="24"/>
          <w:shd w:val="clear" w:color="auto" w:fill="FFFFFF"/>
          <w:lang w:val="en-US"/>
        </w:rPr>
        <w:t xml:space="preserve"> </w:t>
      </w:r>
      <w:r w:rsidR="005177DE" w:rsidRPr="008328AA">
        <w:rPr>
          <w:rStyle w:val="apple-converted-space"/>
          <w:rFonts w:ascii="Times New Roman" w:hAnsi="Times New Roman" w:cs="Times New Roman"/>
          <w:color w:val="000000" w:themeColor="text1"/>
          <w:sz w:val="24"/>
          <w:szCs w:val="24"/>
          <w:shd w:val="clear" w:color="auto" w:fill="FFFFFF"/>
          <w:lang w:val="en-US"/>
        </w:rPr>
        <w:t>o</w:t>
      </w:r>
      <w:r w:rsidRPr="008328AA">
        <w:rPr>
          <w:rStyle w:val="apple-converted-space"/>
          <w:rFonts w:ascii="Times New Roman" w:hAnsi="Times New Roman" w:cs="Times New Roman"/>
          <w:color w:val="000000" w:themeColor="text1"/>
          <w:sz w:val="24"/>
          <w:szCs w:val="24"/>
          <w:shd w:val="clear" w:color="auto" w:fill="FFFFFF"/>
          <w:lang w:val="en-US"/>
        </w:rPr>
        <w:t>ur data show</w:t>
      </w:r>
      <w:r w:rsidR="004E480B" w:rsidRPr="008328AA">
        <w:rPr>
          <w:rStyle w:val="apple-converted-space"/>
          <w:rFonts w:ascii="Times New Roman" w:hAnsi="Times New Roman" w:cs="Times New Roman"/>
          <w:color w:val="000000" w:themeColor="text1"/>
          <w:sz w:val="24"/>
          <w:szCs w:val="24"/>
          <w:shd w:val="clear" w:color="auto" w:fill="FFFFFF"/>
          <w:lang w:val="en-US"/>
        </w:rPr>
        <w:t>ed</w:t>
      </w:r>
      <w:r w:rsidRPr="008328AA">
        <w:rPr>
          <w:rStyle w:val="apple-converted-space"/>
          <w:rFonts w:ascii="Times New Roman" w:hAnsi="Times New Roman" w:cs="Times New Roman"/>
          <w:color w:val="000000" w:themeColor="text1"/>
          <w:sz w:val="24"/>
          <w:szCs w:val="24"/>
          <w:shd w:val="clear" w:color="auto" w:fill="FFFFFF"/>
          <w:lang w:val="en-US"/>
        </w:rPr>
        <w:t xml:space="preserve"> </w:t>
      </w:r>
      <w:r w:rsidRPr="008328AA">
        <w:rPr>
          <w:rFonts w:ascii="Times New Roman" w:hAnsi="Times New Roman" w:cs="Times New Roman"/>
          <w:color w:val="000000" w:themeColor="text1"/>
          <w:sz w:val="24"/>
          <w:szCs w:val="24"/>
          <w:lang w:val="en-US"/>
        </w:rPr>
        <w:t xml:space="preserve">a significant </w:t>
      </w:r>
      <w:r w:rsidR="00982E2C" w:rsidRPr="008328AA">
        <w:rPr>
          <w:rFonts w:ascii="Times New Roman" w:hAnsi="Times New Roman" w:cs="Times New Roman"/>
          <w:color w:val="000000" w:themeColor="text1"/>
          <w:sz w:val="24"/>
          <w:szCs w:val="24"/>
          <w:lang w:val="en-US"/>
        </w:rPr>
        <w:t xml:space="preserve">accumulation of pathological </w:t>
      </w:r>
      <w:r w:rsidR="00C951D0" w:rsidRPr="008328AA">
        <w:rPr>
          <w:rFonts w:ascii="Times New Roman" w:hAnsi="Times New Roman" w:cs="Times New Roman"/>
          <w:color w:val="000000" w:themeColor="text1"/>
          <w:sz w:val="24"/>
          <w:szCs w:val="24"/>
          <w:lang w:val="en-US"/>
        </w:rPr>
        <w:t>α</w:t>
      </w:r>
      <w:r w:rsidR="00982E2C" w:rsidRPr="008328AA">
        <w:rPr>
          <w:rFonts w:ascii="Times New Roman" w:hAnsi="Times New Roman" w:cs="Times New Roman"/>
          <w:color w:val="000000" w:themeColor="text1"/>
          <w:sz w:val="24"/>
          <w:szCs w:val="24"/>
          <w:lang w:val="en-US"/>
        </w:rPr>
        <w:t>-syn</w:t>
      </w:r>
      <w:r w:rsidRPr="008328AA">
        <w:rPr>
          <w:rFonts w:ascii="Times New Roman" w:hAnsi="Times New Roman" w:cs="Times New Roman"/>
          <w:color w:val="000000" w:themeColor="text1"/>
          <w:sz w:val="24"/>
          <w:szCs w:val="24"/>
          <w:lang w:val="en-US"/>
        </w:rPr>
        <w:t xml:space="preserve"> in hα-syn mice protein extracts</w:t>
      </w:r>
      <w:r w:rsidR="00482B30" w:rsidRPr="008328AA">
        <w:rPr>
          <w:rFonts w:ascii="Times New Roman" w:hAnsi="Times New Roman" w:cs="Times New Roman"/>
          <w:color w:val="000000" w:themeColor="text1"/>
          <w:sz w:val="24"/>
          <w:szCs w:val="24"/>
          <w:lang w:val="en-US"/>
        </w:rPr>
        <w:t xml:space="preserve"> and </w:t>
      </w:r>
      <w:r w:rsidRPr="008328AA">
        <w:rPr>
          <w:rFonts w:ascii="Times New Roman" w:hAnsi="Times New Roman" w:cs="Times New Roman"/>
          <w:color w:val="000000" w:themeColor="text1"/>
          <w:sz w:val="24"/>
          <w:szCs w:val="24"/>
          <w:lang w:val="en-US"/>
        </w:rPr>
        <w:t>PFF</w:t>
      </w:r>
      <w:r w:rsidR="00482B30" w:rsidRPr="008328AA">
        <w:rPr>
          <w:rFonts w:ascii="Times New Roman" w:hAnsi="Times New Roman" w:cs="Times New Roman"/>
          <w:color w:val="000000" w:themeColor="text1"/>
          <w:sz w:val="24"/>
          <w:szCs w:val="24"/>
          <w:lang w:val="en-US"/>
        </w:rPr>
        <w:t xml:space="preserve"> sample</w:t>
      </w:r>
      <w:r w:rsidR="0008054B" w:rsidRPr="008328AA">
        <w:rPr>
          <w:rFonts w:ascii="Times New Roman" w:hAnsi="Times New Roman" w:cs="Times New Roman"/>
          <w:color w:val="000000" w:themeColor="text1"/>
          <w:sz w:val="24"/>
          <w:szCs w:val="24"/>
          <w:lang w:val="en-US"/>
        </w:rPr>
        <w:t>s</w:t>
      </w:r>
      <w:r w:rsidR="00F87B61" w:rsidRPr="00B70C14">
        <w:rPr>
          <w:rFonts w:ascii="Times New Roman" w:hAnsi="Times New Roman" w:cs="Times New Roman"/>
          <w:sz w:val="24"/>
          <w:szCs w:val="24"/>
          <w:lang w:val="en-US"/>
        </w:rPr>
        <w:t>,</w:t>
      </w:r>
      <w:r w:rsidRPr="00B70C14">
        <w:rPr>
          <w:rFonts w:ascii="Times New Roman" w:hAnsi="Times New Roman" w:cs="Times New Roman"/>
          <w:sz w:val="24"/>
          <w:szCs w:val="24"/>
          <w:lang w:val="en-US"/>
        </w:rPr>
        <w:t xml:space="preserve"> </w:t>
      </w:r>
      <w:r w:rsidR="00482B30" w:rsidRPr="00B70C14">
        <w:rPr>
          <w:rFonts w:ascii="Times New Roman" w:hAnsi="Times New Roman" w:cs="Times New Roman"/>
          <w:sz w:val="24"/>
          <w:szCs w:val="24"/>
          <w:lang w:val="en-US"/>
        </w:rPr>
        <w:t>while</w:t>
      </w:r>
      <w:r w:rsidR="00F87B61" w:rsidRPr="00B70C14">
        <w:rPr>
          <w:rFonts w:ascii="Times New Roman" w:hAnsi="Times New Roman" w:cs="Times New Roman"/>
          <w:sz w:val="24"/>
          <w:szCs w:val="24"/>
          <w:lang w:val="en-US"/>
        </w:rPr>
        <w:t xml:space="preserve"> </w:t>
      </w:r>
      <w:r w:rsidRPr="00B70C14">
        <w:rPr>
          <w:rFonts w:ascii="Times New Roman" w:hAnsi="Times New Roman" w:cs="Times New Roman"/>
          <w:sz w:val="24"/>
          <w:szCs w:val="24"/>
          <w:lang w:val="en-US"/>
        </w:rPr>
        <w:t xml:space="preserve">a weaker signal </w:t>
      </w:r>
      <w:r w:rsidR="0048215C">
        <w:rPr>
          <w:rFonts w:ascii="Times New Roman" w:hAnsi="Times New Roman" w:cs="Times New Roman"/>
          <w:sz w:val="24"/>
          <w:szCs w:val="24"/>
          <w:lang w:val="en-US"/>
        </w:rPr>
        <w:t xml:space="preserve">was observed </w:t>
      </w:r>
      <w:r w:rsidRPr="00B70C14">
        <w:rPr>
          <w:rFonts w:ascii="Times New Roman" w:hAnsi="Times New Roman" w:cs="Times New Roman"/>
          <w:sz w:val="24"/>
          <w:szCs w:val="24"/>
          <w:lang w:val="en-US"/>
        </w:rPr>
        <w:t>in</w:t>
      </w:r>
      <w:r w:rsidR="008328AA">
        <w:rPr>
          <w:rFonts w:ascii="Times New Roman" w:hAnsi="Times New Roman" w:cs="Times New Roman"/>
          <w:sz w:val="24"/>
          <w:szCs w:val="24"/>
          <w:lang w:val="en-US"/>
        </w:rPr>
        <w:t xml:space="preserve"> the recombinant </w:t>
      </w:r>
      <w:r w:rsidR="0048215C">
        <w:rPr>
          <w:rFonts w:ascii="Times New Roman" w:hAnsi="Times New Roman" w:cs="Times New Roman"/>
          <w:sz w:val="24"/>
          <w:szCs w:val="24"/>
          <w:lang w:val="en-US"/>
        </w:rPr>
        <w:t xml:space="preserve">monomeric </w:t>
      </w:r>
      <w:r w:rsidR="008328AA">
        <w:rPr>
          <w:rFonts w:ascii="Times New Roman" w:hAnsi="Times New Roman" w:cs="Times New Roman"/>
          <w:sz w:val="24"/>
          <w:szCs w:val="24"/>
          <w:lang w:val="en-US"/>
        </w:rPr>
        <w:t>protein</w:t>
      </w:r>
      <w:r w:rsidR="0082618C">
        <w:rPr>
          <w:rFonts w:ascii="Times New Roman" w:hAnsi="Times New Roman" w:cs="Times New Roman"/>
          <w:sz w:val="24"/>
          <w:szCs w:val="24"/>
          <w:lang w:val="en-US"/>
        </w:rPr>
        <w:t xml:space="preserve">, </w:t>
      </w:r>
      <w:r w:rsidR="008328AA">
        <w:rPr>
          <w:rFonts w:ascii="Times New Roman" w:hAnsi="Times New Roman" w:cs="Times New Roman"/>
          <w:sz w:val="24"/>
          <w:szCs w:val="24"/>
          <w:lang w:val="en-US"/>
        </w:rPr>
        <w:t>the control</w:t>
      </w:r>
      <w:r w:rsidR="0082618C">
        <w:rPr>
          <w:rFonts w:ascii="Times New Roman" w:hAnsi="Times New Roman" w:cs="Times New Roman"/>
          <w:sz w:val="24"/>
          <w:szCs w:val="24"/>
          <w:lang w:val="en-US"/>
        </w:rPr>
        <w:t xml:space="preserve">, </w:t>
      </w:r>
      <w:r w:rsidR="0048215C">
        <w:rPr>
          <w:rFonts w:ascii="Times New Roman" w:hAnsi="Times New Roman" w:cs="Times New Roman"/>
          <w:sz w:val="24"/>
          <w:szCs w:val="24"/>
          <w:lang w:val="en-US"/>
        </w:rPr>
        <w:t>and the</w:t>
      </w:r>
      <w:r w:rsidRPr="00B70C14">
        <w:rPr>
          <w:rFonts w:ascii="Times New Roman" w:hAnsi="Times New Roman" w:cs="Times New Roman"/>
          <w:sz w:val="24"/>
          <w:szCs w:val="24"/>
          <w:lang w:val="en-US"/>
        </w:rPr>
        <w:t xml:space="preserve"> </w:t>
      </w:r>
      <w:proofErr w:type="spellStart"/>
      <w:r w:rsidRPr="00B70C14">
        <w:rPr>
          <w:rFonts w:ascii="Times New Roman" w:hAnsi="Times New Roman" w:cs="Times New Roman"/>
          <w:sz w:val="24"/>
          <w:szCs w:val="24"/>
          <w:lang w:val="en-US"/>
        </w:rPr>
        <w:t>mTurq</w:t>
      </w:r>
      <w:proofErr w:type="spellEnd"/>
      <w:r w:rsidRPr="00B70C14">
        <w:rPr>
          <w:rFonts w:ascii="Times New Roman" w:hAnsi="Times New Roman" w:cs="Times New Roman"/>
          <w:sz w:val="24"/>
          <w:szCs w:val="24"/>
          <w:lang w:val="en-US"/>
        </w:rPr>
        <w:t xml:space="preserve"> </w:t>
      </w:r>
      <w:r w:rsidR="008328AA">
        <w:rPr>
          <w:rFonts w:ascii="Times New Roman" w:hAnsi="Times New Roman" w:cs="Times New Roman"/>
          <w:sz w:val="24"/>
          <w:szCs w:val="24"/>
          <w:lang w:val="en-US"/>
        </w:rPr>
        <w:t>group</w:t>
      </w:r>
      <w:r w:rsidR="0048215C">
        <w:rPr>
          <w:rFonts w:ascii="Times New Roman" w:hAnsi="Times New Roman" w:cs="Times New Roman"/>
          <w:sz w:val="24"/>
          <w:szCs w:val="24"/>
          <w:lang w:val="en-US"/>
        </w:rPr>
        <w:t>s</w:t>
      </w:r>
      <w:ins w:id="107" w:author="Abid Oueslati [2]" w:date="2023-11-07T22:45:00Z">
        <w:r w:rsidR="003330FE">
          <w:rPr>
            <w:rFonts w:ascii="Times New Roman" w:hAnsi="Times New Roman" w:cs="Times New Roman"/>
            <w:sz w:val="24"/>
            <w:szCs w:val="24"/>
            <w:lang w:val="en-US"/>
          </w:rPr>
          <w:t xml:space="preserve"> (</w:t>
        </w:r>
        <w:r w:rsidR="003330FE" w:rsidRPr="005F78E3">
          <w:rPr>
            <w:rFonts w:ascii="Times New Roman" w:hAnsi="Times New Roman" w:cs="Times New Roman"/>
            <w:sz w:val="24"/>
            <w:szCs w:val="24"/>
            <w:lang w:val="en-US"/>
          </w:rPr>
          <w:t>[F (4, 10) = 77.12, p&lt;0.0001]</w:t>
        </w:r>
        <w:r w:rsidR="003330FE">
          <w:rPr>
            <w:rFonts w:ascii="Times New Roman" w:hAnsi="Times New Roman" w:cs="Times New Roman"/>
            <w:sz w:val="24"/>
            <w:szCs w:val="24"/>
            <w:lang w:val="en-US"/>
          </w:rPr>
          <w:t>)</w:t>
        </w:r>
      </w:ins>
      <w:r w:rsidR="008328AA">
        <w:rPr>
          <w:rFonts w:ascii="Times New Roman" w:hAnsi="Times New Roman" w:cs="Times New Roman"/>
          <w:sz w:val="24"/>
          <w:szCs w:val="24"/>
          <w:lang w:val="en-US"/>
        </w:rPr>
        <w:t xml:space="preserve"> </w:t>
      </w:r>
      <w:r w:rsidRPr="00B70C14">
        <w:rPr>
          <w:rFonts w:ascii="Times New Roman" w:hAnsi="Times New Roman" w:cs="Times New Roman"/>
          <w:sz w:val="24"/>
          <w:szCs w:val="24"/>
          <w:lang w:val="en-US"/>
        </w:rPr>
        <w:t>(</w:t>
      </w:r>
      <w:r w:rsidRPr="00B70C14">
        <w:rPr>
          <w:rFonts w:ascii="Times New Roman" w:hAnsi="Times New Roman" w:cs="Times New Roman"/>
          <w:b/>
          <w:bCs/>
          <w:sz w:val="24"/>
          <w:szCs w:val="24"/>
          <w:lang w:val="en-US"/>
        </w:rPr>
        <w:t>Fig</w:t>
      </w:r>
      <w:r w:rsidR="00982E2C">
        <w:rPr>
          <w:rFonts w:ascii="Times New Roman" w:hAnsi="Times New Roman" w:cs="Times New Roman"/>
          <w:b/>
          <w:bCs/>
          <w:sz w:val="24"/>
          <w:szCs w:val="24"/>
          <w:lang w:val="en-US"/>
        </w:rPr>
        <w:t>.</w:t>
      </w:r>
      <w:r w:rsidRPr="00B70C14">
        <w:rPr>
          <w:rFonts w:ascii="Times New Roman" w:hAnsi="Times New Roman" w:cs="Times New Roman"/>
          <w:b/>
          <w:bCs/>
          <w:sz w:val="24"/>
          <w:szCs w:val="24"/>
          <w:lang w:val="en-US"/>
        </w:rPr>
        <w:t xml:space="preserve"> 4E</w:t>
      </w:r>
      <w:r w:rsidRPr="00B70C14">
        <w:rPr>
          <w:rFonts w:ascii="Times New Roman" w:hAnsi="Times New Roman" w:cs="Times New Roman"/>
          <w:sz w:val="24"/>
          <w:szCs w:val="24"/>
          <w:lang w:val="en-US"/>
        </w:rPr>
        <w:t>).</w:t>
      </w:r>
      <w:r w:rsidR="004E480B" w:rsidRPr="00B70C14">
        <w:rPr>
          <w:rFonts w:ascii="Times New Roman" w:hAnsi="Times New Roman" w:cs="Times New Roman"/>
          <w:sz w:val="24"/>
          <w:szCs w:val="24"/>
          <w:lang w:val="en-US"/>
        </w:rPr>
        <w:t xml:space="preserve"> Moreover, using a</w:t>
      </w:r>
      <w:r w:rsidR="00982E2C">
        <w:rPr>
          <w:rFonts w:ascii="Times New Roman" w:hAnsi="Times New Roman" w:cs="Times New Roman"/>
          <w:sz w:val="24"/>
          <w:szCs w:val="24"/>
          <w:lang w:val="en-US"/>
        </w:rPr>
        <w:t xml:space="preserve">nother </w:t>
      </w:r>
      <w:r w:rsidR="004E480B" w:rsidRPr="00B70C14">
        <w:rPr>
          <w:rFonts w:ascii="Times New Roman" w:hAnsi="Times New Roman" w:cs="Times New Roman"/>
          <w:sz w:val="24"/>
          <w:szCs w:val="24"/>
          <w:lang w:val="en-US"/>
        </w:rPr>
        <w:t>antibod</w:t>
      </w:r>
      <w:r w:rsidR="00982E2C">
        <w:rPr>
          <w:rFonts w:ascii="Times New Roman" w:hAnsi="Times New Roman" w:cs="Times New Roman"/>
          <w:sz w:val="24"/>
          <w:szCs w:val="24"/>
          <w:lang w:val="en-US"/>
        </w:rPr>
        <w:t>y</w:t>
      </w:r>
      <w:r w:rsidR="004E480B" w:rsidRPr="00B70C14">
        <w:rPr>
          <w:rFonts w:ascii="Times New Roman" w:hAnsi="Times New Roman" w:cs="Times New Roman"/>
          <w:sz w:val="24"/>
          <w:szCs w:val="24"/>
          <w:lang w:val="en-US"/>
        </w:rPr>
        <w:t xml:space="preserve"> specifically raised against</w:t>
      </w:r>
      <w:r w:rsidRPr="00B70C14">
        <w:rPr>
          <w:rFonts w:ascii="Times New Roman" w:hAnsi="Times New Roman" w:cs="Times New Roman"/>
          <w:sz w:val="24"/>
          <w:szCs w:val="24"/>
          <w:lang w:val="en-US"/>
        </w:rPr>
        <w:t xml:space="preserve"> </w:t>
      </w:r>
      <w:r w:rsidR="004E480B" w:rsidRPr="00B70C14">
        <w:rPr>
          <w:rFonts w:ascii="Times New Roman" w:hAnsi="Times New Roman" w:cs="Times New Roman"/>
          <w:sz w:val="24"/>
          <w:szCs w:val="24"/>
          <w:lang w:val="en-US"/>
        </w:rPr>
        <w:t>oligomer</w:t>
      </w:r>
      <w:r w:rsidR="00D55886">
        <w:rPr>
          <w:rFonts w:ascii="Times New Roman" w:hAnsi="Times New Roman" w:cs="Times New Roman"/>
          <w:sz w:val="24"/>
          <w:szCs w:val="24"/>
          <w:lang w:val="en-US"/>
        </w:rPr>
        <w:t>ic forms</w:t>
      </w:r>
      <w:r w:rsidR="004E480B" w:rsidRPr="00B70C14">
        <w:rPr>
          <w:rFonts w:ascii="Times New Roman" w:hAnsi="Times New Roman" w:cs="Times New Roman"/>
          <w:sz w:val="24"/>
          <w:szCs w:val="24"/>
          <w:lang w:val="en-US"/>
        </w:rPr>
        <w:t xml:space="preserve"> of α-syn</w:t>
      </w:r>
      <w:r w:rsidR="00982E2C">
        <w:rPr>
          <w:rFonts w:ascii="Times New Roman" w:hAnsi="Times New Roman" w:cs="Times New Roman"/>
          <w:sz w:val="24"/>
          <w:szCs w:val="24"/>
          <w:lang w:val="en-US"/>
        </w:rPr>
        <w:t>,</w:t>
      </w:r>
      <w:r w:rsidR="004E480B" w:rsidRPr="00B70C14">
        <w:rPr>
          <w:rFonts w:ascii="Times New Roman" w:hAnsi="Times New Roman" w:cs="Times New Roman"/>
          <w:sz w:val="24"/>
          <w:szCs w:val="24"/>
          <w:lang w:val="en-US"/>
        </w:rPr>
        <w:t xml:space="preserve"> </w:t>
      </w:r>
      <w:r w:rsidR="00982E2C">
        <w:rPr>
          <w:rFonts w:ascii="Times New Roman" w:hAnsi="Times New Roman" w:cs="Times New Roman"/>
          <w:sz w:val="24"/>
          <w:szCs w:val="24"/>
          <w:lang w:val="en-US"/>
        </w:rPr>
        <w:t xml:space="preserve">namely </w:t>
      </w:r>
      <w:r w:rsidR="004E480B" w:rsidRPr="00B70C14">
        <w:rPr>
          <w:rFonts w:ascii="Times New Roman" w:hAnsi="Times New Roman" w:cs="Times New Roman"/>
          <w:sz w:val="24"/>
          <w:szCs w:val="24"/>
          <w:lang w:val="en-US"/>
        </w:rPr>
        <w:t>Syn-O2</w:t>
      </w:r>
      <w:r w:rsidR="00A7501E">
        <w:rPr>
          <w:rFonts w:ascii="Times New Roman" w:hAnsi="Times New Roman" w:cs="Times New Roman"/>
          <w:sz w:val="24"/>
          <w:szCs w:val="24"/>
          <w:lang w:val="en-US"/>
        </w:rPr>
        <w:t xml:space="preserve"> </w:t>
      </w:r>
      <w:r w:rsidR="00982E2C">
        <w:rPr>
          <w:rFonts w:ascii="Times New Roman" w:hAnsi="Times New Roman" w:cs="Times New Roman"/>
          <w:sz w:val="24"/>
          <w:szCs w:val="24"/>
          <w:lang w:val="en-US"/>
        </w:rPr>
        <w:fldChar w:fldCharType="begin">
          <w:fldData xml:space="preserve">PEVuZE5vdGU+PENpdGU+PEF1dGhvcj5NYWpib3VyPC9BdXRob3I+PFllYXI+MjAxNjwvWWVhcj48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</w:fldData>
        </w:fldChar>
      </w:r>
      <w:r w:rsidR="00667DB0">
        <w:rPr>
          <w:rFonts w:ascii="Times New Roman" w:hAnsi="Times New Roman" w:cs="Times New Roman"/>
          <w:sz w:val="24"/>
          <w:szCs w:val="24"/>
          <w:lang w:val="en-US"/>
        </w:rPr>
        <w:instrText xml:space="preserve"> ADDIN EN.CITE </w:instrText>
      </w:r>
      <w:r w:rsidR="00667DB0">
        <w:rPr>
          <w:rFonts w:ascii="Times New Roman" w:hAnsi="Times New Roman" w:cs="Times New Roman"/>
          <w:sz w:val="24"/>
          <w:szCs w:val="24"/>
          <w:lang w:val="en-US"/>
        </w:rPr>
        <w:fldChar w:fldCharType="begin">
          <w:fldData xml:space="preserve">PEVuZE5vdGU+PENpdGU+PEF1dGhvcj5NYWpib3VyPC9BdXRob3I+PFllYXI+MjAxNjwvWWVhcj48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</w:fldData>
        </w:fldChar>
      </w:r>
      <w:r w:rsidR="00667DB0">
        <w:rPr>
          <w:rFonts w:ascii="Times New Roman" w:hAnsi="Times New Roman" w:cs="Times New Roman"/>
          <w:sz w:val="24"/>
          <w:szCs w:val="24"/>
          <w:lang w:val="en-US"/>
        </w:rPr>
        <w:instrText xml:space="preserve"> ADDIN EN.CITE.DATA </w:instrText>
      </w:r>
      <w:r w:rsidR="00667DB0">
        <w:rPr>
          <w:rFonts w:ascii="Times New Roman" w:hAnsi="Times New Roman" w:cs="Times New Roman"/>
          <w:sz w:val="24"/>
          <w:szCs w:val="24"/>
          <w:lang w:val="en-US"/>
        </w:rPr>
      </w:r>
      <w:r w:rsidR="00667DB0">
        <w:rPr>
          <w:rFonts w:ascii="Times New Roman" w:hAnsi="Times New Roman" w:cs="Times New Roman"/>
          <w:sz w:val="24"/>
          <w:szCs w:val="24"/>
          <w:lang w:val="en-US"/>
        </w:rPr>
        <w:fldChar w:fldCharType="end"/>
      </w:r>
      <w:r w:rsidR="00982E2C">
        <w:rPr>
          <w:rFonts w:ascii="Times New Roman" w:hAnsi="Times New Roman" w:cs="Times New Roman"/>
          <w:sz w:val="24"/>
          <w:szCs w:val="24"/>
          <w:lang w:val="en-US"/>
        </w:rPr>
      </w:r>
      <w:r w:rsidR="00982E2C">
        <w:rPr>
          <w:rFonts w:ascii="Times New Roman" w:hAnsi="Times New Roman" w:cs="Times New Roman"/>
          <w:sz w:val="24"/>
          <w:szCs w:val="24"/>
          <w:lang w:val="en-US"/>
        </w:rPr>
        <w:fldChar w:fldCharType="separate"/>
      </w:r>
      <w:r w:rsidR="00667DB0">
        <w:rPr>
          <w:rFonts w:ascii="Times New Roman" w:hAnsi="Times New Roman" w:cs="Times New Roman"/>
          <w:noProof/>
          <w:sz w:val="24"/>
          <w:szCs w:val="24"/>
          <w:lang w:val="en-US"/>
        </w:rPr>
        <w:t>(52)</w:t>
      </w:r>
      <w:r w:rsidR="00982E2C">
        <w:rPr>
          <w:rFonts w:ascii="Times New Roman" w:hAnsi="Times New Roman" w:cs="Times New Roman"/>
          <w:sz w:val="24"/>
          <w:szCs w:val="24"/>
          <w:lang w:val="en-US"/>
        </w:rPr>
        <w:fldChar w:fldCharType="end"/>
      </w:r>
      <w:r w:rsidR="00982E2C">
        <w:rPr>
          <w:rFonts w:ascii="Times New Roman" w:hAnsi="Times New Roman" w:cs="Times New Roman"/>
          <w:sz w:val="24"/>
          <w:szCs w:val="24"/>
          <w:lang w:val="en-US"/>
        </w:rPr>
        <w:t>,</w:t>
      </w:r>
      <w:r w:rsidR="004E480B" w:rsidRPr="00B70C14">
        <w:rPr>
          <w:rFonts w:ascii="Times New Roman" w:hAnsi="Times New Roman" w:cs="Times New Roman"/>
          <w:sz w:val="24"/>
          <w:szCs w:val="24"/>
          <w:lang w:val="en-US"/>
        </w:rPr>
        <w:t xml:space="preserve"> we </w:t>
      </w:r>
      <w:r w:rsidR="004C76FA" w:rsidRPr="00B70C14">
        <w:rPr>
          <w:rFonts w:ascii="Times New Roman" w:hAnsi="Times New Roman" w:cs="Times New Roman"/>
          <w:sz w:val="24"/>
          <w:szCs w:val="24"/>
          <w:lang w:val="en-US"/>
        </w:rPr>
        <w:t>also detected</w:t>
      </w:r>
      <w:r w:rsidR="004E480B" w:rsidRPr="00B70C14">
        <w:rPr>
          <w:rFonts w:ascii="Times New Roman" w:hAnsi="Times New Roman" w:cs="Times New Roman"/>
          <w:sz w:val="24"/>
          <w:szCs w:val="24"/>
          <w:lang w:val="en-US"/>
        </w:rPr>
        <w:t xml:space="preserve"> a </w:t>
      </w:r>
      <w:r w:rsidR="005D7662" w:rsidRPr="00B70C14">
        <w:rPr>
          <w:rFonts w:ascii="Times New Roman" w:hAnsi="Times New Roman" w:cs="Times New Roman"/>
          <w:sz w:val="24"/>
          <w:szCs w:val="24"/>
          <w:lang w:val="en-US"/>
        </w:rPr>
        <w:t>high</w:t>
      </w:r>
      <w:r w:rsidR="004E480B" w:rsidRPr="00B70C14">
        <w:rPr>
          <w:rFonts w:ascii="Times New Roman" w:hAnsi="Times New Roman" w:cs="Times New Roman"/>
          <w:sz w:val="24"/>
          <w:szCs w:val="24"/>
          <w:lang w:val="en-US"/>
        </w:rPr>
        <w:t xml:space="preserve"> signal intensity </w:t>
      </w:r>
      <w:r w:rsidRPr="00B70C14">
        <w:rPr>
          <w:rFonts w:ascii="Times New Roman" w:hAnsi="Times New Roman" w:cs="Times New Roman"/>
          <w:sz w:val="24"/>
          <w:szCs w:val="24"/>
          <w:lang w:val="en-US"/>
        </w:rPr>
        <w:t>in hα-syn mice protein extracts and in the positive control (PFF)</w:t>
      </w:r>
      <w:r w:rsidR="004C76FA" w:rsidRPr="00B70C14">
        <w:rPr>
          <w:rFonts w:ascii="Times New Roman" w:hAnsi="Times New Roman" w:cs="Times New Roman"/>
          <w:sz w:val="24"/>
          <w:szCs w:val="24"/>
          <w:lang w:val="en-US"/>
        </w:rPr>
        <w:t>, but not in the</w:t>
      </w:r>
      <w:r w:rsidRPr="00B70C14">
        <w:rPr>
          <w:rFonts w:ascii="Times New Roman" w:hAnsi="Times New Roman" w:cs="Times New Roman"/>
          <w:sz w:val="24"/>
          <w:szCs w:val="24"/>
          <w:lang w:val="en-US"/>
        </w:rPr>
        <w:t xml:space="preserve"> </w:t>
      </w:r>
      <w:r w:rsidR="0048215C">
        <w:rPr>
          <w:rFonts w:ascii="Times New Roman" w:hAnsi="Times New Roman" w:cs="Times New Roman"/>
          <w:sz w:val="24"/>
          <w:szCs w:val="24"/>
          <w:lang w:val="en-US"/>
        </w:rPr>
        <w:t xml:space="preserve">control and the </w:t>
      </w:r>
      <w:proofErr w:type="spellStart"/>
      <w:r w:rsidRPr="00B70C14">
        <w:rPr>
          <w:rFonts w:ascii="Times New Roman" w:hAnsi="Times New Roman" w:cs="Times New Roman"/>
          <w:sz w:val="24"/>
          <w:szCs w:val="24"/>
          <w:lang w:val="en-US"/>
        </w:rPr>
        <w:t>mTurq</w:t>
      </w:r>
      <w:proofErr w:type="spellEnd"/>
      <w:r w:rsidRPr="00B70C14">
        <w:rPr>
          <w:rFonts w:ascii="Times New Roman" w:hAnsi="Times New Roman" w:cs="Times New Roman"/>
          <w:sz w:val="24"/>
          <w:szCs w:val="24"/>
          <w:lang w:val="en-US"/>
        </w:rPr>
        <w:t xml:space="preserve"> </w:t>
      </w:r>
      <w:r w:rsidR="0048215C">
        <w:rPr>
          <w:rFonts w:ascii="Times New Roman" w:hAnsi="Times New Roman" w:cs="Times New Roman"/>
          <w:sz w:val="24"/>
          <w:szCs w:val="24"/>
          <w:lang w:val="en-US"/>
        </w:rPr>
        <w:t>groups</w:t>
      </w:r>
      <w:r w:rsidR="00982E2C">
        <w:rPr>
          <w:rFonts w:ascii="Times New Roman" w:hAnsi="Times New Roman" w:cs="Times New Roman"/>
          <w:sz w:val="24"/>
          <w:szCs w:val="24"/>
          <w:lang w:val="en-US"/>
        </w:rPr>
        <w:t xml:space="preserve"> </w:t>
      </w:r>
      <w:ins w:id="108" w:author="Abid Oueslati [2]" w:date="2023-11-07T22:45:00Z">
        <w:r w:rsidR="003330FE">
          <w:rPr>
            <w:rFonts w:ascii="Times New Roman" w:hAnsi="Times New Roman" w:cs="Times New Roman"/>
            <w:sz w:val="24"/>
            <w:szCs w:val="24"/>
            <w:lang w:val="en-US"/>
          </w:rPr>
          <w:t>(</w:t>
        </w:r>
        <w:r w:rsidR="003330FE" w:rsidRPr="005F78E3">
          <w:rPr>
            <w:rFonts w:ascii="Times New Roman" w:hAnsi="Times New Roman" w:cs="Times New Roman"/>
            <w:sz w:val="24"/>
            <w:szCs w:val="24"/>
            <w:lang w:val="en-US"/>
          </w:rPr>
          <w:t>[F (4, 10) = 191.1, p&lt;0.0001]</w:t>
        </w:r>
        <w:r w:rsidR="003330FE">
          <w:rPr>
            <w:rFonts w:ascii="Times New Roman" w:hAnsi="Times New Roman" w:cs="Times New Roman"/>
            <w:sz w:val="24"/>
            <w:szCs w:val="24"/>
            <w:lang w:val="en-US"/>
          </w:rPr>
          <w:t>)</w:t>
        </w:r>
      </w:ins>
      <w:ins w:id="109" w:author="Abid Oueslati [2]" w:date="2023-11-07T22:51:00Z">
        <w:r w:rsidR="00F05349">
          <w:rPr>
            <w:rFonts w:ascii="Times New Roman" w:hAnsi="Times New Roman" w:cs="Times New Roman"/>
            <w:sz w:val="24"/>
            <w:szCs w:val="24"/>
            <w:lang w:val="en-US"/>
          </w:rPr>
          <w:t xml:space="preserve"> </w:t>
        </w:r>
      </w:ins>
      <w:r w:rsidR="00982E2C" w:rsidRPr="00B70C14">
        <w:rPr>
          <w:rFonts w:ascii="Times New Roman" w:hAnsi="Times New Roman" w:cs="Times New Roman"/>
          <w:sz w:val="24"/>
          <w:szCs w:val="24"/>
          <w:lang w:val="en-US"/>
        </w:rPr>
        <w:t>(</w:t>
      </w:r>
      <w:r w:rsidR="00982E2C" w:rsidRPr="00B70C14">
        <w:rPr>
          <w:rFonts w:ascii="Times New Roman" w:hAnsi="Times New Roman" w:cs="Times New Roman"/>
          <w:b/>
          <w:bCs/>
          <w:sz w:val="24"/>
          <w:szCs w:val="24"/>
          <w:lang w:val="en-US"/>
        </w:rPr>
        <w:t>Fig</w:t>
      </w:r>
      <w:r w:rsidR="00982E2C">
        <w:rPr>
          <w:rFonts w:ascii="Times New Roman" w:hAnsi="Times New Roman" w:cs="Times New Roman"/>
          <w:b/>
          <w:bCs/>
          <w:sz w:val="24"/>
          <w:szCs w:val="24"/>
          <w:lang w:val="en-US"/>
        </w:rPr>
        <w:t>.</w:t>
      </w:r>
      <w:r w:rsidR="00982E2C" w:rsidRPr="00B70C14">
        <w:rPr>
          <w:rFonts w:ascii="Times New Roman" w:hAnsi="Times New Roman" w:cs="Times New Roman"/>
          <w:b/>
          <w:bCs/>
          <w:sz w:val="24"/>
          <w:szCs w:val="24"/>
          <w:lang w:val="en-US"/>
        </w:rPr>
        <w:t xml:space="preserve"> 4</w:t>
      </w:r>
      <w:r w:rsidR="00982E2C">
        <w:rPr>
          <w:rFonts w:ascii="Times New Roman" w:hAnsi="Times New Roman" w:cs="Times New Roman"/>
          <w:b/>
          <w:bCs/>
          <w:sz w:val="24"/>
          <w:szCs w:val="24"/>
          <w:lang w:val="en-US"/>
        </w:rPr>
        <w:t>F</w:t>
      </w:r>
      <w:r w:rsidR="00982E2C" w:rsidRPr="00B70C14">
        <w:rPr>
          <w:rFonts w:ascii="Times New Roman" w:hAnsi="Times New Roman" w:cs="Times New Roman"/>
          <w:sz w:val="24"/>
          <w:szCs w:val="24"/>
          <w:lang w:val="en-US"/>
        </w:rPr>
        <w:t xml:space="preserve">). </w:t>
      </w:r>
      <w:r w:rsidR="00982E2C">
        <w:rPr>
          <w:rFonts w:ascii="Times New Roman" w:hAnsi="Times New Roman" w:cs="Times New Roman"/>
          <w:sz w:val="24"/>
          <w:szCs w:val="24"/>
          <w:lang w:val="en-US"/>
        </w:rPr>
        <w:t xml:space="preserve">This observation was confirmed using a battery of oligomer-specific </w:t>
      </w:r>
      <w:r w:rsidR="00DE1729">
        <w:rPr>
          <w:rFonts w:ascii="Times New Roman" w:hAnsi="Times New Roman" w:cs="Times New Roman"/>
          <w:sz w:val="24"/>
          <w:szCs w:val="24"/>
          <w:lang w:val="en-US"/>
        </w:rPr>
        <w:t>antibodies</w:t>
      </w:r>
      <w:r w:rsidR="00982E2C" w:rsidRPr="00982E2C">
        <w:rPr>
          <w:rFonts w:ascii="Times New Roman" w:hAnsi="Times New Roman" w:cs="Times New Roman"/>
          <w:sz w:val="24"/>
          <w:szCs w:val="24"/>
          <w:lang w:val="en-US"/>
        </w:rPr>
        <w:t xml:space="preserve"> </w:t>
      </w:r>
      <w:del w:id="110" w:author="Abid Oueslati [2]" w:date="2023-11-08T09:47:00Z">
        <w:r w:rsidR="00982E2C" w:rsidRPr="00B70C14" w:rsidDel="005306AC">
          <w:rPr>
            <w:rFonts w:ascii="Times New Roman" w:hAnsi="Times New Roman" w:cs="Times New Roman"/>
            <w:sz w:val="24"/>
            <w:szCs w:val="24"/>
            <w:lang w:val="en-US"/>
          </w:rPr>
          <w:delText>(Syn-O1, Syn-O3, Syn-F1, and Syn-F2)</w:delText>
        </w:r>
      </w:del>
      <w:r w:rsidR="00982E2C" w:rsidRPr="00B70C14">
        <w:rPr>
          <w:rFonts w:ascii="Times New Roman" w:hAnsi="Times New Roman" w:cs="Times New Roman"/>
          <w:sz w:val="24"/>
          <w:szCs w:val="24"/>
          <w:lang w:val="en-US"/>
        </w:rPr>
        <w:t xml:space="preserve"> </w:t>
      </w:r>
      <w:del w:id="111" w:author="Abid Oueslati [2]" w:date="2023-11-08T09:47:00Z">
        <w:r w:rsidR="00982E2C" w:rsidRPr="00B70C14" w:rsidDel="005306AC">
          <w:rPr>
            <w:rFonts w:ascii="Times New Roman" w:hAnsi="Times New Roman" w:cs="Times New Roman"/>
            <w:sz w:val="24"/>
            <w:szCs w:val="24"/>
            <w:lang w:val="en-US"/>
          </w:rPr>
          <w:delText>(Patent no. EP2961774B1)</w:delText>
        </w:r>
        <w:r w:rsidR="00982E2C" w:rsidRPr="00982E2C" w:rsidDel="005306AC">
          <w:rPr>
            <w:rFonts w:ascii="Times New Roman" w:hAnsi="Times New Roman" w:cs="Times New Roman"/>
            <w:sz w:val="24"/>
            <w:szCs w:val="24"/>
            <w:lang w:val="en-US"/>
          </w:rPr>
          <w:delText xml:space="preserve"> </w:delText>
        </w:r>
      </w:del>
      <w:ins w:id="112" w:author="Abid Oueslati [2]" w:date="2023-11-07T22:46:00Z">
        <w:r w:rsidR="003330FE">
          <w:rPr>
            <w:rFonts w:ascii="Times New Roman" w:hAnsi="Times New Roman" w:cs="Times New Roman"/>
            <w:sz w:val="24"/>
            <w:szCs w:val="24"/>
            <w:lang w:val="en-US"/>
          </w:rPr>
          <w:t>(</w:t>
        </w:r>
        <w:r w:rsidR="003330FE" w:rsidRPr="0036423D">
          <w:rPr>
            <w:rFonts w:ascii="Times New Roman" w:hAnsi="Times New Roman" w:cs="Times New Roman"/>
            <w:sz w:val="24"/>
            <w:szCs w:val="24"/>
            <w:lang w:val="en-US"/>
          </w:rPr>
          <w:t>Syn-O1</w:t>
        </w:r>
        <w:r w:rsidR="003330FE" w:rsidRPr="0036423D">
          <w:rPr>
            <w:lang w:val="en-CA"/>
          </w:rPr>
          <w:t xml:space="preserve"> </w:t>
        </w:r>
        <w:r w:rsidR="003330FE" w:rsidRPr="005F78E3">
          <w:rPr>
            <w:rFonts w:ascii="Times New Roman" w:hAnsi="Times New Roman" w:cs="Times New Roman"/>
            <w:sz w:val="24"/>
            <w:szCs w:val="24"/>
            <w:lang w:val="en-US"/>
          </w:rPr>
          <w:t>[F (4, 10) = 157.4, p&lt;0.0001], Syn-O3</w:t>
        </w:r>
        <w:r w:rsidR="003330FE" w:rsidRPr="0036423D">
          <w:rPr>
            <w:lang w:val="en-CA"/>
          </w:rPr>
          <w:t xml:space="preserve"> </w:t>
        </w:r>
        <w:r w:rsidR="003330FE" w:rsidRPr="005F78E3">
          <w:rPr>
            <w:rFonts w:ascii="Times New Roman" w:hAnsi="Times New Roman" w:cs="Times New Roman"/>
            <w:sz w:val="24"/>
            <w:szCs w:val="24"/>
            <w:lang w:val="en-US"/>
          </w:rPr>
          <w:t>[F (4, 10) = 142.5, p&lt;0.0001], Syn-F1</w:t>
        </w:r>
        <w:r w:rsidR="003330FE" w:rsidRPr="0036423D">
          <w:rPr>
            <w:lang w:val="en-US"/>
          </w:rPr>
          <w:t xml:space="preserve"> </w:t>
        </w:r>
        <w:r w:rsidR="003330FE" w:rsidRPr="005F78E3">
          <w:rPr>
            <w:rFonts w:ascii="Times New Roman" w:hAnsi="Times New Roman" w:cs="Times New Roman"/>
            <w:sz w:val="24"/>
            <w:szCs w:val="24"/>
            <w:lang w:val="en-US"/>
          </w:rPr>
          <w:t>[F (4, 10) = 324.3, p&lt;0.0001] and Syn-F2</w:t>
        </w:r>
        <w:r w:rsidR="003330FE" w:rsidRPr="0036423D">
          <w:rPr>
            <w:lang w:val="en-CA"/>
          </w:rPr>
          <w:t xml:space="preserve"> </w:t>
        </w:r>
        <w:r w:rsidR="003330FE" w:rsidRPr="005F78E3">
          <w:rPr>
            <w:rFonts w:ascii="Times New Roman" w:hAnsi="Times New Roman" w:cs="Times New Roman"/>
            <w:sz w:val="24"/>
            <w:szCs w:val="24"/>
            <w:lang w:val="en-US"/>
          </w:rPr>
          <w:t>[F (4, 10) = 64.94, p&lt;0.0001]</w:t>
        </w:r>
        <w:r w:rsidR="003330FE">
          <w:rPr>
            <w:rFonts w:ascii="Times New Roman" w:hAnsi="Times New Roman" w:cs="Times New Roman"/>
            <w:sz w:val="24"/>
            <w:szCs w:val="24"/>
            <w:lang w:val="en-US"/>
          </w:rPr>
          <w:t>)</w:t>
        </w:r>
      </w:ins>
      <w:ins w:id="113" w:author="Abid Oueslati [2]" w:date="2023-11-08T09:47:00Z">
        <w:r w:rsidR="005306AC" w:rsidRPr="005306AC">
          <w:rPr>
            <w:rFonts w:ascii="Times New Roman" w:hAnsi="Times New Roman" w:cs="Times New Roman"/>
            <w:sz w:val="24"/>
            <w:szCs w:val="24"/>
            <w:lang w:val="en-US"/>
          </w:rPr>
          <w:t xml:space="preserve"> </w:t>
        </w:r>
        <w:r w:rsidR="005306AC" w:rsidRPr="00B70C14">
          <w:rPr>
            <w:rFonts w:ascii="Times New Roman" w:hAnsi="Times New Roman" w:cs="Times New Roman"/>
            <w:sz w:val="24"/>
            <w:szCs w:val="24"/>
            <w:lang w:val="en-US"/>
          </w:rPr>
          <w:t>(Patent no. EP2961774B1)</w:t>
        </w:r>
        <w:r w:rsidR="005306AC" w:rsidRPr="00982E2C">
          <w:rPr>
            <w:rFonts w:ascii="Times New Roman" w:hAnsi="Times New Roman" w:cs="Times New Roman"/>
            <w:sz w:val="24"/>
            <w:szCs w:val="24"/>
            <w:lang w:val="en-US"/>
          </w:rPr>
          <w:t xml:space="preserve"> </w:t>
        </w:r>
      </w:ins>
      <w:ins w:id="114" w:author="Abid Oueslati [2]" w:date="2023-11-07T22:46:00Z">
        <w:r w:rsidR="003330FE">
          <w:rPr>
            <w:rFonts w:ascii="Times New Roman" w:hAnsi="Times New Roman" w:cs="Times New Roman"/>
            <w:sz w:val="24"/>
            <w:szCs w:val="24"/>
            <w:lang w:val="en-US"/>
          </w:rPr>
          <w:t xml:space="preserve"> </w:t>
        </w:r>
      </w:ins>
      <w:r w:rsidR="00B934BE" w:rsidRPr="00B70C14">
        <w:rPr>
          <w:rFonts w:ascii="Times New Roman" w:hAnsi="Times New Roman" w:cs="Times New Roman"/>
          <w:sz w:val="24"/>
          <w:szCs w:val="24"/>
          <w:lang w:val="en-US"/>
        </w:rPr>
        <w:t>(</w:t>
      </w:r>
      <w:r w:rsidR="00B934BE" w:rsidRPr="00B934BE">
        <w:rPr>
          <w:rFonts w:ascii="Times New Roman" w:hAnsi="Times New Roman" w:cs="Times New Roman"/>
          <w:b/>
          <w:bCs/>
          <w:sz w:val="24"/>
          <w:szCs w:val="24"/>
          <w:lang w:val="en-US"/>
        </w:rPr>
        <w:t>Suppl.</w:t>
      </w:r>
      <w:r w:rsidR="000879F6" w:rsidRPr="000879F6">
        <w:rPr>
          <w:rFonts w:ascii="Times New Roman" w:hAnsi="Times New Roman" w:cs="Times New Roman"/>
          <w:b/>
          <w:bCs/>
          <w:sz w:val="24"/>
          <w:szCs w:val="24"/>
          <w:lang w:val="en-US"/>
        </w:rPr>
        <w:t xml:space="preserve"> Fig</w:t>
      </w:r>
      <w:ins w:id="115" w:author="Abid Oueslati [2]" w:date="2023-11-08T13:14:00Z">
        <w:r w:rsidR="00593AD9">
          <w:rPr>
            <w:rFonts w:ascii="Times New Roman" w:hAnsi="Times New Roman" w:cs="Times New Roman"/>
            <w:b/>
            <w:bCs/>
            <w:sz w:val="24"/>
            <w:szCs w:val="24"/>
            <w:lang w:val="en-US"/>
          </w:rPr>
          <w:t>.</w:t>
        </w:r>
      </w:ins>
      <w:r w:rsidR="000879F6" w:rsidRPr="000879F6">
        <w:rPr>
          <w:rFonts w:ascii="Times New Roman" w:hAnsi="Times New Roman" w:cs="Times New Roman"/>
          <w:b/>
          <w:bCs/>
          <w:sz w:val="24"/>
          <w:szCs w:val="24"/>
          <w:lang w:val="en-US"/>
        </w:rPr>
        <w:t xml:space="preserve"> </w:t>
      </w:r>
      <w:r w:rsidR="00E76C65">
        <w:rPr>
          <w:rFonts w:ascii="Times New Roman" w:hAnsi="Times New Roman" w:cs="Times New Roman"/>
          <w:b/>
          <w:bCs/>
          <w:sz w:val="24"/>
          <w:szCs w:val="24"/>
          <w:lang w:val="en-US"/>
        </w:rPr>
        <w:t>6</w:t>
      </w:r>
      <w:r w:rsidR="00A55F24">
        <w:rPr>
          <w:rFonts w:ascii="Times New Roman" w:hAnsi="Times New Roman" w:cs="Times New Roman"/>
          <w:b/>
          <w:bCs/>
          <w:sz w:val="24"/>
          <w:szCs w:val="24"/>
          <w:lang w:val="en-US"/>
        </w:rPr>
        <w:t>D</w:t>
      </w:r>
      <w:r w:rsidR="0022624F">
        <w:rPr>
          <w:rFonts w:ascii="Times New Roman" w:hAnsi="Times New Roman" w:cs="Times New Roman"/>
          <w:b/>
          <w:bCs/>
          <w:sz w:val="24"/>
          <w:szCs w:val="24"/>
          <w:lang w:val="en-US"/>
        </w:rPr>
        <w:t>-</w:t>
      </w:r>
      <w:r w:rsidR="00A55F24">
        <w:rPr>
          <w:rFonts w:ascii="Times New Roman" w:hAnsi="Times New Roman" w:cs="Times New Roman"/>
          <w:b/>
          <w:bCs/>
          <w:sz w:val="24"/>
          <w:szCs w:val="24"/>
          <w:lang w:val="en-US"/>
        </w:rPr>
        <w:t>G</w:t>
      </w:r>
      <w:r w:rsidR="00982E2C" w:rsidRPr="00B70C14">
        <w:rPr>
          <w:rFonts w:ascii="Times New Roman" w:hAnsi="Times New Roman" w:cs="Times New Roman"/>
          <w:sz w:val="24"/>
          <w:szCs w:val="24"/>
          <w:lang w:val="en-US"/>
        </w:rPr>
        <w:t>)</w:t>
      </w:r>
      <w:r w:rsidR="004C76FA" w:rsidRPr="00B70C14">
        <w:rPr>
          <w:rFonts w:ascii="Times New Roman" w:hAnsi="Times New Roman" w:cs="Times New Roman"/>
          <w:sz w:val="24"/>
          <w:szCs w:val="24"/>
          <w:lang w:val="en-US"/>
        </w:rPr>
        <w:t>.</w:t>
      </w:r>
    </w:p>
    <w:p w14:paraId="44BD512A" w14:textId="0A492404" w:rsidR="00BB651B" w:rsidRPr="00B70C14" w:rsidRDefault="000C73DA" w:rsidP="006D09D0">
      <w:p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Furthermore, u</w:t>
      </w:r>
      <w:r w:rsidR="005F576F" w:rsidRPr="00B70C14">
        <w:rPr>
          <w:rFonts w:ascii="Times New Roman" w:hAnsi="Times New Roman" w:cs="Times New Roman"/>
          <w:sz w:val="24"/>
          <w:szCs w:val="24"/>
          <w:lang w:val="en-US"/>
        </w:rPr>
        <w:t>sing real-time quaking-induced conversion (RT-</w:t>
      </w:r>
      <w:proofErr w:type="spellStart"/>
      <w:r w:rsidR="005F576F" w:rsidRPr="00B70C14">
        <w:rPr>
          <w:rFonts w:ascii="Times New Roman" w:hAnsi="Times New Roman" w:cs="Times New Roman"/>
          <w:sz w:val="24"/>
          <w:szCs w:val="24"/>
          <w:lang w:val="en-US"/>
        </w:rPr>
        <w:t>QuIC</w:t>
      </w:r>
      <w:proofErr w:type="spellEnd"/>
      <w:r w:rsidR="005F576F" w:rsidRPr="00B70C14">
        <w:rPr>
          <w:rFonts w:ascii="Times New Roman" w:hAnsi="Times New Roman" w:cs="Times New Roman"/>
          <w:sz w:val="24"/>
          <w:szCs w:val="24"/>
          <w:lang w:val="en-US"/>
        </w:rPr>
        <w:t xml:space="preserve">), </w:t>
      </w:r>
      <w:r w:rsidR="008D333D" w:rsidRPr="00B70C14">
        <w:rPr>
          <w:rFonts w:ascii="Times New Roman" w:hAnsi="Times New Roman" w:cs="Times New Roman"/>
          <w:sz w:val="24"/>
          <w:szCs w:val="24"/>
          <w:lang w:val="en-US"/>
        </w:rPr>
        <w:t xml:space="preserve">an </w:t>
      </w:r>
      <w:r w:rsidR="005D7662" w:rsidRPr="00B70C14">
        <w:rPr>
          <w:rFonts w:ascii="Times New Roman" w:hAnsi="Times New Roman" w:cs="Times New Roman"/>
          <w:sz w:val="24"/>
          <w:szCs w:val="24"/>
          <w:lang w:val="en-US"/>
        </w:rPr>
        <w:t>assay</w:t>
      </w:r>
      <w:r w:rsidR="008D333D" w:rsidRPr="00B70C14">
        <w:rPr>
          <w:rFonts w:ascii="Times New Roman" w:hAnsi="Times New Roman" w:cs="Times New Roman"/>
          <w:sz w:val="24"/>
          <w:szCs w:val="24"/>
          <w:lang w:val="en-US"/>
        </w:rPr>
        <w:t xml:space="preserve"> commonly used</w:t>
      </w:r>
      <w:r w:rsidR="005D7662" w:rsidRPr="00B70C14">
        <w:rPr>
          <w:rFonts w:ascii="Times New Roman" w:hAnsi="Times New Roman" w:cs="Times New Roman"/>
          <w:sz w:val="24"/>
          <w:szCs w:val="24"/>
          <w:lang w:val="en-US"/>
        </w:rPr>
        <w:t xml:space="preserve"> for ultrasensitive detection of oligomeric and aggregated forms of α-syn </w:t>
      </w:r>
      <w:r w:rsidR="005F576F" w:rsidRPr="00B70C14">
        <w:rPr>
          <w:rFonts w:ascii="Times New Roman" w:hAnsi="Times New Roman" w:cs="Times New Roman"/>
          <w:sz w:val="24"/>
          <w:szCs w:val="24"/>
          <w:lang w:val="en-US"/>
        </w:rPr>
        <w:t>monitored by the fluorescence signal emitted by thioflavin T (</w:t>
      </w:r>
      <w:proofErr w:type="spellStart"/>
      <w:r w:rsidR="005F576F" w:rsidRPr="00B70C14">
        <w:rPr>
          <w:rFonts w:ascii="Times New Roman" w:hAnsi="Times New Roman" w:cs="Times New Roman"/>
          <w:sz w:val="24"/>
          <w:szCs w:val="24"/>
          <w:lang w:val="en-US"/>
        </w:rPr>
        <w:t>ThT</w:t>
      </w:r>
      <w:proofErr w:type="spellEnd"/>
      <w:r w:rsidR="005F576F" w:rsidRPr="00B70C14">
        <w:rPr>
          <w:rFonts w:ascii="Times New Roman" w:hAnsi="Times New Roman" w:cs="Times New Roman"/>
          <w:sz w:val="24"/>
          <w:szCs w:val="24"/>
          <w:lang w:val="en-US"/>
        </w:rPr>
        <w:t xml:space="preserve">), </w:t>
      </w:r>
      <w:r w:rsidR="008D333D" w:rsidRPr="00B70C14">
        <w:rPr>
          <w:rFonts w:ascii="Times New Roman" w:hAnsi="Times New Roman" w:cs="Times New Roman"/>
          <w:sz w:val="24"/>
          <w:szCs w:val="24"/>
          <w:lang w:val="en-US"/>
        </w:rPr>
        <w:t>we observed</w:t>
      </w:r>
      <w:r w:rsidR="005F576F" w:rsidRPr="00B70C14">
        <w:rPr>
          <w:rFonts w:ascii="Times New Roman" w:hAnsi="Times New Roman" w:cs="Times New Roman"/>
          <w:sz w:val="24"/>
          <w:szCs w:val="24"/>
          <w:lang w:val="en-US"/>
        </w:rPr>
        <w:t xml:space="preserve"> </w:t>
      </w:r>
      <w:r w:rsidR="008D333D" w:rsidRPr="00B70C14">
        <w:rPr>
          <w:rFonts w:ascii="Times New Roman" w:hAnsi="Times New Roman" w:cs="Times New Roman"/>
          <w:sz w:val="24"/>
          <w:szCs w:val="24"/>
          <w:lang w:val="en-US"/>
        </w:rPr>
        <w:t>a</w:t>
      </w:r>
      <w:r w:rsidR="000879F6">
        <w:rPr>
          <w:rFonts w:ascii="Times New Roman" w:hAnsi="Times New Roman" w:cs="Times New Roman"/>
          <w:sz w:val="24"/>
          <w:szCs w:val="24"/>
          <w:lang w:val="en-US"/>
        </w:rPr>
        <w:t>n</w:t>
      </w:r>
      <w:r w:rsidR="005F576F" w:rsidRPr="00B70C14">
        <w:rPr>
          <w:rFonts w:ascii="Times New Roman" w:hAnsi="Times New Roman" w:cs="Times New Roman"/>
          <w:sz w:val="24"/>
          <w:szCs w:val="24"/>
          <w:lang w:val="en-US"/>
        </w:rPr>
        <w:t xml:space="preserve"> </w:t>
      </w:r>
      <w:r w:rsidR="008D333D" w:rsidRPr="00B70C14">
        <w:rPr>
          <w:rFonts w:ascii="Times New Roman" w:hAnsi="Times New Roman" w:cs="Times New Roman"/>
          <w:sz w:val="24"/>
          <w:szCs w:val="24"/>
          <w:lang w:val="en-US"/>
        </w:rPr>
        <w:t>increas</w:t>
      </w:r>
      <w:r w:rsidR="0008054B">
        <w:rPr>
          <w:rFonts w:ascii="Times New Roman" w:hAnsi="Times New Roman" w:cs="Times New Roman"/>
          <w:sz w:val="24"/>
          <w:szCs w:val="24"/>
          <w:lang w:val="en-US"/>
        </w:rPr>
        <w:t>e in</w:t>
      </w:r>
      <w:r w:rsidR="008D333D" w:rsidRPr="00B70C14">
        <w:rPr>
          <w:rFonts w:ascii="Times New Roman" w:hAnsi="Times New Roman" w:cs="Times New Roman"/>
          <w:sz w:val="24"/>
          <w:szCs w:val="24"/>
          <w:lang w:val="en-US"/>
        </w:rPr>
        <w:t xml:space="preserve"> </w:t>
      </w:r>
      <w:proofErr w:type="spellStart"/>
      <w:r w:rsidR="005F576F" w:rsidRPr="00B70C14">
        <w:rPr>
          <w:rFonts w:ascii="Times New Roman" w:hAnsi="Times New Roman" w:cs="Times New Roman"/>
          <w:sz w:val="24"/>
          <w:szCs w:val="24"/>
          <w:lang w:val="en-US"/>
        </w:rPr>
        <w:t>ThT</w:t>
      </w:r>
      <w:proofErr w:type="spellEnd"/>
      <w:r w:rsidR="005F576F" w:rsidRPr="00B70C14">
        <w:rPr>
          <w:rFonts w:ascii="Times New Roman" w:hAnsi="Times New Roman" w:cs="Times New Roman"/>
          <w:sz w:val="24"/>
          <w:szCs w:val="24"/>
          <w:lang w:val="en-US"/>
        </w:rPr>
        <w:t xml:space="preserve"> signal in </w:t>
      </w:r>
      <w:r w:rsidR="008D333D" w:rsidRPr="00B70C14">
        <w:rPr>
          <w:rFonts w:ascii="Times New Roman" w:hAnsi="Times New Roman" w:cs="Times New Roman"/>
          <w:sz w:val="24"/>
          <w:szCs w:val="24"/>
          <w:lang w:val="en-US"/>
        </w:rPr>
        <w:t xml:space="preserve">the </w:t>
      </w:r>
      <w:r w:rsidR="005F576F" w:rsidRPr="00B70C14">
        <w:rPr>
          <w:rFonts w:ascii="Times New Roman" w:hAnsi="Times New Roman" w:cs="Times New Roman"/>
          <w:sz w:val="24"/>
          <w:szCs w:val="24"/>
          <w:lang w:val="en-US"/>
        </w:rPr>
        <w:t>insoluble</w:t>
      </w:r>
      <w:r w:rsidR="008D333D" w:rsidRPr="00B70C14">
        <w:rPr>
          <w:rFonts w:ascii="Times New Roman" w:hAnsi="Times New Roman" w:cs="Times New Roman"/>
          <w:sz w:val="24"/>
          <w:szCs w:val="24"/>
          <w:lang w:val="en-US"/>
        </w:rPr>
        <w:t xml:space="preserve"> </w:t>
      </w:r>
      <w:r w:rsidR="005F576F" w:rsidRPr="00B70C14">
        <w:rPr>
          <w:rFonts w:ascii="Times New Roman" w:hAnsi="Times New Roman" w:cs="Times New Roman"/>
          <w:sz w:val="24"/>
          <w:szCs w:val="24"/>
          <w:lang w:val="en-US"/>
        </w:rPr>
        <w:t xml:space="preserve">fraction </w:t>
      </w:r>
      <w:r w:rsidR="008D333D" w:rsidRPr="00B70C14">
        <w:rPr>
          <w:rFonts w:ascii="Times New Roman" w:hAnsi="Times New Roman" w:cs="Times New Roman"/>
          <w:sz w:val="24"/>
          <w:szCs w:val="24"/>
          <w:lang w:val="en-US"/>
        </w:rPr>
        <w:t xml:space="preserve">extracted from the SN of </w:t>
      </w:r>
      <w:r w:rsidR="005F576F" w:rsidRPr="00B70C14">
        <w:rPr>
          <w:rFonts w:ascii="Times New Roman" w:hAnsi="Times New Roman" w:cs="Times New Roman"/>
          <w:sz w:val="24"/>
          <w:szCs w:val="24"/>
          <w:lang w:val="en-US"/>
        </w:rPr>
        <w:t>hα-syn mice</w:t>
      </w:r>
      <w:r w:rsidR="008D333D" w:rsidRPr="00B70C14">
        <w:rPr>
          <w:rFonts w:ascii="Times New Roman" w:hAnsi="Times New Roman" w:cs="Times New Roman"/>
          <w:sz w:val="24"/>
          <w:szCs w:val="24"/>
          <w:lang w:val="en-US"/>
        </w:rPr>
        <w:t xml:space="preserve">, as well as in the </w:t>
      </w:r>
      <w:r w:rsidR="005F576F" w:rsidRPr="00B70C14">
        <w:rPr>
          <w:rFonts w:ascii="Times New Roman" w:hAnsi="Times New Roman" w:cs="Times New Roman"/>
          <w:sz w:val="24"/>
          <w:szCs w:val="24"/>
          <w:lang w:val="en-US"/>
        </w:rPr>
        <w:t>positive control (</w:t>
      </w:r>
      <w:r w:rsidR="0082618C" w:rsidRPr="00B70C14">
        <w:rPr>
          <w:rFonts w:ascii="Times New Roman" w:hAnsi="Times New Roman" w:cs="Times New Roman"/>
          <w:sz w:val="24"/>
          <w:szCs w:val="24"/>
          <w:lang w:val="en-US"/>
        </w:rPr>
        <w:t xml:space="preserve">recombinant </w:t>
      </w:r>
      <w:r w:rsidR="005F576F" w:rsidRPr="00B70C14">
        <w:rPr>
          <w:rFonts w:ascii="Times New Roman" w:hAnsi="Times New Roman" w:cs="Times New Roman"/>
          <w:sz w:val="24"/>
          <w:szCs w:val="24"/>
          <w:lang w:val="en-US"/>
        </w:rPr>
        <w:t>PFF + α-syn</w:t>
      </w:r>
      <w:r w:rsidR="0082618C">
        <w:rPr>
          <w:rFonts w:ascii="Times New Roman" w:hAnsi="Times New Roman" w:cs="Times New Roman"/>
          <w:sz w:val="24"/>
          <w:szCs w:val="24"/>
          <w:lang w:val="en-US"/>
        </w:rPr>
        <w:t xml:space="preserve"> monomers</w:t>
      </w:r>
      <w:r w:rsidR="005F576F" w:rsidRPr="00B70C14">
        <w:rPr>
          <w:rFonts w:ascii="Times New Roman" w:hAnsi="Times New Roman" w:cs="Times New Roman"/>
          <w:sz w:val="24"/>
          <w:szCs w:val="24"/>
          <w:lang w:val="en-US"/>
        </w:rPr>
        <w:t>)</w:t>
      </w:r>
      <w:r w:rsidR="008D333D" w:rsidRPr="00B70C14">
        <w:rPr>
          <w:rFonts w:ascii="Times New Roman" w:hAnsi="Times New Roman" w:cs="Times New Roman"/>
          <w:sz w:val="24"/>
          <w:szCs w:val="24"/>
          <w:lang w:val="en-US"/>
        </w:rPr>
        <w:t>, reflecting the</w:t>
      </w:r>
      <w:r w:rsidR="000879F6">
        <w:rPr>
          <w:rFonts w:ascii="Times New Roman" w:hAnsi="Times New Roman" w:cs="Times New Roman"/>
          <w:sz w:val="24"/>
          <w:szCs w:val="24"/>
          <w:lang w:val="en-US"/>
        </w:rPr>
        <w:t xml:space="preserve"> presence</w:t>
      </w:r>
      <w:r w:rsidR="008D333D" w:rsidRPr="00B70C14">
        <w:rPr>
          <w:rFonts w:ascii="Times New Roman" w:hAnsi="Times New Roman" w:cs="Times New Roman"/>
          <w:sz w:val="24"/>
          <w:szCs w:val="24"/>
          <w:lang w:val="en-US"/>
        </w:rPr>
        <w:t xml:space="preserve"> of </w:t>
      </w:r>
      <w:r w:rsidR="000879F6">
        <w:rPr>
          <w:rFonts w:ascii="Times New Roman" w:hAnsi="Times New Roman" w:cs="Times New Roman"/>
          <w:sz w:val="24"/>
          <w:szCs w:val="24"/>
          <w:lang w:val="en-US"/>
        </w:rPr>
        <w:t>pathological</w:t>
      </w:r>
      <w:r w:rsidR="008D333D" w:rsidRPr="00B70C14">
        <w:rPr>
          <w:rFonts w:ascii="Times New Roman" w:hAnsi="Times New Roman" w:cs="Times New Roman"/>
          <w:sz w:val="24"/>
          <w:szCs w:val="24"/>
          <w:lang w:val="en-US"/>
        </w:rPr>
        <w:t xml:space="preserve"> hα-syn</w:t>
      </w:r>
      <w:r w:rsidR="000879F6">
        <w:rPr>
          <w:rFonts w:ascii="Times New Roman" w:hAnsi="Times New Roman" w:cs="Times New Roman"/>
          <w:sz w:val="24"/>
          <w:szCs w:val="24"/>
          <w:lang w:val="en-US"/>
        </w:rPr>
        <w:t xml:space="preserve"> forms</w:t>
      </w:r>
      <w:r w:rsidR="005F576F" w:rsidRPr="00B70C14">
        <w:rPr>
          <w:rFonts w:ascii="Times New Roman" w:hAnsi="Times New Roman" w:cs="Times New Roman"/>
          <w:sz w:val="24"/>
          <w:szCs w:val="24"/>
          <w:lang w:val="en-US"/>
        </w:rPr>
        <w:t xml:space="preserve"> </w:t>
      </w:r>
      <w:r w:rsidR="008D333D" w:rsidRPr="00B70C14">
        <w:rPr>
          <w:rFonts w:ascii="Times New Roman" w:hAnsi="Times New Roman" w:cs="Times New Roman"/>
          <w:sz w:val="24"/>
          <w:szCs w:val="24"/>
          <w:lang w:val="en-US"/>
        </w:rPr>
        <w:t>in the SN</w:t>
      </w:r>
      <w:r w:rsidR="0048215C">
        <w:rPr>
          <w:rFonts w:ascii="Times New Roman" w:hAnsi="Times New Roman" w:cs="Times New Roman"/>
          <w:sz w:val="24"/>
          <w:szCs w:val="24"/>
          <w:lang w:val="en-US"/>
        </w:rPr>
        <w:t xml:space="preserve"> (</w:t>
      </w:r>
      <w:r w:rsidR="0048215C" w:rsidRPr="00807CA3">
        <w:rPr>
          <w:rFonts w:ascii="Times New Roman" w:hAnsi="Times New Roman" w:cs="Times New Roman"/>
          <w:b/>
          <w:bCs/>
          <w:sz w:val="24"/>
          <w:szCs w:val="24"/>
          <w:lang w:val="en-US"/>
        </w:rPr>
        <w:t>Fig. 4G</w:t>
      </w:r>
      <w:r w:rsidR="0048215C">
        <w:rPr>
          <w:rFonts w:ascii="Times New Roman" w:hAnsi="Times New Roman" w:cs="Times New Roman"/>
          <w:sz w:val="24"/>
          <w:szCs w:val="24"/>
          <w:lang w:val="en-US"/>
        </w:rPr>
        <w:t>)</w:t>
      </w:r>
      <w:r w:rsidR="008D333D" w:rsidRPr="00B70C14">
        <w:rPr>
          <w:rFonts w:ascii="Times New Roman" w:hAnsi="Times New Roman" w:cs="Times New Roman"/>
          <w:sz w:val="24"/>
          <w:szCs w:val="24"/>
          <w:lang w:val="en-US"/>
        </w:rPr>
        <w:t xml:space="preserve">. No significant </w:t>
      </w:r>
      <w:proofErr w:type="spellStart"/>
      <w:r w:rsidR="008D333D" w:rsidRPr="00B70C14">
        <w:rPr>
          <w:rFonts w:ascii="Times New Roman" w:hAnsi="Times New Roman" w:cs="Times New Roman"/>
          <w:sz w:val="24"/>
          <w:szCs w:val="24"/>
          <w:lang w:val="en-US"/>
        </w:rPr>
        <w:t>ThT</w:t>
      </w:r>
      <w:proofErr w:type="spellEnd"/>
      <w:r w:rsidR="008D333D" w:rsidRPr="00B70C14">
        <w:rPr>
          <w:rFonts w:ascii="Times New Roman" w:hAnsi="Times New Roman" w:cs="Times New Roman"/>
          <w:sz w:val="24"/>
          <w:szCs w:val="24"/>
          <w:lang w:val="en-US"/>
        </w:rPr>
        <w:t xml:space="preserve"> signal was detected </w:t>
      </w:r>
      <w:r w:rsidR="005F576F" w:rsidRPr="00B70C14">
        <w:rPr>
          <w:rFonts w:ascii="Times New Roman" w:hAnsi="Times New Roman" w:cs="Times New Roman"/>
          <w:sz w:val="24"/>
          <w:szCs w:val="24"/>
          <w:lang w:val="en-US"/>
        </w:rPr>
        <w:t xml:space="preserve">in </w:t>
      </w:r>
      <w:r w:rsidR="008F79C2" w:rsidRPr="00B70C14">
        <w:rPr>
          <w:rFonts w:ascii="Times New Roman" w:hAnsi="Times New Roman" w:cs="Times New Roman"/>
          <w:sz w:val="24"/>
          <w:szCs w:val="24"/>
          <w:lang w:val="en-US"/>
        </w:rPr>
        <w:t>the insol</w:t>
      </w:r>
      <w:r w:rsidR="000879F6">
        <w:rPr>
          <w:rFonts w:ascii="Times New Roman" w:hAnsi="Times New Roman" w:cs="Times New Roman"/>
          <w:sz w:val="24"/>
          <w:szCs w:val="24"/>
          <w:lang w:val="en-US"/>
        </w:rPr>
        <w:t>u</w:t>
      </w:r>
      <w:r w:rsidR="008F79C2" w:rsidRPr="00B70C14">
        <w:rPr>
          <w:rFonts w:ascii="Times New Roman" w:hAnsi="Times New Roman" w:cs="Times New Roman"/>
          <w:sz w:val="24"/>
          <w:szCs w:val="24"/>
          <w:lang w:val="en-US"/>
        </w:rPr>
        <w:t>ble fraction</w:t>
      </w:r>
      <w:r w:rsidR="000879F6">
        <w:rPr>
          <w:rFonts w:ascii="Times New Roman" w:hAnsi="Times New Roman" w:cs="Times New Roman"/>
          <w:sz w:val="24"/>
          <w:szCs w:val="24"/>
          <w:lang w:val="en-US"/>
        </w:rPr>
        <w:t>s</w:t>
      </w:r>
      <w:r w:rsidR="008F79C2" w:rsidRPr="00B70C14">
        <w:rPr>
          <w:rFonts w:ascii="Times New Roman" w:hAnsi="Times New Roman" w:cs="Times New Roman"/>
          <w:sz w:val="24"/>
          <w:szCs w:val="24"/>
          <w:lang w:val="en-US"/>
        </w:rPr>
        <w:t xml:space="preserve"> extracted </w:t>
      </w:r>
      <w:r w:rsidR="005F576F" w:rsidRPr="00B70C14">
        <w:rPr>
          <w:rFonts w:ascii="Times New Roman" w:hAnsi="Times New Roman" w:cs="Times New Roman"/>
          <w:sz w:val="24"/>
          <w:szCs w:val="24"/>
          <w:lang w:val="en-US"/>
        </w:rPr>
        <w:t>from</w:t>
      </w:r>
      <w:r w:rsidR="008F79C2" w:rsidRPr="00B70C14">
        <w:rPr>
          <w:rFonts w:ascii="Times New Roman" w:hAnsi="Times New Roman" w:cs="Times New Roman"/>
          <w:sz w:val="24"/>
          <w:szCs w:val="24"/>
          <w:lang w:val="en-US"/>
        </w:rPr>
        <w:t xml:space="preserve"> the </w:t>
      </w:r>
      <w:proofErr w:type="spellStart"/>
      <w:r w:rsidR="005F576F" w:rsidRPr="00B70C14">
        <w:rPr>
          <w:rFonts w:ascii="Times New Roman" w:hAnsi="Times New Roman" w:cs="Times New Roman"/>
          <w:sz w:val="24"/>
          <w:szCs w:val="24"/>
          <w:lang w:val="en-US"/>
        </w:rPr>
        <w:t>mTur</w:t>
      </w:r>
      <w:r w:rsidR="00CB6F6E">
        <w:rPr>
          <w:rFonts w:ascii="Times New Roman" w:hAnsi="Times New Roman" w:cs="Times New Roman"/>
          <w:sz w:val="24"/>
          <w:szCs w:val="24"/>
          <w:lang w:val="en-US"/>
        </w:rPr>
        <w:t>q</w:t>
      </w:r>
      <w:proofErr w:type="spellEnd"/>
      <w:r w:rsidR="0048215C">
        <w:rPr>
          <w:rFonts w:ascii="Times New Roman" w:hAnsi="Times New Roman" w:cs="Times New Roman"/>
          <w:sz w:val="24"/>
          <w:szCs w:val="24"/>
          <w:lang w:val="en-US"/>
        </w:rPr>
        <w:t xml:space="preserve"> group,</w:t>
      </w:r>
      <w:r w:rsidR="005F576F" w:rsidRPr="00B70C14">
        <w:rPr>
          <w:rFonts w:ascii="Times New Roman" w:hAnsi="Times New Roman" w:cs="Times New Roman"/>
          <w:sz w:val="24"/>
          <w:szCs w:val="24"/>
          <w:lang w:val="en-US"/>
        </w:rPr>
        <w:t xml:space="preserve"> </w:t>
      </w:r>
      <w:r w:rsidR="008F79C2" w:rsidRPr="00B70C14">
        <w:rPr>
          <w:rFonts w:ascii="Times New Roman" w:hAnsi="Times New Roman" w:cs="Times New Roman"/>
          <w:sz w:val="24"/>
          <w:szCs w:val="24"/>
          <w:lang w:val="en-US"/>
        </w:rPr>
        <w:t xml:space="preserve">nor in the </w:t>
      </w:r>
      <w:r w:rsidR="005F576F" w:rsidRPr="00B70C14">
        <w:rPr>
          <w:rFonts w:ascii="Times New Roman" w:hAnsi="Times New Roman" w:cs="Times New Roman"/>
          <w:sz w:val="24"/>
          <w:szCs w:val="24"/>
          <w:lang w:val="en-US"/>
        </w:rPr>
        <w:t>negative control</w:t>
      </w:r>
      <w:r w:rsidR="008F79C2" w:rsidRPr="00B70C14">
        <w:rPr>
          <w:rFonts w:ascii="Times New Roman" w:hAnsi="Times New Roman" w:cs="Times New Roman"/>
          <w:sz w:val="24"/>
          <w:szCs w:val="24"/>
          <w:lang w:val="en-US"/>
        </w:rPr>
        <w:t xml:space="preserve">s </w:t>
      </w:r>
      <w:r w:rsidR="005F576F" w:rsidRPr="00B70C14">
        <w:rPr>
          <w:rFonts w:ascii="Times New Roman" w:hAnsi="Times New Roman" w:cs="Times New Roman"/>
          <w:sz w:val="24"/>
          <w:szCs w:val="24"/>
          <w:lang w:val="en-US"/>
        </w:rPr>
        <w:t>(recombinant α-syn monomers or PFF alone) (</w:t>
      </w:r>
      <w:r w:rsidR="005F576F" w:rsidRPr="00B70C14">
        <w:rPr>
          <w:rFonts w:ascii="Times New Roman" w:hAnsi="Times New Roman" w:cs="Times New Roman"/>
          <w:b/>
          <w:bCs/>
          <w:sz w:val="24"/>
          <w:szCs w:val="24"/>
          <w:lang w:val="en-US"/>
        </w:rPr>
        <w:t>Fig</w:t>
      </w:r>
      <w:r w:rsidR="000879F6">
        <w:rPr>
          <w:rFonts w:ascii="Times New Roman" w:hAnsi="Times New Roman" w:cs="Times New Roman"/>
          <w:b/>
          <w:bCs/>
          <w:sz w:val="24"/>
          <w:szCs w:val="24"/>
          <w:lang w:val="en-US"/>
        </w:rPr>
        <w:t>.</w:t>
      </w:r>
      <w:r w:rsidR="005F576F" w:rsidRPr="00B70C14">
        <w:rPr>
          <w:rFonts w:ascii="Times New Roman" w:hAnsi="Times New Roman" w:cs="Times New Roman"/>
          <w:b/>
          <w:bCs/>
          <w:sz w:val="24"/>
          <w:szCs w:val="24"/>
          <w:lang w:val="en-US"/>
        </w:rPr>
        <w:t xml:space="preserve"> 4</w:t>
      </w:r>
      <w:r w:rsidR="00846B12" w:rsidRPr="00B70C14">
        <w:rPr>
          <w:rFonts w:ascii="Times New Roman" w:hAnsi="Times New Roman" w:cs="Times New Roman"/>
          <w:b/>
          <w:bCs/>
          <w:sz w:val="24"/>
          <w:szCs w:val="24"/>
          <w:lang w:val="en-US"/>
        </w:rPr>
        <w:t>G</w:t>
      </w:r>
      <w:r w:rsidR="005F576F" w:rsidRPr="00B70C14">
        <w:rPr>
          <w:rFonts w:ascii="Times New Roman" w:hAnsi="Times New Roman" w:cs="Times New Roman"/>
          <w:sz w:val="24"/>
          <w:szCs w:val="24"/>
          <w:lang w:val="en-US"/>
        </w:rPr>
        <w:t xml:space="preserve">). </w:t>
      </w:r>
      <w:r w:rsidR="00CB6F6E">
        <w:rPr>
          <w:rFonts w:ascii="Times New Roman" w:hAnsi="Times New Roman" w:cs="Times New Roman"/>
          <w:sz w:val="24"/>
          <w:szCs w:val="24"/>
          <w:lang w:val="en-US"/>
        </w:rPr>
        <w:t xml:space="preserve">Finally, </w:t>
      </w:r>
      <w:r>
        <w:rPr>
          <w:rFonts w:ascii="Times New Roman" w:hAnsi="Times New Roman" w:cs="Times New Roman"/>
          <w:sz w:val="24"/>
          <w:szCs w:val="24"/>
          <w:lang w:val="en-US"/>
        </w:rPr>
        <w:t>u</w:t>
      </w:r>
      <w:r w:rsidRPr="00B70C14">
        <w:rPr>
          <w:rFonts w:ascii="Times New Roman" w:hAnsi="Times New Roman" w:cs="Times New Roman"/>
          <w:sz w:val="24"/>
          <w:szCs w:val="24"/>
          <w:lang w:val="en-US"/>
        </w:rPr>
        <w:t>sing a filter retardation assay,</w:t>
      </w:r>
      <w:r>
        <w:rPr>
          <w:rFonts w:ascii="Times New Roman" w:hAnsi="Times New Roman" w:cs="Times New Roman"/>
          <w:sz w:val="24"/>
          <w:szCs w:val="24"/>
          <w:lang w:val="en-US"/>
        </w:rPr>
        <w:t xml:space="preserve"> </w:t>
      </w:r>
      <w:r w:rsidR="005F576F" w:rsidRPr="00B70C14">
        <w:rPr>
          <w:rFonts w:ascii="Times New Roman" w:hAnsi="Times New Roman" w:cs="Times New Roman"/>
          <w:sz w:val="24"/>
          <w:szCs w:val="24"/>
          <w:lang w:val="en-US"/>
        </w:rPr>
        <w:t xml:space="preserve">we validated that the increase in </w:t>
      </w:r>
      <w:proofErr w:type="spellStart"/>
      <w:r w:rsidR="005F576F" w:rsidRPr="00B70C14">
        <w:rPr>
          <w:rFonts w:ascii="Times New Roman" w:hAnsi="Times New Roman" w:cs="Times New Roman"/>
          <w:sz w:val="24"/>
          <w:szCs w:val="24"/>
          <w:lang w:val="en-US"/>
        </w:rPr>
        <w:t>ThT</w:t>
      </w:r>
      <w:proofErr w:type="spellEnd"/>
      <w:r w:rsidR="005F576F" w:rsidRPr="00B70C14">
        <w:rPr>
          <w:rFonts w:ascii="Times New Roman" w:hAnsi="Times New Roman" w:cs="Times New Roman"/>
          <w:sz w:val="24"/>
          <w:szCs w:val="24"/>
          <w:lang w:val="en-US"/>
        </w:rPr>
        <w:t xml:space="preserve"> signal in the </w:t>
      </w:r>
      <w:r w:rsidR="005F576F" w:rsidRPr="00B70C14">
        <w:rPr>
          <w:rFonts w:ascii="Times New Roman" w:hAnsi="Times New Roman" w:cs="Times New Roman"/>
          <w:sz w:val="24"/>
          <w:szCs w:val="24"/>
          <w:lang w:val="en-US"/>
        </w:rPr>
        <w:lastRenderedPageBreak/>
        <w:t>insoluble fraction from hα-syn mice and α-syn PFFs</w:t>
      </w:r>
      <w:r>
        <w:rPr>
          <w:rFonts w:ascii="Times New Roman" w:hAnsi="Times New Roman" w:cs="Times New Roman"/>
          <w:sz w:val="24"/>
          <w:szCs w:val="24"/>
          <w:lang w:val="en-US"/>
        </w:rPr>
        <w:t xml:space="preserve">, observed at the </w:t>
      </w:r>
      <w:del w:id="116" w:author="Abid Oueslati" w:date="2023-11-07T21:15:00Z">
        <w:r w:rsidDel="0099474D">
          <w:rPr>
            <w:rFonts w:ascii="Times New Roman" w:hAnsi="Times New Roman" w:cs="Times New Roman"/>
            <w:sz w:val="24"/>
            <w:szCs w:val="24"/>
            <w:lang w:val="en-US"/>
          </w:rPr>
          <w:delText>last</w:delText>
        </w:r>
        <w:r w:rsidR="0048215C" w:rsidDel="0099474D">
          <w:rPr>
            <w:rFonts w:ascii="Times New Roman" w:hAnsi="Times New Roman" w:cs="Times New Roman"/>
            <w:sz w:val="24"/>
            <w:szCs w:val="24"/>
            <w:lang w:val="en-US"/>
          </w:rPr>
          <w:delText>est</w:delText>
        </w:r>
      </w:del>
      <w:ins w:id="117" w:author="Abid Oueslati" w:date="2023-11-07T21:15:00Z">
        <w:r w:rsidR="0099474D">
          <w:rPr>
            <w:rFonts w:ascii="Times New Roman" w:hAnsi="Times New Roman" w:cs="Times New Roman"/>
            <w:sz w:val="24"/>
            <w:szCs w:val="24"/>
            <w:lang w:val="en-US"/>
          </w:rPr>
          <w:t>latest</w:t>
        </w:r>
      </w:ins>
      <w:r>
        <w:rPr>
          <w:rFonts w:ascii="Times New Roman" w:hAnsi="Times New Roman" w:cs="Times New Roman"/>
          <w:sz w:val="24"/>
          <w:szCs w:val="24"/>
          <w:lang w:val="en-US"/>
        </w:rPr>
        <w:t xml:space="preserve"> timepoint of the RT</w:t>
      </w:r>
      <w:r w:rsidR="0008054B">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QuIC</w:t>
      </w:r>
      <w:proofErr w:type="spellEnd"/>
      <w:r>
        <w:rPr>
          <w:rFonts w:ascii="Times New Roman" w:hAnsi="Times New Roman" w:cs="Times New Roman"/>
          <w:sz w:val="24"/>
          <w:szCs w:val="24"/>
          <w:lang w:val="en-US"/>
        </w:rPr>
        <w:t>, is</w:t>
      </w:r>
      <w:r w:rsidR="005F576F" w:rsidRPr="00B70C14">
        <w:rPr>
          <w:rFonts w:ascii="Times New Roman" w:hAnsi="Times New Roman" w:cs="Times New Roman"/>
          <w:sz w:val="24"/>
          <w:szCs w:val="24"/>
          <w:lang w:val="en-US"/>
        </w:rPr>
        <w:t xml:space="preserve"> indeed reflect</w:t>
      </w:r>
      <w:r>
        <w:rPr>
          <w:rFonts w:ascii="Times New Roman" w:hAnsi="Times New Roman" w:cs="Times New Roman"/>
          <w:sz w:val="24"/>
          <w:szCs w:val="24"/>
          <w:lang w:val="en-US"/>
        </w:rPr>
        <w:t>ing</w:t>
      </w:r>
      <w:r w:rsidR="005F576F" w:rsidRPr="00B70C14">
        <w:rPr>
          <w:rFonts w:ascii="Times New Roman" w:hAnsi="Times New Roman" w:cs="Times New Roman"/>
          <w:sz w:val="24"/>
          <w:szCs w:val="24"/>
          <w:lang w:val="en-US"/>
        </w:rPr>
        <w:t xml:space="preserve"> an enhanced accumulation of </w:t>
      </w:r>
      <w:r w:rsidR="000879F6">
        <w:rPr>
          <w:rFonts w:ascii="Times New Roman" w:hAnsi="Times New Roman" w:cs="Times New Roman"/>
          <w:sz w:val="24"/>
          <w:szCs w:val="24"/>
          <w:lang w:val="en-US"/>
        </w:rPr>
        <w:t>aggregated</w:t>
      </w:r>
      <w:r w:rsidR="005F576F" w:rsidRPr="00B70C14">
        <w:rPr>
          <w:rFonts w:ascii="Times New Roman" w:hAnsi="Times New Roman" w:cs="Times New Roman"/>
          <w:sz w:val="24"/>
          <w:szCs w:val="24"/>
          <w:lang w:val="en-US"/>
        </w:rPr>
        <w:t xml:space="preserve"> α-syn </w:t>
      </w:r>
      <w:ins w:id="118" w:author="Abid Oueslati [2]" w:date="2023-11-07T22:46:00Z">
        <w:r w:rsidR="003330FE">
          <w:rPr>
            <w:rFonts w:ascii="Times New Roman" w:hAnsi="Times New Roman" w:cs="Times New Roman"/>
            <w:sz w:val="24"/>
            <w:szCs w:val="24"/>
            <w:lang w:val="en-US"/>
          </w:rPr>
          <w:t>(</w:t>
        </w:r>
        <w:r w:rsidR="003330FE" w:rsidRPr="008C7B96">
          <w:rPr>
            <w:rFonts w:ascii="Times New Roman" w:hAnsi="Times New Roman" w:cs="Times New Roman"/>
            <w:sz w:val="24"/>
            <w:szCs w:val="24"/>
            <w:lang w:val="en-US"/>
          </w:rPr>
          <w:t>[F (4, 10) = 14.82, p=0.0003]</w:t>
        </w:r>
        <w:r w:rsidR="003330FE">
          <w:rPr>
            <w:rFonts w:ascii="Times New Roman" w:hAnsi="Times New Roman" w:cs="Times New Roman"/>
            <w:sz w:val="24"/>
            <w:szCs w:val="24"/>
            <w:lang w:val="en-US"/>
          </w:rPr>
          <w:t xml:space="preserve">) </w:t>
        </w:r>
      </w:ins>
      <w:r w:rsidR="005F576F" w:rsidRPr="00B70C14">
        <w:rPr>
          <w:rFonts w:ascii="Times New Roman" w:hAnsi="Times New Roman" w:cs="Times New Roman"/>
          <w:sz w:val="24"/>
          <w:szCs w:val="24"/>
          <w:lang w:val="en-US"/>
        </w:rPr>
        <w:t>(</w:t>
      </w:r>
      <w:r w:rsidR="005F576F" w:rsidRPr="00B70C14">
        <w:rPr>
          <w:rFonts w:ascii="Times New Roman" w:hAnsi="Times New Roman" w:cs="Times New Roman"/>
          <w:b/>
          <w:bCs/>
          <w:sz w:val="24"/>
          <w:szCs w:val="24"/>
          <w:lang w:val="en-US"/>
        </w:rPr>
        <w:t>Fig</w:t>
      </w:r>
      <w:r w:rsidR="00CB6F6E">
        <w:rPr>
          <w:rFonts w:ascii="Times New Roman" w:hAnsi="Times New Roman" w:cs="Times New Roman"/>
          <w:b/>
          <w:bCs/>
          <w:sz w:val="24"/>
          <w:szCs w:val="24"/>
          <w:lang w:val="en-US"/>
        </w:rPr>
        <w:t>.</w:t>
      </w:r>
      <w:r w:rsidR="005F576F" w:rsidRPr="00B70C14">
        <w:rPr>
          <w:rFonts w:ascii="Times New Roman" w:hAnsi="Times New Roman" w:cs="Times New Roman"/>
          <w:b/>
          <w:bCs/>
          <w:sz w:val="24"/>
          <w:szCs w:val="24"/>
          <w:lang w:val="en-US"/>
        </w:rPr>
        <w:t xml:space="preserve"> 4</w:t>
      </w:r>
      <w:r w:rsidR="00846B12" w:rsidRPr="00B70C14">
        <w:rPr>
          <w:rFonts w:ascii="Times New Roman" w:hAnsi="Times New Roman" w:cs="Times New Roman"/>
          <w:b/>
          <w:bCs/>
          <w:sz w:val="24"/>
          <w:szCs w:val="24"/>
          <w:lang w:val="en-US"/>
        </w:rPr>
        <w:t>H</w:t>
      </w:r>
      <w:r w:rsidR="005F576F" w:rsidRPr="00B70C14">
        <w:rPr>
          <w:rFonts w:ascii="Times New Roman" w:hAnsi="Times New Roman" w:cs="Times New Roman"/>
          <w:sz w:val="24"/>
          <w:szCs w:val="24"/>
          <w:lang w:val="en-US"/>
        </w:rPr>
        <w:t xml:space="preserve">). </w:t>
      </w:r>
      <w:r w:rsidR="008F79C2" w:rsidRPr="00B70C14">
        <w:rPr>
          <w:rFonts w:ascii="Times New Roman" w:hAnsi="Times New Roman" w:cs="Times New Roman"/>
          <w:sz w:val="24"/>
          <w:szCs w:val="24"/>
          <w:lang w:val="en-US"/>
        </w:rPr>
        <w:t>Altogether</w:t>
      </w:r>
      <w:r w:rsidR="005F576F" w:rsidRPr="00B70C14">
        <w:rPr>
          <w:rFonts w:ascii="Times New Roman" w:hAnsi="Times New Roman" w:cs="Times New Roman"/>
          <w:sz w:val="24"/>
          <w:szCs w:val="24"/>
          <w:lang w:val="en-US"/>
        </w:rPr>
        <w:t xml:space="preserve">, </w:t>
      </w:r>
      <w:r w:rsidR="008F79C2" w:rsidRPr="00B70C14">
        <w:rPr>
          <w:rFonts w:ascii="Times New Roman" w:hAnsi="Times New Roman" w:cs="Times New Roman"/>
          <w:sz w:val="24"/>
          <w:szCs w:val="24"/>
          <w:lang w:val="en-US"/>
        </w:rPr>
        <w:t>our data</w:t>
      </w:r>
      <w:r w:rsidR="005F576F" w:rsidRPr="00B70C14">
        <w:rPr>
          <w:rFonts w:ascii="Times New Roman" w:hAnsi="Times New Roman" w:cs="Times New Roman"/>
          <w:sz w:val="24"/>
          <w:szCs w:val="24"/>
          <w:lang w:val="en-US"/>
        </w:rPr>
        <w:t xml:space="preserve"> demonstrate that, hα-syn overexpression induces the formation of </w:t>
      </w:r>
      <w:r w:rsidR="00CB6F6E">
        <w:rPr>
          <w:rFonts w:ascii="Times New Roman" w:hAnsi="Times New Roman" w:cs="Times New Roman"/>
          <w:sz w:val="24"/>
          <w:szCs w:val="24"/>
          <w:lang w:val="en-US"/>
        </w:rPr>
        <w:t xml:space="preserve">discrete </w:t>
      </w:r>
      <w:r w:rsidR="008F79C2" w:rsidRPr="00B70C14">
        <w:rPr>
          <w:rFonts w:ascii="Times New Roman" w:hAnsi="Times New Roman" w:cs="Times New Roman"/>
          <w:sz w:val="24"/>
          <w:szCs w:val="24"/>
          <w:lang w:val="en-US"/>
        </w:rPr>
        <w:t>pathological h</w:t>
      </w:r>
      <w:r w:rsidR="005F576F" w:rsidRPr="00B70C14">
        <w:rPr>
          <w:rFonts w:ascii="Times New Roman" w:hAnsi="Times New Roman" w:cs="Times New Roman"/>
          <w:sz w:val="24"/>
          <w:szCs w:val="24"/>
          <w:lang w:val="en-US"/>
        </w:rPr>
        <w:t xml:space="preserve">α-syn </w:t>
      </w:r>
      <w:r w:rsidR="00CB6F6E">
        <w:rPr>
          <w:rFonts w:ascii="Times New Roman" w:hAnsi="Times New Roman" w:cs="Times New Roman"/>
          <w:sz w:val="24"/>
          <w:szCs w:val="24"/>
          <w:lang w:val="en-US"/>
        </w:rPr>
        <w:t>oligomers</w:t>
      </w:r>
      <w:r w:rsidR="005F576F" w:rsidRPr="00B70C14">
        <w:rPr>
          <w:rFonts w:ascii="Times New Roman" w:hAnsi="Times New Roman" w:cs="Times New Roman"/>
          <w:sz w:val="24"/>
          <w:szCs w:val="24"/>
          <w:lang w:val="en-US"/>
        </w:rPr>
        <w:t xml:space="preserve"> </w:t>
      </w:r>
      <w:r w:rsidR="008F79C2" w:rsidRPr="00B70C14">
        <w:rPr>
          <w:rFonts w:ascii="Times New Roman" w:hAnsi="Times New Roman" w:cs="Times New Roman"/>
          <w:sz w:val="24"/>
          <w:szCs w:val="24"/>
          <w:lang w:val="en-US"/>
        </w:rPr>
        <w:t xml:space="preserve">in the </w:t>
      </w:r>
      <w:r w:rsidR="00CB6F6E">
        <w:rPr>
          <w:rFonts w:ascii="Times New Roman" w:hAnsi="Times New Roman" w:cs="Times New Roman"/>
          <w:sz w:val="24"/>
          <w:szCs w:val="24"/>
          <w:lang w:val="en-US"/>
        </w:rPr>
        <w:t>midbrain</w:t>
      </w:r>
      <w:r w:rsidR="005F576F" w:rsidRPr="00B70C14">
        <w:rPr>
          <w:rFonts w:ascii="Times New Roman" w:hAnsi="Times New Roman" w:cs="Times New Roman"/>
          <w:sz w:val="24"/>
          <w:szCs w:val="24"/>
          <w:lang w:val="en-US"/>
        </w:rPr>
        <w:t xml:space="preserve">, thus mimicking </w:t>
      </w:r>
      <w:r w:rsidR="008F79C2" w:rsidRPr="00B70C14">
        <w:rPr>
          <w:rFonts w:ascii="Times New Roman" w:hAnsi="Times New Roman" w:cs="Times New Roman"/>
          <w:sz w:val="24"/>
          <w:szCs w:val="24"/>
          <w:lang w:val="en-US"/>
        </w:rPr>
        <w:t xml:space="preserve">a </w:t>
      </w:r>
      <w:r w:rsidR="005F576F" w:rsidRPr="00B70C14">
        <w:rPr>
          <w:rFonts w:ascii="Times New Roman" w:hAnsi="Times New Roman" w:cs="Times New Roman"/>
          <w:sz w:val="24"/>
          <w:szCs w:val="24"/>
          <w:lang w:val="en-US"/>
        </w:rPr>
        <w:t>cardinal hallmark of PD</w:t>
      </w:r>
      <w:r w:rsidR="00CC3790" w:rsidRPr="00B70C14">
        <w:rPr>
          <w:rFonts w:ascii="Times New Roman" w:hAnsi="Times New Roman" w:cs="Times New Roman"/>
          <w:sz w:val="24"/>
          <w:szCs w:val="24"/>
          <w:lang w:val="en-US"/>
        </w:rPr>
        <w:t xml:space="preserve"> neuropathology</w:t>
      </w:r>
      <w:r w:rsidR="005F576F" w:rsidRPr="00B70C14">
        <w:rPr>
          <w:rFonts w:ascii="Times New Roman" w:hAnsi="Times New Roman" w:cs="Times New Roman"/>
          <w:sz w:val="24"/>
          <w:szCs w:val="24"/>
          <w:lang w:val="en-US"/>
        </w:rPr>
        <w:t>.</w:t>
      </w:r>
    </w:p>
    <w:p w14:paraId="6E48E808" w14:textId="77777777" w:rsidR="00481FCB" w:rsidRDefault="00481FCB" w:rsidP="006D09D0">
      <w:pPr>
        <w:spacing w:line="480" w:lineRule="auto"/>
        <w:contextualSpacing/>
        <w:jc w:val="both"/>
        <w:rPr>
          <w:rFonts w:ascii="Times New Roman" w:hAnsi="Times New Roman" w:cs="Times New Roman"/>
          <w:b/>
          <w:bCs/>
          <w:sz w:val="24"/>
          <w:szCs w:val="24"/>
          <w:lang w:val="en-US"/>
        </w:rPr>
      </w:pPr>
    </w:p>
    <w:p w14:paraId="2F644598" w14:textId="48B8A2C3" w:rsidR="00BB651B" w:rsidRPr="006D09D0" w:rsidRDefault="009C0B5A" w:rsidP="006D09D0">
      <w:pPr>
        <w:spacing w:line="480" w:lineRule="auto"/>
        <w:contextualSpacing/>
        <w:jc w:val="both"/>
        <w:rPr>
          <w:rFonts w:ascii="Times New Roman" w:hAnsi="Times New Roman" w:cs="Times New Roman"/>
          <w:lang w:val="en-US"/>
        </w:rPr>
      </w:pPr>
      <w:r w:rsidRPr="006D09D0">
        <w:rPr>
          <w:rFonts w:ascii="Times New Roman" w:hAnsi="Times New Roman" w:cs="Times New Roman"/>
          <w:b/>
          <w:bCs/>
          <w:sz w:val="24"/>
          <w:szCs w:val="24"/>
          <w:lang w:val="en-US"/>
        </w:rPr>
        <w:t xml:space="preserve">Dopaminergic neuronal loss is associated with </w:t>
      </w:r>
      <w:r w:rsidR="00BB651B" w:rsidRPr="006D09D0">
        <w:rPr>
          <w:rFonts w:ascii="Times New Roman" w:hAnsi="Times New Roman" w:cs="Times New Roman"/>
          <w:b/>
          <w:bCs/>
          <w:sz w:val="24"/>
          <w:szCs w:val="24"/>
          <w:lang w:val="en-US"/>
        </w:rPr>
        <w:t>neuroinflammat</w:t>
      </w:r>
      <w:r w:rsidRPr="006D09D0">
        <w:rPr>
          <w:rFonts w:ascii="Times New Roman" w:hAnsi="Times New Roman" w:cs="Times New Roman"/>
          <w:b/>
          <w:bCs/>
          <w:sz w:val="24"/>
          <w:szCs w:val="24"/>
          <w:lang w:val="en-US"/>
        </w:rPr>
        <w:t>ory response</w:t>
      </w:r>
      <w:r w:rsidR="00BB651B" w:rsidRPr="006D09D0">
        <w:rPr>
          <w:rFonts w:ascii="Times New Roman" w:hAnsi="Times New Roman" w:cs="Times New Roman"/>
          <w:b/>
          <w:bCs/>
          <w:sz w:val="24"/>
          <w:szCs w:val="24"/>
          <w:lang w:val="en-US"/>
        </w:rPr>
        <w:t xml:space="preserve"> in </w:t>
      </w:r>
      <w:r w:rsidR="0008054B" w:rsidRPr="006D09D0">
        <w:rPr>
          <w:rFonts w:ascii="Times New Roman" w:hAnsi="Times New Roman" w:cs="Times New Roman"/>
          <w:b/>
          <w:bCs/>
          <w:sz w:val="24"/>
          <w:szCs w:val="24"/>
          <w:lang w:val="en-US"/>
        </w:rPr>
        <w:t xml:space="preserve">the </w:t>
      </w:r>
      <w:r w:rsidR="00BB651B" w:rsidRPr="006D09D0">
        <w:rPr>
          <w:rFonts w:ascii="Times New Roman" w:hAnsi="Times New Roman" w:cs="Times New Roman"/>
          <w:b/>
          <w:bCs/>
          <w:sz w:val="24"/>
          <w:szCs w:val="24"/>
          <w:lang w:val="en-US"/>
        </w:rPr>
        <w:t xml:space="preserve">substantia </w:t>
      </w:r>
      <w:proofErr w:type="gramStart"/>
      <w:r w:rsidR="00BB651B" w:rsidRPr="006D09D0">
        <w:rPr>
          <w:rFonts w:ascii="Times New Roman" w:hAnsi="Times New Roman" w:cs="Times New Roman"/>
          <w:b/>
          <w:bCs/>
          <w:sz w:val="24"/>
          <w:szCs w:val="24"/>
          <w:lang w:val="en-US"/>
        </w:rPr>
        <w:t>nigra</w:t>
      </w:r>
      <w:proofErr w:type="gramEnd"/>
      <w:r w:rsidR="00BB651B" w:rsidRPr="006D09D0">
        <w:rPr>
          <w:rFonts w:ascii="Times New Roman" w:hAnsi="Times New Roman" w:cs="Times New Roman"/>
          <w:b/>
          <w:bCs/>
          <w:sz w:val="24"/>
          <w:szCs w:val="24"/>
          <w:lang w:val="en-US"/>
        </w:rPr>
        <w:t xml:space="preserve"> </w:t>
      </w:r>
    </w:p>
    <w:p w14:paraId="7A6131C9" w14:textId="7F14EEF9" w:rsidR="00E12237" w:rsidRDefault="004C72CF" w:rsidP="006D09D0">
      <w:pPr>
        <w:spacing w:line="480" w:lineRule="auto"/>
        <w:jc w:val="both"/>
        <w:rPr>
          <w:rFonts w:ascii="Times New Roman" w:hAnsi="Times New Roman" w:cs="Times New Roman"/>
          <w:sz w:val="24"/>
          <w:szCs w:val="24"/>
          <w:lang w:val="en-US"/>
        </w:rPr>
      </w:pPr>
      <w:r w:rsidRPr="00B70C14">
        <w:rPr>
          <w:rFonts w:ascii="Times New Roman" w:hAnsi="Times New Roman" w:cs="Times New Roman"/>
          <w:sz w:val="24"/>
          <w:szCs w:val="24"/>
          <w:lang w:val="en-US"/>
        </w:rPr>
        <w:t xml:space="preserve">A growing body of evidence indicates that </w:t>
      </w:r>
      <w:r w:rsidR="009C0B5A" w:rsidRPr="00B70C14">
        <w:rPr>
          <w:rFonts w:ascii="Times New Roman" w:hAnsi="Times New Roman" w:cs="Times New Roman"/>
          <w:sz w:val="24"/>
          <w:szCs w:val="24"/>
          <w:lang w:val="en-US"/>
        </w:rPr>
        <w:t>α-syn</w:t>
      </w:r>
      <w:r w:rsidRPr="00B70C14">
        <w:rPr>
          <w:rFonts w:ascii="Times New Roman" w:hAnsi="Times New Roman" w:cs="Times New Roman"/>
          <w:sz w:val="24"/>
          <w:szCs w:val="24"/>
          <w:lang w:val="en-US"/>
        </w:rPr>
        <w:t>-induced toxicity is commonly associated</w:t>
      </w:r>
      <w:r w:rsidR="00FA60B2" w:rsidRPr="00B70C14">
        <w:rPr>
          <w:rFonts w:ascii="Times New Roman" w:hAnsi="Times New Roman" w:cs="Times New Roman"/>
          <w:sz w:val="24"/>
          <w:szCs w:val="24"/>
          <w:lang w:val="en-US"/>
        </w:rPr>
        <w:t xml:space="preserve"> with</w:t>
      </w:r>
      <w:r w:rsidRPr="00B70C14">
        <w:rPr>
          <w:rFonts w:ascii="Times New Roman" w:hAnsi="Times New Roman" w:cs="Times New Roman"/>
          <w:sz w:val="24"/>
          <w:szCs w:val="24"/>
          <w:lang w:val="en-US"/>
        </w:rPr>
        <w:t xml:space="preserve"> a neuroinflammatory process characterized by the activation of microglia</w:t>
      </w:r>
      <w:r w:rsidR="00BA3879">
        <w:rPr>
          <w:rFonts w:ascii="Times New Roman" w:hAnsi="Times New Roman" w:cs="Times New Roman"/>
          <w:sz w:val="24"/>
          <w:szCs w:val="24"/>
          <w:lang w:val="en-US"/>
        </w:rPr>
        <w:t xml:space="preserve"> (</w:t>
      </w:r>
      <w:r w:rsidR="00D45694">
        <w:rPr>
          <w:rFonts w:ascii="Times New Roman" w:hAnsi="Times New Roman" w:cs="Times New Roman"/>
          <w:sz w:val="24"/>
          <w:szCs w:val="24"/>
          <w:lang w:val="en-US"/>
        </w:rPr>
        <w:t>micro</w:t>
      </w:r>
      <w:r w:rsidR="00BA3879">
        <w:rPr>
          <w:rFonts w:ascii="Times New Roman" w:hAnsi="Times New Roman" w:cs="Times New Roman"/>
          <w:sz w:val="24"/>
          <w:szCs w:val="24"/>
          <w:lang w:val="en-US"/>
        </w:rPr>
        <w:t xml:space="preserve">gliosis) </w:t>
      </w:r>
      <w:r w:rsidR="00BA3879">
        <w:rPr>
          <w:rFonts w:ascii="Times New Roman" w:hAnsi="Times New Roman" w:cs="Times New Roman"/>
          <w:sz w:val="24"/>
          <w:szCs w:val="24"/>
          <w:lang w:val="en-US"/>
        </w:rPr>
        <w:fldChar w:fldCharType="begin">
          <w:fldData xml:space="preserve">PEVuZE5vdGU+PENpdGU+PEF1dGhvcj5Dcm9pc2llcjwvQXV0aG9yPjxZZWFyPjIwMDU8L1llYXI+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=
</w:fldData>
        </w:fldChar>
      </w:r>
      <w:r w:rsidR="00667DB0">
        <w:rPr>
          <w:rFonts w:ascii="Times New Roman" w:hAnsi="Times New Roman" w:cs="Times New Roman"/>
          <w:sz w:val="24"/>
          <w:szCs w:val="24"/>
          <w:lang w:val="en-US"/>
        </w:rPr>
        <w:instrText xml:space="preserve"> ADDIN EN.CITE </w:instrText>
      </w:r>
      <w:r w:rsidR="00667DB0">
        <w:rPr>
          <w:rFonts w:ascii="Times New Roman" w:hAnsi="Times New Roman" w:cs="Times New Roman"/>
          <w:sz w:val="24"/>
          <w:szCs w:val="24"/>
          <w:lang w:val="en-US"/>
        </w:rPr>
        <w:fldChar w:fldCharType="begin">
          <w:fldData xml:space="preserve">PEVuZE5vdGU+PENpdGU+PEF1dGhvcj5Dcm9pc2llcjwvQXV0aG9yPjxZZWFyPjIwMDU8L1llYXI+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=
</w:fldData>
        </w:fldChar>
      </w:r>
      <w:r w:rsidR="00667DB0">
        <w:rPr>
          <w:rFonts w:ascii="Times New Roman" w:hAnsi="Times New Roman" w:cs="Times New Roman"/>
          <w:sz w:val="24"/>
          <w:szCs w:val="24"/>
          <w:lang w:val="en-US"/>
        </w:rPr>
        <w:instrText xml:space="preserve"> ADDIN EN.CITE.DATA </w:instrText>
      </w:r>
      <w:r w:rsidR="00667DB0">
        <w:rPr>
          <w:rFonts w:ascii="Times New Roman" w:hAnsi="Times New Roman" w:cs="Times New Roman"/>
          <w:sz w:val="24"/>
          <w:szCs w:val="24"/>
          <w:lang w:val="en-US"/>
        </w:rPr>
      </w:r>
      <w:r w:rsidR="00667DB0">
        <w:rPr>
          <w:rFonts w:ascii="Times New Roman" w:hAnsi="Times New Roman" w:cs="Times New Roman"/>
          <w:sz w:val="24"/>
          <w:szCs w:val="24"/>
          <w:lang w:val="en-US"/>
        </w:rPr>
        <w:fldChar w:fldCharType="end"/>
      </w:r>
      <w:r w:rsidR="00BA3879">
        <w:rPr>
          <w:rFonts w:ascii="Times New Roman" w:hAnsi="Times New Roman" w:cs="Times New Roman"/>
          <w:sz w:val="24"/>
          <w:szCs w:val="24"/>
          <w:lang w:val="en-US"/>
        </w:rPr>
      </w:r>
      <w:r w:rsidR="00BA3879">
        <w:rPr>
          <w:rFonts w:ascii="Times New Roman" w:hAnsi="Times New Roman" w:cs="Times New Roman"/>
          <w:sz w:val="24"/>
          <w:szCs w:val="24"/>
          <w:lang w:val="en-US"/>
        </w:rPr>
        <w:fldChar w:fldCharType="separate"/>
      </w:r>
      <w:r w:rsidR="00667DB0">
        <w:rPr>
          <w:rFonts w:ascii="Times New Roman" w:hAnsi="Times New Roman" w:cs="Times New Roman"/>
          <w:noProof/>
          <w:sz w:val="24"/>
          <w:szCs w:val="24"/>
          <w:lang w:val="en-US"/>
        </w:rPr>
        <w:t>(53-55)</w:t>
      </w:r>
      <w:r w:rsidR="00BA3879">
        <w:rPr>
          <w:rFonts w:ascii="Times New Roman" w:hAnsi="Times New Roman" w:cs="Times New Roman"/>
          <w:sz w:val="24"/>
          <w:szCs w:val="24"/>
          <w:lang w:val="en-US"/>
        </w:rPr>
        <w:fldChar w:fldCharType="end"/>
      </w:r>
      <w:r w:rsidRPr="00B70C14">
        <w:rPr>
          <w:rFonts w:ascii="Times New Roman" w:hAnsi="Times New Roman" w:cs="Times New Roman"/>
          <w:sz w:val="24"/>
          <w:szCs w:val="24"/>
          <w:lang w:val="en-US"/>
        </w:rPr>
        <w:t xml:space="preserve"> </w:t>
      </w:r>
      <w:r w:rsidR="00BA3879">
        <w:rPr>
          <w:rFonts w:ascii="Times New Roman" w:hAnsi="Times New Roman" w:cs="Times New Roman"/>
          <w:sz w:val="24"/>
          <w:szCs w:val="24"/>
          <w:lang w:val="en-US"/>
        </w:rPr>
        <w:t xml:space="preserve">and reactive </w:t>
      </w:r>
      <w:r w:rsidR="00D45694">
        <w:rPr>
          <w:rFonts w:ascii="Times New Roman" w:hAnsi="Times New Roman" w:cs="Times New Roman"/>
          <w:sz w:val="24"/>
          <w:szCs w:val="24"/>
          <w:lang w:val="en-US"/>
        </w:rPr>
        <w:t>astrocytes (</w:t>
      </w:r>
      <w:r w:rsidR="00BA3879">
        <w:rPr>
          <w:rFonts w:ascii="Times New Roman" w:hAnsi="Times New Roman" w:cs="Times New Roman"/>
          <w:sz w:val="24"/>
          <w:szCs w:val="24"/>
          <w:lang w:val="en-US"/>
        </w:rPr>
        <w:t>astrogliosis</w:t>
      </w:r>
      <w:r w:rsidR="00D45694">
        <w:rPr>
          <w:rFonts w:ascii="Times New Roman" w:hAnsi="Times New Roman" w:cs="Times New Roman"/>
          <w:sz w:val="24"/>
          <w:szCs w:val="24"/>
          <w:lang w:val="en-US"/>
        </w:rPr>
        <w:t>)</w:t>
      </w:r>
      <w:r w:rsidR="00BA3879">
        <w:rPr>
          <w:rFonts w:ascii="Times New Roman" w:hAnsi="Times New Roman" w:cs="Times New Roman"/>
          <w:sz w:val="24"/>
          <w:szCs w:val="24"/>
          <w:lang w:val="en-US"/>
        </w:rPr>
        <w:t xml:space="preserve"> </w:t>
      </w:r>
      <w:r w:rsidRPr="00B70C14">
        <w:rPr>
          <w:rFonts w:ascii="Times New Roman" w:hAnsi="Times New Roman" w:cs="Times New Roman"/>
          <w:sz w:val="24"/>
          <w:szCs w:val="24"/>
          <w:lang w:val="en-US"/>
        </w:rPr>
        <w:t xml:space="preserve">in the </w:t>
      </w:r>
      <w:r w:rsidR="009C0B5A">
        <w:rPr>
          <w:rFonts w:ascii="Times New Roman" w:hAnsi="Times New Roman" w:cs="Times New Roman"/>
          <w:sz w:val="24"/>
          <w:szCs w:val="24"/>
          <w:lang w:val="en-US"/>
        </w:rPr>
        <w:t>SN</w:t>
      </w:r>
      <w:r w:rsidR="00D45694">
        <w:rPr>
          <w:rFonts w:ascii="Times New Roman" w:hAnsi="Times New Roman" w:cs="Times New Roman"/>
          <w:sz w:val="24"/>
          <w:szCs w:val="24"/>
          <w:lang w:val="en-US"/>
        </w:rPr>
        <w:t xml:space="preserve"> </w:t>
      </w:r>
      <w:r w:rsidR="00D45694">
        <w:rPr>
          <w:rFonts w:ascii="Times New Roman" w:hAnsi="Times New Roman" w:cs="Times New Roman"/>
          <w:sz w:val="24"/>
          <w:szCs w:val="24"/>
          <w:lang w:val="en-US"/>
        </w:rPr>
        <w:fldChar w:fldCharType="begin">
          <w:fldData xml:space="preserve">PEVuZE5vdGU+PENpdGU+PEF1dGhvcj5BbjwvQXV0aG9yPjxZZWFyPjIwMjE8L1llYXI+PFJlY051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</w:fldData>
        </w:fldChar>
      </w:r>
      <w:r w:rsidR="00667DB0">
        <w:rPr>
          <w:rFonts w:ascii="Times New Roman" w:hAnsi="Times New Roman" w:cs="Times New Roman"/>
          <w:sz w:val="24"/>
          <w:szCs w:val="24"/>
          <w:lang w:val="en-US"/>
        </w:rPr>
        <w:instrText xml:space="preserve"> ADDIN EN.CITE </w:instrText>
      </w:r>
      <w:r w:rsidR="00667DB0">
        <w:rPr>
          <w:rFonts w:ascii="Times New Roman" w:hAnsi="Times New Roman" w:cs="Times New Roman"/>
          <w:sz w:val="24"/>
          <w:szCs w:val="24"/>
          <w:lang w:val="en-US"/>
        </w:rPr>
        <w:fldChar w:fldCharType="begin">
          <w:fldData xml:space="preserve">PEVuZE5vdGU+PENpdGU+PEF1dGhvcj5BbjwvQXV0aG9yPjxZZWFyPjIwMjE8L1llYXI+PFJlY051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</w:fldData>
        </w:fldChar>
      </w:r>
      <w:r w:rsidR="00667DB0">
        <w:rPr>
          <w:rFonts w:ascii="Times New Roman" w:hAnsi="Times New Roman" w:cs="Times New Roman"/>
          <w:sz w:val="24"/>
          <w:szCs w:val="24"/>
          <w:lang w:val="en-US"/>
        </w:rPr>
        <w:instrText xml:space="preserve"> ADDIN EN.CITE.DATA </w:instrText>
      </w:r>
      <w:r w:rsidR="00667DB0">
        <w:rPr>
          <w:rFonts w:ascii="Times New Roman" w:hAnsi="Times New Roman" w:cs="Times New Roman"/>
          <w:sz w:val="24"/>
          <w:szCs w:val="24"/>
          <w:lang w:val="en-US"/>
        </w:rPr>
      </w:r>
      <w:r w:rsidR="00667DB0">
        <w:rPr>
          <w:rFonts w:ascii="Times New Roman" w:hAnsi="Times New Roman" w:cs="Times New Roman"/>
          <w:sz w:val="24"/>
          <w:szCs w:val="24"/>
          <w:lang w:val="en-US"/>
        </w:rPr>
        <w:fldChar w:fldCharType="end"/>
      </w:r>
      <w:r w:rsidR="00D45694">
        <w:rPr>
          <w:rFonts w:ascii="Times New Roman" w:hAnsi="Times New Roman" w:cs="Times New Roman"/>
          <w:sz w:val="24"/>
          <w:szCs w:val="24"/>
          <w:lang w:val="en-US"/>
        </w:rPr>
      </w:r>
      <w:r w:rsidR="00D45694">
        <w:rPr>
          <w:rFonts w:ascii="Times New Roman" w:hAnsi="Times New Roman" w:cs="Times New Roman"/>
          <w:sz w:val="24"/>
          <w:szCs w:val="24"/>
          <w:lang w:val="en-US"/>
        </w:rPr>
        <w:fldChar w:fldCharType="separate"/>
      </w:r>
      <w:r w:rsidR="00667DB0">
        <w:rPr>
          <w:rFonts w:ascii="Times New Roman" w:hAnsi="Times New Roman" w:cs="Times New Roman"/>
          <w:noProof/>
          <w:sz w:val="24"/>
          <w:szCs w:val="24"/>
          <w:lang w:val="en-US"/>
        </w:rPr>
        <w:t>(56, 57)</w:t>
      </w:r>
      <w:r w:rsidR="00D45694">
        <w:rPr>
          <w:rFonts w:ascii="Times New Roman" w:hAnsi="Times New Roman" w:cs="Times New Roman"/>
          <w:sz w:val="24"/>
          <w:szCs w:val="24"/>
          <w:lang w:val="en-US"/>
        </w:rPr>
        <w:fldChar w:fldCharType="end"/>
      </w:r>
      <w:r w:rsidRPr="00B70C14">
        <w:rPr>
          <w:rFonts w:ascii="Times New Roman" w:hAnsi="Times New Roman" w:cs="Times New Roman"/>
          <w:sz w:val="24"/>
          <w:szCs w:val="24"/>
          <w:lang w:val="en-US"/>
        </w:rPr>
        <w:t xml:space="preserve">. To investigate if </w:t>
      </w:r>
      <w:r w:rsidR="001326A0" w:rsidRPr="00B70C14">
        <w:rPr>
          <w:rFonts w:ascii="Times New Roman" w:hAnsi="Times New Roman" w:cs="Times New Roman"/>
          <w:sz w:val="24"/>
          <w:szCs w:val="24"/>
          <w:lang w:val="en-US"/>
        </w:rPr>
        <w:t>such</w:t>
      </w:r>
      <w:r w:rsidR="00FA60B2" w:rsidRPr="00B70C14">
        <w:rPr>
          <w:rFonts w:ascii="Times New Roman" w:hAnsi="Times New Roman" w:cs="Times New Roman"/>
          <w:sz w:val="24"/>
          <w:szCs w:val="24"/>
          <w:lang w:val="en-US"/>
        </w:rPr>
        <w:t xml:space="preserve"> inflammatory</w:t>
      </w:r>
      <w:r w:rsidR="001326A0" w:rsidRPr="00B70C14">
        <w:rPr>
          <w:rFonts w:ascii="Times New Roman" w:hAnsi="Times New Roman" w:cs="Times New Roman"/>
          <w:sz w:val="24"/>
          <w:szCs w:val="24"/>
          <w:lang w:val="en-US"/>
        </w:rPr>
        <w:t xml:space="preserve"> reaction</w:t>
      </w:r>
      <w:r w:rsidRPr="00B70C14">
        <w:rPr>
          <w:rFonts w:ascii="Times New Roman" w:hAnsi="Times New Roman" w:cs="Times New Roman"/>
          <w:sz w:val="24"/>
          <w:szCs w:val="24"/>
          <w:lang w:val="en-US"/>
        </w:rPr>
        <w:t xml:space="preserve"> was induced by the systemic h</w:t>
      </w:r>
      <w:r w:rsidR="00F914AD" w:rsidRPr="00B70C14">
        <w:rPr>
          <w:rFonts w:ascii="Times New Roman" w:hAnsi="Times New Roman" w:cs="Times New Roman"/>
          <w:sz w:val="24"/>
          <w:szCs w:val="24"/>
          <w:lang w:val="en-US"/>
        </w:rPr>
        <w:t>α-syn</w:t>
      </w:r>
      <w:r w:rsidRPr="00B70C14">
        <w:rPr>
          <w:rFonts w:ascii="Times New Roman" w:hAnsi="Times New Roman" w:cs="Times New Roman"/>
          <w:sz w:val="24"/>
          <w:szCs w:val="24"/>
          <w:lang w:val="en-US"/>
        </w:rPr>
        <w:t xml:space="preserve"> overexpression in the </w:t>
      </w:r>
      <w:r w:rsidR="00F914AD">
        <w:rPr>
          <w:rFonts w:ascii="Times New Roman" w:hAnsi="Times New Roman" w:cs="Times New Roman"/>
          <w:sz w:val="24"/>
          <w:szCs w:val="24"/>
          <w:lang w:val="en-US"/>
        </w:rPr>
        <w:t>mouse SN</w:t>
      </w:r>
      <w:r w:rsidR="00BB7691" w:rsidRPr="00B70C14">
        <w:rPr>
          <w:rFonts w:ascii="Times New Roman" w:hAnsi="Times New Roman" w:cs="Times New Roman"/>
          <w:sz w:val="24"/>
          <w:szCs w:val="24"/>
          <w:lang w:val="en-US"/>
        </w:rPr>
        <w:t>, we assessed microglia activation</w:t>
      </w:r>
      <w:r w:rsidR="00090797" w:rsidRPr="00B70C14">
        <w:rPr>
          <w:rFonts w:ascii="Times New Roman" w:hAnsi="Times New Roman" w:cs="Times New Roman"/>
          <w:sz w:val="24"/>
          <w:szCs w:val="24"/>
          <w:lang w:val="en-US"/>
        </w:rPr>
        <w:t xml:space="preserve"> by </w:t>
      </w:r>
      <w:r w:rsidR="00C070D8">
        <w:rPr>
          <w:rFonts w:ascii="Times New Roman" w:hAnsi="Times New Roman" w:cs="Times New Roman"/>
          <w:sz w:val="24"/>
          <w:szCs w:val="24"/>
          <w:lang w:val="en-US"/>
        </w:rPr>
        <w:t>quantifying</w:t>
      </w:r>
      <w:r w:rsidR="00FA60B2" w:rsidRPr="00B70C14">
        <w:rPr>
          <w:rFonts w:ascii="Times New Roman" w:hAnsi="Times New Roman" w:cs="Times New Roman"/>
          <w:sz w:val="24"/>
          <w:szCs w:val="24"/>
          <w:lang w:val="en-US"/>
        </w:rPr>
        <w:t xml:space="preserve"> the</w:t>
      </w:r>
      <w:r w:rsidR="00090797" w:rsidRPr="00B70C14">
        <w:rPr>
          <w:rFonts w:ascii="Times New Roman" w:hAnsi="Times New Roman" w:cs="Times New Roman"/>
          <w:sz w:val="24"/>
          <w:szCs w:val="24"/>
          <w:lang w:val="en-US"/>
        </w:rPr>
        <w:t xml:space="preserve"> morphological shift from small soma with ramified processes to</w:t>
      </w:r>
      <w:r w:rsidR="0008054B">
        <w:rPr>
          <w:rFonts w:ascii="Times New Roman" w:hAnsi="Times New Roman" w:cs="Times New Roman"/>
          <w:sz w:val="24"/>
          <w:szCs w:val="24"/>
          <w:lang w:val="en-US"/>
        </w:rPr>
        <w:t xml:space="preserve"> </w:t>
      </w:r>
      <w:r w:rsidR="00725468">
        <w:rPr>
          <w:rFonts w:ascii="Times New Roman" w:hAnsi="Times New Roman" w:cs="Times New Roman"/>
          <w:sz w:val="24"/>
          <w:szCs w:val="24"/>
          <w:lang w:val="en-US"/>
        </w:rPr>
        <w:t>the m</w:t>
      </w:r>
      <w:r w:rsidR="00725468" w:rsidRPr="00725468">
        <w:rPr>
          <w:rFonts w:ascii="Times New Roman" w:hAnsi="Times New Roman" w:cs="Times New Roman"/>
          <w:sz w:val="24"/>
          <w:szCs w:val="24"/>
          <w:lang w:val="en-US"/>
        </w:rPr>
        <w:t>orphology of amoeboid cells</w:t>
      </w:r>
      <w:r w:rsidR="00725468" w:rsidRPr="00725468" w:rsidDel="00725468">
        <w:rPr>
          <w:rFonts w:ascii="Times New Roman" w:hAnsi="Times New Roman" w:cs="Times New Roman"/>
          <w:sz w:val="24"/>
          <w:szCs w:val="24"/>
          <w:lang w:val="en-US"/>
        </w:rPr>
        <w:t xml:space="preserve"> </w:t>
      </w:r>
      <w:r w:rsidR="00090797" w:rsidRPr="00B70C14">
        <w:rPr>
          <w:rFonts w:ascii="Times New Roman" w:hAnsi="Times New Roman" w:cs="Times New Roman"/>
          <w:sz w:val="24"/>
          <w:szCs w:val="24"/>
          <w:lang w:val="en-US"/>
        </w:rPr>
        <w:t xml:space="preserve">with </w:t>
      </w:r>
      <w:r w:rsidR="007A3849">
        <w:rPr>
          <w:rFonts w:ascii="Times New Roman" w:hAnsi="Times New Roman" w:cs="Times New Roman"/>
          <w:sz w:val="24"/>
          <w:szCs w:val="24"/>
          <w:lang w:val="en-US"/>
        </w:rPr>
        <w:t xml:space="preserve">shorter and fewer </w:t>
      </w:r>
      <w:r w:rsidR="00090797" w:rsidRPr="00B70C14">
        <w:rPr>
          <w:rFonts w:ascii="Times New Roman" w:hAnsi="Times New Roman" w:cs="Times New Roman"/>
          <w:sz w:val="24"/>
          <w:szCs w:val="24"/>
          <w:lang w:val="en-US"/>
        </w:rPr>
        <w:t>processes</w:t>
      </w:r>
      <w:r w:rsidR="00A7501E">
        <w:rPr>
          <w:rFonts w:ascii="Times New Roman" w:hAnsi="Times New Roman" w:cs="Times New Roman"/>
          <w:sz w:val="24"/>
          <w:szCs w:val="24"/>
          <w:lang w:val="en-US"/>
        </w:rPr>
        <w:t xml:space="preserve"> </w:t>
      </w:r>
      <w:r w:rsidR="00F914AD">
        <w:rPr>
          <w:rFonts w:ascii="Times New Roman" w:hAnsi="Times New Roman" w:cs="Times New Roman"/>
          <w:sz w:val="24"/>
          <w:szCs w:val="24"/>
          <w:lang w:val="en-US"/>
        </w:rPr>
        <w:fldChar w:fldCharType="begin">
          <w:fldData xml:space="preserve">PEVuZE5vdGU+PENpdGU+PEF1dGhvcj5Xb29kYnVybjwvQXV0aG9yPjxZZWFyPjIwMjE8L1llYXI+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</w:fldData>
        </w:fldChar>
      </w:r>
      <w:r w:rsidR="00667DB0">
        <w:rPr>
          <w:rFonts w:ascii="Times New Roman" w:hAnsi="Times New Roman" w:cs="Times New Roman"/>
          <w:sz w:val="24"/>
          <w:szCs w:val="24"/>
          <w:lang w:val="en-US"/>
        </w:rPr>
        <w:instrText xml:space="preserve"> ADDIN EN.CITE </w:instrText>
      </w:r>
      <w:r w:rsidR="00667DB0">
        <w:rPr>
          <w:rFonts w:ascii="Times New Roman" w:hAnsi="Times New Roman" w:cs="Times New Roman"/>
          <w:sz w:val="24"/>
          <w:szCs w:val="24"/>
          <w:lang w:val="en-US"/>
        </w:rPr>
        <w:fldChar w:fldCharType="begin">
          <w:fldData xml:space="preserve">PEVuZE5vdGU+PENpdGU+PEF1dGhvcj5Xb29kYnVybjwvQXV0aG9yPjxZZWFyPjIwMjE8L1llYXI+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</w:fldData>
        </w:fldChar>
      </w:r>
      <w:r w:rsidR="00667DB0">
        <w:rPr>
          <w:rFonts w:ascii="Times New Roman" w:hAnsi="Times New Roman" w:cs="Times New Roman"/>
          <w:sz w:val="24"/>
          <w:szCs w:val="24"/>
          <w:lang w:val="en-US"/>
        </w:rPr>
        <w:instrText xml:space="preserve"> ADDIN EN.CITE.DATA </w:instrText>
      </w:r>
      <w:r w:rsidR="00667DB0">
        <w:rPr>
          <w:rFonts w:ascii="Times New Roman" w:hAnsi="Times New Roman" w:cs="Times New Roman"/>
          <w:sz w:val="24"/>
          <w:szCs w:val="24"/>
          <w:lang w:val="en-US"/>
        </w:rPr>
      </w:r>
      <w:r w:rsidR="00667DB0">
        <w:rPr>
          <w:rFonts w:ascii="Times New Roman" w:hAnsi="Times New Roman" w:cs="Times New Roman"/>
          <w:sz w:val="24"/>
          <w:szCs w:val="24"/>
          <w:lang w:val="en-US"/>
        </w:rPr>
        <w:fldChar w:fldCharType="end"/>
      </w:r>
      <w:r w:rsidR="00F914AD">
        <w:rPr>
          <w:rFonts w:ascii="Times New Roman" w:hAnsi="Times New Roman" w:cs="Times New Roman"/>
          <w:sz w:val="24"/>
          <w:szCs w:val="24"/>
          <w:lang w:val="en-US"/>
        </w:rPr>
      </w:r>
      <w:r w:rsidR="00F914AD">
        <w:rPr>
          <w:rFonts w:ascii="Times New Roman" w:hAnsi="Times New Roman" w:cs="Times New Roman"/>
          <w:sz w:val="24"/>
          <w:szCs w:val="24"/>
          <w:lang w:val="en-US"/>
        </w:rPr>
        <w:fldChar w:fldCharType="separate"/>
      </w:r>
      <w:r w:rsidR="00667DB0">
        <w:rPr>
          <w:rFonts w:ascii="Times New Roman" w:hAnsi="Times New Roman" w:cs="Times New Roman"/>
          <w:noProof/>
          <w:sz w:val="24"/>
          <w:szCs w:val="24"/>
          <w:lang w:val="en-US"/>
        </w:rPr>
        <w:t>(58, 59)</w:t>
      </w:r>
      <w:r w:rsidR="00F914AD">
        <w:rPr>
          <w:rFonts w:ascii="Times New Roman" w:hAnsi="Times New Roman" w:cs="Times New Roman"/>
          <w:sz w:val="24"/>
          <w:szCs w:val="24"/>
          <w:lang w:val="en-US"/>
        </w:rPr>
        <w:fldChar w:fldCharType="end"/>
      </w:r>
      <w:r w:rsidR="00090797" w:rsidRPr="00B70C14">
        <w:rPr>
          <w:rFonts w:ascii="Times New Roman" w:hAnsi="Times New Roman" w:cs="Times New Roman"/>
          <w:sz w:val="24"/>
          <w:szCs w:val="24"/>
          <w:lang w:val="en-US"/>
        </w:rPr>
        <w:t>.</w:t>
      </w:r>
      <w:r w:rsidR="00FA60B2" w:rsidRPr="00B70C14">
        <w:rPr>
          <w:rFonts w:ascii="Times New Roman" w:hAnsi="Times New Roman" w:cs="Times New Roman"/>
          <w:sz w:val="24"/>
          <w:szCs w:val="24"/>
          <w:lang w:val="en-US"/>
        </w:rPr>
        <w:t xml:space="preserve"> Analysis of </w:t>
      </w:r>
      <w:r w:rsidR="00473066">
        <w:rPr>
          <w:rFonts w:ascii="Times New Roman" w:hAnsi="Times New Roman" w:cs="Times New Roman"/>
          <w:sz w:val="24"/>
          <w:szCs w:val="24"/>
          <w:lang w:val="en-US"/>
        </w:rPr>
        <w:t>I</w:t>
      </w:r>
      <w:r w:rsidR="00473066" w:rsidRPr="00B70C14">
        <w:rPr>
          <w:rFonts w:ascii="Times New Roman" w:hAnsi="Times New Roman" w:cs="Times New Roman"/>
          <w:sz w:val="24"/>
          <w:szCs w:val="24"/>
          <w:lang w:val="en-US"/>
        </w:rPr>
        <w:t>ba1</w:t>
      </w:r>
      <w:r w:rsidR="00325575" w:rsidRPr="00325575">
        <w:rPr>
          <w:rFonts w:ascii="Times New Roman" w:hAnsi="Times New Roman" w:cs="Times New Roman"/>
          <w:sz w:val="24"/>
          <w:szCs w:val="24"/>
          <w:vertAlign w:val="superscript"/>
          <w:lang w:val="en-US"/>
        </w:rPr>
        <w:t>+</w:t>
      </w:r>
      <w:r w:rsidR="00BB651B" w:rsidRPr="00B70C14">
        <w:rPr>
          <w:rFonts w:ascii="Times New Roman" w:hAnsi="Times New Roman" w:cs="Times New Roman"/>
          <w:sz w:val="24"/>
          <w:szCs w:val="24"/>
          <w:lang w:val="en-US"/>
        </w:rPr>
        <w:t xml:space="preserve"> </w:t>
      </w:r>
      <w:r w:rsidR="00FA60B2" w:rsidRPr="00B70C14">
        <w:rPr>
          <w:rFonts w:ascii="Times New Roman" w:hAnsi="Times New Roman" w:cs="Times New Roman"/>
          <w:sz w:val="24"/>
          <w:szCs w:val="24"/>
          <w:lang w:val="en-US"/>
        </w:rPr>
        <w:t xml:space="preserve">microglia </w:t>
      </w:r>
      <w:r w:rsidR="00325575">
        <w:rPr>
          <w:rFonts w:ascii="Times New Roman" w:hAnsi="Times New Roman" w:cs="Times New Roman"/>
          <w:sz w:val="24"/>
          <w:szCs w:val="24"/>
          <w:lang w:val="en-US"/>
        </w:rPr>
        <w:t>morphology</w:t>
      </w:r>
      <w:r w:rsidR="00FA60B2" w:rsidRPr="00B70C14">
        <w:rPr>
          <w:rFonts w:ascii="Times New Roman" w:hAnsi="Times New Roman" w:cs="Times New Roman"/>
          <w:sz w:val="24"/>
          <w:szCs w:val="24"/>
          <w:lang w:val="en-US"/>
        </w:rPr>
        <w:t xml:space="preserve"> </w:t>
      </w:r>
      <w:r w:rsidR="00BB651B" w:rsidRPr="00B70C14">
        <w:rPr>
          <w:rFonts w:ascii="Times New Roman" w:hAnsi="Times New Roman" w:cs="Times New Roman"/>
          <w:sz w:val="24"/>
          <w:szCs w:val="24"/>
          <w:lang w:val="en-US"/>
        </w:rPr>
        <w:t>in different brain regions</w:t>
      </w:r>
      <w:r w:rsidR="00325575">
        <w:rPr>
          <w:rFonts w:ascii="Times New Roman" w:hAnsi="Times New Roman" w:cs="Times New Roman"/>
          <w:sz w:val="24"/>
          <w:szCs w:val="24"/>
          <w:lang w:val="en-US"/>
        </w:rPr>
        <w:t>,</w:t>
      </w:r>
      <w:r w:rsidR="00BB651B" w:rsidRPr="00B70C14">
        <w:rPr>
          <w:rFonts w:ascii="Times New Roman" w:hAnsi="Times New Roman" w:cs="Times New Roman"/>
          <w:sz w:val="24"/>
          <w:szCs w:val="24"/>
          <w:lang w:val="en-US"/>
        </w:rPr>
        <w:t xml:space="preserve"> </w:t>
      </w:r>
      <w:r w:rsidR="00D1394F">
        <w:rPr>
          <w:rFonts w:ascii="Times New Roman" w:hAnsi="Times New Roman" w:cs="Times New Roman"/>
          <w:sz w:val="24"/>
          <w:szCs w:val="24"/>
          <w:lang w:val="en-US"/>
        </w:rPr>
        <w:t>3</w:t>
      </w:r>
      <w:r w:rsidR="00DE33FE">
        <w:rPr>
          <w:rFonts w:ascii="Times New Roman" w:hAnsi="Times New Roman" w:cs="Times New Roman"/>
          <w:sz w:val="24"/>
          <w:szCs w:val="24"/>
          <w:lang w:val="en-US"/>
        </w:rPr>
        <w:t>-</w:t>
      </w:r>
      <w:r w:rsidR="00BB651B" w:rsidRPr="00B70C14">
        <w:rPr>
          <w:rFonts w:ascii="Times New Roman" w:hAnsi="Times New Roman" w:cs="Times New Roman"/>
          <w:sz w:val="24"/>
          <w:szCs w:val="24"/>
          <w:lang w:val="en-US"/>
        </w:rPr>
        <w:t>months post-injection</w:t>
      </w:r>
      <w:r w:rsidR="00325575">
        <w:rPr>
          <w:rFonts w:ascii="Times New Roman" w:hAnsi="Times New Roman" w:cs="Times New Roman"/>
          <w:sz w:val="24"/>
          <w:szCs w:val="24"/>
          <w:lang w:val="en-US"/>
        </w:rPr>
        <w:t>,</w:t>
      </w:r>
      <w:r w:rsidR="00BB651B" w:rsidRPr="00B70C14">
        <w:rPr>
          <w:rFonts w:ascii="Times New Roman" w:hAnsi="Times New Roman" w:cs="Times New Roman"/>
          <w:sz w:val="24"/>
          <w:szCs w:val="24"/>
          <w:lang w:val="en-US"/>
        </w:rPr>
        <w:t xml:space="preserve"> </w:t>
      </w:r>
      <w:r w:rsidR="00FA60B2" w:rsidRPr="00B70C14">
        <w:rPr>
          <w:rFonts w:ascii="Times New Roman" w:hAnsi="Times New Roman" w:cs="Times New Roman"/>
          <w:sz w:val="24"/>
          <w:szCs w:val="24"/>
          <w:lang w:val="en-US"/>
        </w:rPr>
        <w:t>showed</w:t>
      </w:r>
      <w:r w:rsidR="00BB651B" w:rsidRPr="00B70C14">
        <w:rPr>
          <w:rFonts w:ascii="Times New Roman" w:hAnsi="Times New Roman" w:cs="Times New Roman"/>
          <w:sz w:val="24"/>
          <w:szCs w:val="24"/>
          <w:lang w:val="en-US"/>
        </w:rPr>
        <w:t xml:space="preserve"> a significant </w:t>
      </w:r>
      <w:r w:rsidR="00FA60B2" w:rsidRPr="00B70C14">
        <w:rPr>
          <w:rFonts w:ascii="Times New Roman" w:hAnsi="Times New Roman" w:cs="Times New Roman"/>
          <w:sz w:val="24"/>
          <w:szCs w:val="24"/>
          <w:lang w:val="en-US"/>
        </w:rPr>
        <w:t xml:space="preserve">and selective </w:t>
      </w:r>
      <w:r w:rsidR="00BB651B" w:rsidRPr="00B70C14">
        <w:rPr>
          <w:rFonts w:ascii="Times New Roman" w:hAnsi="Times New Roman" w:cs="Times New Roman"/>
          <w:sz w:val="24"/>
          <w:szCs w:val="24"/>
          <w:lang w:val="en-US"/>
        </w:rPr>
        <w:t xml:space="preserve">decrease of </w:t>
      </w:r>
      <w:r w:rsidR="00FA60B2" w:rsidRPr="00B70C14">
        <w:rPr>
          <w:rFonts w:ascii="Times New Roman" w:hAnsi="Times New Roman" w:cs="Times New Roman"/>
          <w:sz w:val="24"/>
          <w:szCs w:val="24"/>
          <w:lang w:val="en-US"/>
        </w:rPr>
        <w:t xml:space="preserve">the </w:t>
      </w:r>
      <w:r w:rsidR="00BB651B" w:rsidRPr="00B70C14">
        <w:rPr>
          <w:rFonts w:ascii="Times New Roman" w:hAnsi="Times New Roman" w:cs="Times New Roman"/>
          <w:sz w:val="24"/>
          <w:szCs w:val="24"/>
          <w:lang w:val="en-US"/>
        </w:rPr>
        <w:t xml:space="preserve">total </w:t>
      </w:r>
      <w:r w:rsidR="00AA2C95">
        <w:rPr>
          <w:rFonts w:ascii="Times New Roman" w:hAnsi="Times New Roman" w:cs="Times New Roman"/>
          <w:sz w:val="24"/>
          <w:szCs w:val="24"/>
          <w:lang w:val="en-US"/>
        </w:rPr>
        <w:t>processes’</w:t>
      </w:r>
      <w:r w:rsidR="00D441CF" w:rsidRPr="00B70C14">
        <w:rPr>
          <w:rFonts w:ascii="Times New Roman" w:hAnsi="Times New Roman" w:cs="Times New Roman"/>
          <w:sz w:val="24"/>
          <w:szCs w:val="24"/>
          <w:lang w:val="en-US"/>
        </w:rPr>
        <w:t xml:space="preserve"> </w:t>
      </w:r>
      <w:r w:rsidR="00BB651B" w:rsidRPr="00B70C14">
        <w:rPr>
          <w:rFonts w:ascii="Times New Roman" w:hAnsi="Times New Roman" w:cs="Times New Roman"/>
          <w:sz w:val="24"/>
          <w:szCs w:val="24"/>
          <w:lang w:val="en-US"/>
        </w:rPr>
        <w:t xml:space="preserve">length in hα-syn mouse </w:t>
      </w:r>
      <w:r w:rsidR="006C4689" w:rsidRPr="00B70C14">
        <w:rPr>
          <w:rFonts w:ascii="Times New Roman" w:hAnsi="Times New Roman" w:cs="Times New Roman"/>
          <w:sz w:val="24"/>
          <w:szCs w:val="24"/>
          <w:lang w:val="en-US"/>
        </w:rPr>
        <w:t>midbrain</w:t>
      </w:r>
      <w:ins w:id="119" w:author="Abid Oueslati" w:date="2023-11-07T21:11:00Z">
        <w:r w:rsidR="001B34C8">
          <w:rPr>
            <w:rFonts w:ascii="Times New Roman" w:hAnsi="Times New Roman" w:cs="Times New Roman"/>
            <w:sz w:val="24"/>
            <w:szCs w:val="24"/>
            <w:lang w:val="en-US"/>
          </w:rPr>
          <w:t xml:space="preserve"> </w:t>
        </w:r>
        <w:r w:rsidR="001B34C8" w:rsidRPr="00B61698">
          <w:rPr>
            <w:rFonts w:ascii="Times New Roman" w:hAnsi="Times New Roman" w:cs="Times New Roman"/>
            <w:sz w:val="24"/>
            <w:szCs w:val="24"/>
            <w:lang w:val="en-US"/>
          </w:rPr>
          <w:t>[e</w:t>
        </w:r>
        <w:r w:rsidR="001B34C8">
          <w:rPr>
            <w:rFonts w:ascii="Times New Roman" w:hAnsi="Times New Roman" w:cs="Times New Roman"/>
            <w:sz w:val="24"/>
            <w:szCs w:val="24"/>
            <w:lang w:val="en-US"/>
          </w:rPr>
          <w:t xml:space="preserve">ffect of brain region: </w:t>
        </w:r>
        <w:r w:rsidR="001B34C8" w:rsidRPr="00B61698">
          <w:rPr>
            <w:rFonts w:ascii="Times New Roman" w:hAnsi="Times New Roman" w:cs="Times New Roman"/>
            <w:sz w:val="24"/>
            <w:szCs w:val="24"/>
            <w:lang w:val="en-US"/>
          </w:rPr>
          <w:t>F(3, 31) = 29.16</w:t>
        </w:r>
        <w:r w:rsidR="001B34C8">
          <w:rPr>
            <w:rFonts w:ascii="Times New Roman" w:hAnsi="Times New Roman" w:cs="Times New Roman"/>
            <w:sz w:val="24"/>
            <w:szCs w:val="24"/>
            <w:lang w:val="en-US"/>
          </w:rPr>
          <w:t xml:space="preserve">, p </w:t>
        </w:r>
        <w:r w:rsidR="001B34C8" w:rsidRPr="00B61698">
          <w:rPr>
            <w:rFonts w:ascii="Times New Roman" w:hAnsi="Times New Roman" w:cs="Times New Roman"/>
            <w:sz w:val="24"/>
            <w:szCs w:val="24"/>
            <w:lang w:val="en-US"/>
          </w:rPr>
          <w:t>&lt;</w:t>
        </w:r>
        <w:r w:rsidR="001B34C8">
          <w:rPr>
            <w:rFonts w:ascii="Times New Roman" w:hAnsi="Times New Roman" w:cs="Times New Roman"/>
            <w:sz w:val="24"/>
            <w:szCs w:val="24"/>
            <w:lang w:val="en-US"/>
          </w:rPr>
          <w:t xml:space="preserve"> </w:t>
        </w:r>
        <w:r w:rsidR="001B34C8" w:rsidRPr="00B61698">
          <w:rPr>
            <w:rFonts w:ascii="Times New Roman" w:hAnsi="Times New Roman" w:cs="Times New Roman"/>
            <w:sz w:val="24"/>
            <w:szCs w:val="24"/>
            <w:lang w:val="en-US"/>
          </w:rPr>
          <w:t>0.0001</w:t>
        </w:r>
        <w:r w:rsidR="001B34C8">
          <w:rPr>
            <w:rFonts w:ascii="Times New Roman" w:hAnsi="Times New Roman" w:cs="Times New Roman"/>
            <w:sz w:val="24"/>
            <w:szCs w:val="24"/>
            <w:lang w:val="en-US"/>
          </w:rPr>
          <w:t xml:space="preserve">; effect of group: </w:t>
        </w:r>
        <w:r w:rsidR="001B34C8" w:rsidRPr="00B61698">
          <w:rPr>
            <w:rFonts w:ascii="Times New Roman" w:hAnsi="Times New Roman" w:cs="Times New Roman"/>
            <w:sz w:val="24"/>
            <w:szCs w:val="24"/>
            <w:lang w:val="en-US"/>
          </w:rPr>
          <w:t>F(1, 31) = 13.59</w:t>
        </w:r>
        <w:r w:rsidR="001B34C8">
          <w:rPr>
            <w:rFonts w:ascii="Times New Roman" w:hAnsi="Times New Roman" w:cs="Times New Roman"/>
            <w:sz w:val="24"/>
            <w:szCs w:val="24"/>
            <w:lang w:val="en-US"/>
          </w:rPr>
          <w:t xml:space="preserve">, p </w:t>
        </w:r>
        <w:r w:rsidR="001B34C8" w:rsidRPr="00B61698">
          <w:rPr>
            <w:rFonts w:ascii="Times New Roman" w:hAnsi="Times New Roman" w:cs="Times New Roman"/>
            <w:sz w:val="24"/>
            <w:szCs w:val="24"/>
            <w:lang w:val="en-US"/>
          </w:rPr>
          <w:t>=</w:t>
        </w:r>
        <w:r w:rsidR="001B34C8">
          <w:rPr>
            <w:rFonts w:ascii="Times New Roman" w:hAnsi="Times New Roman" w:cs="Times New Roman"/>
            <w:sz w:val="24"/>
            <w:szCs w:val="24"/>
            <w:lang w:val="en-US"/>
          </w:rPr>
          <w:t xml:space="preserve"> </w:t>
        </w:r>
        <w:r w:rsidR="001B34C8" w:rsidRPr="00B61698">
          <w:rPr>
            <w:rFonts w:ascii="Times New Roman" w:hAnsi="Times New Roman" w:cs="Times New Roman"/>
            <w:sz w:val="24"/>
            <w:szCs w:val="24"/>
            <w:lang w:val="en-US"/>
          </w:rPr>
          <w:t>0.0009</w:t>
        </w:r>
        <w:r w:rsidR="001B34C8">
          <w:rPr>
            <w:rFonts w:ascii="Times New Roman" w:hAnsi="Times New Roman" w:cs="Times New Roman"/>
            <w:sz w:val="24"/>
            <w:szCs w:val="24"/>
            <w:lang w:val="en-US"/>
          </w:rPr>
          <w:t xml:space="preserve">; </w:t>
        </w:r>
        <w:r w:rsidR="001B34C8" w:rsidRPr="00E14A15">
          <w:rPr>
            <w:rFonts w:ascii="Times New Roman" w:hAnsi="Times New Roman" w:cs="Times New Roman"/>
            <w:sz w:val="24"/>
            <w:szCs w:val="24"/>
            <w:lang w:val="en-US"/>
          </w:rPr>
          <w:t xml:space="preserve">hα-syn vs. </w:t>
        </w:r>
        <w:proofErr w:type="spellStart"/>
        <w:r w:rsidR="001B34C8" w:rsidRPr="00E14A15">
          <w:rPr>
            <w:rFonts w:ascii="Times New Roman" w:hAnsi="Times New Roman" w:cs="Times New Roman"/>
            <w:sz w:val="24"/>
            <w:szCs w:val="24"/>
            <w:lang w:val="en-US"/>
          </w:rPr>
          <w:t>mTurq</w:t>
        </w:r>
        <w:proofErr w:type="spellEnd"/>
        <w:r w:rsidR="001B34C8">
          <w:rPr>
            <w:rFonts w:ascii="Times New Roman" w:hAnsi="Times New Roman" w:cs="Times New Roman"/>
            <w:sz w:val="24"/>
            <w:szCs w:val="24"/>
            <w:lang w:val="en-US"/>
          </w:rPr>
          <w:t>, SN</w:t>
        </w:r>
        <w:r w:rsidR="001B34C8" w:rsidRPr="00E14A15">
          <w:rPr>
            <w:rFonts w:ascii="Times New Roman" w:hAnsi="Times New Roman" w:cs="Times New Roman"/>
            <w:sz w:val="24"/>
            <w:szCs w:val="24"/>
            <w:lang w:val="en-US"/>
          </w:rPr>
          <w:t>: p &lt; 0.0001]</w:t>
        </w:r>
      </w:ins>
      <w:r w:rsidR="00FA60B2" w:rsidRPr="00B70C14">
        <w:rPr>
          <w:rFonts w:ascii="Times New Roman" w:hAnsi="Times New Roman" w:cs="Times New Roman"/>
          <w:sz w:val="24"/>
          <w:szCs w:val="24"/>
          <w:lang w:val="en-US"/>
        </w:rPr>
        <w:t>, while</w:t>
      </w:r>
      <w:r w:rsidR="00BB651B" w:rsidRPr="00B70C14">
        <w:rPr>
          <w:rFonts w:ascii="Times New Roman" w:hAnsi="Times New Roman" w:cs="Times New Roman"/>
          <w:sz w:val="24"/>
          <w:szCs w:val="24"/>
          <w:lang w:val="en-US"/>
        </w:rPr>
        <w:t xml:space="preserve"> </w:t>
      </w:r>
      <w:r w:rsidR="00FA60B2" w:rsidRPr="00B70C14">
        <w:rPr>
          <w:rFonts w:ascii="Times New Roman" w:hAnsi="Times New Roman" w:cs="Times New Roman"/>
          <w:sz w:val="24"/>
          <w:szCs w:val="24"/>
          <w:lang w:val="en-US"/>
        </w:rPr>
        <w:t xml:space="preserve">no </w:t>
      </w:r>
      <w:r w:rsidR="00D441CF">
        <w:rPr>
          <w:rFonts w:ascii="Times New Roman" w:hAnsi="Times New Roman" w:cs="Times New Roman"/>
          <w:sz w:val="24"/>
          <w:szCs w:val="24"/>
          <w:lang w:val="en-US"/>
        </w:rPr>
        <w:t xml:space="preserve">such </w:t>
      </w:r>
      <w:r w:rsidR="00FA60B2" w:rsidRPr="00B70C14">
        <w:rPr>
          <w:rFonts w:ascii="Times New Roman" w:hAnsi="Times New Roman" w:cs="Times New Roman"/>
          <w:sz w:val="24"/>
          <w:szCs w:val="24"/>
          <w:lang w:val="en-US"/>
        </w:rPr>
        <w:t>effect w</w:t>
      </w:r>
      <w:r w:rsidR="003F014D">
        <w:rPr>
          <w:rFonts w:ascii="Times New Roman" w:hAnsi="Times New Roman" w:cs="Times New Roman"/>
          <w:sz w:val="24"/>
          <w:szCs w:val="24"/>
          <w:lang w:val="en-US"/>
        </w:rPr>
        <w:t>as</w:t>
      </w:r>
      <w:r w:rsidR="00FA60B2" w:rsidRPr="00B70C14">
        <w:rPr>
          <w:rFonts w:ascii="Times New Roman" w:hAnsi="Times New Roman" w:cs="Times New Roman"/>
          <w:sz w:val="24"/>
          <w:szCs w:val="24"/>
          <w:lang w:val="en-US"/>
        </w:rPr>
        <w:t xml:space="preserve"> observed in the other brain regions (cortex, striatum, and hippocampus), nor in </w:t>
      </w:r>
      <w:proofErr w:type="spellStart"/>
      <w:r w:rsidR="00FA60B2" w:rsidRPr="00B70C14">
        <w:rPr>
          <w:rFonts w:ascii="Times New Roman" w:hAnsi="Times New Roman" w:cs="Times New Roman"/>
          <w:sz w:val="24"/>
          <w:szCs w:val="24"/>
          <w:lang w:val="en-US"/>
        </w:rPr>
        <w:t>mTurq</w:t>
      </w:r>
      <w:proofErr w:type="spellEnd"/>
      <w:r w:rsidR="00FA60B2" w:rsidRPr="00B70C14">
        <w:rPr>
          <w:rFonts w:ascii="Times New Roman" w:hAnsi="Times New Roman" w:cs="Times New Roman"/>
          <w:sz w:val="24"/>
          <w:szCs w:val="24"/>
          <w:lang w:val="en-US"/>
        </w:rPr>
        <w:t xml:space="preserve"> mouse brain</w:t>
      </w:r>
      <w:r w:rsidR="00325575">
        <w:rPr>
          <w:rFonts w:ascii="Times New Roman" w:hAnsi="Times New Roman" w:cs="Times New Roman"/>
          <w:sz w:val="24"/>
          <w:szCs w:val="24"/>
          <w:lang w:val="en-US"/>
        </w:rPr>
        <w:t>s</w:t>
      </w:r>
      <w:r w:rsidR="00FA60B2" w:rsidRPr="00B70C14">
        <w:rPr>
          <w:rFonts w:ascii="Times New Roman" w:hAnsi="Times New Roman" w:cs="Times New Roman"/>
          <w:sz w:val="24"/>
          <w:szCs w:val="24"/>
          <w:lang w:val="en-US"/>
        </w:rPr>
        <w:t xml:space="preserve"> </w:t>
      </w:r>
      <w:ins w:id="120" w:author="Abid Oueslati" w:date="2023-11-07T21:11:00Z">
        <w:r w:rsidR="001B34C8">
          <w:rPr>
            <w:rFonts w:ascii="Times New Roman" w:hAnsi="Times New Roman" w:cs="Times New Roman"/>
            <w:sz w:val="24"/>
            <w:szCs w:val="24"/>
            <w:lang w:val="en-US"/>
          </w:rPr>
          <w:t>[</w:t>
        </w:r>
        <w:r w:rsidR="001B34C8" w:rsidRPr="00E14A15">
          <w:rPr>
            <w:rFonts w:ascii="Times New Roman" w:hAnsi="Times New Roman" w:cs="Times New Roman"/>
            <w:sz w:val="24"/>
            <w:szCs w:val="24"/>
            <w:lang w:val="en-US"/>
          </w:rPr>
          <w:t xml:space="preserve">hα-syn vs. </w:t>
        </w:r>
        <w:proofErr w:type="spellStart"/>
        <w:r w:rsidR="001B34C8" w:rsidRPr="00E14A15">
          <w:rPr>
            <w:rFonts w:ascii="Times New Roman" w:hAnsi="Times New Roman" w:cs="Times New Roman"/>
            <w:sz w:val="24"/>
            <w:szCs w:val="24"/>
            <w:lang w:val="en-US"/>
          </w:rPr>
          <w:t>mTurq</w:t>
        </w:r>
        <w:proofErr w:type="spellEnd"/>
        <w:r w:rsidR="001B34C8">
          <w:rPr>
            <w:rFonts w:ascii="Times New Roman" w:hAnsi="Times New Roman" w:cs="Times New Roman"/>
            <w:sz w:val="24"/>
            <w:szCs w:val="24"/>
            <w:lang w:val="en-US"/>
          </w:rPr>
          <w:t>, cortex</w:t>
        </w:r>
        <w:r w:rsidR="001B34C8" w:rsidRPr="00E14A15">
          <w:rPr>
            <w:rFonts w:ascii="Times New Roman" w:hAnsi="Times New Roman" w:cs="Times New Roman"/>
            <w:sz w:val="24"/>
            <w:szCs w:val="24"/>
            <w:lang w:val="en-US"/>
          </w:rPr>
          <w:t xml:space="preserve">: p </w:t>
        </w:r>
        <w:r w:rsidR="001B34C8" w:rsidRPr="00B61698">
          <w:rPr>
            <w:rFonts w:ascii="Times New Roman" w:hAnsi="Times New Roman" w:cs="Times New Roman"/>
            <w:sz w:val="24"/>
            <w:szCs w:val="24"/>
            <w:lang w:val="en-US"/>
          </w:rPr>
          <w:t>&gt;</w:t>
        </w:r>
        <w:r w:rsidR="001B34C8">
          <w:rPr>
            <w:rFonts w:ascii="Times New Roman" w:hAnsi="Times New Roman" w:cs="Times New Roman"/>
            <w:sz w:val="24"/>
            <w:szCs w:val="24"/>
            <w:lang w:val="en-US"/>
          </w:rPr>
          <w:t xml:space="preserve"> </w:t>
        </w:r>
        <w:r w:rsidR="001B34C8" w:rsidRPr="00B61698">
          <w:rPr>
            <w:rFonts w:ascii="Times New Roman" w:hAnsi="Times New Roman" w:cs="Times New Roman"/>
            <w:sz w:val="24"/>
            <w:szCs w:val="24"/>
            <w:lang w:val="en-US"/>
          </w:rPr>
          <w:t>0.9999</w:t>
        </w:r>
        <w:r w:rsidR="001B34C8">
          <w:rPr>
            <w:rFonts w:ascii="Times New Roman" w:hAnsi="Times New Roman" w:cs="Times New Roman"/>
            <w:sz w:val="24"/>
            <w:szCs w:val="24"/>
            <w:lang w:val="en-US"/>
          </w:rPr>
          <w:t xml:space="preserve">; striatum: p </w:t>
        </w:r>
        <w:r w:rsidR="001B34C8" w:rsidRPr="00B61698">
          <w:rPr>
            <w:rFonts w:ascii="Times New Roman" w:hAnsi="Times New Roman" w:cs="Times New Roman"/>
            <w:sz w:val="24"/>
            <w:szCs w:val="24"/>
            <w:lang w:val="en-US"/>
          </w:rPr>
          <w:t>&gt;</w:t>
        </w:r>
        <w:r w:rsidR="001B34C8">
          <w:rPr>
            <w:rFonts w:ascii="Times New Roman" w:hAnsi="Times New Roman" w:cs="Times New Roman"/>
            <w:sz w:val="24"/>
            <w:szCs w:val="24"/>
            <w:lang w:val="en-US"/>
          </w:rPr>
          <w:t xml:space="preserve"> </w:t>
        </w:r>
        <w:r w:rsidR="001B34C8" w:rsidRPr="00B61698">
          <w:rPr>
            <w:rFonts w:ascii="Times New Roman" w:hAnsi="Times New Roman" w:cs="Times New Roman"/>
            <w:sz w:val="24"/>
            <w:szCs w:val="24"/>
            <w:lang w:val="en-US"/>
          </w:rPr>
          <w:t>0.9999</w:t>
        </w:r>
        <w:r w:rsidR="001B34C8">
          <w:rPr>
            <w:rFonts w:ascii="Times New Roman" w:hAnsi="Times New Roman" w:cs="Times New Roman"/>
            <w:sz w:val="24"/>
            <w:szCs w:val="24"/>
            <w:lang w:val="en-US"/>
          </w:rPr>
          <w:t xml:space="preserve">; hippocampus: p </w:t>
        </w:r>
        <w:r w:rsidR="001B34C8" w:rsidRPr="00B61698">
          <w:rPr>
            <w:rFonts w:ascii="Times New Roman" w:hAnsi="Times New Roman" w:cs="Times New Roman"/>
            <w:sz w:val="24"/>
            <w:szCs w:val="24"/>
            <w:lang w:val="en-US"/>
          </w:rPr>
          <w:t>&gt;</w:t>
        </w:r>
        <w:r w:rsidR="001B34C8">
          <w:rPr>
            <w:rFonts w:ascii="Times New Roman" w:hAnsi="Times New Roman" w:cs="Times New Roman"/>
            <w:sz w:val="24"/>
            <w:szCs w:val="24"/>
            <w:lang w:val="en-US"/>
          </w:rPr>
          <w:t xml:space="preserve"> </w:t>
        </w:r>
        <w:r w:rsidR="001B34C8" w:rsidRPr="00B61698">
          <w:rPr>
            <w:rFonts w:ascii="Times New Roman" w:hAnsi="Times New Roman" w:cs="Times New Roman"/>
            <w:sz w:val="24"/>
            <w:szCs w:val="24"/>
            <w:lang w:val="en-US"/>
          </w:rPr>
          <w:t>0.9999</w:t>
        </w:r>
        <w:r w:rsidR="001B34C8" w:rsidRPr="00E14A15">
          <w:rPr>
            <w:rFonts w:ascii="Times New Roman" w:hAnsi="Times New Roman" w:cs="Times New Roman"/>
            <w:sz w:val="24"/>
            <w:szCs w:val="24"/>
            <w:lang w:val="en-US"/>
          </w:rPr>
          <w:t>]</w:t>
        </w:r>
        <w:r w:rsidR="001B34C8" w:rsidRPr="00B61698">
          <w:rPr>
            <w:rFonts w:ascii="Times New Roman" w:hAnsi="Times New Roman" w:cs="Times New Roman"/>
            <w:sz w:val="24"/>
            <w:szCs w:val="24"/>
            <w:highlight w:val="yellow"/>
            <w:lang w:val="en-US"/>
          </w:rPr>
          <w:t xml:space="preserve"> </w:t>
        </w:r>
      </w:ins>
      <w:r w:rsidR="00FA60B2" w:rsidRPr="00B70C14">
        <w:rPr>
          <w:rFonts w:ascii="Times New Roman" w:hAnsi="Times New Roman" w:cs="Times New Roman"/>
          <w:sz w:val="24"/>
          <w:szCs w:val="24"/>
          <w:lang w:val="en-US"/>
        </w:rPr>
        <w:t>(</w:t>
      </w:r>
      <w:r w:rsidR="00FA60B2" w:rsidRPr="00B70C14">
        <w:rPr>
          <w:rFonts w:ascii="Times New Roman" w:hAnsi="Times New Roman" w:cs="Times New Roman"/>
          <w:b/>
          <w:bCs/>
          <w:sz w:val="24"/>
          <w:szCs w:val="24"/>
          <w:lang w:val="en-US"/>
        </w:rPr>
        <w:t>Fig</w:t>
      </w:r>
      <w:r w:rsidR="00F914AD">
        <w:rPr>
          <w:rFonts w:ascii="Times New Roman" w:hAnsi="Times New Roman" w:cs="Times New Roman"/>
          <w:b/>
          <w:bCs/>
          <w:sz w:val="24"/>
          <w:szCs w:val="24"/>
          <w:lang w:val="en-US"/>
        </w:rPr>
        <w:t>.</w:t>
      </w:r>
      <w:r w:rsidR="00FA60B2" w:rsidRPr="00B70C14">
        <w:rPr>
          <w:rFonts w:ascii="Times New Roman" w:hAnsi="Times New Roman" w:cs="Times New Roman"/>
          <w:b/>
          <w:bCs/>
          <w:sz w:val="24"/>
          <w:szCs w:val="24"/>
          <w:lang w:val="en-US"/>
        </w:rPr>
        <w:t xml:space="preserve"> </w:t>
      </w:r>
      <w:r w:rsidR="00F914AD">
        <w:rPr>
          <w:rFonts w:ascii="Times New Roman" w:hAnsi="Times New Roman" w:cs="Times New Roman"/>
          <w:b/>
          <w:bCs/>
          <w:sz w:val="24"/>
          <w:szCs w:val="24"/>
          <w:lang w:val="en-US"/>
        </w:rPr>
        <w:t>5</w:t>
      </w:r>
      <w:r w:rsidR="00D441CF">
        <w:rPr>
          <w:rFonts w:ascii="Times New Roman" w:hAnsi="Times New Roman" w:cs="Times New Roman"/>
          <w:b/>
          <w:bCs/>
          <w:sz w:val="24"/>
          <w:szCs w:val="24"/>
          <w:lang w:val="en-US"/>
        </w:rPr>
        <w:t xml:space="preserve">A and </w:t>
      </w:r>
      <w:r w:rsidR="00FA60B2" w:rsidRPr="00B70C14">
        <w:rPr>
          <w:rFonts w:ascii="Times New Roman" w:hAnsi="Times New Roman" w:cs="Times New Roman"/>
          <w:b/>
          <w:bCs/>
          <w:sz w:val="24"/>
          <w:szCs w:val="24"/>
          <w:lang w:val="en-US"/>
        </w:rPr>
        <w:t>B</w:t>
      </w:r>
      <w:r w:rsidR="00FA60B2" w:rsidRPr="00B70C14">
        <w:rPr>
          <w:rFonts w:ascii="Times New Roman" w:hAnsi="Times New Roman" w:cs="Times New Roman"/>
          <w:sz w:val="24"/>
          <w:szCs w:val="24"/>
          <w:lang w:val="en-US"/>
        </w:rPr>
        <w:t>)</w:t>
      </w:r>
      <w:r w:rsidR="00BB651B" w:rsidRPr="00B70C14">
        <w:rPr>
          <w:rFonts w:ascii="Times New Roman" w:hAnsi="Times New Roman" w:cs="Times New Roman"/>
          <w:sz w:val="24"/>
          <w:szCs w:val="24"/>
          <w:lang w:val="en-US"/>
        </w:rPr>
        <w:t>.</w:t>
      </w:r>
      <w:r w:rsidR="006E3D79" w:rsidRPr="00B70C14">
        <w:rPr>
          <w:rFonts w:ascii="Times New Roman" w:hAnsi="Times New Roman" w:cs="Times New Roman"/>
          <w:sz w:val="24"/>
          <w:szCs w:val="24"/>
          <w:lang w:val="en-US"/>
        </w:rPr>
        <w:t xml:space="preserve"> It is important to mention that the neuroinflammatory reaction appears to be progressive and to exacerbate with time, as the effect of h</w:t>
      </w:r>
      <w:r w:rsidR="00F914AD" w:rsidRPr="00B70C14">
        <w:rPr>
          <w:rFonts w:ascii="Times New Roman" w:hAnsi="Times New Roman" w:cs="Times New Roman"/>
          <w:sz w:val="24"/>
          <w:szCs w:val="24"/>
          <w:lang w:val="en-US"/>
        </w:rPr>
        <w:t>α-syn</w:t>
      </w:r>
      <w:r w:rsidR="006E3D79" w:rsidRPr="00B70C14">
        <w:rPr>
          <w:rFonts w:ascii="Times New Roman" w:hAnsi="Times New Roman" w:cs="Times New Roman"/>
          <w:sz w:val="24"/>
          <w:szCs w:val="24"/>
          <w:lang w:val="en-US"/>
        </w:rPr>
        <w:t xml:space="preserve"> overexpression on Iba</w:t>
      </w:r>
      <w:r w:rsidR="00A97943">
        <w:rPr>
          <w:rFonts w:ascii="Times New Roman" w:hAnsi="Times New Roman" w:cs="Times New Roman"/>
          <w:sz w:val="24"/>
          <w:szCs w:val="24"/>
          <w:lang w:val="en-US"/>
        </w:rPr>
        <w:t>1</w:t>
      </w:r>
      <w:r w:rsidR="006E3D79" w:rsidRPr="00B70C14">
        <w:rPr>
          <w:rFonts w:ascii="Times New Roman" w:hAnsi="Times New Roman" w:cs="Times New Roman"/>
          <w:sz w:val="24"/>
          <w:szCs w:val="24"/>
          <w:lang w:val="en-US"/>
        </w:rPr>
        <w:t xml:space="preserve"> morphology</w:t>
      </w:r>
      <w:r w:rsidR="00825912">
        <w:rPr>
          <w:rFonts w:ascii="Times New Roman" w:hAnsi="Times New Roman" w:cs="Times New Roman"/>
          <w:sz w:val="24"/>
          <w:szCs w:val="24"/>
          <w:lang w:val="en-US"/>
        </w:rPr>
        <w:t xml:space="preserve"> in the SN </w:t>
      </w:r>
      <w:r w:rsidR="006E3D79" w:rsidRPr="00B70C14">
        <w:rPr>
          <w:rFonts w:ascii="Times New Roman" w:hAnsi="Times New Roman" w:cs="Times New Roman"/>
          <w:sz w:val="24"/>
          <w:szCs w:val="24"/>
          <w:lang w:val="en-US"/>
        </w:rPr>
        <w:t xml:space="preserve">was only observed at </w:t>
      </w:r>
      <w:r w:rsidR="006E3D79" w:rsidRPr="0016688F">
        <w:rPr>
          <w:rFonts w:ascii="Times New Roman" w:hAnsi="Times New Roman" w:cs="Times New Roman"/>
          <w:sz w:val="24"/>
          <w:szCs w:val="24"/>
          <w:lang w:val="en-US"/>
        </w:rPr>
        <w:t>3</w:t>
      </w:r>
      <w:r w:rsidR="00DE33FE">
        <w:rPr>
          <w:rFonts w:ascii="Times New Roman" w:hAnsi="Times New Roman" w:cs="Times New Roman"/>
          <w:sz w:val="24"/>
          <w:szCs w:val="24"/>
          <w:lang w:val="en-US"/>
        </w:rPr>
        <w:t>-</w:t>
      </w:r>
      <w:r w:rsidR="006E3D79" w:rsidRPr="00B70C14">
        <w:rPr>
          <w:rFonts w:ascii="Times New Roman" w:hAnsi="Times New Roman" w:cs="Times New Roman"/>
          <w:sz w:val="24"/>
          <w:szCs w:val="24"/>
          <w:lang w:val="en-US"/>
        </w:rPr>
        <w:t>months post-injection and not at earlier time points (2</w:t>
      </w:r>
      <w:r w:rsidR="00DE33FE">
        <w:rPr>
          <w:rFonts w:ascii="Times New Roman" w:hAnsi="Times New Roman" w:cs="Times New Roman"/>
          <w:sz w:val="24"/>
          <w:szCs w:val="24"/>
          <w:lang w:val="en-US"/>
        </w:rPr>
        <w:t>-</w:t>
      </w:r>
      <w:r w:rsidR="006E3D79" w:rsidRPr="00B70C14">
        <w:rPr>
          <w:rFonts w:ascii="Times New Roman" w:hAnsi="Times New Roman" w:cs="Times New Roman"/>
          <w:sz w:val="24"/>
          <w:szCs w:val="24"/>
          <w:lang w:val="en-US"/>
        </w:rPr>
        <w:t>week</w:t>
      </w:r>
      <w:r w:rsidR="00EA3C00">
        <w:rPr>
          <w:rFonts w:ascii="Times New Roman" w:hAnsi="Times New Roman" w:cs="Times New Roman"/>
          <w:sz w:val="24"/>
          <w:szCs w:val="24"/>
          <w:lang w:val="en-US"/>
        </w:rPr>
        <w:t>s post-injection</w:t>
      </w:r>
      <w:r w:rsidR="006E3D79" w:rsidRPr="00B70C14">
        <w:rPr>
          <w:rFonts w:ascii="Times New Roman" w:hAnsi="Times New Roman" w:cs="Times New Roman"/>
          <w:sz w:val="24"/>
          <w:szCs w:val="24"/>
          <w:lang w:val="en-US"/>
        </w:rPr>
        <w:t>)</w:t>
      </w:r>
      <w:ins w:id="121" w:author="Abid Oueslati [2]" w:date="2023-11-07T22:46:00Z">
        <w:r w:rsidR="003330FE">
          <w:rPr>
            <w:rFonts w:ascii="Times New Roman" w:hAnsi="Times New Roman" w:cs="Times New Roman"/>
            <w:sz w:val="24"/>
            <w:szCs w:val="24"/>
            <w:lang w:val="en-US"/>
          </w:rPr>
          <w:t xml:space="preserve"> (</w:t>
        </w:r>
        <w:r w:rsidR="003330FE" w:rsidRPr="008C7B96">
          <w:rPr>
            <w:rFonts w:ascii="Times New Roman" w:hAnsi="Times New Roman" w:cs="Times New Roman"/>
            <w:sz w:val="24"/>
            <w:szCs w:val="24"/>
            <w:lang w:val="en-US"/>
          </w:rPr>
          <w:t xml:space="preserve">[F(3, 16) = 14.46, p &lt; 0.0001; 3 months </w:t>
        </w:r>
        <w:r w:rsidR="003330FE" w:rsidRPr="008C7B96">
          <w:rPr>
            <w:rFonts w:ascii="Times New Roman" w:hAnsi="Times New Roman" w:cs="Times New Roman"/>
            <w:sz w:val="24"/>
            <w:szCs w:val="24"/>
            <w:lang w:val="en-US"/>
          </w:rPr>
          <w:lastRenderedPageBreak/>
          <w:t>vs. 2 weeks: p &lt; 0.0001]</w:t>
        </w:r>
        <w:r w:rsidR="003330FE">
          <w:rPr>
            <w:rFonts w:ascii="Times New Roman" w:hAnsi="Times New Roman" w:cs="Times New Roman"/>
            <w:sz w:val="24"/>
            <w:szCs w:val="24"/>
            <w:lang w:val="en-US"/>
          </w:rPr>
          <w:t>)</w:t>
        </w:r>
      </w:ins>
      <w:r w:rsidR="006E3D79" w:rsidRPr="00B70C14">
        <w:rPr>
          <w:rFonts w:ascii="Times New Roman" w:hAnsi="Times New Roman" w:cs="Times New Roman"/>
          <w:sz w:val="24"/>
          <w:szCs w:val="24"/>
          <w:lang w:val="en-US"/>
        </w:rPr>
        <w:t xml:space="preserve"> (</w:t>
      </w:r>
      <w:r w:rsidR="006E3D79" w:rsidRPr="00B70C14">
        <w:rPr>
          <w:rFonts w:ascii="Times New Roman" w:hAnsi="Times New Roman" w:cs="Times New Roman"/>
          <w:b/>
          <w:bCs/>
          <w:sz w:val="24"/>
          <w:szCs w:val="24"/>
          <w:lang w:val="en-US"/>
        </w:rPr>
        <w:t>Fig</w:t>
      </w:r>
      <w:r w:rsidR="00F914AD">
        <w:rPr>
          <w:rFonts w:ascii="Times New Roman" w:hAnsi="Times New Roman" w:cs="Times New Roman"/>
          <w:b/>
          <w:bCs/>
          <w:sz w:val="24"/>
          <w:szCs w:val="24"/>
          <w:lang w:val="en-US"/>
        </w:rPr>
        <w:t>.</w:t>
      </w:r>
      <w:r w:rsidR="006E3D79" w:rsidRPr="00B70C14">
        <w:rPr>
          <w:rFonts w:ascii="Times New Roman" w:hAnsi="Times New Roman" w:cs="Times New Roman"/>
          <w:b/>
          <w:bCs/>
          <w:sz w:val="24"/>
          <w:szCs w:val="24"/>
          <w:lang w:val="en-US"/>
        </w:rPr>
        <w:t xml:space="preserve"> </w:t>
      </w:r>
      <w:r w:rsidR="00F914AD">
        <w:rPr>
          <w:rFonts w:ascii="Times New Roman" w:hAnsi="Times New Roman" w:cs="Times New Roman"/>
          <w:b/>
          <w:bCs/>
          <w:sz w:val="24"/>
          <w:szCs w:val="24"/>
          <w:lang w:val="en-US"/>
        </w:rPr>
        <w:t>5</w:t>
      </w:r>
      <w:r w:rsidR="006E3D79" w:rsidRPr="00B70C14">
        <w:rPr>
          <w:rFonts w:ascii="Times New Roman" w:hAnsi="Times New Roman" w:cs="Times New Roman"/>
          <w:b/>
          <w:bCs/>
          <w:sz w:val="24"/>
          <w:szCs w:val="24"/>
          <w:lang w:val="en-US"/>
        </w:rPr>
        <w:t>C</w:t>
      </w:r>
      <w:r w:rsidR="006E3D79" w:rsidRPr="00B70C14">
        <w:rPr>
          <w:rFonts w:ascii="Times New Roman" w:hAnsi="Times New Roman" w:cs="Times New Roman"/>
          <w:sz w:val="24"/>
          <w:szCs w:val="24"/>
          <w:lang w:val="en-US"/>
        </w:rPr>
        <w:t xml:space="preserve">). </w:t>
      </w:r>
      <w:r w:rsidR="003B2E51">
        <w:rPr>
          <w:rFonts w:ascii="Times New Roman" w:hAnsi="Times New Roman" w:cs="Times New Roman"/>
          <w:sz w:val="24"/>
          <w:szCs w:val="24"/>
          <w:lang w:val="en-US"/>
        </w:rPr>
        <w:t>Moreover</w:t>
      </w:r>
      <w:r w:rsidR="00D441CF">
        <w:rPr>
          <w:rFonts w:ascii="Times New Roman" w:hAnsi="Times New Roman" w:cs="Times New Roman"/>
          <w:sz w:val="24"/>
          <w:szCs w:val="24"/>
          <w:lang w:val="en-US"/>
        </w:rPr>
        <w:t xml:space="preserve">, </w:t>
      </w:r>
      <w:r w:rsidR="00D441CF" w:rsidRPr="00B70C14">
        <w:rPr>
          <w:rFonts w:ascii="Times New Roman" w:hAnsi="Times New Roman" w:cs="Times New Roman"/>
          <w:sz w:val="24"/>
          <w:szCs w:val="24"/>
          <w:lang w:val="en-US"/>
        </w:rPr>
        <w:t>hα-syn</w:t>
      </w:r>
      <w:r w:rsidR="00D441CF">
        <w:rPr>
          <w:rFonts w:ascii="Times New Roman" w:hAnsi="Times New Roman" w:cs="Times New Roman"/>
          <w:sz w:val="24"/>
          <w:szCs w:val="24"/>
          <w:lang w:val="en-US"/>
        </w:rPr>
        <w:t xml:space="preserve">-induced </w:t>
      </w:r>
      <w:r w:rsidR="005643F5">
        <w:rPr>
          <w:rFonts w:ascii="Times New Roman" w:hAnsi="Times New Roman" w:cs="Times New Roman"/>
          <w:sz w:val="24"/>
          <w:szCs w:val="24"/>
          <w:lang w:val="en-US"/>
        </w:rPr>
        <w:t>changes of the microglia morphology was also associated with</w:t>
      </w:r>
      <w:r w:rsidR="003B2E51">
        <w:rPr>
          <w:rFonts w:ascii="Times New Roman" w:hAnsi="Times New Roman" w:cs="Times New Roman"/>
          <w:sz w:val="24"/>
          <w:szCs w:val="24"/>
          <w:lang w:val="en-US"/>
        </w:rPr>
        <w:t xml:space="preserve"> </w:t>
      </w:r>
      <w:r w:rsidR="005643F5">
        <w:rPr>
          <w:rFonts w:ascii="Times New Roman" w:hAnsi="Times New Roman" w:cs="Times New Roman"/>
          <w:sz w:val="24"/>
          <w:szCs w:val="24"/>
          <w:lang w:val="en-US"/>
        </w:rPr>
        <w:t>microgliosis</w:t>
      </w:r>
      <w:r w:rsidR="00643996">
        <w:rPr>
          <w:rFonts w:ascii="Times New Roman" w:hAnsi="Times New Roman" w:cs="Times New Roman"/>
          <w:sz w:val="24"/>
          <w:szCs w:val="24"/>
          <w:lang w:val="en-US"/>
        </w:rPr>
        <w:t xml:space="preserve"> in the SN</w:t>
      </w:r>
      <w:r w:rsidR="005643F5">
        <w:rPr>
          <w:rFonts w:ascii="Times New Roman" w:hAnsi="Times New Roman" w:cs="Times New Roman"/>
          <w:sz w:val="24"/>
          <w:szCs w:val="24"/>
          <w:lang w:val="en-US"/>
        </w:rPr>
        <w:t>, reflected by an increase Iba1</w:t>
      </w:r>
      <w:r w:rsidR="005643F5" w:rsidRPr="00807CA3">
        <w:rPr>
          <w:rFonts w:ascii="Times New Roman" w:hAnsi="Times New Roman"/>
          <w:sz w:val="24"/>
          <w:vertAlign w:val="superscript"/>
          <w:lang w:val="en-US"/>
        </w:rPr>
        <w:t>+</w:t>
      </w:r>
      <w:r w:rsidR="005643F5">
        <w:rPr>
          <w:rFonts w:ascii="Times New Roman" w:hAnsi="Times New Roman" w:cs="Times New Roman"/>
          <w:sz w:val="24"/>
          <w:szCs w:val="24"/>
          <w:lang w:val="en-US"/>
        </w:rPr>
        <w:t xml:space="preserve"> cell density</w:t>
      </w:r>
      <w:r w:rsidR="00643996">
        <w:rPr>
          <w:rFonts w:ascii="Times New Roman" w:hAnsi="Times New Roman" w:cs="Times New Roman"/>
          <w:sz w:val="24"/>
          <w:szCs w:val="24"/>
          <w:lang w:val="en-US"/>
        </w:rPr>
        <w:t>,</w:t>
      </w:r>
      <w:r w:rsidR="005643F5">
        <w:rPr>
          <w:rFonts w:ascii="Times New Roman" w:hAnsi="Times New Roman" w:cs="Times New Roman"/>
          <w:sz w:val="24"/>
          <w:szCs w:val="24"/>
          <w:lang w:val="en-US"/>
        </w:rPr>
        <w:t xml:space="preserve"> </w:t>
      </w:r>
      <w:r w:rsidR="003B2E51">
        <w:rPr>
          <w:rFonts w:ascii="Times New Roman" w:hAnsi="Times New Roman" w:cs="Times New Roman"/>
          <w:sz w:val="24"/>
          <w:szCs w:val="24"/>
          <w:lang w:val="en-US"/>
        </w:rPr>
        <w:t>at 3</w:t>
      </w:r>
      <w:r w:rsidR="00DE33FE">
        <w:rPr>
          <w:rFonts w:ascii="Times New Roman" w:hAnsi="Times New Roman" w:cs="Times New Roman"/>
          <w:sz w:val="24"/>
          <w:szCs w:val="24"/>
          <w:lang w:val="en-US"/>
        </w:rPr>
        <w:t>-</w:t>
      </w:r>
      <w:r w:rsidR="003B2E51">
        <w:rPr>
          <w:rFonts w:ascii="Times New Roman" w:hAnsi="Times New Roman" w:cs="Times New Roman"/>
          <w:sz w:val="24"/>
          <w:szCs w:val="24"/>
          <w:lang w:val="en-US"/>
        </w:rPr>
        <w:t xml:space="preserve"> month</w:t>
      </w:r>
      <w:r w:rsidR="00DE33FE">
        <w:rPr>
          <w:rFonts w:ascii="Times New Roman" w:hAnsi="Times New Roman" w:cs="Times New Roman"/>
          <w:sz w:val="24"/>
          <w:szCs w:val="24"/>
          <w:lang w:val="en-US"/>
        </w:rPr>
        <w:t>s</w:t>
      </w:r>
      <w:r w:rsidR="003B2E51">
        <w:rPr>
          <w:rFonts w:ascii="Times New Roman" w:hAnsi="Times New Roman" w:cs="Times New Roman"/>
          <w:sz w:val="24"/>
          <w:szCs w:val="24"/>
          <w:lang w:val="en-US"/>
        </w:rPr>
        <w:t xml:space="preserve"> post</w:t>
      </w:r>
      <w:r w:rsidR="00DE33FE">
        <w:rPr>
          <w:rFonts w:ascii="Times New Roman" w:hAnsi="Times New Roman" w:cs="Times New Roman"/>
          <w:sz w:val="24"/>
          <w:szCs w:val="24"/>
          <w:lang w:val="en-US"/>
        </w:rPr>
        <w:t>-</w:t>
      </w:r>
      <w:r w:rsidR="00643996">
        <w:rPr>
          <w:rFonts w:ascii="Times New Roman" w:hAnsi="Times New Roman" w:cs="Times New Roman"/>
          <w:sz w:val="24"/>
          <w:szCs w:val="24"/>
          <w:lang w:val="en-US"/>
        </w:rPr>
        <w:t>injection</w:t>
      </w:r>
      <w:ins w:id="122" w:author="Abid Oueslati" w:date="2023-11-07T20:37:00Z">
        <w:r w:rsidR="007A1BFE">
          <w:rPr>
            <w:rFonts w:ascii="Times New Roman" w:hAnsi="Times New Roman" w:cs="Times New Roman"/>
            <w:sz w:val="24"/>
            <w:szCs w:val="24"/>
            <w:lang w:val="en-US"/>
          </w:rPr>
          <w:t xml:space="preserve"> </w:t>
        </w:r>
        <w:r w:rsidR="007A1BFE" w:rsidRPr="00E14A15">
          <w:rPr>
            <w:rFonts w:ascii="Times New Roman" w:hAnsi="Times New Roman" w:cs="Times New Roman"/>
            <w:sz w:val="24"/>
            <w:szCs w:val="24"/>
            <w:lang w:val="en-US"/>
          </w:rPr>
          <w:t>[</w:t>
        </w:r>
      </w:ins>
      <w:ins w:id="123" w:author="Abid Oueslati" w:date="2023-11-07T20:39:00Z">
        <w:r w:rsidR="00F553E6">
          <w:rPr>
            <w:rFonts w:ascii="Times New Roman" w:hAnsi="Times New Roman" w:cs="Times New Roman"/>
            <w:sz w:val="24"/>
            <w:szCs w:val="24"/>
            <w:lang w:val="en-US"/>
          </w:rPr>
          <w:t>(Fig</w:t>
        </w:r>
      </w:ins>
      <w:ins w:id="124" w:author="Abid Oueslati [2]" w:date="2023-11-08T13:15:00Z">
        <w:r w:rsidR="00593AD9">
          <w:rPr>
            <w:rFonts w:ascii="Times New Roman" w:hAnsi="Times New Roman" w:cs="Times New Roman"/>
            <w:sz w:val="24"/>
            <w:szCs w:val="24"/>
            <w:lang w:val="en-US"/>
          </w:rPr>
          <w:t>.</w:t>
        </w:r>
      </w:ins>
      <w:ins w:id="125" w:author="Abid Oueslati" w:date="2023-11-07T20:39:00Z">
        <w:r w:rsidR="00F553E6">
          <w:rPr>
            <w:rFonts w:ascii="Times New Roman" w:hAnsi="Times New Roman" w:cs="Times New Roman"/>
            <w:sz w:val="24"/>
            <w:szCs w:val="24"/>
            <w:lang w:val="en-US"/>
          </w:rPr>
          <w:t xml:space="preserve"> 5D) </w:t>
        </w:r>
      </w:ins>
      <w:ins w:id="126" w:author="Abid Oueslati" w:date="2023-11-07T20:37:00Z">
        <w:r w:rsidR="007A1BFE" w:rsidRPr="00E14A15">
          <w:rPr>
            <w:rFonts w:ascii="Times New Roman" w:hAnsi="Times New Roman" w:cs="Times New Roman"/>
            <w:sz w:val="24"/>
            <w:szCs w:val="24"/>
            <w:lang w:val="en-US"/>
          </w:rPr>
          <w:t xml:space="preserve">effect of group: F (1, 31) = 1.343, p = 0.2553; hα-syn vs. </w:t>
        </w:r>
        <w:proofErr w:type="spellStart"/>
        <w:r w:rsidR="007A1BFE" w:rsidRPr="00E14A15">
          <w:rPr>
            <w:rFonts w:ascii="Times New Roman" w:hAnsi="Times New Roman" w:cs="Times New Roman"/>
            <w:sz w:val="24"/>
            <w:szCs w:val="24"/>
            <w:lang w:val="en-US"/>
          </w:rPr>
          <w:t>mTurq</w:t>
        </w:r>
        <w:proofErr w:type="spellEnd"/>
        <w:r w:rsidR="007A1BFE" w:rsidRPr="00E14A15">
          <w:rPr>
            <w:rFonts w:ascii="Times New Roman" w:hAnsi="Times New Roman" w:cs="Times New Roman"/>
            <w:sz w:val="24"/>
            <w:szCs w:val="24"/>
            <w:lang w:val="en-US"/>
          </w:rPr>
          <w:t>: p &lt; 0.0001</w:t>
        </w:r>
      </w:ins>
      <w:ins w:id="127" w:author="Abid Oueslati" w:date="2023-11-07T20:38:00Z">
        <w:r w:rsidR="007A1BFE">
          <w:rPr>
            <w:rFonts w:ascii="Times New Roman" w:hAnsi="Times New Roman" w:cs="Times New Roman"/>
            <w:sz w:val="24"/>
            <w:szCs w:val="24"/>
            <w:lang w:val="en-US"/>
          </w:rPr>
          <w:t xml:space="preserve"> and </w:t>
        </w:r>
      </w:ins>
      <w:ins w:id="128" w:author="Abid Oueslati" w:date="2023-11-07T20:39:00Z">
        <w:r w:rsidR="00F553E6">
          <w:rPr>
            <w:rFonts w:ascii="Times New Roman" w:hAnsi="Times New Roman" w:cs="Times New Roman"/>
            <w:sz w:val="24"/>
            <w:szCs w:val="24"/>
            <w:lang w:val="en-US"/>
          </w:rPr>
          <w:t>(Fig</w:t>
        </w:r>
      </w:ins>
      <w:ins w:id="129" w:author="Abid Oueslati [2]" w:date="2023-11-08T13:15:00Z">
        <w:r w:rsidR="00593AD9">
          <w:rPr>
            <w:rFonts w:ascii="Times New Roman" w:hAnsi="Times New Roman" w:cs="Times New Roman"/>
            <w:sz w:val="24"/>
            <w:szCs w:val="24"/>
            <w:lang w:val="en-US"/>
          </w:rPr>
          <w:t>.</w:t>
        </w:r>
      </w:ins>
      <w:ins w:id="130" w:author="Abid Oueslati" w:date="2023-11-07T20:39:00Z">
        <w:r w:rsidR="00F553E6">
          <w:rPr>
            <w:rFonts w:ascii="Times New Roman" w:hAnsi="Times New Roman" w:cs="Times New Roman"/>
            <w:sz w:val="24"/>
            <w:szCs w:val="24"/>
            <w:lang w:val="en-US"/>
          </w:rPr>
          <w:t xml:space="preserve"> 5E) </w:t>
        </w:r>
      </w:ins>
      <w:ins w:id="131" w:author="Abid Oueslati" w:date="2023-11-07T20:38:00Z">
        <w:r w:rsidR="007A1BFE" w:rsidRPr="007A1BFE">
          <w:rPr>
            <w:rFonts w:ascii="Times New Roman" w:hAnsi="Times New Roman" w:cs="Times New Roman"/>
            <w:sz w:val="24"/>
            <w:szCs w:val="24"/>
            <w:lang w:val="en-US"/>
          </w:rPr>
          <w:t>F(3, 16) = 21.37, p &lt; 0.000</w:t>
        </w:r>
      </w:ins>
      <w:ins w:id="132" w:author="Abid Oueslati" w:date="2023-11-07T20:39:00Z">
        <w:r w:rsidR="00F553E6">
          <w:rPr>
            <w:rFonts w:ascii="Times New Roman" w:hAnsi="Times New Roman" w:cs="Times New Roman"/>
            <w:sz w:val="24"/>
            <w:szCs w:val="24"/>
            <w:lang w:val="en-US"/>
          </w:rPr>
          <w:t>1</w:t>
        </w:r>
        <w:r w:rsidR="00F553E6" w:rsidRPr="00E14A15">
          <w:rPr>
            <w:rFonts w:ascii="Times New Roman" w:hAnsi="Times New Roman" w:cs="Times New Roman"/>
            <w:sz w:val="24"/>
            <w:szCs w:val="24"/>
            <w:lang w:val="en-US"/>
          </w:rPr>
          <w:t xml:space="preserve">; hα-syn vs. </w:t>
        </w:r>
        <w:proofErr w:type="spellStart"/>
        <w:r w:rsidR="00F553E6" w:rsidRPr="00E14A15">
          <w:rPr>
            <w:rFonts w:ascii="Times New Roman" w:hAnsi="Times New Roman" w:cs="Times New Roman"/>
            <w:sz w:val="24"/>
            <w:szCs w:val="24"/>
            <w:lang w:val="en-US"/>
          </w:rPr>
          <w:t>mTurq</w:t>
        </w:r>
        <w:proofErr w:type="spellEnd"/>
        <w:r w:rsidR="00F553E6" w:rsidRPr="00E14A15">
          <w:rPr>
            <w:rFonts w:ascii="Times New Roman" w:hAnsi="Times New Roman" w:cs="Times New Roman"/>
            <w:sz w:val="24"/>
            <w:szCs w:val="24"/>
            <w:lang w:val="en-US"/>
          </w:rPr>
          <w:t>:</w:t>
        </w:r>
        <w:r w:rsidR="00F553E6" w:rsidRPr="00F553E6">
          <w:rPr>
            <w:rFonts w:ascii="Times New Roman" w:hAnsi="Times New Roman" w:cs="Times New Roman"/>
            <w:sz w:val="24"/>
            <w:szCs w:val="24"/>
            <w:lang w:val="en-US"/>
          </w:rPr>
          <w:t xml:space="preserve"> </w:t>
        </w:r>
        <w:r w:rsidR="00F553E6" w:rsidRPr="00E14A15">
          <w:rPr>
            <w:rFonts w:ascii="Times New Roman" w:hAnsi="Times New Roman" w:cs="Times New Roman"/>
            <w:sz w:val="24"/>
            <w:szCs w:val="24"/>
            <w:lang w:val="en-US"/>
          </w:rPr>
          <w:t>p &lt; 0.0001</w:t>
        </w:r>
      </w:ins>
      <w:ins w:id="133" w:author="Abid Oueslati" w:date="2023-11-07T20:37:00Z">
        <w:r w:rsidR="007A1BFE" w:rsidRPr="00E14A15">
          <w:rPr>
            <w:rFonts w:ascii="Times New Roman" w:hAnsi="Times New Roman" w:cs="Times New Roman"/>
            <w:sz w:val="24"/>
            <w:szCs w:val="24"/>
            <w:lang w:val="en-US"/>
          </w:rPr>
          <w:t>]</w:t>
        </w:r>
      </w:ins>
      <w:r w:rsidR="003B2E51">
        <w:rPr>
          <w:rFonts w:ascii="Times New Roman" w:hAnsi="Times New Roman" w:cs="Times New Roman"/>
          <w:sz w:val="24"/>
          <w:szCs w:val="24"/>
          <w:lang w:val="en-US"/>
        </w:rPr>
        <w:t xml:space="preserve"> (</w:t>
      </w:r>
      <w:r w:rsidR="003B2E51" w:rsidRPr="00807CA3">
        <w:rPr>
          <w:rFonts w:ascii="Times New Roman" w:hAnsi="Times New Roman" w:cs="Times New Roman"/>
          <w:b/>
          <w:bCs/>
          <w:sz w:val="24"/>
          <w:szCs w:val="24"/>
          <w:lang w:val="en-US"/>
        </w:rPr>
        <w:t>Fig. 5D and E</w:t>
      </w:r>
      <w:r w:rsidR="003B2E51">
        <w:rPr>
          <w:rFonts w:ascii="Times New Roman" w:hAnsi="Times New Roman" w:cs="Times New Roman"/>
          <w:sz w:val="24"/>
          <w:szCs w:val="24"/>
          <w:lang w:val="en-US"/>
        </w:rPr>
        <w:t>)</w:t>
      </w:r>
      <w:r w:rsidR="005643F5">
        <w:rPr>
          <w:rFonts w:ascii="Times New Roman" w:hAnsi="Times New Roman" w:cs="Times New Roman"/>
          <w:sz w:val="24"/>
          <w:szCs w:val="24"/>
          <w:lang w:val="en-US"/>
        </w:rPr>
        <w:t>.</w:t>
      </w:r>
    </w:p>
    <w:p w14:paraId="494BC512" w14:textId="23428200" w:rsidR="008F6EEA" w:rsidRDefault="00E12237" w:rsidP="006D09D0">
      <w:pPr>
        <w:spacing w:line="480" w:lineRule="auto"/>
        <w:jc w:val="both"/>
        <w:rPr>
          <w:rFonts w:ascii="Times New Roman" w:hAnsi="Times New Roman" w:cs="Times New Roman"/>
          <w:sz w:val="24"/>
          <w:szCs w:val="24"/>
          <w:lang w:val="en-US"/>
        </w:rPr>
      </w:pPr>
      <w:r w:rsidRPr="00E12237">
        <w:rPr>
          <w:rFonts w:ascii="Times New Roman" w:hAnsi="Times New Roman" w:cs="Times New Roman"/>
          <w:sz w:val="24"/>
          <w:szCs w:val="24"/>
          <w:lang w:val="en-US"/>
        </w:rPr>
        <w:t>Subsequently, we conducted an examination of potential astrogliosis by evaluating the reactivity of glial fibrillary acidic protein (GFAP</w:t>
      </w:r>
      <w:r w:rsidR="003C4F1B">
        <w:rPr>
          <w:rFonts w:ascii="Times New Roman" w:hAnsi="Times New Roman" w:cs="Times New Roman"/>
          <w:sz w:val="24"/>
          <w:szCs w:val="24"/>
          <w:lang w:val="en-US"/>
        </w:rPr>
        <w:t>)</w:t>
      </w:r>
      <w:r w:rsidRPr="00E12237">
        <w:rPr>
          <w:rFonts w:ascii="Times New Roman" w:hAnsi="Times New Roman" w:cs="Times New Roman"/>
          <w:sz w:val="24"/>
          <w:szCs w:val="24"/>
          <w:lang w:val="en-US"/>
        </w:rPr>
        <w:t xml:space="preserve"> in various brain regions. Consistent with the findings of increased Iba1 reactivity, we noted an elevated proportion of GFAP-immunoreactive area </w:t>
      </w:r>
      <w:ins w:id="134" w:author="Abid Oueslati" w:date="2023-11-07T21:12:00Z">
        <w:r w:rsidR="001B34C8">
          <w:rPr>
            <w:rFonts w:ascii="Times New Roman" w:hAnsi="Times New Roman" w:cs="Times New Roman"/>
            <w:sz w:val="24"/>
            <w:szCs w:val="24"/>
            <w:lang w:val="en-US"/>
          </w:rPr>
          <w:t xml:space="preserve">[effect of group: </w:t>
        </w:r>
        <w:r w:rsidR="001B34C8" w:rsidRPr="00C24EA8">
          <w:rPr>
            <w:rFonts w:ascii="Times New Roman" w:hAnsi="Times New Roman" w:cs="Times New Roman"/>
            <w:sz w:val="24"/>
            <w:szCs w:val="24"/>
            <w:lang w:val="en-US"/>
          </w:rPr>
          <w:t>F(1, 39) = 14.62</w:t>
        </w:r>
        <w:r w:rsidR="001B34C8">
          <w:rPr>
            <w:rFonts w:ascii="Times New Roman" w:hAnsi="Times New Roman" w:cs="Times New Roman"/>
            <w:sz w:val="24"/>
            <w:szCs w:val="24"/>
            <w:lang w:val="en-US"/>
          </w:rPr>
          <w:t xml:space="preserve">, p </w:t>
        </w:r>
        <w:r w:rsidR="001B34C8" w:rsidRPr="00C24EA8">
          <w:rPr>
            <w:rFonts w:ascii="Times New Roman" w:hAnsi="Times New Roman" w:cs="Times New Roman"/>
            <w:sz w:val="24"/>
            <w:szCs w:val="24"/>
            <w:lang w:val="en-US"/>
          </w:rPr>
          <w:t>=</w:t>
        </w:r>
        <w:r w:rsidR="001B34C8">
          <w:rPr>
            <w:rFonts w:ascii="Times New Roman" w:hAnsi="Times New Roman" w:cs="Times New Roman"/>
            <w:sz w:val="24"/>
            <w:szCs w:val="24"/>
            <w:lang w:val="en-US"/>
          </w:rPr>
          <w:t xml:space="preserve"> </w:t>
        </w:r>
        <w:r w:rsidR="001B34C8" w:rsidRPr="00C24EA8">
          <w:rPr>
            <w:rFonts w:ascii="Times New Roman" w:hAnsi="Times New Roman" w:cs="Times New Roman"/>
            <w:sz w:val="24"/>
            <w:szCs w:val="24"/>
            <w:lang w:val="en-US"/>
          </w:rPr>
          <w:t>0.0005</w:t>
        </w:r>
        <w:r w:rsidR="001B34C8">
          <w:rPr>
            <w:rFonts w:ascii="Times New Roman" w:hAnsi="Times New Roman" w:cs="Times New Roman"/>
            <w:sz w:val="24"/>
            <w:szCs w:val="24"/>
            <w:lang w:val="en-US"/>
          </w:rPr>
          <w:t xml:space="preserve">; </w:t>
        </w:r>
        <w:r w:rsidR="001B34C8" w:rsidRPr="00C24EA8">
          <w:rPr>
            <w:rFonts w:ascii="Times New Roman" w:hAnsi="Times New Roman" w:cs="Times New Roman"/>
            <w:sz w:val="24"/>
            <w:szCs w:val="24"/>
            <w:lang w:val="en-US"/>
          </w:rPr>
          <w:t xml:space="preserve">hα-syn vs. </w:t>
        </w:r>
        <w:proofErr w:type="spellStart"/>
        <w:r w:rsidR="001B34C8" w:rsidRPr="00C24EA8">
          <w:rPr>
            <w:rFonts w:ascii="Times New Roman" w:hAnsi="Times New Roman" w:cs="Times New Roman"/>
            <w:sz w:val="24"/>
            <w:szCs w:val="24"/>
            <w:lang w:val="en-US"/>
          </w:rPr>
          <w:t>mTurq</w:t>
        </w:r>
        <w:proofErr w:type="spellEnd"/>
        <w:r w:rsidR="001B34C8" w:rsidRPr="00C24EA8">
          <w:rPr>
            <w:rFonts w:ascii="Times New Roman" w:hAnsi="Times New Roman" w:cs="Times New Roman"/>
            <w:sz w:val="24"/>
            <w:szCs w:val="24"/>
            <w:lang w:val="en-US"/>
          </w:rPr>
          <w:t>: p = 0.0450]</w:t>
        </w:r>
        <w:r w:rsidR="001B34C8">
          <w:rPr>
            <w:rFonts w:ascii="Times New Roman" w:hAnsi="Times New Roman" w:cs="Times New Roman"/>
            <w:sz w:val="24"/>
            <w:szCs w:val="24"/>
            <w:lang w:val="en-US"/>
          </w:rPr>
          <w:t xml:space="preserve"> </w:t>
        </w:r>
      </w:ins>
      <w:r w:rsidRPr="00E12237">
        <w:rPr>
          <w:rFonts w:ascii="Times New Roman" w:hAnsi="Times New Roman" w:cs="Times New Roman"/>
          <w:sz w:val="24"/>
          <w:szCs w:val="24"/>
          <w:lang w:val="en-US"/>
        </w:rPr>
        <w:t xml:space="preserve">and intensified GFAP immunostaining in </w:t>
      </w:r>
      <w:r w:rsidR="00E70F7C">
        <w:rPr>
          <w:rFonts w:ascii="Times New Roman" w:hAnsi="Times New Roman" w:cs="Times New Roman"/>
          <w:sz w:val="24"/>
          <w:szCs w:val="24"/>
          <w:lang w:val="en-US"/>
        </w:rPr>
        <w:t>the</w:t>
      </w:r>
      <w:r w:rsidRPr="00E12237">
        <w:rPr>
          <w:rFonts w:ascii="Times New Roman" w:hAnsi="Times New Roman" w:cs="Times New Roman"/>
          <w:sz w:val="24"/>
          <w:szCs w:val="24"/>
          <w:lang w:val="en-US"/>
        </w:rPr>
        <w:t xml:space="preserve"> SN </w:t>
      </w:r>
      <w:r>
        <w:rPr>
          <w:rFonts w:ascii="Times New Roman" w:hAnsi="Times New Roman" w:cs="Times New Roman"/>
          <w:sz w:val="24"/>
          <w:szCs w:val="24"/>
          <w:lang w:val="en-US"/>
        </w:rPr>
        <w:t>overexpressing</w:t>
      </w:r>
      <w:r w:rsidRPr="00E12237">
        <w:rPr>
          <w:rFonts w:ascii="Times New Roman" w:hAnsi="Times New Roman" w:cs="Times New Roman"/>
          <w:sz w:val="24"/>
          <w:szCs w:val="24"/>
          <w:lang w:val="en-US"/>
        </w:rPr>
        <w:t xml:space="preserve"> hα-syn</w:t>
      </w:r>
      <w:ins w:id="135" w:author="Abid Oueslati" w:date="2023-11-07T21:12:00Z">
        <w:r w:rsidR="001B34C8">
          <w:rPr>
            <w:rFonts w:ascii="Times New Roman" w:hAnsi="Times New Roman" w:cs="Times New Roman"/>
            <w:sz w:val="24"/>
            <w:szCs w:val="24"/>
            <w:lang w:val="en-US"/>
          </w:rPr>
          <w:t xml:space="preserve"> [effect of group: </w:t>
        </w:r>
        <w:r w:rsidR="001B34C8" w:rsidRPr="00C24EA8">
          <w:rPr>
            <w:rFonts w:ascii="Times New Roman" w:hAnsi="Times New Roman" w:cs="Times New Roman"/>
            <w:sz w:val="24"/>
            <w:szCs w:val="24"/>
            <w:lang w:val="en-US"/>
          </w:rPr>
          <w:t>F (1, 39) = 13.72</w:t>
        </w:r>
        <w:r w:rsidR="001B34C8">
          <w:rPr>
            <w:rFonts w:ascii="Times New Roman" w:hAnsi="Times New Roman" w:cs="Times New Roman"/>
            <w:sz w:val="24"/>
            <w:szCs w:val="24"/>
            <w:lang w:val="en-US"/>
          </w:rPr>
          <w:t xml:space="preserve">, p </w:t>
        </w:r>
        <w:r w:rsidR="001B34C8" w:rsidRPr="00C24EA8">
          <w:rPr>
            <w:rFonts w:ascii="Times New Roman" w:hAnsi="Times New Roman" w:cs="Times New Roman"/>
            <w:sz w:val="24"/>
            <w:szCs w:val="24"/>
            <w:lang w:val="en-US"/>
          </w:rPr>
          <w:t>=</w:t>
        </w:r>
        <w:r w:rsidR="001B34C8">
          <w:rPr>
            <w:rFonts w:ascii="Times New Roman" w:hAnsi="Times New Roman" w:cs="Times New Roman"/>
            <w:sz w:val="24"/>
            <w:szCs w:val="24"/>
            <w:lang w:val="en-US"/>
          </w:rPr>
          <w:t xml:space="preserve"> </w:t>
        </w:r>
        <w:r w:rsidR="001B34C8" w:rsidRPr="00C24EA8">
          <w:rPr>
            <w:rFonts w:ascii="Times New Roman" w:hAnsi="Times New Roman" w:cs="Times New Roman"/>
            <w:sz w:val="24"/>
            <w:szCs w:val="24"/>
            <w:lang w:val="en-US"/>
          </w:rPr>
          <w:t>0.0007</w:t>
        </w:r>
        <w:r w:rsidR="001B34C8">
          <w:rPr>
            <w:rFonts w:ascii="Times New Roman" w:hAnsi="Times New Roman" w:cs="Times New Roman"/>
            <w:sz w:val="24"/>
            <w:szCs w:val="24"/>
            <w:lang w:val="en-US"/>
          </w:rPr>
          <w:t xml:space="preserve">; </w:t>
        </w:r>
        <w:r w:rsidR="001B34C8" w:rsidRPr="00C24EA8">
          <w:rPr>
            <w:rFonts w:ascii="Times New Roman" w:hAnsi="Times New Roman" w:cs="Times New Roman"/>
            <w:sz w:val="24"/>
            <w:szCs w:val="24"/>
            <w:lang w:val="en-US"/>
          </w:rPr>
          <w:t xml:space="preserve">hα-syn vs. </w:t>
        </w:r>
        <w:proofErr w:type="spellStart"/>
        <w:r w:rsidR="001B34C8" w:rsidRPr="00C24EA8">
          <w:rPr>
            <w:rFonts w:ascii="Times New Roman" w:hAnsi="Times New Roman" w:cs="Times New Roman"/>
            <w:sz w:val="24"/>
            <w:szCs w:val="24"/>
            <w:lang w:val="en-US"/>
          </w:rPr>
          <w:t>mTurq</w:t>
        </w:r>
        <w:proofErr w:type="spellEnd"/>
        <w:r w:rsidR="001B34C8" w:rsidRPr="00C24EA8">
          <w:rPr>
            <w:rFonts w:ascii="Times New Roman" w:hAnsi="Times New Roman" w:cs="Times New Roman"/>
            <w:sz w:val="24"/>
            <w:szCs w:val="24"/>
            <w:lang w:val="en-US"/>
          </w:rPr>
          <w:t>: p &lt;</w:t>
        </w:r>
        <w:r w:rsidR="001B34C8">
          <w:rPr>
            <w:rFonts w:ascii="Times New Roman" w:hAnsi="Times New Roman" w:cs="Times New Roman"/>
            <w:sz w:val="24"/>
            <w:szCs w:val="24"/>
            <w:lang w:val="en-US"/>
          </w:rPr>
          <w:t xml:space="preserve"> </w:t>
        </w:r>
        <w:r w:rsidR="001B34C8" w:rsidRPr="00C24EA8">
          <w:rPr>
            <w:rFonts w:ascii="Times New Roman" w:hAnsi="Times New Roman" w:cs="Times New Roman"/>
            <w:sz w:val="24"/>
            <w:szCs w:val="24"/>
            <w:lang w:val="en-US"/>
          </w:rPr>
          <w:t>0.0001]</w:t>
        </w:r>
      </w:ins>
      <w:r w:rsidRPr="00E12237">
        <w:rPr>
          <w:rFonts w:ascii="Times New Roman" w:hAnsi="Times New Roman" w:cs="Times New Roman"/>
          <w:sz w:val="24"/>
          <w:szCs w:val="24"/>
          <w:lang w:val="en-US"/>
        </w:rPr>
        <w:t xml:space="preserve"> (</w:t>
      </w:r>
      <w:r w:rsidRPr="00807CA3">
        <w:rPr>
          <w:rFonts w:ascii="Times New Roman" w:hAnsi="Times New Roman" w:cs="Times New Roman"/>
          <w:b/>
          <w:bCs/>
          <w:sz w:val="24"/>
          <w:szCs w:val="24"/>
          <w:lang w:val="en-US"/>
        </w:rPr>
        <w:t xml:space="preserve">Fig. </w:t>
      </w:r>
      <w:r w:rsidR="00607F79">
        <w:rPr>
          <w:rFonts w:ascii="Times New Roman" w:hAnsi="Times New Roman" w:cs="Times New Roman"/>
          <w:b/>
          <w:bCs/>
          <w:sz w:val="24"/>
          <w:szCs w:val="24"/>
          <w:lang w:val="en-US"/>
        </w:rPr>
        <w:t>5F and G</w:t>
      </w:r>
      <w:r w:rsidRPr="00E12237">
        <w:rPr>
          <w:rFonts w:ascii="Times New Roman" w:hAnsi="Times New Roman" w:cs="Times New Roman"/>
          <w:sz w:val="24"/>
          <w:szCs w:val="24"/>
          <w:lang w:val="en-US"/>
        </w:rPr>
        <w:t xml:space="preserve">). </w:t>
      </w:r>
      <w:r>
        <w:rPr>
          <w:rFonts w:ascii="Times New Roman" w:hAnsi="Times New Roman" w:cs="Times New Roman"/>
          <w:sz w:val="24"/>
          <w:szCs w:val="24"/>
          <w:lang w:val="en-US"/>
        </w:rPr>
        <w:t>Interestingly, i</w:t>
      </w:r>
      <w:r w:rsidRPr="00E12237">
        <w:rPr>
          <w:rFonts w:ascii="Times New Roman" w:hAnsi="Times New Roman" w:cs="Times New Roman"/>
          <w:sz w:val="24"/>
          <w:szCs w:val="24"/>
          <w:lang w:val="en-US"/>
        </w:rPr>
        <w:t xml:space="preserve">n contrast to the </w:t>
      </w:r>
      <w:r w:rsidR="00F47EA0">
        <w:rPr>
          <w:rFonts w:ascii="Times New Roman" w:hAnsi="Times New Roman" w:cs="Times New Roman"/>
          <w:sz w:val="24"/>
          <w:szCs w:val="24"/>
          <w:lang w:val="en-US"/>
        </w:rPr>
        <w:t>micro</w:t>
      </w:r>
      <w:r w:rsidRPr="00E12237">
        <w:rPr>
          <w:rFonts w:ascii="Times New Roman" w:hAnsi="Times New Roman" w:cs="Times New Roman"/>
          <w:sz w:val="24"/>
          <w:szCs w:val="24"/>
          <w:lang w:val="en-US"/>
        </w:rPr>
        <w:t>gliosis specific to SN, we observed increased GFAP immunoreactivity in all brain regions, except for the hippocampus</w:t>
      </w:r>
      <w:ins w:id="136" w:author="Abid Oueslati" w:date="2023-11-07T21:12:00Z">
        <w:r w:rsidR="001B34C8">
          <w:rPr>
            <w:rFonts w:ascii="Times New Roman" w:hAnsi="Times New Roman" w:cs="Times New Roman"/>
            <w:sz w:val="24"/>
            <w:szCs w:val="24"/>
            <w:lang w:val="en-US"/>
          </w:rPr>
          <w:t xml:space="preserve"> [</w:t>
        </w:r>
        <w:r w:rsidR="001B34C8" w:rsidRPr="00C24EA8">
          <w:rPr>
            <w:rFonts w:ascii="Times New Roman" w:hAnsi="Times New Roman" w:cs="Times New Roman"/>
            <w:sz w:val="24"/>
            <w:szCs w:val="24"/>
            <w:lang w:val="en-US"/>
          </w:rPr>
          <w:t xml:space="preserve">hα-syn vs. </w:t>
        </w:r>
        <w:proofErr w:type="spellStart"/>
        <w:r w:rsidR="001B34C8" w:rsidRPr="00C24EA8">
          <w:rPr>
            <w:rFonts w:ascii="Times New Roman" w:hAnsi="Times New Roman" w:cs="Times New Roman"/>
            <w:sz w:val="24"/>
            <w:szCs w:val="24"/>
            <w:lang w:val="en-US"/>
          </w:rPr>
          <w:t>mTurq</w:t>
        </w:r>
        <w:proofErr w:type="spellEnd"/>
        <w:r w:rsidR="001B34C8">
          <w:rPr>
            <w:rFonts w:ascii="Times New Roman" w:hAnsi="Times New Roman" w:cs="Times New Roman"/>
            <w:sz w:val="24"/>
            <w:szCs w:val="24"/>
            <w:lang w:val="en-US"/>
          </w:rPr>
          <w:t>, cortex</w:t>
        </w:r>
        <w:r w:rsidR="001B34C8" w:rsidRPr="00C24EA8">
          <w:rPr>
            <w:rFonts w:ascii="Times New Roman" w:hAnsi="Times New Roman" w:cs="Times New Roman"/>
            <w:sz w:val="24"/>
            <w:szCs w:val="24"/>
            <w:lang w:val="en-US"/>
          </w:rPr>
          <w:t xml:space="preserve">: p </w:t>
        </w:r>
        <w:r w:rsidR="001B34C8">
          <w:rPr>
            <w:rFonts w:ascii="Times New Roman" w:hAnsi="Times New Roman" w:cs="Times New Roman"/>
            <w:sz w:val="24"/>
            <w:szCs w:val="24"/>
            <w:lang w:val="en-US"/>
          </w:rPr>
          <w:t>=</w:t>
        </w:r>
        <w:r w:rsidR="001B34C8" w:rsidRPr="00C24EA8">
          <w:rPr>
            <w:rFonts w:ascii="Times New Roman" w:hAnsi="Times New Roman" w:cs="Times New Roman"/>
            <w:sz w:val="24"/>
            <w:szCs w:val="24"/>
            <w:lang w:val="en-US"/>
          </w:rPr>
          <w:t xml:space="preserve"> 0.0123</w:t>
        </w:r>
        <w:r w:rsidR="001B34C8">
          <w:rPr>
            <w:rFonts w:ascii="Times New Roman" w:hAnsi="Times New Roman" w:cs="Times New Roman"/>
            <w:sz w:val="24"/>
            <w:szCs w:val="24"/>
            <w:lang w:val="en-US"/>
          </w:rPr>
          <w:t xml:space="preserve">; striatum: p = </w:t>
        </w:r>
        <w:r w:rsidR="001B34C8" w:rsidRPr="00C24EA8">
          <w:rPr>
            <w:rFonts w:ascii="Times New Roman" w:hAnsi="Times New Roman" w:cs="Times New Roman"/>
            <w:sz w:val="24"/>
            <w:szCs w:val="24"/>
            <w:lang w:val="en-US"/>
          </w:rPr>
          <w:t>0.0383</w:t>
        </w:r>
        <w:r w:rsidR="001B34C8">
          <w:rPr>
            <w:rFonts w:ascii="Times New Roman" w:hAnsi="Times New Roman" w:cs="Times New Roman"/>
            <w:sz w:val="24"/>
            <w:szCs w:val="24"/>
            <w:lang w:val="en-US"/>
          </w:rPr>
          <w:t xml:space="preserve">; hippocampus: p = </w:t>
        </w:r>
        <w:r w:rsidR="001B34C8" w:rsidRPr="00C24EA8">
          <w:rPr>
            <w:rFonts w:ascii="Times New Roman" w:hAnsi="Times New Roman" w:cs="Times New Roman"/>
            <w:sz w:val="24"/>
            <w:szCs w:val="24"/>
            <w:lang w:val="en-US"/>
          </w:rPr>
          <w:t>0.8240</w:t>
        </w:r>
        <w:r w:rsidR="001B34C8">
          <w:rPr>
            <w:rFonts w:ascii="Times New Roman" w:hAnsi="Times New Roman" w:cs="Times New Roman"/>
            <w:sz w:val="24"/>
            <w:szCs w:val="24"/>
            <w:lang w:val="en-US"/>
          </w:rPr>
          <w:t>]</w:t>
        </w:r>
      </w:ins>
      <w:r w:rsidRPr="00E12237">
        <w:rPr>
          <w:rFonts w:ascii="Times New Roman" w:hAnsi="Times New Roman" w:cs="Times New Roman"/>
          <w:sz w:val="24"/>
          <w:szCs w:val="24"/>
          <w:lang w:val="en-US"/>
        </w:rPr>
        <w:t>, suggesting a more widespread astrogliosis in response to hα-syn</w:t>
      </w:r>
      <w:r>
        <w:rPr>
          <w:rFonts w:ascii="Times New Roman" w:hAnsi="Times New Roman" w:cs="Times New Roman"/>
          <w:sz w:val="24"/>
          <w:szCs w:val="24"/>
          <w:lang w:val="en-US"/>
        </w:rPr>
        <w:t xml:space="preserve"> overexpression (</w:t>
      </w:r>
      <w:r w:rsidRPr="00807CA3">
        <w:rPr>
          <w:rFonts w:ascii="Times New Roman" w:hAnsi="Times New Roman" w:cs="Times New Roman"/>
          <w:b/>
          <w:bCs/>
          <w:sz w:val="24"/>
          <w:szCs w:val="24"/>
          <w:lang w:val="en-US"/>
        </w:rPr>
        <w:t>Fig</w:t>
      </w:r>
      <w:r w:rsidR="008F6EEA" w:rsidRPr="00807CA3">
        <w:rPr>
          <w:rFonts w:ascii="Times New Roman" w:hAnsi="Times New Roman" w:cs="Times New Roman"/>
          <w:b/>
          <w:bCs/>
          <w:sz w:val="24"/>
          <w:szCs w:val="24"/>
          <w:lang w:val="en-US"/>
        </w:rPr>
        <w:t>.</w:t>
      </w:r>
      <w:r w:rsidRPr="00807CA3">
        <w:rPr>
          <w:rFonts w:ascii="Times New Roman" w:hAnsi="Times New Roman" w:cs="Times New Roman"/>
          <w:b/>
          <w:bCs/>
          <w:sz w:val="24"/>
          <w:szCs w:val="24"/>
          <w:lang w:val="en-US"/>
        </w:rPr>
        <w:t xml:space="preserve"> </w:t>
      </w:r>
      <w:r w:rsidR="00607F79">
        <w:rPr>
          <w:rFonts w:ascii="Times New Roman" w:hAnsi="Times New Roman" w:cs="Times New Roman"/>
          <w:b/>
          <w:bCs/>
          <w:sz w:val="24"/>
          <w:szCs w:val="24"/>
          <w:lang w:val="en-US"/>
        </w:rPr>
        <w:t>5F</w:t>
      </w:r>
      <w:r w:rsidRPr="00807CA3">
        <w:rPr>
          <w:rFonts w:ascii="Times New Roman" w:hAnsi="Times New Roman" w:cs="Times New Roman"/>
          <w:b/>
          <w:bCs/>
          <w:sz w:val="24"/>
          <w:szCs w:val="24"/>
          <w:lang w:val="en-US"/>
        </w:rPr>
        <w:t xml:space="preserve"> and </w:t>
      </w:r>
      <w:r w:rsidR="00607F79">
        <w:rPr>
          <w:rFonts w:ascii="Times New Roman" w:hAnsi="Times New Roman" w:cs="Times New Roman"/>
          <w:b/>
          <w:bCs/>
          <w:sz w:val="24"/>
          <w:szCs w:val="24"/>
          <w:lang w:val="en-US"/>
        </w:rPr>
        <w:t>G</w:t>
      </w:r>
      <w:r>
        <w:rPr>
          <w:rFonts w:ascii="Times New Roman" w:hAnsi="Times New Roman" w:cs="Times New Roman"/>
          <w:sz w:val="24"/>
          <w:szCs w:val="24"/>
          <w:lang w:val="en-US"/>
        </w:rPr>
        <w:t>)</w:t>
      </w:r>
      <w:r w:rsidRPr="00E12237">
        <w:rPr>
          <w:rFonts w:ascii="Times New Roman" w:hAnsi="Times New Roman" w:cs="Times New Roman"/>
          <w:sz w:val="24"/>
          <w:szCs w:val="24"/>
          <w:lang w:val="en-US"/>
        </w:rPr>
        <w:t>.</w:t>
      </w:r>
      <w:r w:rsidR="002A1E86">
        <w:rPr>
          <w:rFonts w:ascii="Times New Roman" w:hAnsi="Times New Roman" w:cs="Times New Roman"/>
          <w:sz w:val="24"/>
          <w:szCs w:val="24"/>
          <w:lang w:val="en-US"/>
        </w:rPr>
        <w:t xml:space="preserve"> </w:t>
      </w:r>
      <w:r w:rsidR="008F6EEA" w:rsidRPr="008F6EEA">
        <w:rPr>
          <w:rFonts w:ascii="Times New Roman" w:hAnsi="Times New Roman" w:cs="Times New Roman"/>
          <w:sz w:val="24"/>
          <w:szCs w:val="24"/>
          <w:lang w:val="en-US"/>
        </w:rPr>
        <w:t xml:space="preserve">Collectively, these findings indicate that, at 3-month </w:t>
      </w:r>
      <w:r w:rsidR="008F6EEA">
        <w:rPr>
          <w:rFonts w:ascii="Times New Roman" w:hAnsi="Times New Roman" w:cs="Times New Roman"/>
          <w:sz w:val="24"/>
          <w:szCs w:val="24"/>
          <w:lang w:val="en-US"/>
        </w:rPr>
        <w:t>post-injection</w:t>
      </w:r>
      <w:r w:rsidR="008F6EEA" w:rsidRPr="008F6EEA">
        <w:rPr>
          <w:rFonts w:ascii="Times New Roman" w:hAnsi="Times New Roman" w:cs="Times New Roman"/>
          <w:sz w:val="24"/>
          <w:szCs w:val="24"/>
          <w:lang w:val="en-US"/>
        </w:rPr>
        <w:t>, the overexpression of hα-syn leads to reactive gliosis and astrogliosis, particularly in the SN, which aligns with the loss of dopaminergic neurons and the buildup of pathological α-syn.</w:t>
      </w:r>
    </w:p>
    <w:p w14:paraId="67F29C0A" w14:textId="77777777" w:rsidR="00DE1729" w:rsidRPr="00B70C14" w:rsidRDefault="00DE1729" w:rsidP="006D09D0">
      <w:pPr>
        <w:spacing w:line="480" w:lineRule="auto"/>
        <w:jc w:val="both"/>
        <w:rPr>
          <w:rFonts w:ascii="Times New Roman" w:hAnsi="Times New Roman" w:cs="Times New Roman"/>
          <w:sz w:val="24"/>
          <w:szCs w:val="24"/>
          <w:lang w:val="en-US"/>
        </w:rPr>
      </w:pPr>
    </w:p>
    <w:p w14:paraId="3E82B3F4" w14:textId="4A62CEFE" w:rsidR="00C54F51" w:rsidRPr="00B70C14" w:rsidRDefault="00356432" w:rsidP="006D09D0">
      <w:pPr>
        <w:spacing w:line="480" w:lineRule="auto"/>
        <w:contextualSpacing/>
        <w:jc w:val="both"/>
        <w:rPr>
          <w:rFonts w:ascii="Times New Roman" w:hAnsi="Times New Roman" w:cs="Times New Roman"/>
          <w:b/>
          <w:bCs/>
          <w:sz w:val="28"/>
          <w:szCs w:val="28"/>
          <w:lang w:val="en-US"/>
        </w:rPr>
      </w:pPr>
      <w:r w:rsidRPr="00B70C14">
        <w:rPr>
          <w:rFonts w:ascii="Times New Roman" w:hAnsi="Times New Roman" w:cs="Times New Roman"/>
          <w:b/>
          <w:bCs/>
          <w:sz w:val="28"/>
          <w:szCs w:val="28"/>
          <w:lang w:val="en-US"/>
        </w:rPr>
        <w:t>Discussion</w:t>
      </w:r>
    </w:p>
    <w:p w14:paraId="156F6007" w14:textId="3EFDBB6C" w:rsidR="00AE65A1" w:rsidRPr="00354A9B" w:rsidRDefault="00391E04" w:rsidP="006D09D0">
      <w:pPr>
        <w:spacing w:line="480" w:lineRule="auto"/>
        <w:contextualSpacing/>
        <w:jc w:val="both"/>
        <w:rPr>
          <w:rFonts w:ascii="Times New Roman" w:hAnsi="Times New Roman" w:cs="Times New Roman"/>
          <w:sz w:val="24"/>
          <w:szCs w:val="24"/>
          <w:lang w:val="en-US"/>
        </w:rPr>
      </w:pPr>
      <w:r w:rsidRPr="00B70C14">
        <w:rPr>
          <w:rFonts w:ascii="Times New Roman" w:hAnsi="Times New Roman" w:cs="Times New Roman"/>
          <w:sz w:val="24"/>
          <w:szCs w:val="24"/>
          <w:lang w:val="en-US"/>
        </w:rPr>
        <w:t>Animal models</w:t>
      </w:r>
      <w:r w:rsidR="00DE1729">
        <w:rPr>
          <w:rFonts w:ascii="Times New Roman" w:hAnsi="Times New Roman" w:cs="Times New Roman"/>
          <w:sz w:val="24"/>
          <w:szCs w:val="24"/>
          <w:lang w:val="en-US"/>
        </w:rPr>
        <w:t xml:space="preserve">, </w:t>
      </w:r>
      <w:r w:rsidRPr="00B70C14">
        <w:rPr>
          <w:rFonts w:ascii="Times New Roman" w:hAnsi="Times New Roman" w:cs="Times New Roman"/>
          <w:sz w:val="24"/>
          <w:szCs w:val="24"/>
          <w:lang w:val="en-US"/>
        </w:rPr>
        <w:t>mimic</w:t>
      </w:r>
      <w:r w:rsidR="00DE1729">
        <w:rPr>
          <w:rFonts w:ascii="Times New Roman" w:hAnsi="Times New Roman" w:cs="Times New Roman"/>
          <w:sz w:val="24"/>
          <w:szCs w:val="24"/>
          <w:lang w:val="en-US"/>
        </w:rPr>
        <w:t>king</w:t>
      </w:r>
      <w:r w:rsidRPr="00B70C14">
        <w:rPr>
          <w:rFonts w:ascii="Times New Roman" w:hAnsi="Times New Roman" w:cs="Times New Roman"/>
          <w:sz w:val="24"/>
          <w:szCs w:val="24"/>
          <w:lang w:val="en-US"/>
        </w:rPr>
        <w:t xml:space="preserve"> </w:t>
      </w:r>
      <w:r w:rsidR="00DE1729">
        <w:rPr>
          <w:rFonts w:ascii="Times New Roman" w:hAnsi="Times New Roman" w:cs="Times New Roman"/>
          <w:sz w:val="24"/>
          <w:szCs w:val="24"/>
          <w:lang w:val="en-US"/>
        </w:rPr>
        <w:t xml:space="preserve">important </w:t>
      </w:r>
      <w:r w:rsidRPr="00B70C14">
        <w:rPr>
          <w:rFonts w:ascii="Times New Roman" w:hAnsi="Times New Roman" w:cs="Times New Roman"/>
          <w:sz w:val="24"/>
          <w:szCs w:val="24"/>
          <w:lang w:val="en-US"/>
        </w:rPr>
        <w:t xml:space="preserve">aspects for human </w:t>
      </w:r>
      <w:r w:rsidR="00DE1729" w:rsidRPr="00B70C14">
        <w:rPr>
          <w:rFonts w:ascii="Times New Roman" w:hAnsi="Times New Roman" w:cs="Times New Roman"/>
          <w:sz w:val="24"/>
          <w:szCs w:val="24"/>
          <w:lang w:val="en-US"/>
        </w:rPr>
        <w:t>disorders</w:t>
      </w:r>
      <w:r w:rsidR="00DE1729">
        <w:rPr>
          <w:rFonts w:ascii="Times New Roman" w:hAnsi="Times New Roman" w:cs="Times New Roman"/>
          <w:sz w:val="24"/>
          <w:szCs w:val="24"/>
          <w:lang w:val="en-US"/>
        </w:rPr>
        <w:t xml:space="preserve">, </w:t>
      </w:r>
      <w:r w:rsidRPr="00B70C14">
        <w:rPr>
          <w:rFonts w:ascii="Times New Roman" w:hAnsi="Times New Roman" w:cs="Times New Roman"/>
          <w:sz w:val="24"/>
          <w:szCs w:val="24"/>
          <w:lang w:val="en-US"/>
        </w:rPr>
        <w:t xml:space="preserve">represent </w:t>
      </w:r>
      <w:r w:rsidR="00DE1729">
        <w:rPr>
          <w:rFonts w:ascii="Times New Roman" w:hAnsi="Times New Roman" w:cs="Times New Roman"/>
          <w:sz w:val="24"/>
          <w:szCs w:val="24"/>
          <w:lang w:val="en-US"/>
        </w:rPr>
        <w:t xml:space="preserve">an </w:t>
      </w:r>
      <w:r w:rsidR="00DE1729" w:rsidRPr="00B70C14">
        <w:rPr>
          <w:rFonts w:ascii="Times New Roman" w:hAnsi="Times New Roman" w:cs="Times New Roman"/>
          <w:sz w:val="24"/>
          <w:szCs w:val="24"/>
          <w:lang w:val="en-US"/>
        </w:rPr>
        <w:t>indispensable</w:t>
      </w:r>
      <w:r w:rsidRPr="00B70C14">
        <w:rPr>
          <w:rFonts w:ascii="Times New Roman" w:hAnsi="Times New Roman" w:cs="Times New Roman"/>
          <w:sz w:val="24"/>
          <w:szCs w:val="24"/>
          <w:lang w:val="en-US"/>
        </w:rPr>
        <w:t xml:space="preserve"> tool to decorticate cellular and molecular bases of these diseases and to test new emerging therapeutic strategies. In the present study we report on the </w:t>
      </w:r>
      <w:r w:rsidR="00DE1729">
        <w:rPr>
          <w:rFonts w:ascii="Times New Roman" w:hAnsi="Times New Roman" w:cs="Times New Roman"/>
          <w:sz w:val="24"/>
          <w:szCs w:val="24"/>
          <w:lang w:val="en-US"/>
        </w:rPr>
        <w:t>creation</w:t>
      </w:r>
      <w:r w:rsidRPr="00B70C14">
        <w:rPr>
          <w:rFonts w:ascii="Times New Roman" w:hAnsi="Times New Roman" w:cs="Times New Roman"/>
          <w:sz w:val="24"/>
          <w:szCs w:val="24"/>
          <w:lang w:val="en-US"/>
        </w:rPr>
        <w:t xml:space="preserve"> </w:t>
      </w:r>
      <w:r w:rsidRPr="00B70C14">
        <w:rPr>
          <w:rFonts w:ascii="Times New Roman" w:hAnsi="Times New Roman" w:cs="Times New Roman"/>
          <w:sz w:val="24"/>
          <w:szCs w:val="24"/>
          <w:lang w:val="en-US"/>
        </w:rPr>
        <w:lastRenderedPageBreak/>
        <w:t>of a new rodent model of PD</w:t>
      </w:r>
      <w:r w:rsidR="00DE1729">
        <w:rPr>
          <w:rFonts w:ascii="Times New Roman" w:hAnsi="Times New Roman" w:cs="Times New Roman"/>
          <w:sz w:val="24"/>
          <w:szCs w:val="24"/>
          <w:lang w:val="en-US"/>
        </w:rPr>
        <w:t>,</w:t>
      </w:r>
      <w:r w:rsidR="000C744B">
        <w:rPr>
          <w:rFonts w:ascii="Times New Roman" w:hAnsi="Times New Roman" w:cs="Times New Roman"/>
          <w:sz w:val="24"/>
          <w:szCs w:val="24"/>
          <w:lang w:val="en-US"/>
        </w:rPr>
        <w:t xml:space="preserve"> after a unique and non-invasive delivery of AAV-</w:t>
      </w:r>
      <w:proofErr w:type="spellStart"/>
      <w:r w:rsidR="000C744B">
        <w:rPr>
          <w:rFonts w:ascii="Times New Roman" w:hAnsi="Times New Roman" w:cs="Times New Roman"/>
          <w:sz w:val="24"/>
          <w:szCs w:val="24"/>
          <w:lang w:val="en-US"/>
        </w:rPr>
        <w:t>PHP.eB</w:t>
      </w:r>
      <w:proofErr w:type="spellEnd"/>
      <w:r w:rsidR="000C744B">
        <w:rPr>
          <w:rFonts w:ascii="Times New Roman" w:hAnsi="Times New Roman" w:cs="Times New Roman"/>
          <w:sz w:val="24"/>
          <w:szCs w:val="24"/>
          <w:lang w:val="en-US"/>
        </w:rPr>
        <w:t xml:space="preserve"> viral particles overexpressing h</w:t>
      </w:r>
      <w:r w:rsidR="00623CEE" w:rsidRPr="00B70C14">
        <w:rPr>
          <w:rFonts w:ascii="Times New Roman" w:hAnsi="Times New Roman" w:cs="Times New Roman"/>
          <w:sz w:val="24"/>
          <w:szCs w:val="24"/>
          <w:lang w:val="en-US"/>
        </w:rPr>
        <w:t>α-syn</w:t>
      </w:r>
      <w:r w:rsidR="000C744B">
        <w:rPr>
          <w:rFonts w:ascii="Times New Roman" w:hAnsi="Times New Roman" w:cs="Times New Roman"/>
          <w:sz w:val="24"/>
          <w:szCs w:val="24"/>
          <w:lang w:val="en-US"/>
        </w:rPr>
        <w:t xml:space="preserve"> in the blood circulation.</w:t>
      </w:r>
      <w:r w:rsidR="00DE1729">
        <w:rPr>
          <w:rFonts w:ascii="Times New Roman" w:hAnsi="Times New Roman" w:cs="Times New Roman"/>
          <w:sz w:val="24"/>
          <w:szCs w:val="24"/>
          <w:lang w:val="en-US"/>
        </w:rPr>
        <w:t xml:space="preserve"> This</w:t>
      </w:r>
      <w:r w:rsidR="000C744B">
        <w:rPr>
          <w:rFonts w:ascii="Times New Roman" w:hAnsi="Times New Roman" w:cs="Times New Roman"/>
          <w:sz w:val="24"/>
          <w:szCs w:val="24"/>
          <w:lang w:val="en-US"/>
        </w:rPr>
        <w:t xml:space="preserve"> approach led to a </w:t>
      </w:r>
      <w:r w:rsidR="00354A9B">
        <w:rPr>
          <w:rFonts w:ascii="Times New Roman" w:hAnsi="Times New Roman" w:cs="Times New Roman"/>
          <w:sz w:val="24"/>
          <w:szCs w:val="24"/>
          <w:lang w:val="en-US"/>
        </w:rPr>
        <w:t>discrete,</w:t>
      </w:r>
      <w:r w:rsidR="000C744B">
        <w:rPr>
          <w:rFonts w:ascii="Times New Roman" w:hAnsi="Times New Roman" w:cs="Times New Roman"/>
          <w:sz w:val="24"/>
          <w:szCs w:val="24"/>
          <w:lang w:val="en-US"/>
        </w:rPr>
        <w:t xml:space="preserve"> b</w:t>
      </w:r>
      <w:r w:rsidR="00354A9B">
        <w:rPr>
          <w:rFonts w:ascii="Times New Roman" w:hAnsi="Times New Roman" w:cs="Times New Roman"/>
          <w:sz w:val="24"/>
          <w:szCs w:val="24"/>
          <w:lang w:val="en-US"/>
        </w:rPr>
        <w:t>ut</w:t>
      </w:r>
      <w:r w:rsidR="000C744B">
        <w:rPr>
          <w:rFonts w:ascii="Times New Roman" w:hAnsi="Times New Roman" w:cs="Times New Roman"/>
          <w:sz w:val="24"/>
          <w:szCs w:val="24"/>
          <w:lang w:val="en-US"/>
        </w:rPr>
        <w:t xml:space="preserve"> widespread</w:t>
      </w:r>
      <w:r w:rsidR="00354A9B">
        <w:rPr>
          <w:rFonts w:ascii="Times New Roman" w:hAnsi="Times New Roman" w:cs="Times New Roman"/>
          <w:sz w:val="24"/>
          <w:szCs w:val="24"/>
          <w:lang w:val="en-US"/>
        </w:rPr>
        <w:t>,</w:t>
      </w:r>
      <w:r w:rsidR="000C744B">
        <w:rPr>
          <w:rFonts w:ascii="Times New Roman" w:hAnsi="Times New Roman" w:cs="Times New Roman"/>
          <w:sz w:val="24"/>
          <w:szCs w:val="24"/>
          <w:lang w:val="en-US"/>
        </w:rPr>
        <w:t xml:space="preserve"> overexpression of h</w:t>
      </w:r>
      <w:r w:rsidR="00623CEE" w:rsidRPr="00B70C14">
        <w:rPr>
          <w:rFonts w:ascii="Times New Roman" w:hAnsi="Times New Roman" w:cs="Times New Roman"/>
          <w:sz w:val="24"/>
          <w:szCs w:val="24"/>
          <w:lang w:val="en-US"/>
        </w:rPr>
        <w:t>α-syn</w:t>
      </w:r>
      <w:r w:rsidR="000C744B">
        <w:rPr>
          <w:rFonts w:ascii="Times New Roman" w:hAnsi="Times New Roman" w:cs="Times New Roman"/>
          <w:sz w:val="24"/>
          <w:szCs w:val="24"/>
          <w:lang w:val="en-US"/>
        </w:rPr>
        <w:t xml:space="preserve"> in the </w:t>
      </w:r>
      <w:r w:rsidR="000C5072">
        <w:rPr>
          <w:rFonts w:ascii="Times New Roman" w:hAnsi="Times New Roman" w:cs="Times New Roman"/>
          <w:sz w:val="24"/>
          <w:szCs w:val="24"/>
          <w:lang w:val="en-US"/>
        </w:rPr>
        <w:t>CNS</w:t>
      </w:r>
      <w:r w:rsidR="00905543">
        <w:rPr>
          <w:rFonts w:ascii="Times New Roman" w:hAnsi="Times New Roman" w:cs="Times New Roman"/>
          <w:sz w:val="24"/>
          <w:szCs w:val="24"/>
          <w:lang w:val="en-US"/>
        </w:rPr>
        <w:t xml:space="preserve">, with the manifestation of key PD </w:t>
      </w:r>
      <w:r w:rsidR="0072261A">
        <w:rPr>
          <w:rFonts w:ascii="Times New Roman" w:hAnsi="Times New Roman" w:cs="Times New Roman"/>
          <w:sz w:val="24"/>
          <w:szCs w:val="24"/>
          <w:lang w:val="en-US"/>
        </w:rPr>
        <w:t>neuropathological</w:t>
      </w:r>
      <w:r w:rsidR="00905543">
        <w:rPr>
          <w:rFonts w:ascii="Times New Roman" w:hAnsi="Times New Roman" w:cs="Times New Roman"/>
          <w:sz w:val="24"/>
          <w:szCs w:val="24"/>
          <w:lang w:val="en-US"/>
        </w:rPr>
        <w:t xml:space="preserve"> </w:t>
      </w:r>
      <w:r w:rsidR="0072261A">
        <w:rPr>
          <w:rFonts w:ascii="Times New Roman" w:hAnsi="Times New Roman" w:cs="Times New Roman"/>
          <w:sz w:val="24"/>
          <w:szCs w:val="24"/>
          <w:lang w:val="en-US"/>
        </w:rPr>
        <w:t>features</w:t>
      </w:r>
      <w:r w:rsidR="00905543">
        <w:rPr>
          <w:rFonts w:ascii="Times New Roman" w:hAnsi="Times New Roman" w:cs="Times New Roman"/>
          <w:sz w:val="24"/>
          <w:szCs w:val="24"/>
          <w:lang w:val="en-US"/>
        </w:rPr>
        <w:t xml:space="preserve">, </w:t>
      </w:r>
      <w:r w:rsidR="0072261A">
        <w:rPr>
          <w:rFonts w:ascii="Times New Roman" w:hAnsi="Times New Roman" w:cs="Times New Roman"/>
          <w:sz w:val="24"/>
          <w:szCs w:val="24"/>
          <w:lang w:val="en-US"/>
        </w:rPr>
        <w:t>including</w:t>
      </w:r>
      <w:r w:rsidR="00905543">
        <w:rPr>
          <w:rFonts w:ascii="Times New Roman" w:hAnsi="Times New Roman" w:cs="Times New Roman"/>
          <w:sz w:val="24"/>
          <w:szCs w:val="24"/>
          <w:lang w:val="en-US"/>
        </w:rPr>
        <w:t xml:space="preserve"> selective dopaminergic neuronal loss, PD-like motor and</w:t>
      </w:r>
      <w:r w:rsidR="00F012AA">
        <w:rPr>
          <w:rFonts w:ascii="Times New Roman" w:hAnsi="Times New Roman" w:cs="Times New Roman"/>
          <w:sz w:val="24"/>
          <w:szCs w:val="24"/>
          <w:lang w:val="en-US"/>
        </w:rPr>
        <w:t xml:space="preserve"> learning deficits</w:t>
      </w:r>
      <w:r w:rsidR="00905543">
        <w:rPr>
          <w:rFonts w:ascii="Times New Roman" w:hAnsi="Times New Roman" w:cs="Times New Roman"/>
          <w:sz w:val="24"/>
          <w:szCs w:val="24"/>
          <w:lang w:val="en-US"/>
        </w:rPr>
        <w:t xml:space="preserve">, accumulation of pathologic </w:t>
      </w:r>
      <w:r w:rsidR="00623CEE" w:rsidRPr="00B70C14">
        <w:rPr>
          <w:rFonts w:ascii="Times New Roman" w:hAnsi="Times New Roman" w:cs="Times New Roman"/>
          <w:sz w:val="24"/>
          <w:szCs w:val="24"/>
          <w:lang w:val="en-US"/>
        </w:rPr>
        <w:t>α-syn</w:t>
      </w:r>
      <w:r w:rsidR="000C5072">
        <w:rPr>
          <w:rFonts w:ascii="Times New Roman" w:hAnsi="Times New Roman" w:cs="Times New Roman"/>
          <w:sz w:val="24"/>
          <w:szCs w:val="24"/>
          <w:lang w:val="en-US"/>
        </w:rPr>
        <w:t>,</w:t>
      </w:r>
      <w:r w:rsidR="00623CEE">
        <w:rPr>
          <w:rFonts w:ascii="Times New Roman" w:hAnsi="Times New Roman" w:cs="Times New Roman"/>
          <w:sz w:val="24"/>
          <w:szCs w:val="24"/>
          <w:lang w:val="en-US"/>
        </w:rPr>
        <w:t xml:space="preserve"> </w:t>
      </w:r>
      <w:r w:rsidR="00905543">
        <w:rPr>
          <w:rFonts w:ascii="Times New Roman" w:hAnsi="Times New Roman" w:cs="Times New Roman"/>
          <w:sz w:val="24"/>
          <w:szCs w:val="24"/>
          <w:lang w:val="en-US"/>
        </w:rPr>
        <w:t>and the induction of neuroinflammatory reaction</w:t>
      </w:r>
      <w:r w:rsidR="00354A9B">
        <w:rPr>
          <w:rFonts w:ascii="Times New Roman" w:hAnsi="Times New Roman" w:cs="Times New Roman"/>
          <w:sz w:val="24"/>
          <w:szCs w:val="24"/>
          <w:lang w:val="en-US"/>
        </w:rPr>
        <w:t xml:space="preserve">. </w:t>
      </w:r>
      <w:r w:rsidR="00905543">
        <w:rPr>
          <w:rFonts w:ascii="Times New Roman" w:hAnsi="Times New Roman" w:cs="Times New Roman"/>
          <w:sz w:val="24"/>
          <w:szCs w:val="24"/>
          <w:lang w:val="en-US"/>
        </w:rPr>
        <w:t xml:space="preserve">This model, </w:t>
      </w:r>
      <w:r w:rsidR="00354A9B">
        <w:rPr>
          <w:rFonts w:ascii="Times New Roman" w:hAnsi="Times New Roman" w:cs="Times New Roman"/>
          <w:sz w:val="24"/>
          <w:szCs w:val="24"/>
          <w:lang w:val="en-US"/>
        </w:rPr>
        <w:t>represent</w:t>
      </w:r>
      <w:r w:rsidR="00905543">
        <w:rPr>
          <w:rFonts w:ascii="Times New Roman" w:hAnsi="Times New Roman" w:cs="Times New Roman"/>
          <w:sz w:val="24"/>
          <w:szCs w:val="24"/>
          <w:lang w:val="en-US"/>
        </w:rPr>
        <w:t>ing</w:t>
      </w:r>
      <w:r w:rsidR="00354A9B">
        <w:rPr>
          <w:rFonts w:ascii="Times New Roman" w:hAnsi="Times New Roman" w:cs="Times New Roman"/>
          <w:sz w:val="24"/>
          <w:szCs w:val="24"/>
          <w:lang w:val="en-US"/>
        </w:rPr>
        <w:t xml:space="preserve"> a</w:t>
      </w:r>
      <w:r w:rsidR="00354A9B" w:rsidRPr="00354A9B">
        <w:rPr>
          <w:rFonts w:ascii="Times New Roman" w:hAnsi="Times New Roman" w:cs="Times New Roman"/>
          <w:sz w:val="24"/>
          <w:szCs w:val="24"/>
          <w:lang w:val="en-US"/>
        </w:rPr>
        <w:t xml:space="preserve"> conciliation between</w:t>
      </w:r>
      <w:r w:rsidR="00905543">
        <w:rPr>
          <w:rFonts w:ascii="Times New Roman" w:hAnsi="Times New Roman" w:cs="Times New Roman"/>
          <w:sz w:val="24"/>
          <w:szCs w:val="24"/>
          <w:lang w:val="en-US"/>
        </w:rPr>
        <w:t xml:space="preserve"> </w:t>
      </w:r>
      <w:r w:rsidR="00354A9B" w:rsidRPr="00354A9B">
        <w:rPr>
          <w:rFonts w:ascii="Times New Roman" w:hAnsi="Times New Roman" w:cs="Times New Roman"/>
          <w:sz w:val="24"/>
          <w:szCs w:val="24"/>
          <w:lang w:val="en-US"/>
        </w:rPr>
        <w:t>the acute overexpression of viral</w:t>
      </w:r>
      <w:r w:rsidR="00623CEE">
        <w:rPr>
          <w:rFonts w:ascii="Times New Roman" w:hAnsi="Times New Roman" w:cs="Times New Roman"/>
          <w:sz w:val="24"/>
          <w:szCs w:val="24"/>
          <w:lang w:val="en-US"/>
        </w:rPr>
        <w:t>-</w:t>
      </w:r>
      <w:r w:rsidR="00354A9B">
        <w:rPr>
          <w:rFonts w:ascii="Times New Roman" w:hAnsi="Times New Roman" w:cs="Times New Roman"/>
          <w:sz w:val="24"/>
          <w:szCs w:val="24"/>
          <w:lang w:val="en-US"/>
        </w:rPr>
        <w:t>based model</w:t>
      </w:r>
      <w:r w:rsidR="00354A9B" w:rsidRPr="00354A9B">
        <w:rPr>
          <w:rFonts w:ascii="Times New Roman" w:hAnsi="Times New Roman" w:cs="Times New Roman"/>
          <w:sz w:val="24"/>
          <w:szCs w:val="24"/>
          <w:lang w:val="en-US"/>
        </w:rPr>
        <w:t xml:space="preserve"> and the widespread </w:t>
      </w:r>
      <w:r w:rsidR="00354A9B">
        <w:rPr>
          <w:rFonts w:ascii="Times New Roman" w:hAnsi="Times New Roman" w:cs="Times New Roman"/>
          <w:sz w:val="24"/>
          <w:szCs w:val="24"/>
          <w:lang w:val="en-US"/>
        </w:rPr>
        <w:t xml:space="preserve">transgene </w:t>
      </w:r>
      <w:r w:rsidR="00354A9B" w:rsidRPr="00354A9B">
        <w:rPr>
          <w:rFonts w:ascii="Times New Roman" w:hAnsi="Times New Roman" w:cs="Times New Roman"/>
          <w:sz w:val="24"/>
          <w:szCs w:val="24"/>
          <w:lang w:val="en-US"/>
        </w:rPr>
        <w:t xml:space="preserve">expression of </w:t>
      </w:r>
      <w:proofErr w:type="spellStart"/>
      <w:r w:rsidR="00354A9B" w:rsidRPr="00354A9B">
        <w:rPr>
          <w:rFonts w:ascii="Times New Roman" w:hAnsi="Times New Roman" w:cs="Times New Roman"/>
          <w:sz w:val="24"/>
          <w:szCs w:val="24"/>
          <w:lang w:val="en-US"/>
        </w:rPr>
        <w:t>T</w:t>
      </w:r>
      <w:r w:rsidR="00623CEE">
        <w:rPr>
          <w:rFonts w:ascii="Times New Roman" w:hAnsi="Times New Roman" w:cs="Times New Roman"/>
          <w:sz w:val="24"/>
          <w:szCs w:val="24"/>
          <w:lang w:val="en-US"/>
        </w:rPr>
        <w:t>g</w:t>
      </w:r>
      <w:proofErr w:type="spellEnd"/>
      <w:r w:rsidR="00354A9B" w:rsidRPr="00354A9B">
        <w:rPr>
          <w:rFonts w:ascii="Times New Roman" w:hAnsi="Times New Roman" w:cs="Times New Roman"/>
          <w:sz w:val="24"/>
          <w:szCs w:val="24"/>
          <w:lang w:val="en-US"/>
        </w:rPr>
        <w:t xml:space="preserve"> models</w:t>
      </w:r>
      <w:r w:rsidR="00905543">
        <w:rPr>
          <w:rFonts w:ascii="Times New Roman" w:hAnsi="Times New Roman" w:cs="Times New Roman"/>
          <w:sz w:val="24"/>
          <w:szCs w:val="24"/>
          <w:lang w:val="en-US"/>
        </w:rPr>
        <w:t xml:space="preserve">, provides an accessible and valuable tool to study the role of </w:t>
      </w:r>
      <w:r w:rsidR="00623CEE" w:rsidRPr="00B70C14">
        <w:rPr>
          <w:rFonts w:ascii="Times New Roman" w:hAnsi="Times New Roman" w:cs="Times New Roman"/>
          <w:sz w:val="24"/>
          <w:szCs w:val="24"/>
          <w:lang w:val="en-US"/>
        </w:rPr>
        <w:t>α-syn</w:t>
      </w:r>
      <w:r w:rsidR="00623CEE">
        <w:rPr>
          <w:rFonts w:ascii="Times New Roman" w:hAnsi="Times New Roman" w:cs="Times New Roman"/>
          <w:sz w:val="24"/>
          <w:szCs w:val="24"/>
          <w:lang w:val="en-US"/>
        </w:rPr>
        <w:t xml:space="preserve"> </w:t>
      </w:r>
      <w:r w:rsidR="00905543">
        <w:rPr>
          <w:rFonts w:ascii="Times New Roman" w:hAnsi="Times New Roman" w:cs="Times New Roman"/>
          <w:sz w:val="24"/>
          <w:szCs w:val="24"/>
          <w:lang w:val="en-US"/>
        </w:rPr>
        <w:t>in PD pathogenesis</w:t>
      </w:r>
      <w:r w:rsidR="00725468">
        <w:rPr>
          <w:rFonts w:ascii="Times New Roman" w:hAnsi="Times New Roman" w:cs="Times New Roman"/>
          <w:sz w:val="24"/>
          <w:szCs w:val="24"/>
          <w:lang w:val="en-US"/>
        </w:rPr>
        <w:t>,</w:t>
      </w:r>
      <w:r w:rsidR="00905543">
        <w:rPr>
          <w:rFonts w:ascii="Times New Roman" w:hAnsi="Times New Roman" w:cs="Times New Roman"/>
          <w:sz w:val="24"/>
          <w:szCs w:val="24"/>
          <w:lang w:val="en-US"/>
        </w:rPr>
        <w:t xml:space="preserve"> and for the development of </w:t>
      </w:r>
      <w:r w:rsidR="00623CEE">
        <w:rPr>
          <w:rFonts w:ascii="Times New Roman" w:hAnsi="Times New Roman" w:cs="Times New Roman"/>
          <w:sz w:val="24"/>
          <w:szCs w:val="24"/>
          <w:lang w:val="en-US"/>
        </w:rPr>
        <w:t>effective</w:t>
      </w:r>
      <w:r w:rsidR="00905543">
        <w:rPr>
          <w:rFonts w:ascii="Times New Roman" w:hAnsi="Times New Roman" w:cs="Times New Roman"/>
          <w:sz w:val="24"/>
          <w:szCs w:val="24"/>
          <w:lang w:val="en-US"/>
        </w:rPr>
        <w:t xml:space="preserve"> disease-modifying therapies</w:t>
      </w:r>
      <w:r w:rsidR="00623CEE">
        <w:rPr>
          <w:rFonts w:ascii="Times New Roman" w:hAnsi="Times New Roman" w:cs="Times New Roman"/>
          <w:sz w:val="24"/>
          <w:szCs w:val="24"/>
          <w:lang w:val="en-US"/>
        </w:rPr>
        <w:t xml:space="preserve"> for PD and related </w:t>
      </w:r>
      <w:r w:rsidR="00623CEE" w:rsidRPr="00B70C14">
        <w:rPr>
          <w:rFonts w:ascii="Times New Roman" w:hAnsi="Times New Roman" w:cs="Times New Roman"/>
          <w:sz w:val="24"/>
          <w:szCs w:val="24"/>
          <w:lang w:val="en-US"/>
        </w:rPr>
        <w:t>α-</w:t>
      </w:r>
      <w:r w:rsidR="00623CEE">
        <w:rPr>
          <w:rFonts w:ascii="Times New Roman" w:hAnsi="Times New Roman" w:cs="Times New Roman"/>
          <w:sz w:val="24"/>
          <w:szCs w:val="24"/>
          <w:lang w:val="en-US"/>
        </w:rPr>
        <w:t>synucleinopathies</w:t>
      </w:r>
      <w:r w:rsidR="00905543">
        <w:rPr>
          <w:rFonts w:ascii="Times New Roman" w:hAnsi="Times New Roman" w:cs="Times New Roman"/>
          <w:sz w:val="24"/>
          <w:szCs w:val="24"/>
          <w:lang w:val="en-US"/>
        </w:rPr>
        <w:t>.</w:t>
      </w:r>
    </w:p>
    <w:p w14:paraId="11D9B995" w14:textId="77777777" w:rsidR="00AE65A1" w:rsidRPr="00B70C14" w:rsidRDefault="00AE65A1" w:rsidP="006D09D0">
      <w:pPr>
        <w:spacing w:line="480" w:lineRule="auto"/>
        <w:contextualSpacing/>
        <w:jc w:val="both"/>
        <w:rPr>
          <w:rFonts w:ascii="Times New Roman" w:hAnsi="Times New Roman" w:cs="Times New Roman"/>
          <w:sz w:val="24"/>
          <w:szCs w:val="24"/>
          <w:lang w:val="en-US"/>
        </w:rPr>
      </w:pPr>
    </w:p>
    <w:p w14:paraId="08B33690" w14:textId="3DA92A2B" w:rsidR="00DE1729" w:rsidRPr="00B934BE" w:rsidRDefault="00623CEE" w:rsidP="006D09D0">
      <w:pPr>
        <w:spacing w:line="480" w:lineRule="auto"/>
        <w:contextualSpacing/>
        <w:jc w:val="both"/>
        <w:rPr>
          <w:rFonts w:ascii="Times New Roman" w:hAnsi="Times New Roman" w:cs="Times New Roman"/>
          <w:i/>
          <w:iCs/>
          <w:sz w:val="24"/>
          <w:szCs w:val="24"/>
          <w:lang w:val="en-US"/>
        </w:rPr>
      </w:pPr>
      <w:r>
        <w:rPr>
          <w:rFonts w:ascii="Times New Roman" w:hAnsi="Times New Roman" w:cs="Times New Roman"/>
          <w:i/>
          <w:iCs/>
          <w:sz w:val="24"/>
          <w:szCs w:val="24"/>
          <w:lang w:val="en-US"/>
        </w:rPr>
        <w:t>A</w:t>
      </w:r>
      <w:r w:rsidR="00E87E3D" w:rsidRPr="00B70C14">
        <w:rPr>
          <w:rFonts w:ascii="Times New Roman" w:hAnsi="Times New Roman" w:cs="Times New Roman"/>
          <w:i/>
          <w:iCs/>
          <w:sz w:val="24"/>
          <w:szCs w:val="24"/>
          <w:lang w:val="en-US"/>
        </w:rPr>
        <w:t xml:space="preserve">dvantages </w:t>
      </w:r>
      <w:r w:rsidR="009856A7" w:rsidRPr="00B70C14">
        <w:rPr>
          <w:rFonts w:ascii="Times New Roman" w:hAnsi="Times New Roman" w:cs="Times New Roman"/>
          <w:i/>
          <w:iCs/>
          <w:sz w:val="24"/>
          <w:szCs w:val="24"/>
          <w:lang w:val="en-US"/>
        </w:rPr>
        <w:t>of using AAV</w:t>
      </w:r>
      <w:r w:rsidR="0072261A">
        <w:rPr>
          <w:rFonts w:ascii="Times New Roman" w:hAnsi="Times New Roman" w:cs="Times New Roman"/>
          <w:i/>
          <w:iCs/>
          <w:sz w:val="24"/>
          <w:szCs w:val="24"/>
          <w:lang w:val="en-US"/>
        </w:rPr>
        <w:t>-</w:t>
      </w:r>
      <w:proofErr w:type="spellStart"/>
      <w:r w:rsidR="009856A7" w:rsidRPr="00B70C14">
        <w:rPr>
          <w:rFonts w:ascii="Times New Roman" w:hAnsi="Times New Roman" w:cs="Times New Roman"/>
          <w:i/>
          <w:iCs/>
          <w:sz w:val="24"/>
          <w:szCs w:val="24"/>
          <w:lang w:val="en-US"/>
        </w:rPr>
        <w:t>PHP</w:t>
      </w:r>
      <w:r w:rsidR="0072261A">
        <w:rPr>
          <w:rFonts w:ascii="Times New Roman" w:hAnsi="Times New Roman" w:cs="Times New Roman"/>
          <w:i/>
          <w:iCs/>
          <w:sz w:val="24"/>
          <w:szCs w:val="24"/>
          <w:lang w:val="en-US"/>
        </w:rPr>
        <w:t>.eB</w:t>
      </w:r>
      <w:proofErr w:type="spellEnd"/>
      <w:r w:rsidR="009856A7" w:rsidRPr="00B70C14">
        <w:rPr>
          <w:rFonts w:ascii="Times New Roman" w:hAnsi="Times New Roman" w:cs="Times New Roman"/>
          <w:i/>
          <w:iCs/>
          <w:sz w:val="24"/>
          <w:szCs w:val="24"/>
          <w:lang w:val="en-US"/>
        </w:rPr>
        <w:t xml:space="preserve"> f</w:t>
      </w:r>
      <w:r w:rsidR="007F2D82" w:rsidRPr="00B70C14">
        <w:rPr>
          <w:rFonts w:ascii="Times New Roman" w:hAnsi="Times New Roman" w:cs="Times New Roman"/>
          <w:i/>
          <w:iCs/>
          <w:sz w:val="24"/>
          <w:szCs w:val="24"/>
          <w:lang w:val="en-US"/>
        </w:rPr>
        <w:t>or</w:t>
      </w:r>
      <w:r w:rsidR="009856A7" w:rsidRPr="00B70C14">
        <w:rPr>
          <w:rFonts w:ascii="Times New Roman" w:hAnsi="Times New Roman" w:cs="Times New Roman"/>
          <w:i/>
          <w:iCs/>
          <w:sz w:val="24"/>
          <w:szCs w:val="24"/>
          <w:lang w:val="en-US"/>
        </w:rPr>
        <w:t xml:space="preserve"> the creation of a rodent model of PD</w:t>
      </w:r>
    </w:p>
    <w:p w14:paraId="1B5122CF" w14:textId="3446000C" w:rsidR="009856A7" w:rsidRPr="00B70C14" w:rsidRDefault="001C4D05" w:rsidP="006D09D0">
      <w:pPr>
        <w:spacing w:line="480" w:lineRule="auto"/>
        <w:contextualSpacing/>
        <w:jc w:val="both"/>
        <w:rPr>
          <w:rFonts w:ascii="Times New Roman" w:hAnsi="Times New Roman" w:cs="Times New Roman"/>
          <w:sz w:val="24"/>
          <w:szCs w:val="24"/>
          <w:lang w:val="en-US"/>
        </w:rPr>
      </w:pPr>
      <w:r w:rsidRPr="00B70C14">
        <w:rPr>
          <w:rFonts w:ascii="Times New Roman" w:hAnsi="Times New Roman" w:cs="Times New Roman"/>
          <w:sz w:val="24"/>
          <w:szCs w:val="24"/>
          <w:lang w:val="en-US"/>
        </w:rPr>
        <w:t>T</w:t>
      </w:r>
      <w:r w:rsidR="0090554C" w:rsidRPr="00B70C14">
        <w:rPr>
          <w:rFonts w:ascii="Times New Roman" w:hAnsi="Times New Roman" w:cs="Times New Roman"/>
          <w:sz w:val="24"/>
          <w:szCs w:val="24"/>
          <w:lang w:val="en-US"/>
        </w:rPr>
        <w:t>he</w:t>
      </w:r>
      <w:r w:rsidR="009856A7" w:rsidRPr="00B70C14">
        <w:rPr>
          <w:rFonts w:ascii="Times New Roman" w:hAnsi="Times New Roman" w:cs="Times New Roman"/>
          <w:sz w:val="24"/>
          <w:szCs w:val="24"/>
          <w:lang w:val="en-US"/>
        </w:rPr>
        <w:t xml:space="preserve"> first advantage of using AAV</w:t>
      </w:r>
      <w:r w:rsidR="0072261A">
        <w:rPr>
          <w:rFonts w:ascii="Times New Roman" w:hAnsi="Times New Roman" w:cs="Times New Roman"/>
          <w:sz w:val="24"/>
          <w:szCs w:val="24"/>
          <w:lang w:val="en-US"/>
        </w:rPr>
        <w:t>-</w:t>
      </w:r>
      <w:proofErr w:type="spellStart"/>
      <w:r w:rsidR="009856A7" w:rsidRPr="00B70C14">
        <w:rPr>
          <w:rFonts w:ascii="Times New Roman" w:hAnsi="Times New Roman" w:cs="Times New Roman"/>
          <w:sz w:val="24"/>
          <w:szCs w:val="24"/>
          <w:lang w:val="en-US"/>
        </w:rPr>
        <w:t>PHP</w:t>
      </w:r>
      <w:r w:rsidR="00623CEE">
        <w:rPr>
          <w:rFonts w:ascii="Times New Roman" w:hAnsi="Times New Roman" w:cs="Times New Roman"/>
          <w:sz w:val="24"/>
          <w:szCs w:val="24"/>
          <w:lang w:val="en-US"/>
        </w:rPr>
        <w:t>.</w:t>
      </w:r>
      <w:r w:rsidR="0072261A">
        <w:rPr>
          <w:rFonts w:ascii="Times New Roman" w:hAnsi="Times New Roman" w:cs="Times New Roman"/>
          <w:sz w:val="24"/>
          <w:szCs w:val="24"/>
          <w:lang w:val="en-US"/>
        </w:rPr>
        <w:t>eB</w:t>
      </w:r>
      <w:proofErr w:type="spellEnd"/>
      <w:r w:rsidR="009856A7" w:rsidRPr="00B70C14">
        <w:rPr>
          <w:rFonts w:ascii="Times New Roman" w:hAnsi="Times New Roman" w:cs="Times New Roman"/>
          <w:sz w:val="24"/>
          <w:szCs w:val="24"/>
          <w:lang w:val="en-US"/>
        </w:rPr>
        <w:t xml:space="preserve"> is the capacity of these </w:t>
      </w:r>
      <w:r w:rsidR="00E87E3D" w:rsidRPr="00B70C14">
        <w:rPr>
          <w:rFonts w:ascii="Times New Roman" w:hAnsi="Times New Roman" w:cs="Times New Roman"/>
          <w:sz w:val="24"/>
          <w:szCs w:val="24"/>
          <w:lang w:val="en-US"/>
        </w:rPr>
        <w:t xml:space="preserve">viral </w:t>
      </w:r>
      <w:r w:rsidR="009856A7" w:rsidRPr="00B70C14">
        <w:rPr>
          <w:rFonts w:ascii="Times New Roman" w:hAnsi="Times New Roman" w:cs="Times New Roman"/>
          <w:sz w:val="24"/>
          <w:szCs w:val="24"/>
          <w:lang w:val="en-US"/>
        </w:rPr>
        <w:t>particles to cross the BBB</w:t>
      </w:r>
      <w:r w:rsidR="00E87E3D" w:rsidRPr="00B70C14">
        <w:rPr>
          <w:rFonts w:ascii="Times New Roman" w:hAnsi="Times New Roman" w:cs="Times New Roman"/>
          <w:sz w:val="24"/>
          <w:szCs w:val="24"/>
          <w:lang w:val="en-US"/>
        </w:rPr>
        <w:t xml:space="preserve"> and to reach different brain regions</w:t>
      </w:r>
      <w:r w:rsidR="00A7501E">
        <w:rPr>
          <w:rFonts w:ascii="Times New Roman" w:hAnsi="Times New Roman" w:cs="Times New Roman"/>
          <w:sz w:val="24"/>
          <w:szCs w:val="24"/>
          <w:lang w:val="en-US"/>
        </w:rPr>
        <w:t xml:space="preserve"> </w:t>
      </w:r>
      <w:r w:rsidR="00623CEE">
        <w:rPr>
          <w:rFonts w:ascii="Times New Roman" w:hAnsi="Times New Roman" w:cs="Times New Roman"/>
          <w:sz w:val="24"/>
          <w:szCs w:val="24"/>
          <w:lang w:val="en-US"/>
        </w:rPr>
        <w:fldChar w:fldCharType="begin"/>
      </w:r>
      <w:r w:rsidR="00175715">
        <w:rPr>
          <w:rFonts w:ascii="Times New Roman" w:hAnsi="Times New Roman" w:cs="Times New Roman"/>
          <w:sz w:val="24"/>
          <w:szCs w:val="24"/>
          <w:lang w:val="en-US"/>
        </w:rPr>
        <w:instrText xml:space="preserve"> ADDIN EN.CITE &lt;EndNote&gt;&lt;Cite&gt;&lt;Author&gt;Chan&lt;/Author&gt;&lt;Year&gt;2017&lt;/Year&gt;&lt;RecNum&gt;18&lt;/RecNum&gt;&lt;DisplayText&gt;(22)&lt;/DisplayText&gt;&lt;record&gt;&lt;rec-number&gt;18&lt;/rec-number&gt;&lt;foreign-keys&gt;&lt;key app="EN" db-id="vpsafrseows5a3e2e9qp22x60paz02asexva" timestamp="1673921714"&gt;18&lt;/key&gt;&lt;/foreign-keys&gt;&lt;ref-type name="Journal Article"&gt;17&lt;/ref-type&gt;&lt;contributors&gt;&lt;authors&gt;&lt;author&gt;Chan, K. Y.&lt;/author&gt;&lt;author&gt;Jang, M. J.&lt;/author&gt;&lt;author&gt;Yoo, B. B.&lt;/author&gt;&lt;author&gt;Greenbaum, A.&lt;/author&gt;&lt;author&gt;Ravi, N.&lt;/author&gt;&lt;author&gt;Wu, W. L.&lt;/author&gt;&lt;author&gt;Sanchez-Guardado, L.&lt;/author&gt;&lt;author&gt;Lois, C.&lt;/author&gt;&lt;author&gt;Mazmanian, S. K.&lt;/author&gt;&lt;author&gt;Deverman, B. E.&lt;/author&gt;&lt;author&gt;Gradinaru, V.&lt;/author&gt;&lt;/authors&gt;&lt;/contributors&gt;&lt;auth-address&gt;Division of Biology and Biological Engineering, California Institute of Technology, Pasadena, California, USA.&lt;/auth-address&gt;&lt;titles&gt;&lt;title&gt;Engineered AAVs for efficient noninvasive gene delivery to the central and peripheral nervous systems&lt;/title&gt;&lt;secondary-title&gt;Nat Neurosci&lt;/secondary-title&gt;&lt;/titles&gt;&lt;periodical&gt;&lt;full-title&gt;Nat Neurosci&lt;/full-title&gt;&lt;/periodical&gt;&lt;pages&gt;1172-1179&lt;/pages&gt;&lt;volume&gt;20&lt;/volume&gt;&lt;number&gt;8&lt;/number&gt;&lt;edition&gt;2017/07/04&lt;/edition&gt;&lt;keywords&gt;&lt;keyword&gt;Animals&lt;/keyword&gt;&lt;keyword&gt;Dependovirus/*genetics&lt;/keyword&gt;&lt;keyword&gt;Ganglia, Spinal/metabolism&lt;/keyword&gt;&lt;keyword&gt;*Gene Transfer Techniques&lt;/keyword&gt;&lt;keyword&gt;Genetic Therapy/methods&lt;/keyword&gt;&lt;keyword&gt;Genetic Vectors/*genetics&lt;/keyword&gt;&lt;keyword&gt;Mice, Transgenic&lt;/keyword&gt;&lt;keyword&gt;Neurons/*metabolism&lt;/keyword&gt;&lt;keyword&gt;Peripheral Nervous System/*metabolism&lt;/keyword&gt;&lt;keyword&gt;Transduction, Genetic/methods&lt;/keyword&gt;&lt;/keywords&gt;&lt;dates&gt;&lt;year&gt;2017&lt;/year&gt;&lt;pub-dates&gt;&lt;date&gt;Aug&lt;/date&gt;&lt;/pub-dates&gt;&lt;/dates&gt;&lt;isbn&gt;1546-1726 (Electronic)&amp;#xD;1097-6256 (Print)&amp;#xD;1097-6256 (Linking)&lt;/isbn&gt;&lt;accession-num&gt;28671695&lt;/accession-num&gt;&lt;urls&gt;&lt;related-urls&gt;&lt;url&gt;https://www.ncbi.nlm.nih.gov/pubmed/28671695&lt;/url&gt;&lt;/related-urls&gt;&lt;/urls&gt;&lt;custom2&gt;PMC5529245&lt;/custom2&gt;&lt;electronic-resource-num&gt;10.1038/nn.4593&lt;/electronic-resource-num&gt;&lt;/record&gt;&lt;/Cite&gt;&lt;/EndNote&gt;</w:instrText>
      </w:r>
      <w:r w:rsidR="00623CEE">
        <w:rPr>
          <w:rFonts w:ascii="Times New Roman" w:hAnsi="Times New Roman" w:cs="Times New Roman"/>
          <w:sz w:val="24"/>
          <w:szCs w:val="24"/>
          <w:lang w:val="en-US"/>
        </w:rPr>
        <w:fldChar w:fldCharType="separate"/>
      </w:r>
      <w:r w:rsidR="00175715">
        <w:rPr>
          <w:rFonts w:ascii="Times New Roman" w:hAnsi="Times New Roman" w:cs="Times New Roman"/>
          <w:noProof/>
          <w:sz w:val="24"/>
          <w:szCs w:val="24"/>
          <w:lang w:val="en-US"/>
        </w:rPr>
        <w:t>(22)</w:t>
      </w:r>
      <w:r w:rsidR="00623CEE">
        <w:rPr>
          <w:rFonts w:ascii="Times New Roman" w:hAnsi="Times New Roman" w:cs="Times New Roman"/>
          <w:sz w:val="24"/>
          <w:szCs w:val="24"/>
          <w:lang w:val="en-US"/>
        </w:rPr>
        <w:fldChar w:fldCharType="end"/>
      </w:r>
      <w:r w:rsidR="009856A7" w:rsidRPr="00B70C14">
        <w:rPr>
          <w:rFonts w:ascii="Times New Roman" w:hAnsi="Times New Roman" w:cs="Times New Roman"/>
          <w:sz w:val="24"/>
          <w:szCs w:val="24"/>
          <w:lang w:val="en-US"/>
        </w:rPr>
        <w:t xml:space="preserve">. This </w:t>
      </w:r>
      <w:r w:rsidR="001934FB" w:rsidRPr="00B70C14">
        <w:rPr>
          <w:rFonts w:ascii="Times New Roman" w:hAnsi="Times New Roman" w:cs="Times New Roman"/>
          <w:sz w:val="24"/>
          <w:szCs w:val="24"/>
          <w:lang w:val="en-US"/>
        </w:rPr>
        <w:t>propriety</w:t>
      </w:r>
      <w:r w:rsidR="0072261A">
        <w:rPr>
          <w:rFonts w:ascii="Times New Roman" w:hAnsi="Times New Roman" w:cs="Times New Roman"/>
          <w:sz w:val="24"/>
          <w:szCs w:val="24"/>
          <w:lang w:val="en-US"/>
        </w:rPr>
        <w:t xml:space="preserve"> </w:t>
      </w:r>
      <w:r w:rsidR="00623CEE">
        <w:rPr>
          <w:rFonts w:ascii="Times New Roman" w:hAnsi="Times New Roman" w:cs="Times New Roman"/>
          <w:sz w:val="24"/>
          <w:szCs w:val="24"/>
          <w:lang w:val="en-US"/>
        </w:rPr>
        <w:t>permit</w:t>
      </w:r>
      <w:r w:rsidR="000C5072">
        <w:rPr>
          <w:rFonts w:ascii="Times New Roman" w:hAnsi="Times New Roman" w:cs="Times New Roman"/>
          <w:sz w:val="24"/>
          <w:szCs w:val="24"/>
          <w:lang w:val="en-US"/>
        </w:rPr>
        <w:t>s</w:t>
      </w:r>
      <w:r w:rsidR="00623CEE">
        <w:rPr>
          <w:rFonts w:ascii="Times New Roman" w:hAnsi="Times New Roman" w:cs="Times New Roman"/>
          <w:sz w:val="24"/>
          <w:szCs w:val="24"/>
          <w:lang w:val="en-US"/>
        </w:rPr>
        <w:t xml:space="preserve"> to</w:t>
      </w:r>
      <w:r w:rsidR="009856A7" w:rsidRPr="00B70C14">
        <w:rPr>
          <w:rFonts w:ascii="Times New Roman" w:hAnsi="Times New Roman" w:cs="Times New Roman"/>
          <w:sz w:val="24"/>
          <w:szCs w:val="24"/>
          <w:lang w:val="en-US"/>
        </w:rPr>
        <w:t xml:space="preserve"> </w:t>
      </w:r>
      <w:r w:rsidR="00623CEE">
        <w:rPr>
          <w:rFonts w:ascii="Times New Roman" w:hAnsi="Times New Roman" w:cs="Times New Roman"/>
          <w:sz w:val="24"/>
          <w:szCs w:val="24"/>
          <w:lang w:val="en-US"/>
        </w:rPr>
        <w:t>bypass</w:t>
      </w:r>
      <w:r w:rsidR="005B7D21">
        <w:rPr>
          <w:rFonts w:ascii="Times New Roman" w:hAnsi="Times New Roman" w:cs="Times New Roman"/>
          <w:sz w:val="24"/>
          <w:szCs w:val="24"/>
          <w:lang w:val="en-US"/>
        </w:rPr>
        <w:t xml:space="preserve"> </w:t>
      </w:r>
      <w:r w:rsidR="009856A7" w:rsidRPr="00B70C14">
        <w:rPr>
          <w:rFonts w:ascii="Times New Roman" w:hAnsi="Times New Roman" w:cs="Times New Roman"/>
          <w:sz w:val="24"/>
          <w:szCs w:val="24"/>
          <w:lang w:val="en-US"/>
        </w:rPr>
        <w:t xml:space="preserve">the </w:t>
      </w:r>
      <w:r w:rsidR="005B7D21">
        <w:rPr>
          <w:rFonts w:ascii="Times New Roman" w:hAnsi="Times New Roman" w:cs="Times New Roman"/>
          <w:sz w:val="24"/>
          <w:szCs w:val="24"/>
          <w:lang w:val="en-US"/>
        </w:rPr>
        <w:t xml:space="preserve">use of </w:t>
      </w:r>
      <w:r w:rsidR="009856A7" w:rsidRPr="00B70C14">
        <w:rPr>
          <w:rFonts w:ascii="Times New Roman" w:hAnsi="Times New Roman" w:cs="Times New Roman"/>
          <w:sz w:val="24"/>
          <w:szCs w:val="24"/>
          <w:lang w:val="en-US"/>
        </w:rPr>
        <w:t>stereotaxic injection</w:t>
      </w:r>
      <w:r w:rsidR="001934FB" w:rsidRPr="00B70C14">
        <w:rPr>
          <w:rFonts w:ascii="Times New Roman" w:hAnsi="Times New Roman" w:cs="Times New Roman"/>
          <w:sz w:val="24"/>
          <w:szCs w:val="24"/>
          <w:lang w:val="en-US"/>
        </w:rPr>
        <w:t>, a techni</w:t>
      </w:r>
      <w:r w:rsidR="00725468">
        <w:rPr>
          <w:rFonts w:ascii="Times New Roman" w:hAnsi="Times New Roman" w:cs="Times New Roman"/>
          <w:sz w:val="24"/>
          <w:szCs w:val="24"/>
          <w:lang w:val="en-US"/>
        </w:rPr>
        <w:t>que</w:t>
      </w:r>
      <w:r w:rsidR="001934FB" w:rsidRPr="00B70C14">
        <w:rPr>
          <w:rFonts w:ascii="Times New Roman" w:hAnsi="Times New Roman" w:cs="Times New Roman"/>
          <w:sz w:val="24"/>
          <w:szCs w:val="24"/>
          <w:lang w:val="en-US"/>
        </w:rPr>
        <w:t xml:space="preserve"> </w:t>
      </w:r>
      <w:r w:rsidR="00E87E3D" w:rsidRPr="00B70C14">
        <w:rPr>
          <w:rFonts w:ascii="Times New Roman" w:hAnsi="Times New Roman" w:cs="Times New Roman"/>
          <w:sz w:val="24"/>
          <w:szCs w:val="24"/>
          <w:lang w:val="en-US"/>
        </w:rPr>
        <w:t xml:space="preserve">commonly used for intracerebral viral delivery </w:t>
      </w:r>
      <w:r w:rsidR="001934FB" w:rsidRPr="00B70C14">
        <w:rPr>
          <w:rFonts w:ascii="Times New Roman" w:hAnsi="Times New Roman" w:cs="Times New Roman"/>
          <w:sz w:val="24"/>
          <w:szCs w:val="24"/>
          <w:lang w:val="en-US"/>
        </w:rPr>
        <w:t>that present</w:t>
      </w:r>
      <w:r w:rsidR="005B7D21">
        <w:rPr>
          <w:rFonts w:ascii="Times New Roman" w:hAnsi="Times New Roman" w:cs="Times New Roman"/>
          <w:sz w:val="24"/>
          <w:szCs w:val="24"/>
          <w:lang w:val="en-US"/>
        </w:rPr>
        <w:t>s</w:t>
      </w:r>
      <w:r w:rsidR="001934FB" w:rsidRPr="00B70C14">
        <w:rPr>
          <w:rFonts w:ascii="Times New Roman" w:hAnsi="Times New Roman" w:cs="Times New Roman"/>
          <w:sz w:val="24"/>
          <w:szCs w:val="24"/>
          <w:lang w:val="en-US"/>
        </w:rPr>
        <w:t xml:space="preserve"> </w:t>
      </w:r>
      <w:r w:rsidR="00E70F7C">
        <w:rPr>
          <w:rFonts w:ascii="Times New Roman" w:hAnsi="Times New Roman" w:cs="Times New Roman"/>
          <w:sz w:val="24"/>
          <w:szCs w:val="24"/>
          <w:lang w:val="en-US"/>
        </w:rPr>
        <w:t>with</w:t>
      </w:r>
      <w:r w:rsidR="001934FB" w:rsidRPr="00B70C14">
        <w:rPr>
          <w:rFonts w:ascii="Times New Roman" w:hAnsi="Times New Roman" w:cs="Times New Roman"/>
          <w:sz w:val="24"/>
          <w:szCs w:val="24"/>
          <w:lang w:val="en-US"/>
        </w:rPr>
        <w:t xml:space="preserve"> </w:t>
      </w:r>
      <w:r w:rsidR="00E87E3D" w:rsidRPr="00B70C14">
        <w:rPr>
          <w:rFonts w:ascii="Times New Roman" w:hAnsi="Times New Roman" w:cs="Times New Roman"/>
          <w:sz w:val="24"/>
          <w:szCs w:val="24"/>
          <w:lang w:val="en-US"/>
        </w:rPr>
        <w:t>several</w:t>
      </w:r>
      <w:r w:rsidR="001934FB" w:rsidRPr="00B70C14">
        <w:rPr>
          <w:rFonts w:ascii="Times New Roman" w:hAnsi="Times New Roman" w:cs="Times New Roman"/>
          <w:sz w:val="24"/>
          <w:szCs w:val="24"/>
          <w:lang w:val="en-US"/>
        </w:rPr>
        <w:t xml:space="preserve"> limitations, notably </w:t>
      </w:r>
      <w:r w:rsidR="005B7D21" w:rsidRPr="00B70C14">
        <w:rPr>
          <w:rFonts w:ascii="Times New Roman" w:hAnsi="Times New Roman" w:cs="Times New Roman"/>
          <w:sz w:val="24"/>
          <w:szCs w:val="24"/>
          <w:lang w:val="en-US"/>
        </w:rPr>
        <w:t xml:space="preserve">the temporal and spatial restriction of transgene expression </w:t>
      </w:r>
      <w:r w:rsidR="005B7D21">
        <w:rPr>
          <w:rFonts w:ascii="Times New Roman" w:hAnsi="Times New Roman" w:cs="Times New Roman"/>
          <w:sz w:val="24"/>
          <w:szCs w:val="24"/>
          <w:lang w:val="en-US"/>
        </w:rPr>
        <w:t xml:space="preserve">and </w:t>
      </w:r>
      <w:r w:rsidR="001934FB" w:rsidRPr="00B70C14">
        <w:rPr>
          <w:rFonts w:ascii="Times New Roman" w:hAnsi="Times New Roman" w:cs="Times New Roman"/>
          <w:sz w:val="24"/>
          <w:szCs w:val="24"/>
          <w:lang w:val="en-US"/>
        </w:rPr>
        <w:t xml:space="preserve">the </w:t>
      </w:r>
      <w:r w:rsidR="00E87E3D" w:rsidRPr="00B70C14">
        <w:rPr>
          <w:rFonts w:ascii="Times New Roman" w:hAnsi="Times New Roman" w:cs="Times New Roman"/>
          <w:sz w:val="24"/>
          <w:szCs w:val="24"/>
          <w:lang w:val="en-US"/>
        </w:rPr>
        <w:t xml:space="preserve">requirement of specific expertise </w:t>
      </w:r>
      <w:r w:rsidR="005B7D21">
        <w:rPr>
          <w:rFonts w:ascii="Times New Roman" w:hAnsi="Times New Roman" w:cs="Times New Roman"/>
          <w:sz w:val="24"/>
          <w:szCs w:val="24"/>
          <w:lang w:val="en-US"/>
        </w:rPr>
        <w:t>and</w:t>
      </w:r>
      <w:r w:rsidR="001934FB" w:rsidRPr="00B70C14">
        <w:rPr>
          <w:rFonts w:ascii="Times New Roman" w:hAnsi="Times New Roman" w:cs="Times New Roman"/>
          <w:sz w:val="24"/>
          <w:szCs w:val="24"/>
          <w:lang w:val="en-US"/>
        </w:rPr>
        <w:t xml:space="preserve"> equipment</w:t>
      </w:r>
      <w:r w:rsidR="00B93112">
        <w:rPr>
          <w:rFonts w:ascii="Times New Roman" w:hAnsi="Times New Roman" w:cs="Times New Roman"/>
          <w:sz w:val="24"/>
          <w:szCs w:val="24"/>
          <w:lang w:val="en-US"/>
        </w:rPr>
        <w:t xml:space="preserve"> </w:t>
      </w:r>
      <w:r w:rsidR="00623CEE">
        <w:rPr>
          <w:rFonts w:ascii="Times New Roman" w:hAnsi="Times New Roman" w:cs="Times New Roman"/>
          <w:sz w:val="24"/>
          <w:szCs w:val="24"/>
          <w:lang w:val="en-US"/>
        </w:rPr>
        <w:fldChar w:fldCharType="begin"/>
      </w:r>
      <w:r w:rsidR="00175715">
        <w:rPr>
          <w:rFonts w:ascii="Times New Roman" w:hAnsi="Times New Roman" w:cs="Times New Roman"/>
          <w:sz w:val="24"/>
          <w:szCs w:val="24"/>
          <w:lang w:val="en-US"/>
        </w:rPr>
        <w:instrText xml:space="preserve"> ADDIN EN.CITE &lt;EndNote&gt;&lt;Cite&gt;&lt;Author&gt;Ferry&lt;/Author&gt;&lt;Year&gt;2021&lt;/Year&gt;&lt;RecNum&gt;38&lt;/RecNum&gt;&lt;DisplayText&gt;(21)&lt;/DisplayText&gt;&lt;record&gt;&lt;rec-number&gt;38&lt;/rec-number&gt;&lt;foreign-keys&gt;&lt;key app="EN" db-id="vpsafrseows5a3e2e9qp22x60paz02asexva" timestamp="1673969258"&gt;38&lt;/key&gt;&lt;/foreign-keys&gt;&lt;ref-type name="Journal Article"&gt;17&lt;/ref-type&gt;&lt;contributors&gt;&lt;authors&gt;&lt;author&gt;Ferry, B.&lt;/author&gt;&lt;author&gt;Gervasoni, D.&lt;/author&gt;&lt;/authors&gt;&lt;/contributors&gt;&lt;auth-address&gt;Centre of Research in Neuroscience Lyon CNRS UMR 5292-INSERM U 1028-Universite Claude Bernard Lyon 1, Universite de Lyon, 69675 Lyon, France.&amp;#xD;Centre Hospitalier Le Vinatier-Batiment 462-Neurocampus, 95 Boulevard Pinel, 69675 Bron, France.&lt;/auth-address&gt;&lt;titles&gt;&lt;title&gt;Improving Stereotaxic Neurosurgery Techniques and Procedures Greatly Reduces the Number of Rats Used per Experimental Group-A Practice Report&lt;/title&gt;&lt;secondary-title&gt;Animals (Basel)&lt;/secondary-title&gt;&lt;/titles&gt;&lt;periodical&gt;&lt;full-title&gt;Animals (Basel)&lt;/full-title&gt;&lt;/periodical&gt;&lt;volume&gt;11&lt;/volume&gt;&lt;number&gt;9&lt;/number&gt;&lt;edition&gt;2021/09/29&lt;/edition&gt;&lt;keywords&gt;&lt;keyword&gt;3r&lt;/keyword&gt;&lt;keyword&gt;rat model&lt;/keyword&gt;&lt;keyword&gt;reduction&lt;/keyword&gt;&lt;keyword&gt;refinement&lt;/keyword&gt;&lt;keyword&gt;stereotaxic neurosurgery&lt;/keyword&gt;&lt;keyword&gt;well-being&lt;/keyword&gt;&lt;/keywords&gt;&lt;dates&gt;&lt;year&gt;2021&lt;/year&gt;&lt;pub-dates&gt;&lt;date&gt;Sep 10&lt;/date&gt;&lt;/pub-dates&gt;&lt;/dates&gt;&lt;isbn&gt;2076-2615 (Print)&amp;#xD;2076-2615 (Electronic)&amp;#xD;2076-2615 (Linking)&lt;/isbn&gt;&lt;accession-num&gt;34573633&lt;/accession-num&gt;&lt;urls&gt;&lt;related-urls&gt;&lt;url&gt;https://www.ncbi.nlm.nih.gov/pubmed/34573633&lt;/url&gt;&lt;/related-urls&gt;&lt;/urls&gt;&lt;custom2&gt;PMC8465152&lt;/custom2&gt;&lt;electronic-resource-num&gt;10.3390/ani11092662&lt;/electronic-resource-num&gt;&lt;/record&gt;&lt;/Cite&gt;&lt;/EndNote&gt;</w:instrText>
      </w:r>
      <w:r w:rsidR="00623CEE">
        <w:rPr>
          <w:rFonts w:ascii="Times New Roman" w:hAnsi="Times New Roman" w:cs="Times New Roman"/>
          <w:sz w:val="24"/>
          <w:szCs w:val="24"/>
          <w:lang w:val="en-US"/>
        </w:rPr>
        <w:fldChar w:fldCharType="separate"/>
      </w:r>
      <w:r w:rsidR="00175715">
        <w:rPr>
          <w:rFonts w:ascii="Times New Roman" w:hAnsi="Times New Roman" w:cs="Times New Roman"/>
          <w:noProof/>
          <w:sz w:val="24"/>
          <w:szCs w:val="24"/>
          <w:lang w:val="en-US"/>
        </w:rPr>
        <w:t>(21)</w:t>
      </w:r>
      <w:r w:rsidR="00623CEE">
        <w:rPr>
          <w:rFonts w:ascii="Times New Roman" w:hAnsi="Times New Roman" w:cs="Times New Roman"/>
          <w:sz w:val="24"/>
          <w:szCs w:val="24"/>
          <w:lang w:val="en-US"/>
        </w:rPr>
        <w:fldChar w:fldCharType="end"/>
      </w:r>
      <w:r w:rsidR="00117140" w:rsidRPr="00B70C14">
        <w:rPr>
          <w:rFonts w:ascii="Times New Roman" w:hAnsi="Times New Roman" w:cs="Times New Roman"/>
          <w:sz w:val="24"/>
          <w:szCs w:val="24"/>
          <w:lang w:val="en-US"/>
        </w:rPr>
        <w:t xml:space="preserve">, </w:t>
      </w:r>
      <w:r w:rsidR="00117140" w:rsidRPr="00215CB3">
        <w:rPr>
          <w:rFonts w:ascii="Times New Roman" w:hAnsi="Times New Roman" w:cs="Times New Roman"/>
          <w:sz w:val="24"/>
          <w:szCs w:val="24"/>
          <w:lang w:val="en-US"/>
        </w:rPr>
        <w:t>thus making this approach</w:t>
      </w:r>
      <w:r w:rsidR="00117140" w:rsidRPr="00B70C14">
        <w:rPr>
          <w:rFonts w:ascii="Times New Roman" w:hAnsi="Times New Roman" w:cs="Times New Roman"/>
          <w:sz w:val="24"/>
          <w:szCs w:val="24"/>
          <w:lang w:val="en-US"/>
        </w:rPr>
        <w:t xml:space="preserve"> accessible </w:t>
      </w:r>
      <w:r w:rsidR="00D8495B" w:rsidRPr="00B70C14">
        <w:rPr>
          <w:rFonts w:ascii="Times New Roman" w:hAnsi="Times New Roman" w:cs="Times New Roman"/>
          <w:sz w:val="24"/>
          <w:szCs w:val="24"/>
          <w:lang w:val="en-US"/>
        </w:rPr>
        <w:t>and easily imp</w:t>
      </w:r>
      <w:r w:rsidR="00FC2106" w:rsidRPr="00B70C14">
        <w:rPr>
          <w:rFonts w:ascii="Times New Roman" w:hAnsi="Times New Roman" w:cs="Times New Roman"/>
          <w:sz w:val="24"/>
          <w:szCs w:val="24"/>
          <w:lang w:val="en-US"/>
        </w:rPr>
        <w:t>lemented</w:t>
      </w:r>
      <w:r w:rsidR="00D8495B" w:rsidRPr="00B70C14">
        <w:rPr>
          <w:rFonts w:ascii="Times New Roman" w:hAnsi="Times New Roman" w:cs="Times New Roman"/>
          <w:sz w:val="24"/>
          <w:szCs w:val="24"/>
          <w:lang w:val="en-US"/>
        </w:rPr>
        <w:t xml:space="preserve"> by</w:t>
      </w:r>
      <w:r w:rsidR="00117140" w:rsidRPr="00B70C14">
        <w:rPr>
          <w:rFonts w:ascii="Times New Roman" w:hAnsi="Times New Roman" w:cs="Times New Roman"/>
          <w:sz w:val="24"/>
          <w:szCs w:val="24"/>
          <w:lang w:val="en-US"/>
        </w:rPr>
        <w:t xml:space="preserve"> a large number of research groups</w:t>
      </w:r>
      <w:r w:rsidR="009856A7" w:rsidRPr="00B70C14">
        <w:rPr>
          <w:rFonts w:ascii="Times New Roman" w:hAnsi="Times New Roman" w:cs="Times New Roman"/>
          <w:sz w:val="24"/>
          <w:szCs w:val="24"/>
          <w:lang w:val="en-US"/>
        </w:rPr>
        <w:t xml:space="preserve">. </w:t>
      </w:r>
    </w:p>
    <w:p w14:paraId="1F86DC24" w14:textId="5018F5AE" w:rsidR="00D8495B" w:rsidRDefault="00D8495B" w:rsidP="006D09D0">
      <w:pPr>
        <w:spacing w:line="480" w:lineRule="auto"/>
        <w:contextualSpacing/>
        <w:jc w:val="both"/>
        <w:rPr>
          <w:rFonts w:ascii="Times New Roman" w:hAnsi="Times New Roman" w:cs="Times New Roman"/>
          <w:sz w:val="24"/>
          <w:szCs w:val="24"/>
          <w:lang w:val="en-US"/>
        </w:rPr>
      </w:pPr>
      <w:r w:rsidRPr="00B70C14">
        <w:rPr>
          <w:rFonts w:ascii="Times New Roman" w:hAnsi="Times New Roman" w:cs="Times New Roman"/>
          <w:sz w:val="24"/>
          <w:szCs w:val="24"/>
          <w:lang w:val="en-US"/>
        </w:rPr>
        <w:t xml:space="preserve">The second </w:t>
      </w:r>
      <w:r w:rsidR="0090554C" w:rsidRPr="00B70C14">
        <w:rPr>
          <w:rFonts w:ascii="Times New Roman" w:hAnsi="Times New Roman" w:cs="Times New Roman"/>
          <w:sz w:val="24"/>
          <w:szCs w:val="24"/>
          <w:lang w:val="en-US"/>
        </w:rPr>
        <w:t xml:space="preserve">major </w:t>
      </w:r>
      <w:r w:rsidR="002169E8" w:rsidRPr="00B70C14">
        <w:rPr>
          <w:rFonts w:ascii="Times New Roman" w:hAnsi="Times New Roman" w:cs="Times New Roman"/>
          <w:sz w:val="24"/>
          <w:szCs w:val="24"/>
          <w:lang w:val="en-US"/>
        </w:rPr>
        <w:t>advantage</w:t>
      </w:r>
      <w:r w:rsidR="0090554C" w:rsidRPr="00B70C14">
        <w:rPr>
          <w:rFonts w:ascii="Times New Roman" w:hAnsi="Times New Roman" w:cs="Times New Roman"/>
          <w:sz w:val="24"/>
          <w:szCs w:val="24"/>
          <w:lang w:val="en-US"/>
        </w:rPr>
        <w:t xml:space="preserve"> </w:t>
      </w:r>
      <w:r w:rsidR="00725468">
        <w:rPr>
          <w:rFonts w:ascii="Times New Roman" w:hAnsi="Times New Roman" w:cs="Times New Roman"/>
          <w:sz w:val="24"/>
          <w:szCs w:val="24"/>
          <w:lang w:val="en-US"/>
        </w:rPr>
        <w:t>for</w:t>
      </w:r>
      <w:r w:rsidR="00725468" w:rsidRPr="00B70C14">
        <w:rPr>
          <w:rFonts w:ascii="Times New Roman" w:hAnsi="Times New Roman" w:cs="Times New Roman"/>
          <w:sz w:val="24"/>
          <w:szCs w:val="24"/>
          <w:lang w:val="en-US"/>
        </w:rPr>
        <w:t xml:space="preserve"> </w:t>
      </w:r>
      <w:r w:rsidR="0090554C" w:rsidRPr="00B70C14">
        <w:rPr>
          <w:rFonts w:ascii="Times New Roman" w:hAnsi="Times New Roman" w:cs="Times New Roman"/>
          <w:sz w:val="24"/>
          <w:szCs w:val="24"/>
          <w:lang w:val="en-US"/>
        </w:rPr>
        <w:t>the use of AAV</w:t>
      </w:r>
      <w:r w:rsidR="005B7D21">
        <w:rPr>
          <w:rFonts w:ascii="Times New Roman" w:hAnsi="Times New Roman" w:cs="Times New Roman"/>
          <w:sz w:val="24"/>
          <w:szCs w:val="24"/>
          <w:lang w:val="en-US"/>
        </w:rPr>
        <w:t>-</w:t>
      </w:r>
      <w:proofErr w:type="spellStart"/>
      <w:r w:rsidR="0090554C" w:rsidRPr="00B70C14">
        <w:rPr>
          <w:rFonts w:ascii="Times New Roman" w:hAnsi="Times New Roman" w:cs="Times New Roman"/>
          <w:sz w:val="24"/>
          <w:szCs w:val="24"/>
          <w:lang w:val="en-US"/>
        </w:rPr>
        <w:t>PHP</w:t>
      </w:r>
      <w:r w:rsidR="005B7D21">
        <w:rPr>
          <w:rFonts w:ascii="Times New Roman" w:hAnsi="Times New Roman" w:cs="Times New Roman"/>
          <w:sz w:val="24"/>
          <w:szCs w:val="24"/>
          <w:lang w:val="en-US"/>
        </w:rPr>
        <w:t>.eB</w:t>
      </w:r>
      <w:proofErr w:type="spellEnd"/>
      <w:r w:rsidR="00725468">
        <w:rPr>
          <w:rFonts w:ascii="Times New Roman" w:hAnsi="Times New Roman" w:cs="Times New Roman"/>
          <w:sz w:val="24"/>
          <w:szCs w:val="24"/>
          <w:lang w:val="en-US"/>
        </w:rPr>
        <w:t>,</w:t>
      </w:r>
      <w:r w:rsidR="0090554C" w:rsidRPr="00B70C14">
        <w:rPr>
          <w:rFonts w:ascii="Times New Roman" w:hAnsi="Times New Roman" w:cs="Times New Roman"/>
          <w:sz w:val="24"/>
          <w:szCs w:val="24"/>
          <w:lang w:val="en-US"/>
        </w:rPr>
        <w:t xml:space="preserve"> is</w:t>
      </w:r>
      <w:r w:rsidR="002169E8" w:rsidRPr="00B70C14">
        <w:rPr>
          <w:rFonts w:ascii="Times New Roman" w:hAnsi="Times New Roman" w:cs="Times New Roman"/>
          <w:sz w:val="24"/>
          <w:szCs w:val="24"/>
          <w:lang w:val="en-US"/>
        </w:rPr>
        <w:t xml:space="preserve"> that a single non-invasive administration of the viral particles resulted in the widespread </w:t>
      </w:r>
      <w:r w:rsidR="00B93112">
        <w:rPr>
          <w:rFonts w:ascii="Times New Roman" w:hAnsi="Times New Roman" w:cs="Times New Roman"/>
          <w:sz w:val="24"/>
          <w:szCs w:val="24"/>
          <w:lang w:val="en-US"/>
        </w:rPr>
        <w:t xml:space="preserve">and stable </w:t>
      </w:r>
      <w:r w:rsidR="002169E8" w:rsidRPr="00B70C14">
        <w:rPr>
          <w:rFonts w:ascii="Times New Roman" w:hAnsi="Times New Roman" w:cs="Times New Roman"/>
          <w:sz w:val="24"/>
          <w:szCs w:val="24"/>
          <w:lang w:val="en-US"/>
        </w:rPr>
        <w:t>expression of h</w:t>
      </w:r>
      <w:r w:rsidR="005E6B2B" w:rsidRPr="00B70C14">
        <w:rPr>
          <w:rFonts w:ascii="Times New Roman" w:hAnsi="Times New Roman" w:cs="Times New Roman"/>
          <w:sz w:val="24"/>
          <w:szCs w:val="24"/>
          <w:lang w:val="en-US"/>
        </w:rPr>
        <w:t>α-syn</w:t>
      </w:r>
      <w:r w:rsidR="002169E8" w:rsidRPr="00B70C14">
        <w:rPr>
          <w:rFonts w:ascii="Times New Roman" w:hAnsi="Times New Roman" w:cs="Times New Roman"/>
          <w:sz w:val="24"/>
          <w:szCs w:val="24"/>
          <w:lang w:val="en-US"/>
        </w:rPr>
        <w:t xml:space="preserve"> in the brain.</w:t>
      </w:r>
      <w:r w:rsidR="00391E04" w:rsidRPr="00B70C14">
        <w:rPr>
          <w:rFonts w:ascii="Times New Roman" w:hAnsi="Times New Roman" w:cs="Times New Roman"/>
          <w:sz w:val="24"/>
          <w:szCs w:val="24"/>
          <w:lang w:val="en-US"/>
        </w:rPr>
        <w:t xml:space="preserve"> </w:t>
      </w:r>
      <w:r w:rsidR="001C7896" w:rsidRPr="00B70C14">
        <w:rPr>
          <w:rFonts w:ascii="Times New Roman" w:hAnsi="Times New Roman" w:cs="Times New Roman"/>
          <w:sz w:val="24"/>
          <w:szCs w:val="24"/>
          <w:lang w:val="en-US"/>
        </w:rPr>
        <w:t>Moreover, while</w:t>
      </w:r>
      <w:r w:rsidR="00391E04" w:rsidRPr="00B70C14">
        <w:rPr>
          <w:rFonts w:ascii="Times New Roman" w:hAnsi="Times New Roman" w:cs="Times New Roman"/>
          <w:sz w:val="24"/>
          <w:szCs w:val="24"/>
          <w:lang w:val="en-US"/>
        </w:rPr>
        <w:t xml:space="preserve"> the injection of the viral particles was unilateral, the expression of the transgenes was detected </w:t>
      </w:r>
      <w:r w:rsidR="00820EFF" w:rsidRPr="00B70C14">
        <w:rPr>
          <w:rFonts w:ascii="Times New Roman" w:hAnsi="Times New Roman" w:cs="Times New Roman"/>
          <w:sz w:val="24"/>
          <w:szCs w:val="24"/>
          <w:lang w:val="en-US"/>
        </w:rPr>
        <w:t>bilaterally and virtually affected all the brain regions</w:t>
      </w:r>
      <w:r w:rsidR="005E6B2B">
        <w:rPr>
          <w:rFonts w:ascii="Times New Roman" w:hAnsi="Times New Roman" w:cs="Times New Roman"/>
          <w:sz w:val="24"/>
          <w:szCs w:val="24"/>
          <w:lang w:val="en-US"/>
        </w:rPr>
        <w:t xml:space="preserve">, thus mimicking the widespread overexpression pattern observed in </w:t>
      </w:r>
      <w:proofErr w:type="spellStart"/>
      <w:r w:rsidR="005E6B2B">
        <w:rPr>
          <w:rFonts w:ascii="Times New Roman" w:hAnsi="Times New Roman" w:cs="Times New Roman"/>
          <w:sz w:val="24"/>
          <w:szCs w:val="24"/>
          <w:lang w:val="en-US"/>
        </w:rPr>
        <w:t>Tg</w:t>
      </w:r>
      <w:proofErr w:type="spellEnd"/>
      <w:r w:rsidR="005E6B2B">
        <w:rPr>
          <w:rFonts w:ascii="Times New Roman" w:hAnsi="Times New Roman" w:cs="Times New Roman"/>
          <w:sz w:val="24"/>
          <w:szCs w:val="24"/>
          <w:lang w:val="en-US"/>
        </w:rPr>
        <w:t xml:space="preserve"> mice</w:t>
      </w:r>
      <w:r w:rsidR="00A7501E">
        <w:rPr>
          <w:rFonts w:ascii="Times New Roman" w:hAnsi="Times New Roman" w:cs="Times New Roman"/>
          <w:sz w:val="24"/>
          <w:szCs w:val="24"/>
          <w:lang w:val="en-US"/>
        </w:rPr>
        <w:t xml:space="preserve"> </w:t>
      </w:r>
      <w:r w:rsidR="005E6B2B">
        <w:rPr>
          <w:rFonts w:ascii="Times New Roman" w:hAnsi="Times New Roman" w:cs="Times New Roman"/>
          <w:sz w:val="24"/>
          <w:szCs w:val="24"/>
          <w:lang w:val="en-US"/>
        </w:rPr>
        <w:fldChar w:fldCharType="begin">
          <w:fldData xml:space="preserve">PEVuZE5vdGU+PENpdGU+PEF1dGhvcj5MZWU8L0F1dGhvcj48WWVhcj4yMDAyPC9ZZWFyPjxSZWNO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</w:fldData>
        </w:fldChar>
      </w:r>
      <w:r w:rsidR="00667DB0">
        <w:rPr>
          <w:rFonts w:ascii="Times New Roman" w:hAnsi="Times New Roman" w:cs="Times New Roman"/>
          <w:sz w:val="24"/>
          <w:szCs w:val="24"/>
          <w:lang w:val="en-US"/>
        </w:rPr>
        <w:instrText xml:space="preserve"> ADDIN EN.CITE </w:instrText>
      </w:r>
      <w:r w:rsidR="00667DB0">
        <w:rPr>
          <w:rFonts w:ascii="Times New Roman" w:hAnsi="Times New Roman" w:cs="Times New Roman"/>
          <w:sz w:val="24"/>
          <w:szCs w:val="24"/>
          <w:lang w:val="en-US"/>
        </w:rPr>
        <w:fldChar w:fldCharType="begin">
          <w:fldData xml:space="preserve">PEVuZE5vdGU+PENpdGU+PEF1dGhvcj5MZWU8L0F1dGhvcj48WWVhcj4yMDAyPC9ZZWFyPjxSZWNO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</w:fldData>
        </w:fldChar>
      </w:r>
      <w:r w:rsidR="00667DB0">
        <w:rPr>
          <w:rFonts w:ascii="Times New Roman" w:hAnsi="Times New Roman" w:cs="Times New Roman"/>
          <w:sz w:val="24"/>
          <w:szCs w:val="24"/>
          <w:lang w:val="en-US"/>
        </w:rPr>
        <w:instrText xml:space="preserve"> ADDIN EN.CITE.DATA </w:instrText>
      </w:r>
      <w:r w:rsidR="00667DB0">
        <w:rPr>
          <w:rFonts w:ascii="Times New Roman" w:hAnsi="Times New Roman" w:cs="Times New Roman"/>
          <w:sz w:val="24"/>
          <w:szCs w:val="24"/>
          <w:lang w:val="en-US"/>
        </w:rPr>
      </w:r>
      <w:r w:rsidR="00667DB0">
        <w:rPr>
          <w:rFonts w:ascii="Times New Roman" w:hAnsi="Times New Roman" w:cs="Times New Roman"/>
          <w:sz w:val="24"/>
          <w:szCs w:val="24"/>
          <w:lang w:val="en-US"/>
        </w:rPr>
        <w:fldChar w:fldCharType="end"/>
      </w:r>
      <w:r w:rsidR="005E6B2B">
        <w:rPr>
          <w:rFonts w:ascii="Times New Roman" w:hAnsi="Times New Roman" w:cs="Times New Roman"/>
          <w:sz w:val="24"/>
          <w:szCs w:val="24"/>
          <w:lang w:val="en-US"/>
        </w:rPr>
      </w:r>
      <w:r w:rsidR="005E6B2B">
        <w:rPr>
          <w:rFonts w:ascii="Times New Roman" w:hAnsi="Times New Roman" w:cs="Times New Roman"/>
          <w:sz w:val="24"/>
          <w:szCs w:val="24"/>
          <w:lang w:val="en-US"/>
        </w:rPr>
        <w:fldChar w:fldCharType="separate"/>
      </w:r>
      <w:r w:rsidR="00667DB0">
        <w:rPr>
          <w:rFonts w:ascii="Times New Roman" w:hAnsi="Times New Roman" w:cs="Times New Roman"/>
          <w:noProof/>
          <w:sz w:val="24"/>
          <w:szCs w:val="24"/>
          <w:lang w:val="en-US"/>
        </w:rPr>
        <w:t>(60)</w:t>
      </w:r>
      <w:r w:rsidR="005E6B2B">
        <w:rPr>
          <w:rFonts w:ascii="Times New Roman" w:hAnsi="Times New Roman" w:cs="Times New Roman"/>
          <w:sz w:val="24"/>
          <w:szCs w:val="24"/>
          <w:lang w:val="en-US"/>
        </w:rPr>
        <w:fldChar w:fldCharType="end"/>
      </w:r>
      <w:r w:rsidR="005E6B2B" w:rsidRPr="00B70C14">
        <w:rPr>
          <w:rFonts w:ascii="Times New Roman" w:hAnsi="Times New Roman" w:cs="Times New Roman"/>
          <w:sz w:val="24"/>
          <w:szCs w:val="24"/>
          <w:lang w:val="en-US"/>
        </w:rPr>
        <w:t xml:space="preserve">, </w:t>
      </w:r>
      <w:r w:rsidR="005E6B2B">
        <w:rPr>
          <w:rFonts w:ascii="Times New Roman" w:hAnsi="Times New Roman" w:cs="Times New Roman"/>
          <w:sz w:val="24"/>
          <w:szCs w:val="24"/>
          <w:lang w:val="en-US"/>
        </w:rPr>
        <w:t xml:space="preserve">but </w:t>
      </w:r>
      <w:r w:rsidR="005E6B2B" w:rsidRPr="00B70C14">
        <w:rPr>
          <w:rFonts w:ascii="Times New Roman" w:hAnsi="Times New Roman" w:cs="Times New Roman"/>
          <w:sz w:val="24"/>
          <w:szCs w:val="24"/>
          <w:lang w:val="en-US"/>
        </w:rPr>
        <w:t>without the limitations of this approach, notably the high-cost</w:t>
      </w:r>
      <w:r w:rsidR="005E6B2B">
        <w:rPr>
          <w:rFonts w:ascii="Times New Roman" w:hAnsi="Times New Roman" w:cs="Times New Roman"/>
          <w:sz w:val="24"/>
          <w:szCs w:val="24"/>
          <w:lang w:val="en-US"/>
        </w:rPr>
        <w:t xml:space="preserve">, the </w:t>
      </w:r>
      <w:r w:rsidR="005E6B2B">
        <w:rPr>
          <w:rFonts w:ascii="Times New Roman" w:hAnsi="Times New Roman" w:cs="Times New Roman"/>
          <w:sz w:val="24"/>
          <w:szCs w:val="24"/>
          <w:lang w:val="en-US"/>
        </w:rPr>
        <w:lastRenderedPageBreak/>
        <w:t>lengthy protocol and the elevated number of animals needed</w:t>
      </w:r>
      <w:r w:rsidR="00A7501E">
        <w:rPr>
          <w:rFonts w:ascii="Times New Roman" w:hAnsi="Times New Roman" w:cs="Times New Roman"/>
          <w:sz w:val="24"/>
          <w:szCs w:val="24"/>
          <w:lang w:val="en-US"/>
        </w:rPr>
        <w:t xml:space="preserve"> </w:t>
      </w:r>
      <w:r w:rsidR="005E6B2B">
        <w:rPr>
          <w:rFonts w:ascii="Times New Roman" w:hAnsi="Times New Roman" w:cs="Times New Roman"/>
          <w:sz w:val="24"/>
          <w:szCs w:val="24"/>
          <w:lang w:val="en-US"/>
        </w:rPr>
        <w:fldChar w:fldCharType="begin"/>
      </w:r>
      <w:r w:rsidR="00667DB0">
        <w:rPr>
          <w:rFonts w:ascii="Times New Roman" w:hAnsi="Times New Roman" w:cs="Times New Roman"/>
          <w:sz w:val="24"/>
          <w:szCs w:val="24"/>
          <w:lang w:val="en-US"/>
        </w:rPr>
        <w:instrText xml:space="preserve"> ADDIN EN.CITE &lt;EndNote&gt;&lt;Cite&gt;&lt;Author&gt;Lin&lt;/Author&gt;&lt;Year&gt;2008&lt;/Year&gt;&lt;RecNum&gt;53&lt;/RecNum&gt;&lt;DisplayText&gt;(61)&lt;/DisplayText&gt;&lt;record&gt;&lt;rec-number&gt;53&lt;/rec-number&gt;&lt;foreign-keys&gt;&lt;key app="EN" db-id="vpsafrseows5a3e2e9qp22x60paz02asexva" timestamp="1674349946"&gt;53&lt;/key&gt;&lt;/foreign-keys&gt;&lt;ref-type name="Journal Article"&gt;17&lt;/ref-type&gt;&lt;contributors&gt;&lt;authors&gt;&lt;author&gt;Lin, J. H.&lt;/author&gt;&lt;/authors&gt;&lt;/contributors&gt;&lt;auth-address&gt;Department of Drug Metabolism &amp;amp; Pharmacokinetics, Merck Research Laboratories, West Point, Pennsylvania, USA. jiunn_lin@merck.com&lt;/auth-address&gt;&lt;titles&gt;&lt;title&gt;Applications and limitations of genetically modified mouse models in drug discovery and development&lt;/title&gt;&lt;secondary-title&gt;Curr Drug Metab&lt;/secondary-title&gt;&lt;/titles&gt;&lt;periodical&gt;&lt;full-title&gt;Curr Drug Metab&lt;/full-title&gt;&lt;/periodical&gt;&lt;pages&gt;419-38&lt;/pages&gt;&lt;volume&gt;9&lt;/volume&gt;&lt;number&gt;5&lt;/number&gt;&lt;edition&gt;2008/06/10&lt;/edition&gt;&lt;keywords&gt;&lt;keyword&gt;Animals&lt;/keyword&gt;&lt;keyword&gt;*Animals, Genetically Modified&lt;/keyword&gt;&lt;keyword&gt;*Drug Design&lt;/keyword&gt;&lt;keyword&gt;Drug-Related Side Effects and Adverse Reactions&lt;/keyword&gt;&lt;keyword&gt;Mice&lt;/keyword&gt;&lt;keyword&gt;*Mice, Transgenic&lt;/keyword&gt;&lt;keyword&gt;Pharmaceutical Preparations/metabolism&lt;/keyword&gt;&lt;keyword&gt;Pharmacokinetics&lt;/keyword&gt;&lt;keyword&gt;Pharmacology/*trends&lt;/keyword&gt;&lt;keyword&gt;Rats&lt;/keyword&gt;&lt;keyword&gt;Risk Assessment&lt;/keyword&gt;&lt;/keywords&gt;&lt;dates&gt;&lt;year&gt;2008&lt;/year&gt;&lt;pub-dates&gt;&lt;date&gt;Jun&lt;/date&gt;&lt;/pub-dates&gt;&lt;/dates&gt;&lt;isbn&gt;1389-2002 (Print)&amp;#xD;1389-2002 (Linking)&lt;/isbn&gt;&lt;accession-num&gt;18537578&lt;/accession-num&gt;&lt;urls&gt;&lt;related-urls&gt;&lt;url&gt;https://www.ncbi.nlm.nih.gov/pubmed/18537578&lt;/url&gt;&lt;/related-urls&gt;&lt;/urls&gt;&lt;electronic-resource-num&gt;10.2174/138920008784746355&lt;/electronic-resource-num&gt;&lt;/record&gt;&lt;/Cite&gt;&lt;/EndNote&gt;</w:instrText>
      </w:r>
      <w:r w:rsidR="005E6B2B">
        <w:rPr>
          <w:rFonts w:ascii="Times New Roman" w:hAnsi="Times New Roman" w:cs="Times New Roman"/>
          <w:sz w:val="24"/>
          <w:szCs w:val="24"/>
          <w:lang w:val="en-US"/>
        </w:rPr>
        <w:fldChar w:fldCharType="separate"/>
      </w:r>
      <w:r w:rsidR="00667DB0">
        <w:rPr>
          <w:rFonts w:ascii="Times New Roman" w:hAnsi="Times New Roman" w:cs="Times New Roman"/>
          <w:noProof/>
          <w:sz w:val="24"/>
          <w:szCs w:val="24"/>
          <w:lang w:val="en-US"/>
        </w:rPr>
        <w:t>(61)</w:t>
      </w:r>
      <w:r w:rsidR="005E6B2B">
        <w:rPr>
          <w:rFonts w:ascii="Times New Roman" w:hAnsi="Times New Roman" w:cs="Times New Roman"/>
          <w:sz w:val="24"/>
          <w:szCs w:val="24"/>
          <w:lang w:val="en-US"/>
        </w:rPr>
        <w:fldChar w:fldCharType="end"/>
      </w:r>
      <w:r w:rsidR="005E6B2B" w:rsidRPr="00B70C14">
        <w:rPr>
          <w:rFonts w:ascii="Times New Roman" w:hAnsi="Times New Roman" w:cs="Times New Roman"/>
          <w:sz w:val="24"/>
          <w:szCs w:val="24"/>
          <w:lang w:val="en-US"/>
        </w:rPr>
        <w:t>.</w:t>
      </w:r>
      <w:r w:rsidRPr="00B70C14">
        <w:rPr>
          <w:rFonts w:ascii="Times New Roman" w:hAnsi="Times New Roman" w:cs="Times New Roman"/>
          <w:sz w:val="24"/>
          <w:szCs w:val="24"/>
          <w:lang w:val="en-US"/>
        </w:rPr>
        <w:t xml:space="preserve"> </w:t>
      </w:r>
      <w:r w:rsidR="005E6B2B">
        <w:rPr>
          <w:rFonts w:ascii="Times New Roman" w:hAnsi="Times New Roman" w:cs="Times New Roman"/>
          <w:sz w:val="24"/>
          <w:szCs w:val="24"/>
          <w:lang w:val="en-US"/>
        </w:rPr>
        <w:t>Of note</w:t>
      </w:r>
      <w:r w:rsidR="006A6EB8" w:rsidRPr="00B70C14">
        <w:rPr>
          <w:rFonts w:ascii="Times New Roman" w:hAnsi="Times New Roman" w:cs="Times New Roman"/>
          <w:sz w:val="24"/>
          <w:szCs w:val="24"/>
          <w:lang w:val="en-US"/>
        </w:rPr>
        <w:t xml:space="preserve">, immunohistochemistry revealed the presence of </w:t>
      </w:r>
      <w:r w:rsidR="005E6B2B">
        <w:rPr>
          <w:rFonts w:ascii="Times New Roman" w:hAnsi="Times New Roman" w:cs="Times New Roman"/>
          <w:sz w:val="24"/>
          <w:szCs w:val="24"/>
          <w:lang w:val="en-US"/>
        </w:rPr>
        <w:t>h</w:t>
      </w:r>
      <w:r w:rsidR="005E6B2B" w:rsidRPr="00B70C14">
        <w:rPr>
          <w:rFonts w:ascii="Times New Roman" w:hAnsi="Times New Roman" w:cs="Times New Roman"/>
          <w:sz w:val="24"/>
          <w:szCs w:val="24"/>
          <w:lang w:val="en-US"/>
        </w:rPr>
        <w:t xml:space="preserve">α-syn </w:t>
      </w:r>
      <w:r w:rsidR="006A6EB8" w:rsidRPr="00B70C14">
        <w:rPr>
          <w:rFonts w:ascii="Times New Roman" w:hAnsi="Times New Roman" w:cs="Times New Roman"/>
          <w:sz w:val="24"/>
          <w:szCs w:val="24"/>
          <w:lang w:val="en-US"/>
        </w:rPr>
        <w:t xml:space="preserve">in neuronal cell bodies, as well as in synaptic terminals (puncta signal), thus demonstrating that </w:t>
      </w:r>
      <w:r w:rsidR="005E6B2B" w:rsidRPr="00B70C14">
        <w:rPr>
          <w:rFonts w:ascii="Times New Roman" w:hAnsi="Times New Roman" w:cs="Times New Roman"/>
          <w:sz w:val="24"/>
          <w:szCs w:val="24"/>
          <w:lang w:val="en-US"/>
        </w:rPr>
        <w:t xml:space="preserve">α-syn </w:t>
      </w:r>
      <w:r w:rsidR="006A6EB8" w:rsidRPr="00B70C14">
        <w:rPr>
          <w:rFonts w:ascii="Times New Roman" w:hAnsi="Times New Roman" w:cs="Times New Roman"/>
          <w:sz w:val="24"/>
          <w:szCs w:val="24"/>
          <w:lang w:val="en-US"/>
        </w:rPr>
        <w:t xml:space="preserve">was correctly addressed </w:t>
      </w:r>
      <w:r w:rsidR="009E0DF8" w:rsidRPr="00B70C14">
        <w:rPr>
          <w:rFonts w:ascii="Times New Roman" w:hAnsi="Times New Roman" w:cs="Times New Roman"/>
          <w:sz w:val="24"/>
          <w:szCs w:val="24"/>
          <w:lang w:val="en-US"/>
        </w:rPr>
        <w:t xml:space="preserve">and localized at the physiological neuronal </w:t>
      </w:r>
      <w:r w:rsidR="00B45FD8" w:rsidRPr="00B70C14">
        <w:rPr>
          <w:rFonts w:ascii="Times New Roman" w:hAnsi="Times New Roman" w:cs="Times New Roman"/>
          <w:sz w:val="24"/>
          <w:szCs w:val="24"/>
          <w:lang w:val="en-US"/>
        </w:rPr>
        <w:t>compartments</w:t>
      </w:r>
      <w:r w:rsidR="00A7501E">
        <w:rPr>
          <w:rFonts w:ascii="Times New Roman" w:hAnsi="Times New Roman" w:cs="Times New Roman"/>
          <w:sz w:val="24"/>
          <w:szCs w:val="24"/>
          <w:lang w:val="en-US"/>
        </w:rPr>
        <w:t xml:space="preserve"> </w:t>
      </w:r>
      <w:r w:rsidR="005E6B2B">
        <w:rPr>
          <w:rFonts w:ascii="Times New Roman" w:hAnsi="Times New Roman" w:cs="Times New Roman"/>
          <w:sz w:val="24"/>
          <w:szCs w:val="24"/>
          <w:lang w:val="en-US"/>
        </w:rPr>
        <w:fldChar w:fldCharType="begin"/>
      </w:r>
      <w:r w:rsidR="00175715">
        <w:rPr>
          <w:rFonts w:ascii="Times New Roman" w:hAnsi="Times New Roman" w:cs="Times New Roman"/>
          <w:sz w:val="24"/>
          <w:szCs w:val="24"/>
          <w:lang w:val="en-US"/>
        </w:rPr>
        <w:instrText xml:space="preserve"> ADDIN EN.CITE &lt;EndNote&gt;&lt;Cite&gt;&lt;Author&gt;Lashuel&lt;/Author&gt;&lt;Year&gt;2013&lt;/Year&gt;&lt;RecNum&gt;17&lt;/RecNum&gt;&lt;DisplayText&gt;(13)&lt;/DisplayText&gt;&lt;record&gt;&lt;rec-number&gt;17&lt;/rec-number&gt;&lt;foreign-keys&gt;&lt;key app="EN" db-id="vpsafrseows5a3e2e9qp22x60paz02asexva" timestamp="1671634373"&gt;17&lt;/key&gt;&lt;/foreign-keys&gt;&lt;ref-type name="Journal Article"&gt;17&lt;/ref-type&gt;&lt;contributors&gt;&lt;authors&gt;&lt;author&gt;Lashuel, H. A.&lt;/author&gt;&lt;author&gt;Overk, C. R.&lt;/author&gt;&lt;author&gt;Oueslati, A.&lt;/author&gt;&lt;author&gt;Masliah, E.&lt;/author&gt;&lt;/authors&gt;&lt;/contributors&gt;&lt;auth-address&gt;Laboratory of Molecular and Chemical Biology of Neurodegeneration, Brain Mind Institute, School of Life Sciences, Ecole Polytechnique Federale de Lausanne, CH-1015 Lausanne, Switzerland.&lt;/auth-address&gt;&lt;titles&gt;&lt;title&gt;The many faces of alpha-synuclein: from structure and toxicity to therapeutic target&lt;/title&gt;&lt;secondary-title&gt;Nat Rev Neurosci&lt;/secondary-title&gt;&lt;/titles&gt;&lt;periodical&gt;&lt;full-title&gt;Nat Rev Neurosci&lt;/full-title&gt;&lt;/periodical&gt;&lt;pages&gt;38-48&lt;/pages&gt;&lt;volume&gt;14&lt;/volume&gt;&lt;number&gt;1&lt;/number&gt;&lt;edition&gt;2012/12/21&lt;/edition&gt;&lt;keywords&gt;&lt;keyword&gt;Animals&lt;/keyword&gt;&lt;keyword&gt;Humans&lt;/keyword&gt;&lt;keyword&gt;Models, Biological&lt;/keyword&gt;&lt;keyword&gt;Neurodegenerative Diseases/genetics/*metabolism/*therapy&lt;/keyword&gt;&lt;keyword&gt;Protein Conformation&lt;/keyword&gt;&lt;keyword&gt;alpha-Synuclein/*chemistry/genetics/metabolism/*therapeutic use&lt;/keyword&gt;&lt;/keywords&gt;&lt;dates&gt;&lt;year&gt;2013&lt;/year&gt;&lt;pub-dates&gt;&lt;date&gt;Jan&lt;/date&gt;&lt;/pub-dates&gt;&lt;/dates&gt;&lt;isbn&gt;1471-0048 (Electronic)&amp;#xD;1471-003X (Print)&amp;#xD;1471-003X (Linking)&lt;/isbn&gt;&lt;accession-num&gt;23254192&lt;/accession-num&gt;&lt;urls&gt;&lt;related-urls&gt;&lt;url&gt;https://www.ncbi.nlm.nih.gov/pubmed/23254192&lt;/url&gt;&lt;/related-urls&gt;&lt;/urls&gt;&lt;custom2&gt;PMC4295774&lt;/custom2&gt;&lt;electronic-resource-num&gt;10.1038/nrn3406&lt;/electronic-resource-num&gt;&lt;/record&gt;&lt;/Cite&gt;&lt;/EndNote&gt;</w:instrText>
      </w:r>
      <w:r w:rsidR="005E6B2B">
        <w:rPr>
          <w:rFonts w:ascii="Times New Roman" w:hAnsi="Times New Roman" w:cs="Times New Roman"/>
          <w:sz w:val="24"/>
          <w:szCs w:val="24"/>
          <w:lang w:val="en-US"/>
        </w:rPr>
        <w:fldChar w:fldCharType="separate"/>
      </w:r>
      <w:r w:rsidR="00175715">
        <w:rPr>
          <w:rFonts w:ascii="Times New Roman" w:hAnsi="Times New Roman" w:cs="Times New Roman"/>
          <w:noProof/>
          <w:sz w:val="24"/>
          <w:szCs w:val="24"/>
          <w:lang w:val="en-US"/>
        </w:rPr>
        <w:t>(13)</w:t>
      </w:r>
      <w:r w:rsidR="005E6B2B">
        <w:rPr>
          <w:rFonts w:ascii="Times New Roman" w:hAnsi="Times New Roman" w:cs="Times New Roman"/>
          <w:sz w:val="24"/>
          <w:szCs w:val="24"/>
          <w:lang w:val="en-US"/>
        </w:rPr>
        <w:fldChar w:fldCharType="end"/>
      </w:r>
      <w:r w:rsidRPr="00B70C14">
        <w:rPr>
          <w:rFonts w:ascii="Times New Roman" w:hAnsi="Times New Roman" w:cs="Times New Roman"/>
          <w:sz w:val="24"/>
          <w:szCs w:val="24"/>
          <w:lang w:val="en-US"/>
        </w:rPr>
        <w:t>.</w:t>
      </w:r>
    </w:p>
    <w:p w14:paraId="3AF811A8" w14:textId="636C4945" w:rsidR="00E70F7C" w:rsidRDefault="0070040F" w:rsidP="006D09D0">
      <w:pPr>
        <w:spacing w:line="480" w:lineRule="auto"/>
        <w:contextualSpacing/>
        <w:jc w:val="both"/>
        <w:rPr>
          <w:rFonts w:ascii="Times New Roman" w:hAnsi="Times New Roman" w:cs="Times New Roman"/>
          <w:sz w:val="24"/>
          <w:szCs w:val="24"/>
          <w:lang w:val="en-US"/>
        </w:rPr>
      </w:pPr>
      <w:r w:rsidRPr="0070040F">
        <w:rPr>
          <w:rFonts w:ascii="Times New Roman" w:hAnsi="Times New Roman" w:cs="Times New Roman"/>
          <w:sz w:val="24"/>
          <w:szCs w:val="24"/>
          <w:lang w:val="en-US"/>
        </w:rPr>
        <w:t>It is important to acknowledge that</w:t>
      </w:r>
      <w:r w:rsidR="00392AB2">
        <w:rPr>
          <w:rFonts w:ascii="Times New Roman" w:hAnsi="Times New Roman" w:cs="Times New Roman"/>
          <w:sz w:val="24"/>
          <w:szCs w:val="24"/>
          <w:lang w:val="en-US"/>
        </w:rPr>
        <w:t>,</w:t>
      </w:r>
      <w:r w:rsidRPr="0070040F">
        <w:rPr>
          <w:rFonts w:ascii="Times New Roman" w:hAnsi="Times New Roman" w:cs="Times New Roman"/>
          <w:sz w:val="24"/>
          <w:szCs w:val="24"/>
          <w:lang w:val="en-US"/>
        </w:rPr>
        <w:t xml:space="preserve"> despite its advantages, our model requires </w:t>
      </w:r>
      <w:r w:rsidR="00392AB2">
        <w:rPr>
          <w:rFonts w:ascii="Times New Roman" w:hAnsi="Times New Roman" w:cs="Times New Roman"/>
          <w:sz w:val="24"/>
          <w:szCs w:val="24"/>
          <w:lang w:val="en-US"/>
        </w:rPr>
        <w:t xml:space="preserve">some </w:t>
      </w:r>
      <w:r w:rsidRPr="0070040F">
        <w:rPr>
          <w:rFonts w:ascii="Times New Roman" w:hAnsi="Times New Roman" w:cs="Times New Roman"/>
          <w:sz w:val="24"/>
          <w:szCs w:val="24"/>
          <w:lang w:val="en-US"/>
        </w:rPr>
        <w:t>optimization, specifically in reducing intragroup variability. This variability, as reported in numerous previous studies</w:t>
      </w:r>
      <w:r w:rsidR="00392AB2">
        <w:rPr>
          <w:rFonts w:ascii="Times New Roman" w:hAnsi="Times New Roman" w:cs="Times New Roman"/>
          <w:sz w:val="24"/>
          <w:szCs w:val="24"/>
          <w:lang w:val="en-US"/>
        </w:rPr>
        <w:t xml:space="preserve"> </w:t>
      </w:r>
      <w:r w:rsidR="00392AB2">
        <w:rPr>
          <w:rFonts w:ascii="Times New Roman" w:hAnsi="Times New Roman" w:cs="Times New Roman"/>
          <w:sz w:val="24"/>
          <w:szCs w:val="24"/>
          <w:lang w:val="en-US"/>
        </w:rPr>
        <w:fldChar w:fldCharType="begin">
          <w:fldData xml:space="preserve">PEVuZE5vdGU+PENpdGU+PEF1dGhvcj5DaGFuPC9BdXRob3I+PFllYXI+MjAxNzwvWWVhcj48UmVj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</w:fldData>
        </w:fldChar>
      </w:r>
      <w:r w:rsidR="00667DB0">
        <w:rPr>
          <w:rFonts w:ascii="Times New Roman" w:hAnsi="Times New Roman" w:cs="Times New Roman"/>
          <w:sz w:val="24"/>
          <w:szCs w:val="24"/>
          <w:lang w:val="en-US"/>
        </w:rPr>
        <w:instrText xml:space="preserve"> ADDIN EN.CITE </w:instrText>
      </w:r>
      <w:r w:rsidR="00667DB0">
        <w:rPr>
          <w:rFonts w:ascii="Times New Roman" w:hAnsi="Times New Roman" w:cs="Times New Roman"/>
          <w:sz w:val="24"/>
          <w:szCs w:val="24"/>
          <w:lang w:val="en-US"/>
        </w:rPr>
        <w:fldChar w:fldCharType="begin">
          <w:fldData xml:space="preserve">PEVuZE5vdGU+PENpdGU+PEF1dGhvcj5DaGFuPC9BdXRob3I+PFllYXI+MjAxNzwvWWVhcj48UmVj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</w:fldData>
        </w:fldChar>
      </w:r>
      <w:r w:rsidR="00667DB0">
        <w:rPr>
          <w:rFonts w:ascii="Times New Roman" w:hAnsi="Times New Roman" w:cs="Times New Roman"/>
          <w:sz w:val="24"/>
          <w:szCs w:val="24"/>
          <w:lang w:val="en-US"/>
        </w:rPr>
        <w:instrText xml:space="preserve"> ADDIN EN.CITE.DATA </w:instrText>
      </w:r>
      <w:r w:rsidR="00667DB0">
        <w:rPr>
          <w:rFonts w:ascii="Times New Roman" w:hAnsi="Times New Roman" w:cs="Times New Roman"/>
          <w:sz w:val="24"/>
          <w:szCs w:val="24"/>
          <w:lang w:val="en-US"/>
        </w:rPr>
      </w:r>
      <w:r w:rsidR="00667DB0">
        <w:rPr>
          <w:rFonts w:ascii="Times New Roman" w:hAnsi="Times New Roman" w:cs="Times New Roman"/>
          <w:sz w:val="24"/>
          <w:szCs w:val="24"/>
          <w:lang w:val="en-US"/>
        </w:rPr>
        <w:fldChar w:fldCharType="end"/>
      </w:r>
      <w:r w:rsidR="00392AB2">
        <w:rPr>
          <w:rFonts w:ascii="Times New Roman" w:hAnsi="Times New Roman" w:cs="Times New Roman"/>
          <w:sz w:val="24"/>
          <w:szCs w:val="24"/>
          <w:lang w:val="en-US"/>
        </w:rPr>
      </w:r>
      <w:r w:rsidR="00392AB2">
        <w:rPr>
          <w:rFonts w:ascii="Times New Roman" w:hAnsi="Times New Roman" w:cs="Times New Roman"/>
          <w:sz w:val="24"/>
          <w:szCs w:val="24"/>
          <w:lang w:val="en-US"/>
        </w:rPr>
        <w:fldChar w:fldCharType="separate"/>
      </w:r>
      <w:r w:rsidR="00667DB0">
        <w:rPr>
          <w:rFonts w:ascii="Times New Roman" w:hAnsi="Times New Roman" w:cs="Times New Roman"/>
          <w:noProof/>
          <w:sz w:val="24"/>
          <w:szCs w:val="24"/>
          <w:lang w:val="en-US"/>
        </w:rPr>
        <w:t>(22, 38)</w:t>
      </w:r>
      <w:r w:rsidR="00392AB2">
        <w:rPr>
          <w:rFonts w:ascii="Times New Roman" w:hAnsi="Times New Roman" w:cs="Times New Roman"/>
          <w:sz w:val="24"/>
          <w:szCs w:val="24"/>
          <w:lang w:val="en-US"/>
        </w:rPr>
        <w:fldChar w:fldCharType="end"/>
      </w:r>
      <w:r w:rsidRPr="0070040F">
        <w:rPr>
          <w:rFonts w:ascii="Times New Roman" w:hAnsi="Times New Roman" w:cs="Times New Roman"/>
          <w:sz w:val="24"/>
          <w:szCs w:val="24"/>
          <w:lang w:val="en-US"/>
        </w:rPr>
        <w:t xml:space="preserve">, may </w:t>
      </w:r>
      <w:r w:rsidR="004E4207">
        <w:rPr>
          <w:rFonts w:ascii="Times New Roman" w:hAnsi="Times New Roman" w:cs="Times New Roman"/>
          <w:sz w:val="24"/>
          <w:szCs w:val="24"/>
          <w:lang w:val="en-US"/>
        </w:rPr>
        <w:t>stem</w:t>
      </w:r>
      <w:r w:rsidRPr="0070040F">
        <w:rPr>
          <w:rFonts w:ascii="Times New Roman" w:hAnsi="Times New Roman" w:cs="Times New Roman"/>
          <w:sz w:val="24"/>
          <w:szCs w:val="24"/>
          <w:lang w:val="en-US"/>
        </w:rPr>
        <w:t xml:space="preserve"> from various factors associated with retro-orbital injections. These factors include needle placement, </w:t>
      </w:r>
      <w:r w:rsidR="00023A5D">
        <w:rPr>
          <w:rFonts w:ascii="Times New Roman" w:hAnsi="Times New Roman" w:cs="Times New Roman"/>
          <w:sz w:val="24"/>
          <w:szCs w:val="24"/>
          <w:lang w:val="en-US"/>
        </w:rPr>
        <w:t xml:space="preserve">and </w:t>
      </w:r>
      <w:r w:rsidRPr="0070040F">
        <w:rPr>
          <w:rFonts w:ascii="Times New Roman" w:hAnsi="Times New Roman" w:cs="Times New Roman"/>
          <w:sz w:val="24"/>
          <w:szCs w:val="24"/>
          <w:lang w:val="en-US"/>
        </w:rPr>
        <w:t xml:space="preserve">injection volume and speed, as well as environmental conditions such as temperature, humidity, and stress levels, all of which can impact </w:t>
      </w:r>
      <w:r w:rsidR="004F2115">
        <w:rPr>
          <w:rFonts w:ascii="Times New Roman" w:hAnsi="Times New Roman" w:cs="Times New Roman"/>
          <w:sz w:val="24"/>
          <w:szCs w:val="24"/>
          <w:lang w:val="en-US"/>
        </w:rPr>
        <w:t xml:space="preserve">the </w:t>
      </w:r>
      <w:r w:rsidRPr="0070040F">
        <w:rPr>
          <w:rFonts w:ascii="Times New Roman" w:hAnsi="Times New Roman" w:cs="Times New Roman"/>
          <w:sz w:val="24"/>
          <w:szCs w:val="24"/>
          <w:lang w:val="en-US"/>
        </w:rPr>
        <w:t>animal</w:t>
      </w:r>
      <w:r w:rsidR="004F2115">
        <w:rPr>
          <w:rFonts w:ascii="Times New Roman" w:hAnsi="Times New Roman" w:cs="Times New Roman"/>
          <w:sz w:val="24"/>
          <w:szCs w:val="24"/>
          <w:lang w:val="en-US"/>
        </w:rPr>
        <w:t>’s</w:t>
      </w:r>
      <w:r w:rsidRPr="0070040F">
        <w:rPr>
          <w:rFonts w:ascii="Times New Roman" w:hAnsi="Times New Roman" w:cs="Times New Roman"/>
          <w:sz w:val="24"/>
          <w:szCs w:val="24"/>
          <w:lang w:val="en-US"/>
        </w:rPr>
        <w:t xml:space="preserve"> physiology and vasculature</w:t>
      </w:r>
      <w:r w:rsidR="00392AB2">
        <w:rPr>
          <w:rFonts w:ascii="Times New Roman" w:hAnsi="Times New Roman" w:cs="Times New Roman"/>
          <w:sz w:val="24"/>
          <w:szCs w:val="24"/>
          <w:lang w:val="en-US"/>
        </w:rPr>
        <w:t xml:space="preserve"> </w:t>
      </w:r>
      <w:r w:rsidR="00392AB2">
        <w:rPr>
          <w:rFonts w:ascii="Times New Roman" w:hAnsi="Times New Roman" w:cs="Times New Roman"/>
          <w:sz w:val="24"/>
          <w:szCs w:val="24"/>
          <w:lang w:val="en-US"/>
        </w:rPr>
        <w:fldChar w:fldCharType="begin">
          <w:fldData xml:space="preserve">PEVuZE5vdGU+PENpdGU+PEF1dGhvcj5QcmFiaGFrYXI8L0F1dGhvcj48WWVhcj4yMDIxPC9ZZWFy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</w:fldData>
        </w:fldChar>
      </w:r>
      <w:r w:rsidR="00667DB0">
        <w:rPr>
          <w:rFonts w:ascii="Times New Roman" w:hAnsi="Times New Roman" w:cs="Times New Roman"/>
          <w:sz w:val="24"/>
          <w:szCs w:val="24"/>
          <w:lang w:val="en-US"/>
        </w:rPr>
        <w:instrText xml:space="preserve"> ADDIN EN.CITE </w:instrText>
      </w:r>
      <w:r w:rsidR="00667DB0">
        <w:rPr>
          <w:rFonts w:ascii="Times New Roman" w:hAnsi="Times New Roman" w:cs="Times New Roman"/>
          <w:sz w:val="24"/>
          <w:szCs w:val="24"/>
          <w:lang w:val="en-US"/>
        </w:rPr>
        <w:fldChar w:fldCharType="begin">
          <w:fldData xml:space="preserve">PEVuZE5vdGU+PENpdGU+PEF1dGhvcj5QcmFiaGFrYXI8L0F1dGhvcj48WWVhcj4yMDIxPC9ZZWFy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</w:fldData>
        </w:fldChar>
      </w:r>
      <w:r w:rsidR="00667DB0">
        <w:rPr>
          <w:rFonts w:ascii="Times New Roman" w:hAnsi="Times New Roman" w:cs="Times New Roman"/>
          <w:sz w:val="24"/>
          <w:szCs w:val="24"/>
          <w:lang w:val="en-US"/>
        </w:rPr>
        <w:instrText xml:space="preserve"> ADDIN EN.CITE.DATA </w:instrText>
      </w:r>
      <w:r w:rsidR="00667DB0">
        <w:rPr>
          <w:rFonts w:ascii="Times New Roman" w:hAnsi="Times New Roman" w:cs="Times New Roman"/>
          <w:sz w:val="24"/>
          <w:szCs w:val="24"/>
          <w:lang w:val="en-US"/>
        </w:rPr>
      </w:r>
      <w:r w:rsidR="00667DB0">
        <w:rPr>
          <w:rFonts w:ascii="Times New Roman" w:hAnsi="Times New Roman" w:cs="Times New Roman"/>
          <w:sz w:val="24"/>
          <w:szCs w:val="24"/>
          <w:lang w:val="en-US"/>
        </w:rPr>
        <w:fldChar w:fldCharType="end"/>
      </w:r>
      <w:r w:rsidR="00392AB2">
        <w:rPr>
          <w:rFonts w:ascii="Times New Roman" w:hAnsi="Times New Roman" w:cs="Times New Roman"/>
          <w:sz w:val="24"/>
          <w:szCs w:val="24"/>
          <w:lang w:val="en-US"/>
        </w:rPr>
      </w:r>
      <w:r w:rsidR="00392AB2">
        <w:rPr>
          <w:rFonts w:ascii="Times New Roman" w:hAnsi="Times New Roman" w:cs="Times New Roman"/>
          <w:sz w:val="24"/>
          <w:szCs w:val="24"/>
          <w:lang w:val="en-US"/>
        </w:rPr>
        <w:fldChar w:fldCharType="separate"/>
      </w:r>
      <w:r w:rsidR="00667DB0">
        <w:rPr>
          <w:rFonts w:ascii="Times New Roman" w:hAnsi="Times New Roman" w:cs="Times New Roman"/>
          <w:noProof/>
          <w:sz w:val="24"/>
          <w:szCs w:val="24"/>
          <w:lang w:val="en-US"/>
        </w:rPr>
        <w:t>(37)</w:t>
      </w:r>
      <w:r w:rsidR="00392AB2">
        <w:rPr>
          <w:rFonts w:ascii="Times New Roman" w:hAnsi="Times New Roman" w:cs="Times New Roman"/>
          <w:sz w:val="24"/>
          <w:szCs w:val="24"/>
          <w:lang w:val="en-US"/>
        </w:rPr>
        <w:fldChar w:fldCharType="end"/>
      </w:r>
      <w:r w:rsidRPr="0070040F">
        <w:rPr>
          <w:rFonts w:ascii="Times New Roman" w:hAnsi="Times New Roman" w:cs="Times New Roman"/>
          <w:sz w:val="24"/>
          <w:szCs w:val="24"/>
          <w:lang w:val="en-US"/>
        </w:rPr>
        <w:t xml:space="preserve">. To enhance the consistency and reliability of retro-orbital viral </w:t>
      </w:r>
      <w:proofErr w:type="spellStart"/>
      <w:r w:rsidRPr="0070040F">
        <w:rPr>
          <w:rFonts w:ascii="Times New Roman" w:hAnsi="Times New Roman" w:cs="Times New Roman"/>
          <w:sz w:val="24"/>
          <w:szCs w:val="24"/>
          <w:lang w:val="en-US"/>
        </w:rPr>
        <w:t>injections</w:t>
      </w:r>
      <w:proofErr w:type="spellEnd"/>
      <w:r w:rsidRPr="0070040F">
        <w:rPr>
          <w:rFonts w:ascii="Times New Roman" w:hAnsi="Times New Roman" w:cs="Times New Roman"/>
          <w:sz w:val="24"/>
          <w:szCs w:val="24"/>
          <w:lang w:val="en-US"/>
        </w:rPr>
        <w:t>, it is crucial to standardize the injection technique, optimize parameters such as injection volume and speed, and implement rigorous experimental controls.</w:t>
      </w:r>
    </w:p>
    <w:p w14:paraId="779F0ABB" w14:textId="77777777" w:rsidR="00F22FEA" w:rsidRDefault="00F22FEA" w:rsidP="006D09D0">
      <w:pPr>
        <w:spacing w:line="480" w:lineRule="auto"/>
        <w:contextualSpacing/>
        <w:jc w:val="both"/>
        <w:rPr>
          <w:rFonts w:ascii="Times New Roman" w:hAnsi="Times New Roman" w:cs="Times New Roman"/>
          <w:i/>
          <w:iCs/>
          <w:sz w:val="24"/>
          <w:szCs w:val="24"/>
          <w:lang w:val="en-US"/>
        </w:rPr>
      </w:pPr>
    </w:p>
    <w:p w14:paraId="5B5A3B67" w14:textId="454B5F97" w:rsidR="0054698F" w:rsidRPr="00B70C14" w:rsidRDefault="00057C92" w:rsidP="006D09D0">
      <w:pPr>
        <w:spacing w:line="480" w:lineRule="auto"/>
        <w:contextualSpacing/>
        <w:jc w:val="both"/>
        <w:rPr>
          <w:rFonts w:ascii="Times New Roman" w:hAnsi="Times New Roman" w:cs="Times New Roman"/>
          <w:i/>
          <w:iCs/>
          <w:sz w:val="24"/>
          <w:szCs w:val="24"/>
          <w:lang w:val="en-US"/>
        </w:rPr>
      </w:pPr>
      <w:r w:rsidRPr="00B70C14">
        <w:rPr>
          <w:rFonts w:ascii="Times New Roman" w:hAnsi="Times New Roman" w:cs="Times New Roman"/>
          <w:i/>
          <w:iCs/>
          <w:sz w:val="24"/>
          <w:szCs w:val="24"/>
          <w:lang w:val="en-US"/>
        </w:rPr>
        <w:t>Widespread h</w:t>
      </w:r>
      <w:r w:rsidR="003A304D">
        <w:rPr>
          <w:rFonts w:ascii="Times New Roman" w:hAnsi="Times New Roman" w:cs="Times New Roman"/>
          <w:i/>
          <w:iCs/>
          <w:sz w:val="24"/>
          <w:szCs w:val="24"/>
          <w:lang w:val="en-US"/>
        </w:rPr>
        <w:t>α</w:t>
      </w:r>
      <w:r w:rsidRPr="00B70C14">
        <w:rPr>
          <w:rFonts w:ascii="Times New Roman" w:hAnsi="Times New Roman" w:cs="Times New Roman"/>
          <w:i/>
          <w:iCs/>
          <w:sz w:val="24"/>
          <w:szCs w:val="24"/>
          <w:lang w:val="en-US"/>
        </w:rPr>
        <w:t xml:space="preserve">-syn overexpression induced </w:t>
      </w:r>
      <w:r w:rsidR="00E72B9D" w:rsidRPr="00B70C14">
        <w:rPr>
          <w:rFonts w:ascii="Times New Roman" w:hAnsi="Times New Roman" w:cs="Times New Roman"/>
          <w:i/>
          <w:iCs/>
          <w:sz w:val="24"/>
          <w:szCs w:val="24"/>
          <w:lang w:val="en-US"/>
        </w:rPr>
        <w:t xml:space="preserve">progressive motor impairment and </w:t>
      </w:r>
      <w:r w:rsidRPr="00B70C14">
        <w:rPr>
          <w:rFonts w:ascii="Times New Roman" w:hAnsi="Times New Roman" w:cs="Times New Roman"/>
          <w:i/>
          <w:iCs/>
          <w:sz w:val="24"/>
          <w:szCs w:val="24"/>
          <w:lang w:val="en-US"/>
        </w:rPr>
        <w:t xml:space="preserve">selective dopaminergic </w:t>
      </w:r>
      <w:proofErr w:type="gramStart"/>
      <w:r w:rsidRPr="00B70C14">
        <w:rPr>
          <w:rFonts w:ascii="Times New Roman" w:hAnsi="Times New Roman" w:cs="Times New Roman"/>
          <w:i/>
          <w:iCs/>
          <w:sz w:val="24"/>
          <w:szCs w:val="24"/>
          <w:lang w:val="en-US"/>
        </w:rPr>
        <w:t>loss</w:t>
      </w:r>
      <w:proofErr w:type="gramEnd"/>
    </w:p>
    <w:p w14:paraId="3BFC8F44" w14:textId="72A6D891" w:rsidR="00A046E5" w:rsidRPr="00B70C14" w:rsidRDefault="00580070" w:rsidP="006D09D0">
      <w:pPr>
        <w:spacing w:line="480" w:lineRule="auto"/>
        <w:contextualSpacing/>
        <w:jc w:val="both"/>
        <w:rPr>
          <w:rFonts w:ascii="Times New Roman" w:hAnsi="Times New Roman" w:cs="Times New Roman"/>
          <w:sz w:val="24"/>
          <w:szCs w:val="24"/>
          <w:lang w:val="en-US"/>
        </w:rPr>
      </w:pPr>
      <w:r w:rsidRPr="00B70C14">
        <w:rPr>
          <w:rFonts w:ascii="Times New Roman" w:hAnsi="Times New Roman" w:cs="Times New Roman"/>
          <w:sz w:val="24"/>
          <w:szCs w:val="24"/>
          <w:lang w:val="en-US"/>
        </w:rPr>
        <w:t xml:space="preserve">Analysis of the animals’ behavioral performances revealed a progressive manifestation of motor impairment, specifically the loss of movement coordination (rotarod </w:t>
      </w:r>
      <w:r w:rsidR="00E70F7C">
        <w:rPr>
          <w:rFonts w:ascii="Times New Roman" w:hAnsi="Times New Roman" w:cs="Times New Roman"/>
          <w:sz w:val="24"/>
          <w:szCs w:val="24"/>
          <w:lang w:val="en-US"/>
        </w:rPr>
        <w:t xml:space="preserve">and </w:t>
      </w:r>
      <w:r w:rsidRPr="00B70C14">
        <w:rPr>
          <w:rFonts w:ascii="Times New Roman" w:hAnsi="Times New Roman" w:cs="Times New Roman"/>
          <w:sz w:val="24"/>
          <w:szCs w:val="24"/>
          <w:lang w:val="en-US"/>
        </w:rPr>
        <w:t>gait test)</w:t>
      </w:r>
      <w:r w:rsidR="00A046E5" w:rsidRPr="00B70C14">
        <w:rPr>
          <w:rFonts w:ascii="Times New Roman" w:hAnsi="Times New Roman" w:cs="Times New Roman"/>
          <w:sz w:val="24"/>
          <w:szCs w:val="24"/>
          <w:lang w:val="en-US"/>
        </w:rPr>
        <w:t xml:space="preserve">, </w:t>
      </w:r>
      <w:r w:rsidR="00A046E5" w:rsidRPr="00247130">
        <w:rPr>
          <w:rFonts w:ascii="Times New Roman" w:hAnsi="Times New Roman" w:cs="Times New Roman"/>
          <w:sz w:val="24"/>
          <w:szCs w:val="24"/>
          <w:lang w:val="en-US"/>
        </w:rPr>
        <w:t>3</w:t>
      </w:r>
      <w:r w:rsidR="00E70F7C">
        <w:rPr>
          <w:rFonts w:ascii="Times New Roman" w:hAnsi="Times New Roman" w:cs="Times New Roman"/>
          <w:sz w:val="24"/>
          <w:szCs w:val="24"/>
          <w:lang w:val="en-US"/>
        </w:rPr>
        <w:t>-</w:t>
      </w:r>
      <w:r w:rsidR="00A046E5" w:rsidRPr="00B70C14">
        <w:rPr>
          <w:rFonts w:ascii="Times New Roman" w:hAnsi="Times New Roman" w:cs="Times New Roman"/>
          <w:sz w:val="24"/>
          <w:szCs w:val="24"/>
          <w:lang w:val="en-US"/>
        </w:rPr>
        <w:t>month</w:t>
      </w:r>
      <w:r w:rsidR="00902B47">
        <w:rPr>
          <w:rFonts w:ascii="Times New Roman" w:hAnsi="Times New Roman" w:cs="Times New Roman"/>
          <w:sz w:val="24"/>
          <w:szCs w:val="24"/>
          <w:lang w:val="en-US"/>
        </w:rPr>
        <w:t>s</w:t>
      </w:r>
      <w:r w:rsidR="00A046E5" w:rsidRPr="00B70C14">
        <w:rPr>
          <w:rFonts w:ascii="Times New Roman" w:hAnsi="Times New Roman" w:cs="Times New Roman"/>
          <w:sz w:val="24"/>
          <w:szCs w:val="24"/>
          <w:lang w:val="en-US"/>
        </w:rPr>
        <w:t xml:space="preserve"> post</w:t>
      </w:r>
      <w:r w:rsidR="00902B47">
        <w:rPr>
          <w:rFonts w:ascii="Times New Roman" w:hAnsi="Times New Roman" w:cs="Times New Roman"/>
          <w:sz w:val="24"/>
          <w:szCs w:val="24"/>
          <w:lang w:val="en-US"/>
        </w:rPr>
        <w:t>-</w:t>
      </w:r>
      <w:r w:rsidR="00A046E5" w:rsidRPr="00B70C14">
        <w:rPr>
          <w:rFonts w:ascii="Times New Roman" w:hAnsi="Times New Roman" w:cs="Times New Roman"/>
          <w:sz w:val="24"/>
          <w:szCs w:val="24"/>
          <w:lang w:val="en-US"/>
        </w:rPr>
        <w:t>A</w:t>
      </w:r>
      <w:r w:rsidR="00AF30AD" w:rsidRPr="00B70C14">
        <w:rPr>
          <w:rFonts w:ascii="Times New Roman" w:hAnsi="Times New Roman" w:cs="Times New Roman"/>
          <w:sz w:val="24"/>
          <w:szCs w:val="24"/>
          <w:lang w:val="en-US"/>
        </w:rPr>
        <w:t>A</w:t>
      </w:r>
      <w:r w:rsidR="00A046E5" w:rsidRPr="00B70C14">
        <w:rPr>
          <w:rFonts w:ascii="Times New Roman" w:hAnsi="Times New Roman" w:cs="Times New Roman"/>
          <w:sz w:val="24"/>
          <w:szCs w:val="24"/>
          <w:lang w:val="en-US"/>
        </w:rPr>
        <w:t xml:space="preserve">V delivery. Interestingly, deficits on </w:t>
      </w:r>
      <w:r w:rsidR="00C57CFB">
        <w:rPr>
          <w:rFonts w:ascii="Times New Roman" w:hAnsi="Times New Roman" w:cs="Times New Roman"/>
          <w:sz w:val="24"/>
          <w:szCs w:val="24"/>
          <w:lang w:val="en-US"/>
        </w:rPr>
        <w:t xml:space="preserve">the </w:t>
      </w:r>
      <w:r w:rsidR="00A046E5" w:rsidRPr="00B70C14">
        <w:rPr>
          <w:rFonts w:ascii="Times New Roman" w:hAnsi="Times New Roman" w:cs="Times New Roman"/>
          <w:sz w:val="24"/>
          <w:szCs w:val="24"/>
          <w:lang w:val="en-US"/>
        </w:rPr>
        <w:t>rotarod and in animals’ activity appeared very early (</w:t>
      </w:r>
      <w:r w:rsidR="002607B6">
        <w:rPr>
          <w:rFonts w:ascii="Times New Roman" w:hAnsi="Times New Roman" w:cs="Times New Roman"/>
          <w:sz w:val="24"/>
          <w:szCs w:val="24"/>
          <w:lang w:val="en-US"/>
        </w:rPr>
        <w:t>1-month</w:t>
      </w:r>
      <w:r w:rsidR="00A046E5" w:rsidRPr="00B70C14">
        <w:rPr>
          <w:rFonts w:ascii="Times New Roman" w:hAnsi="Times New Roman" w:cs="Times New Roman"/>
          <w:sz w:val="24"/>
          <w:szCs w:val="24"/>
          <w:lang w:val="en-US"/>
        </w:rPr>
        <w:t xml:space="preserve"> post-injection) and continue</w:t>
      </w:r>
      <w:r w:rsidR="00725468">
        <w:rPr>
          <w:rFonts w:ascii="Times New Roman" w:hAnsi="Times New Roman" w:cs="Times New Roman"/>
          <w:sz w:val="24"/>
          <w:szCs w:val="24"/>
          <w:lang w:val="en-US"/>
        </w:rPr>
        <w:t>d</w:t>
      </w:r>
      <w:r w:rsidR="00A046E5" w:rsidRPr="00B70C14">
        <w:rPr>
          <w:rFonts w:ascii="Times New Roman" w:hAnsi="Times New Roman" w:cs="Times New Roman"/>
          <w:sz w:val="24"/>
          <w:szCs w:val="24"/>
          <w:lang w:val="en-US"/>
        </w:rPr>
        <w:t xml:space="preserve"> to </w:t>
      </w:r>
      <w:r w:rsidR="00E72B9D" w:rsidRPr="00B70C14">
        <w:rPr>
          <w:rFonts w:ascii="Times New Roman" w:hAnsi="Times New Roman" w:cs="Times New Roman"/>
          <w:sz w:val="24"/>
          <w:szCs w:val="24"/>
          <w:lang w:val="en-US"/>
        </w:rPr>
        <w:t>aggravate</w:t>
      </w:r>
      <w:r w:rsidR="00A046E5" w:rsidRPr="00B70C14">
        <w:rPr>
          <w:rFonts w:ascii="Times New Roman" w:hAnsi="Times New Roman" w:cs="Times New Roman"/>
          <w:sz w:val="24"/>
          <w:szCs w:val="24"/>
          <w:lang w:val="en-US"/>
        </w:rPr>
        <w:t xml:space="preserve"> with time. </w:t>
      </w:r>
      <w:r w:rsidR="00CE27CB" w:rsidRPr="00B70C14">
        <w:rPr>
          <w:rFonts w:ascii="Times New Roman" w:hAnsi="Times New Roman" w:cs="Times New Roman"/>
          <w:sz w:val="24"/>
          <w:szCs w:val="24"/>
          <w:lang w:val="en-US"/>
        </w:rPr>
        <w:t>These results represent an advantage of our new model w</w:t>
      </w:r>
      <w:r w:rsidR="00F14B12" w:rsidRPr="00B70C14">
        <w:rPr>
          <w:rFonts w:ascii="Times New Roman" w:hAnsi="Times New Roman" w:cs="Times New Roman"/>
          <w:sz w:val="24"/>
          <w:szCs w:val="24"/>
          <w:lang w:val="en-US"/>
        </w:rPr>
        <w:t>hen compared with</w:t>
      </w:r>
      <w:r w:rsidR="00A046E5" w:rsidRPr="00B70C14">
        <w:rPr>
          <w:rFonts w:ascii="Times New Roman" w:hAnsi="Times New Roman" w:cs="Times New Roman"/>
          <w:sz w:val="24"/>
          <w:szCs w:val="24"/>
          <w:lang w:val="en-US"/>
        </w:rPr>
        <w:t xml:space="preserve"> </w:t>
      </w:r>
      <w:r w:rsidR="00902B47" w:rsidRPr="00B70C14">
        <w:rPr>
          <w:rFonts w:ascii="Times New Roman" w:hAnsi="Times New Roman" w:cs="Times New Roman"/>
          <w:sz w:val="24"/>
          <w:szCs w:val="24"/>
          <w:lang w:val="en-US"/>
        </w:rPr>
        <w:t xml:space="preserve">α-syn </w:t>
      </w:r>
      <w:proofErr w:type="spellStart"/>
      <w:r w:rsidR="00A046E5" w:rsidRPr="00B70C14">
        <w:rPr>
          <w:rFonts w:ascii="Times New Roman" w:hAnsi="Times New Roman" w:cs="Times New Roman"/>
          <w:sz w:val="24"/>
          <w:szCs w:val="24"/>
          <w:lang w:val="en-US"/>
        </w:rPr>
        <w:t>Tg</w:t>
      </w:r>
      <w:proofErr w:type="spellEnd"/>
      <w:r w:rsidR="00A046E5" w:rsidRPr="00B70C14">
        <w:rPr>
          <w:rFonts w:ascii="Times New Roman" w:hAnsi="Times New Roman" w:cs="Times New Roman"/>
          <w:sz w:val="24"/>
          <w:szCs w:val="24"/>
          <w:lang w:val="en-US"/>
        </w:rPr>
        <w:t xml:space="preserve"> </w:t>
      </w:r>
      <w:r w:rsidR="005B7D21">
        <w:rPr>
          <w:rFonts w:ascii="Times New Roman" w:hAnsi="Times New Roman" w:cs="Times New Roman"/>
          <w:sz w:val="24"/>
          <w:szCs w:val="24"/>
          <w:lang w:val="en-US"/>
        </w:rPr>
        <w:t>models</w:t>
      </w:r>
      <w:r w:rsidR="00F14B12" w:rsidRPr="00B70C14">
        <w:rPr>
          <w:rFonts w:ascii="Times New Roman" w:hAnsi="Times New Roman" w:cs="Times New Roman"/>
          <w:sz w:val="24"/>
          <w:szCs w:val="24"/>
          <w:lang w:val="en-US"/>
        </w:rPr>
        <w:t>,</w:t>
      </w:r>
      <w:r w:rsidR="00CE27CB" w:rsidRPr="00B70C14">
        <w:rPr>
          <w:rFonts w:ascii="Times New Roman" w:hAnsi="Times New Roman" w:cs="Times New Roman"/>
          <w:sz w:val="24"/>
          <w:szCs w:val="24"/>
          <w:lang w:val="en-US"/>
        </w:rPr>
        <w:t xml:space="preserve"> </w:t>
      </w:r>
      <w:r w:rsidR="00902B47">
        <w:rPr>
          <w:rFonts w:ascii="Times New Roman" w:hAnsi="Times New Roman" w:cs="Times New Roman"/>
          <w:sz w:val="24"/>
          <w:szCs w:val="24"/>
          <w:lang w:val="en-US"/>
        </w:rPr>
        <w:t>in which studies have reported</w:t>
      </w:r>
      <w:r w:rsidR="005B7D21">
        <w:rPr>
          <w:rFonts w:ascii="Times New Roman" w:hAnsi="Times New Roman" w:cs="Times New Roman"/>
          <w:sz w:val="24"/>
          <w:szCs w:val="24"/>
          <w:lang w:val="en-US"/>
        </w:rPr>
        <w:t xml:space="preserve"> </w:t>
      </w:r>
      <w:r w:rsidR="00902B47">
        <w:rPr>
          <w:rFonts w:ascii="Times New Roman" w:hAnsi="Times New Roman" w:cs="Times New Roman"/>
          <w:sz w:val="24"/>
          <w:szCs w:val="24"/>
          <w:lang w:val="en-US"/>
        </w:rPr>
        <w:t>motor deficit</w:t>
      </w:r>
      <w:r w:rsidR="00EC3E69">
        <w:rPr>
          <w:rFonts w:ascii="Times New Roman" w:hAnsi="Times New Roman" w:cs="Times New Roman"/>
          <w:sz w:val="24"/>
          <w:szCs w:val="24"/>
          <w:lang w:val="en-US"/>
        </w:rPr>
        <w:t>s</w:t>
      </w:r>
      <w:r w:rsidR="00902B47">
        <w:rPr>
          <w:rFonts w:ascii="Times New Roman" w:hAnsi="Times New Roman" w:cs="Times New Roman"/>
          <w:sz w:val="24"/>
          <w:szCs w:val="24"/>
          <w:lang w:val="en-US"/>
        </w:rPr>
        <w:t xml:space="preserve"> in aged animals </w:t>
      </w:r>
      <w:r w:rsidR="00902B47" w:rsidRPr="00B70C14">
        <w:rPr>
          <w:rFonts w:ascii="Times New Roman" w:hAnsi="Times New Roman" w:cs="Times New Roman"/>
          <w:sz w:val="24"/>
          <w:szCs w:val="24"/>
          <w:lang w:val="en-US"/>
        </w:rPr>
        <w:t>(8 to 12 months of age)</w:t>
      </w:r>
      <w:r w:rsidR="00902B47">
        <w:rPr>
          <w:rFonts w:ascii="Times New Roman" w:hAnsi="Times New Roman" w:cs="Times New Roman"/>
          <w:sz w:val="24"/>
          <w:szCs w:val="24"/>
          <w:lang w:val="en-US"/>
        </w:rPr>
        <w:t xml:space="preserve"> and </w:t>
      </w:r>
      <w:r w:rsidR="005B7D21">
        <w:rPr>
          <w:rFonts w:ascii="Times New Roman" w:hAnsi="Times New Roman" w:cs="Times New Roman"/>
          <w:sz w:val="24"/>
          <w:szCs w:val="24"/>
          <w:lang w:val="en-US"/>
        </w:rPr>
        <w:t>inconstanc</w:t>
      </w:r>
      <w:r w:rsidR="00725468">
        <w:rPr>
          <w:rFonts w:ascii="Times New Roman" w:hAnsi="Times New Roman" w:cs="Times New Roman"/>
          <w:sz w:val="24"/>
          <w:szCs w:val="24"/>
          <w:lang w:val="en-US"/>
        </w:rPr>
        <w:t>ies</w:t>
      </w:r>
      <w:r w:rsidR="005B7D21">
        <w:rPr>
          <w:rFonts w:ascii="Times New Roman" w:hAnsi="Times New Roman" w:cs="Times New Roman"/>
          <w:sz w:val="24"/>
          <w:szCs w:val="24"/>
          <w:lang w:val="en-US"/>
        </w:rPr>
        <w:t xml:space="preserve"> in animals’</w:t>
      </w:r>
      <w:r w:rsidR="00CE27CB" w:rsidRPr="00B70C14">
        <w:rPr>
          <w:rFonts w:ascii="Times New Roman" w:hAnsi="Times New Roman" w:cs="Times New Roman"/>
          <w:sz w:val="24"/>
          <w:szCs w:val="24"/>
          <w:lang w:val="en-US"/>
        </w:rPr>
        <w:t xml:space="preserve"> </w:t>
      </w:r>
      <w:r w:rsidR="00F14B12" w:rsidRPr="00B70C14">
        <w:rPr>
          <w:rFonts w:ascii="Times New Roman" w:hAnsi="Times New Roman" w:cs="Times New Roman"/>
          <w:sz w:val="24"/>
          <w:szCs w:val="24"/>
          <w:lang w:val="en-US"/>
        </w:rPr>
        <w:t>behavioral performances</w:t>
      </w:r>
      <w:r w:rsidR="00A7501E">
        <w:rPr>
          <w:rFonts w:ascii="Times New Roman" w:hAnsi="Times New Roman" w:cs="Times New Roman"/>
          <w:sz w:val="24"/>
          <w:szCs w:val="24"/>
          <w:lang w:val="en-US"/>
        </w:rPr>
        <w:t xml:space="preserve"> </w:t>
      </w:r>
      <w:r w:rsidR="00902B47">
        <w:rPr>
          <w:rFonts w:ascii="Times New Roman" w:hAnsi="Times New Roman" w:cs="Times New Roman"/>
          <w:sz w:val="24"/>
          <w:szCs w:val="24"/>
          <w:lang w:val="en-US"/>
        </w:rPr>
        <w:fldChar w:fldCharType="begin">
          <w:fldData xml:space="preserve">PEVuZE5vdGU+PENpdGU+PEF1dGhvcj5PYWtzPC9BdXRob3I+PFllYXI+MjAxMzwvWWVhcj48UmVj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</w:fldData>
        </w:fldChar>
      </w:r>
      <w:r w:rsidR="00667DB0">
        <w:rPr>
          <w:rFonts w:ascii="Times New Roman" w:hAnsi="Times New Roman" w:cs="Times New Roman"/>
          <w:sz w:val="24"/>
          <w:szCs w:val="24"/>
          <w:lang w:val="en-US"/>
        </w:rPr>
        <w:instrText xml:space="preserve"> ADDIN EN.CITE </w:instrText>
      </w:r>
      <w:r w:rsidR="00667DB0">
        <w:rPr>
          <w:rFonts w:ascii="Times New Roman" w:hAnsi="Times New Roman" w:cs="Times New Roman"/>
          <w:sz w:val="24"/>
          <w:szCs w:val="24"/>
          <w:lang w:val="en-US"/>
        </w:rPr>
        <w:fldChar w:fldCharType="begin">
          <w:fldData xml:space="preserve">PEVuZE5vdGU+PENpdGU+PEF1dGhvcj5PYWtzPC9BdXRob3I+PFllYXI+MjAxMzwvWWVhcj48UmVj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</w:fldData>
        </w:fldChar>
      </w:r>
      <w:r w:rsidR="00667DB0">
        <w:rPr>
          <w:rFonts w:ascii="Times New Roman" w:hAnsi="Times New Roman" w:cs="Times New Roman"/>
          <w:sz w:val="24"/>
          <w:szCs w:val="24"/>
          <w:lang w:val="en-US"/>
        </w:rPr>
        <w:instrText xml:space="preserve"> ADDIN EN.CITE.DATA </w:instrText>
      </w:r>
      <w:r w:rsidR="00667DB0">
        <w:rPr>
          <w:rFonts w:ascii="Times New Roman" w:hAnsi="Times New Roman" w:cs="Times New Roman"/>
          <w:sz w:val="24"/>
          <w:szCs w:val="24"/>
          <w:lang w:val="en-US"/>
        </w:rPr>
      </w:r>
      <w:r w:rsidR="00667DB0">
        <w:rPr>
          <w:rFonts w:ascii="Times New Roman" w:hAnsi="Times New Roman" w:cs="Times New Roman"/>
          <w:sz w:val="24"/>
          <w:szCs w:val="24"/>
          <w:lang w:val="en-US"/>
        </w:rPr>
        <w:fldChar w:fldCharType="end"/>
      </w:r>
      <w:r w:rsidR="00902B47">
        <w:rPr>
          <w:rFonts w:ascii="Times New Roman" w:hAnsi="Times New Roman" w:cs="Times New Roman"/>
          <w:sz w:val="24"/>
          <w:szCs w:val="24"/>
          <w:lang w:val="en-US"/>
        </w:rPr>
      </w:r>
      <w:r w:rsidR="00902B47">
        <w:rPr>
          <w:rFonts w:ascii="Times New Roman" w:hAnsi="Times New Roman" w:cs="Times New Roman"/>
          <w:sz w:val="24"/>
          <w:szCs w:val="24"/>
          <w:lang w:val="en-US"/>
        </w:rPr>
        <w:fldChar w:fldCharType="separate"/>
      </w:r>
      <w:r w:rsidR="00667DB0">
        <w:rPr>
          <w:rFonts w:ascii="Times New Roman" w:hAnsi="Times New Roman" w:cs="Times New Roman"/>
          <w:noProof/>
          <w:sz w:val="24"/>
          <w:szCs w:val="24"/>
          <w:lang w:val="en-US"/>
        </w:rPr>
        <w:t>(60, 62-66)</w:t>
      </w:r>
      <w:r w:rsidR="00902B47">
        <w:rPr>
          <w:rFonts w:ascii="Times New Roman" w:hAnsi="Times New Roman" w:cs="Times New Roman"/>
          <w:sz w:val="24"/>
          <w:szCs w:val="24"/>
          <w:lang w:val="en-US"/>
        </w:rPr>
        <w:fldChar w:fldCharType="end"/>
      </w:r>
      <w:r w:rsidR="00CE27CB" w:rsidRPr="00B70C14">
        <w:rPr>
          <w:rFonts w:ascii="Times New Roman" w:hAnsi="Times New Roman" w:cs="Times New Roman"/>
          <w:sz w:val="24"/>
          <w:szCs w:val="24"/>
          <w:lang w:val="en-US"/>
        </w:rPr>
        <w:t>.</w:t>
      </w:r>
      <w:r w:rsidR="00F14B12" w:rsidRPr="00B70C14">
        <w:rPr>
          <w:rFonts w:ascii="Times New Roman" w:hAnsi="Times New Roman" w:cs="Times New Roman"/>
          <w:sz w:val="24"/>
          <w:szCs w:val="24"/>
          <w:lang w:val="en-US"/>
        </w:rPr>
        <w:t xml:space="preserve"> </w:t>
      </w:r>
      <w:r w:rsidR="00CE27CB" w:rsidRPr="00B70C14">
        <w:rPr>
          <w:rFonts w:ascii="Times New Roman" w:hAnsi="Times New Roman" w:cs="Times New Roman"/>
          <w:sz w:val="24"/>
          <w:szCs w:val="24"/>
          <w:lang w:val="en-US"/>
        </w:rPr>
        <w:t xml:space="preserve">It is important to mention that in our model, we did not observe any effect on the cylinder test. This test is </w:t>
      </w:r>
      <w:r w:rsidR="006510B1" w:rsidRPr="00B70C14">
        <w:rPr>
          <w:rFonts w:ascii="Times New Roman" w:hAnsi="Times New Roman" w:cs="Times New Roman"/>
          <w:sz w:val="24"/>
          <w:szCs w:val="24"/>
          <w:lang w:val="en-US"/>
        </w:rPr>
        <w:t>commonly</w:t>
      </w:r>
      <w:r w:rsidR="00CE27CB" w:rsidRPr="00B70C14">
        <w:rPr>
          <w:rFonts w:ascii="Times New Roman" w:hAnsi="Times New Roman" w:cs="Times New Roman"/>
          <w:sz w:val="24"/>
          <w:szCs w:val="24"/>
          <w:lang w:val="en-US"/>
        </w:rPr>
        <w:t xml:space="preserve"> used to detect motor </w:t>
      </w:r>
      <w:r w:rsidR="006510B1" w:rsidRPr="00B70C14">
        <w:rPr>
          <w:rFonts w:ascii="Times New Roman" w:hAnsi="Times New Roman" w:cs="Times New Roman"/>
          <w:sz w:val="24"/>
          <w:szCs w:val="24"/>
          <w:lang w:val="en-US"/>
        </w:rPr>
        <w:t>deficit</w:t>
      </w:r>
      <w:r w:rsidR="00A7501E">
        <w:rPr>
          <w:rFonts w:ascii="Times New Roman" w:hAnsi="Times New Roman" w:cs="Times New Roman"/>
          <w:sz w:val="24"/>
          <w:szCs w:val="24"/>
          <w:lang w:val="en-US"/>
        </w:rPr>
        <w:t>s</w:t>
      </w:r>
      <w:r w:rsidR="00CE27CB" w:rsidRPr="00B70C14">
        <w:rPr>
          <w:rFonts w:ascii="Times New Roman" w:hAnsi="Times New Roman" w:cs="Times New Roman"/>
          <w:sz w:val="24"/>
          <w:szCs w:val="24"/>
          <w:lang w:val="en-US"/>
        </w:rPr>
        <w:t xml:space="preserve"> in unilateral intracerebral </w:t>
      </w:r>
      <w:r w:rsidR="00CE27CB" w:rsidRPr="00B70C14">
        <w:rPr>
          <w:rFonts w:ascii="Times New Roman" w:hAnsi="Times New Roman" w:cs="Times New Roman"/>
          <w:sz w:val="24"/>
          <w:szCs w:val="24"/>
          <w:lang w:val="en-US"/>
        </w:rPr>
        <w:lastRenderedPageBreak/>
        <w:t>injection of AAV-</w:t>
      </w:r>
      <w:r w:rsidR="00902B47" w:rsidRPr="00B70C14">
        <w:rPr>
          <w:rFonts w:ascii="Times New Roman" w:hAnsi="Times New Roman" w:cs="Times New Roman"/>
          <w:sz w:val="24"/>
          <w:szCs w:val="24"/>
          <w:lang w:val="en-US"/>
        </w:rPr>
        <w:t>α-syn</w:t>
      </w:r>
      <w:r w:rsidR="00A7501E">
        <w:rPr>
          <w:rFonts w:ascii="Times New Roman" w:hAnsi="Times New Roman" w:cs="Times New Roman"/>
          <w:sz w:val="24"/>
          <w:szCs w:val="24"/>
          <w:lang w:val="en-US"/>
        </w:rPr>
        <w:t xml:space="preserve"> </w:t>
      </w:r>
      <w:r w:rsidR="00902B47">
        <w:rPr>
          <w:rFonts w:ascii="Times New Roman" w:hAnsi="Times New Roman" w:cs="Times New Roman"/>
          <w:sz w:val="24"/>
          <w:szCs w:val="24"/>
          <w:lang w:val="en-US"/>
        </w:rPr>
        <w:fldChar w:fldCharType="begin">
          <w:fldData xml:space="preserve">PEVuZE5vdGU+PENpdGU+PEF1dGhvcj5PdWVzbGF0aTwvQXV0aG9yPjxZZWFyPjIwMTM8L1llYXI+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==
</w:fldData>
        </w:fldChar>
      </w:r>
      <w:r w:rsidR="00175715">
        <w:rPr>
          <w:rFonts w:ascii="Times New Roman" w:hAnsi="Times New Roman" w:cs="Times New Roman"/>
          <w:sz w:val="24"/>
          <w:szCs w:val="24"/>
          <w:lang w:val="en-US"/>
        </w:rPr>
        <w:instrText xml:space="preserve"> ADDIN EN.CITE </w:instrText>
      </w:r>
      <w:r w:rsidR="00175715">
        <w:rPr>
          <w:rFonts w:ascii="Times New Roman" w:hAnsi="Times New Roman" w:cs="Times New Roman"/>
          <w:sz w:val="24"/>
          <w:szCs w:val="24"/>
          <w:lang w:val="en-US"/>
        </w:rPr>
        <w:fldChar w:fldCharType="begin">
          <w:fldData xml:space="preserve">PEVuZE5vdGU+PENpdGU+PEF1dGhvcj5PdWVzbGF0aTwvQXV0aG9yPjxZZWFyPjIwMTM8L1llYXI+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==
</w:fldData>
        </w:fldChar>
      </w:r>
      <w:r w:rsidR="00175715">
        <w:rPr>
          <w:rFonts w:ascii="Times New Roman" w:hAnsi="Times New Roman" w:cs="Times New Roman"/>
          <w:sz w:val="24"/>
          <w:szCs w:val="24"/>
          <w:lang w:val="en-US"/>
        </w:rPr>
        <w:instrText xml:space="preserve"> ADDIN EN.CITE.DATA </w:instrText>
      </w:r>
      <w:r w:rsidR="00175715">
        <w:rPr>
          <w:rFonts w:ascii="Times New Roman" w:hAnsi="Times New Roman" w:cs="Times New Roman"/>
          <w:sz w:val="24"/>
          <w:szCs w:val="24"/>
          <w:lang w:val="en-US"/>
        </w:rPr>
      </w:r>
      <w:r w:rsidR="00175715">
        <w:rPr>
          <w:rFonts w:ascii="Times New Roman" w:hAnsi="Times New Roman" w:cs="Times New Roman"/>
          <w:sz w:val="24"/>
          <w:szCs w:val="24"/>
          <w:lang w:val="en-US"/>
        </w:rPr>
        <w:fldChar w:fldCharType="end"/>
      </w:r>
      <w:r w:rsidR="00902B47">
        <w:rPr>
          <w:rFonts w:ascii="Times New Roman" w:hAnsi="Times New Roman" w:cs="Times New Roman"/>
          <w:sz w:val="24"/>
          <w:szCs w:val="24"/>
          <w:lang w:val="en-US"/>
        </w:rPr>
      </w:r>
      <w:r w:rsidR="00902B47">
        <w:rPr>
          <w:rFonts w:ascii="Times New Roman" w:hAnsi="Times New Roman" w:cs="Times New Roman"/>
          <w:sz w:val="24"/>
          <w:szCs w:val="24"/>
          <w:lang w:val="en-US"/>
        </w:rPr>
        <w:fldChar w:fldCharType="separate"/>
      </w:r>
      <w:r w:rsidR="00175715">
        <w:rPr>
          <w:rFonts w:ascii="Times New Roman" w:hAnsi="Times New Roman" w:cs="Times New Roman"/>
          <w:noProof/>
          <w:sz w:val="24"/>
          <w:szCs w:val="24"/>
          <w:lang w:val="en-US"/>
        </w:rPr>
        <w:t>(18, 25, 26)</w:t>
      </w:r>
      <w:r w:rsidR="00902B47">
        <w:rPr>
          <w:rFonts w:ascii="Times New Roman" w:hAnsi="Times New Roman" w:cs="Times New Roman"/>
          <w:sz w:val="24"/>
          <w:szCs w:val="24"/>
          <w:lang w:val="en-US"/>
        </w:rPr>
        <w:fldChar w:fldCharType="end"/>
      </w:r>
      <w:r w:rsidR="00CE27CB" w:rsidRPr="00B70C14">
        <w:rPr>
          <w:rFonts w:ascii="Times New Roman" w:hAnsi="Times New Roman" w:cs="Times New Roman"/>
          <w:sz w:val="24"/>
          <w:szCs w:val="24"/>
          <w:lang w:val="en-US"/>
        </w:rPr>
        <w:t xml:space="preserve">, </w:t>
      </w:r>
      <w:r w:rsidR="00D64B3B" w:rsidRPr="00B70C14">
        <w:rPr>
          <w:rFonts w:ascii="Times New Roman" w:hAnsi="Times New Roman" w:cs="Times New Roman"/>
          <w:sz w:val="24"/>
          <w:szCs w:val="24"/>
          <w:lang w:val="en-US"/>
        </w:rPr>
        <w:t>s</w:t>
      </w:r>
      <w:r w:rsidR="00D64B3B">
        <w:rPr>
          <w:rFonts w:ascii="Times New Roman" w:hAnsi="Times New Roman" w:cs="Times New Roman"/>
          <w:sz w:val="24"/>
          <w:szCs w:val="24"/>
          <w:lang w:val="en-US"/>
        </w:rPr>
        <w:t>upporting</w:t>
      </w:r>
      <w:r w:rsidR="00D64B3B" w:rsidRPr="00B70C14">
        <w:rPr>
          <w:rFonts w:ascii="Times New Roman" w:hAnsi="Times New Roman" w:cs="Times New Roman"/>
          <w:sz w:val="24"/>
          <w:szCs w:val="24"/>
          <w:lang w:val="en-US"/>
        </w:rPr>
        <w:t xml:space="preserve"> </w:t>
      </w:r>
      <w:r w:rsidR="00CE27CB" w:rsidRPr="00B70C14">
        <w:rPr>
          <w:rFonts w:ascii="Times New Roman" w:hAnsi="Times New Roman" w:cs="Times New Roman"/>
          <w:sz w:val="24"/>
          <w:szCs w:val="24"/>
          <w:lang w:val="en-US"/>
        </w:rPr>
        <w:t xml:space="preserve">that </w:t>
      </w:r>
      <w:r w:rsidR="006510B1" w:rsidRPr="00B70C14">
        <w:rPr>
          <w:rFonts w:ascii="Times New Roman" w:hAnsi="Times New Roman" w:cs="Times New Roman"/>
          <w:sz w:val="24"/>
          <w:szCs w:val="24"/>
          <w:lang w:val="en-US"/>
        </w:rPr>
        <w:t>in our model the cellular impact of h</w:t>
      </w:r>
      <w:r w:rsidR="005A4435" w:rsidRPr="00B70C14">
        <w:rPr>
          <w:rFonts w:ascii="Times New Roman" w:hAnsi="Times New Roman" w:cs="Times New Roman"/>
          <w:sz w:val="24"/>
          <w:szCs w:val="24"/>
          <w:lang w:val="en-US"/>
        </w:rPr>
        <w:t xml:space="preserve">α-syn </w:t>
      </w:r>
      <w:r w:rsidR="006510B1" w:rsidRPr="00B70C14">
        <w:rPr>
          <w:rFonts w:ascii="Times New Roman" w:hAnsi="Times New Roman" w:cs="Times New Roman"/>
          <w:sz w:val="24"/>
          <w:szCs w:val="24"/>
          <w:lang w:val="en-US"/>
        </w:rPr>
        <w:t xml:space="preserve">overexpression was equally affecting the </w:t>
      </w:r>
      <w:r w:rsidR="00CE27CB" w:rsidRPr="00B70C14">
        <w:rPr>
          <w:rFonts w:ascii="Times New Roman" w:hAnsi="Times New Roman" w:cs="Times New Roman"/>
          <w:sz w:val="24"/>
          <w:szCs w:val="24"/>
          <w:lang w:val="en-US"/>
        </w:rPr>
        <w:t xml:space="preserve">two </w:t>
      </w:r>
      <w:r w:rsidR="006510B1" w:rsidRPr="00B70C14">
        <w:rPr>
          <w:rFonts w:ascii="Times New Roman" w:hAnsi="Times New Roman" w:cs="Times New Roman"/>
          <w:sz w:val="24"/>
          <w:szCs w:val="24"/>
          <w:lang w:val="en-US"/>
        </w:rPr>
        <w:t>hemisphere</w:t>
      </w:r>
      <w:r w:rsidR="00E72B9D" w:rsidRPr="00B70C14">
        <w:rPr>
          <w:rFonts w:ascii="Times New Roman" w:hAnsi="Times New Roman" w:cs="Times New Roman"/>
          <w:sz w:val="24"/>
          <w:szCs w:val="24"/>
          <w:lang w:val="en-US"/>
        </w:rPr>
        <w:t>s.</w:t>
      </w:r>
    </w:p>
    <w:p w14:paraId="74DF254B" w14:textId="05CF1835" w:rsidR="00057C92" w:rsidRPr="00B70C14" w:rsidRDefault="00AF30AD" w:rsidP="006D09D0">
      <w:pPr>
        <w:spacing w:line="480" w:lineRule="auto"/>
        <w:contextualSpacing/>
        <w:jc w:val="both"/>
        <w:rPr>
          <w:rFonts w:ascii="Times New Roman" w:hAnsi="Times New Roman" w:cs="Times New Roman"/>
          <w:sz w:val="24"/>
          <w:szCs w:val="24"/>
          <w:lang w:val="en-US"/>
        </w:rPr>
      </w:pPr>
      <w:r w:rsidRPr="00B70C14">
        <w:rPr>
          <w:rFonts w:ascii="Times New Roman" w:hAnsi="Times New Roman" w:cs="Times New Roman"/>
          <w:sz w:val="24"/>
          <w:szCs w:val="24"/>
          <w:lang w:val="en-US"/>
        </w:rPr>
        <w:t>At the cellular level</w:t>
      </w:r>
      <w:r w:rsidR="00580070" w:rsidRPr="00B70C14">
        <w:rPr>
          <w:rFonts w:ascii="Times New Roman" w:hAnsi="Times New Roman" w:cs="Times New Roman"/>
          <w:sz w:val="24"/>
          <w:szCs w:val="24"/>
          <w:lang w:val="en-US"/>
        </w:rPr>
        <w:t xml:space="preserve">, post-mortem analysis showed that </w:t>
      </w:r>
      <w:r w:rsidR="00753081" w:rsidRPr="00B70C14">
        <w:rPr>
          <w:rFonts w:ascii="Times New Roman" w:hAnsi="Times New Roman" w:cs="Times New Roman"/>
          <w:sz w:val="24"/>
          <w:szCs w:val="24"/>
          <w:lang w:val="en-US"/>
        </w:rPr>
        <w:t xml:space="preserve">the large-scale overexpression of </w:t>
      </w:r>
      <w:r w:rsidR="00FF33D8">
        <w:rPr>
          <w:rFonts w:ascii="Times New Roman" w:hAnsi="Times New Roman" w:cs="Times New Roman"/>
          <w:sz w:val="24"/>
          <w:szCs w:val="24"/>
          <w:lang w:val="en-US"/>
        </w:rPr>
        <w:t>h</w:t>
      </w:r>
      <w:r w:rsidR="00FF33D8" w:rsidRPr="00B70C14">
        <w:rPr>
          <w:rFonts w:ascii="Times New Roman" w:hAnsi="Times New Roman" w:cs="Times New Roman"/>
          <w:sz w:val="24"/>
          <w:szCs w:val="24"/>
          <w:lang w:val="en-US"/>
        </w:rPr>
        <w:t xml:space="preserve">α-syn </w:t>
      </w:r>
      <w:r w:rsidR="00753081" w:rsidRPr="00B70C14">
        <w:rPr>
          <w:rFonts w:ascii="Times New Roman" w:hAnsi="Times New Roman" w:cs="Times New Roman"/>
          <w:sz w:val="24"/>
          <w:szCs w:val="24"/>
          <w:lang w:val="en-US"/>
        </w:rPr>
        <w:t>in the brain resulted i</w:t>
      </w:r>
      <w:r w:rsidR="007F2D82" w:rsidRPr="00B70C14">
        <w:rPr>
          <w:rFonts w:ascii="Times New Roman" w:hAnsi="Times New Roman" w:cs="Times New Roman"/>
          <w:sz w:val="24"/>
          <w:szCs w:val="24"/>
          <w:lang w:val="en-US"/>
        </w:rPr>
        <w:t>n</w:t>
      </w:r>
      <w:r w:rsidR="00753081" w:rsidRPr="00B70C14">
        <w:rPr>
          <w:rFonts w:ascii="Times New Roman" w:hAnsi="Times New Roman" w:cs="Times New Roman"/>
          <w:sz w:val="24"/>
          <w:szCs w:val="24"/>
          <w:lang w:val="en-US"/>
        </w:rPr>
        <w:t xml:space="preserve"> </w:t>
      </w:r>
      <w:r w:rsidR="007F2D82" w:rsidRPr="00B70C14">
        <w:rPr>
          <w:rFonts w:ascii="Times New Roman" w:hAnsi="Times New Roman" w:cs="Times New Roman"/>
          <w:sz w:val="24"/>
          <w:szCs w:val="24"/>
          <w:lang w:val="en-US"/>
        </w:rPr>
        <w:t xml:space="preserve">a </w:t>
      </w:r>
      <w:r w:rsidR="008918CC" w:rsidRPr="00B70C14">
        <w:rPr>
          <w:rFonts w:ascii="Times New Roman" w:hAnsi="Times New Roman" w:cs="Times New Roman"/>
          <w:sz w:val="24"/>
          <w:szCs w:val="24"/>
          <w:lang w:val="en-US"/>
        </w:rPr>
        <w:t>selective degeneration of dopaminergic neurons in the SN</w:t>
      </w:r>
      <w:r w:rsidR="00753081" w:rsidRPr="00B70C14">
        <w:rPr>
          <w:rFonts w:ascii="Times New Roman" w:hAnsi="Times New Roman" w:cs="Times New Roman"/>
          <w:sz w:val="24"/>
          <w:szCs w:val="24"/>
          <w:lang w:val="en-US"/>
        </w:rPr>
        <w:t>,</w:t>
      </w:r>
      <w:r w:rsidR="006A7EEF" w:rsidRPr="00B70C14">
        <w:rPr>
          <w:rFonts w:ascii="Times New Roman" w:hAnsi="Times New Roman" w:cs="Times New Roman"/>
          <w:sz w:val="24"/>
          <w:szCs w:val="24"/>
          <w:lang w:val="en-US"/>
        </w:rPr>
        <w:t xml:space="preserve"> thus mimicking </w:t>
      </w:r>
      <w:r w:rsidR="0053007F" w:rsidRPr="00B70C14">
        <w:rPr>
          <w:rFonts w:ascii="Times New Roman" w:hAnsi="Times New Roman" w:cs="Times New Roman"/>
          <w:sz w:val="24"/>
          <w:szCs w:val="24"/>
          <w:lang w:val="en-US"/>
        </w:rPr>
        <w:t xml:space="preserve">the selective </w:t>
      </w:r>
      <w:r w:rsidR="00D579E5" w:rsidRPr="00B70C14">
        <w:rPr>
          <w:rFonts w:ascii="Times New Roman" w:hAnsi="Times New Roman" w:cs="Times New Roman"/>
          <w:sz w:val="24"/>
          <w:szCs w:val="24"/>
          <w:lang w:val="en-US"/>
        </w:rPr>
        <w:t xml:space="preserve">cell loss observed </w:t>
      </w:r>
      <w:r w:rsidR="00FF33D8">
        <w:rPr>
          <w:rFonts w:ascii="Times New Roman" w:hAnsi="Times New Roman" w:cs="Times New Roman"/>
          <w:sz w:val="24"/>
          <w:szCs w:val="24"/>
          <w:lang w:val="en-US"/>
        </w:rPr>
        <w:t xml:space="preserve">in PD-affected brains </w:t>
      </w:r>
      <w:r w:rsidR="00D579E5" w:rsidRPr="00B70C14">
        <w:rPr>
          <w:rFonts w:ascii="Times New Roman" w:hAnsi="Times New Roman" w:cs="Times New Roman"/>
          <w:sz w:val="24"/>
          <w:szCs w:val="24"/>
          <w:lang w:val="en-US"/>
        </w:rPr>
        <w:t xml:space="preserve">at </w:t>
      </w:r>
      <w:r w:rsidR="006A7EEF" w:rsidRPr="00B70C14">
        <w:rPr>
          <w:rFonts w:ascii="Times New Roman" w:hAnsi="Times New Roman" w:cs="Times New Roman"/>
          <w:sz w:val="24"/>
          <w:szCs w:val="24"/>
          <w:lang w:val="en-US"/>
        </w:rPr>
        <w:t xml:space="preserve">the early stages of </w:t>
      </w:r>
      <w:r w:rsidR="00FF33D8">
        <w:rPr>
          <w:rFonts w:ascii="Times New Roman" w:hAnsi="Times New Roman" w:cs="Times New Roman"/>
          <w:sz w:val="24"/>
          <w:szCs w:val="24"/>
          <w:lang w:val="en-US"/>
        </w:rPr>
        <w:t>the disease</w:t>
      </w:r>
      <w:r w:rsidR="00175715">
        <w:rPr>
          <w:rFonts w:ascii="Times New Roman" w:hAnsi="Times New Roman" w:cs="Times New Roman"/>
          <w:sz w:val="24"/>
          <w:szCs w:val="24"/>
          <w:lang w:val="en-US"/>
        </w:rPr>
        <w:t xml:space="preserve"> </w:t>
      </w:r>
      <w:r w:rsidR="00FF33D8">
        <w:rPr>
          <w:rFonts w:ascii="Times New Roman" w:hAnsi="Times New Roman" w:cs="Times New Roman"/>
          <w:sz w:val="24"/>
          <w:szCs w:val="24"/>
          <w:lang w:val="en-US"/>
        </w:rPr>
        <w:fldChar w:fldCharType="begin">
          <w:fldData xml:space="preserve">PEVuZE5vdGU+PENpdGU+PEF1dGhvcj5NYWNEb25hbGQ8L0F1dGhvcj48WWVhcj4yMDAyPC9ZZWFy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</w:fldData>
        </w:fldChar>
      </w:r>
      <w:r w:rsidR="00667DB0">
        <w:rPr>
          <w:rFonts w:ascii="Times New Roman" w:hAnsi="Times New Roman" w:cs="Times New Roman"/>
          <w:sz w:val="24"/>
          <w:szCs w:val="24"/>
          <w:lang w:val="en-US"/>
        </w:rPr>
        <w:instrText xml:space="preserve"> ADDIN EN.CITE </w:instrText>
      </w:r>
      <w:r w:rsidR="00667DB0">
        <w:rPr>
          <w:rFonts w:ascii="Times New Roman" w:hAnsi="Times New Roman" w:cs="Times New Roman"/>
          <w:sz w:val="24"/>
          <w:szCs w:val="24"/>
          <w:lang w:val="en-US"/>
        </w:rPr>
        <w:fldChar w:fldCharType="begin">
          <w:fldData xml:space="preserve">PEVuZE5vdGU+PENpdGU+PEF1dGhvcj5NYWNEb25hbGQ8L0F1dGhvcj48WWVhcj4yMDAyPC9ZZWFy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</w:fldData>
        </w:fldChar>
      </w:r>
      <w:r w:rsidR="00667DB0">
        <w:rPr>
          <w:rFonts w:ascii="Times New Roman" w:hAnsi="Times New Roman" w:cs="Times New Roman"/>
          <w:sz w:val="24"/>
          <w:szCs w:val="24"/>
          <w:lang w:val="en-US"/>
        </w:rPr>
        <w:instrText xml:space="preserve"> ADDIN EN.CITE.DATA </w:instrText>
      </w:r>
      <w:r w:rsidR="00667DB0">
        <w:rPr>
          <w:rFonts w:ascii="Times New Roman" w:hAnsi="Times New Roman" w:cs="Times New Roman"/>
          <w:sz w:val="24"/>
          <w:szCs w:val="24"/>
          <w:lang w:val="en-US"/>
        </w:rPr>
      </w:r>
      <w:r w:rsidR="00667DB0">
        <w:rPr>
          <w:rFonts w:ascii="Times New Roman" w:hAnsi="Times New Roman" w:cs="Times New Roman"/>
          <w:sz w:val="24"/>
          <w:szCs w:val="24"/>
          <w:lang w:val="en-US"/>
        </w:rPr>
        <w:fldChar w:fldCharType="end"/>
      </w:r>
      <w:r w:rsidR="00FF33D8">
        <w:rPr>
          <w:rFonts w:ascii="Times New Roman" w:hAnsi="Times New Roman" w:cs="Times New Roman"/>
          <w:sz w:val="24"/>
          <w:szCs w:val="24"/>
          <w:lang w:val="en-US"/>
        </w:rPr>
      </w:r>
      <w:r w:rsidR="00FF33D8">
        <w:rPr>
          <w:rFonts w:ascii="Times New Roman" w:hAnsi="Times New Roman" w:cs="Times New Roman"/>
          <w:sz w:val="24"/>
          <w:szCs w:val="24"/>
          <w:lang w:val="en-US"/>
        </w:rPr>
        <w:fldChar w:fldCharType="separate"/>
      </w:r>
      <w:r w:rsidR="00667DB0">
        <w:rPr>
          <w:rFonts w:ascii="Times New Roman" w:hAnsi="Times New Roman" w:cs="Times New Roman"/>
          <w:noProof/>
          <w:sz w:val="24"/>
          <w:szCs w:val="24"/>
          <w:lang w:val="en-US"/>
        </w:rPr>
        <w:t>(39-43)</w:t>
      </w:r>
      <w:r w:rsidR="00FF33D8">
        <w:rPr>
          <w:rFonts w:ascii="Times New Roman" w:hAnsi="Times New Roman" w:cs="Times New Roman"/>
          <w:sz w:val="24"/>
          <w:szCs w:val="24"/>
          <w:lang w:val="en-US"/>
        </w:rPr>
        <w:fldChar w:fldCharType="end"/>
      </w:r>
      <w:r w:rsidR="00D579E5" w:rsidRPr="00B70C14">
        <w:rPr>
          <w:rFonts w:ascii="Times New Roman" w:hAnsi="Times New Roman" w:cs="Times New Roman"/>
          <w:sz w:val="24"/>
          <w:szCs w:val="24"/>
          <w:lang w:val="en-US"/>
        </w:rPr>
        <w:t>.</w:t>
      </w:r>
      <w:r w:rsidR="00753081" w:rsidRPr="00B70C14">
        <w:rPr>
          <w:rFonts w:ascii="Times New Roman" w:hAnsi="Times New Roman" w:cs="Times New Roman"/>
          <w:sz w:val="24"/>
          <w:szCs w:val="24"/>
          <w:lang w:val="en-US"/>
        </w:rPr>
        <w:t xml:space="preserve"> </w:t>
      </w:r>
      <w:r w:rsidR="00D579E5" w:rsidRPr="00B70C14">
        <w:rPr>
          <w:rFonts w:ascii="Times New Roman" w:hAnsi="Times New Roman" w:cs="Times New Roman"/>
          <w:sz w:val="24"/>
          <w:szCs w:val="24"/>
          <w:lang w:val="en-US"/>
        </w:rPr>
        <w:t xml:space="preserve">Moreover, </w:t>
      </w:r>
      <w:r w:rsidR="009C7F21" w:rsidRPr="00B70C14">
        <w:rPr>
          <w:rFonts w:ascii="Times New Roman" w:hAnsi="Times New Roman" w:cs="Times New Roman"/>
          <w:sz w:val="24"/>
          <w:szCs w:val="24"/>
          <w:lang w:val="en-US"/>
        </w:rPr>
        <w:t xml:space="preserve">the absence of </w:t>
      </w:r>
      <w:r w:rsidRPr="00B70C14">
        <w:rPr>
          <w:rFonts w:ascii="Times New Roman" w:hAnsi="Times New Roman" w:cs="Times New Roman"/>
          <w:sz w:val="24"/>
          <w:szCs w:val="24"/>
          <w:lang w:val="en-US"/>
        </w:rPr>
        <w:t>neuronal loss at the VTA</w:t>
      </w:r>
      <w:r w:rsidR="009C7F21" w:rsidRPr="00B70C14">
        <w:rPr>
          <w:rFonts w:ascii="Times New Roman" w:hAnsi="Times New Roman" w:cs="Times New Roman"/>
          <w:sz w:val="24"/>
          <w:szCs w:val="24"/>
          <w:lang w:val="en-US"/>
        </w:rPr>
        <w:t xml:space="preserve">, despite </w:t>
      </w:r>
      <w:r w:rsidR="00FF33D8">
        <w:rPr>
          <w:rFonts w:ascii="Times New Roman" w:hAnsi="Times New Roman" w:cs="Times New Roman"/>
          <w:sz w:val="24"/>
          <w:szCs w:val="24"/>
          <w:lang w:val="en-US"/>
        </w:rPr>
        <w:t>h</w:t>
      </w:r>
      <w:r w:rsidR="00FF33D8" w:rsidRPr="00B70C14">
        <w:rPr>
          <w:rFonts w:ascii="Times New Roman" w:hAnsi="Times New Roman" w:cs="Times New Roman"/>
          <w:sz w:val="24"/>
          <w:szCs w:val="24"/>
          <w:lang w:val="en-US"/>
        </w:rPr>
        <w:t xml:space="preserve">α-syn </w:t>
      </w:r>
      <w:r w:rsidR="009C7F21" w:rsidRPr="00B70C14">
        <w:rPr>
          <w:rFonts w:ascii="Times New Roman" w:hAnsi="Times New Roman" w:cs="Times New Roman"/>
          <w:sz w:val="24"/>
          <w:szCs w:val="24"/>
          <w:lang w:val="en-US"/>
        </w:rPr>
        <w:t>overexpression in th</w:t>
      </w:r>
      <w:r w:rsidRPr="00B70C14">
        <w:rPr>
          <w:rFonts w:ascii="Times New Roman" w:hAnsi="Times New Roman" w:cs="Times New Roman"/>
          <w:sz w:val="24"/>
          <w:szCs w:val="24"/>
          <w:lang w:val="en-US"/>
        </w:rPr>
        <w:t>is region</w:t>
      </w:r>
      <w:r w:rsidR="009C7F21" w:rsidRPr="00B70C14">
        <w:rPr>
          <w:rFonts w:ascii="Times New Roman" w:hAnsi="Times New Roman" w:cs="Times New Roman"/>
          <w:sz w:val="24"/>
          <w:szCs w:val="24"/>
          <w:lang w:val="en-US"/>
        </w:rPr>
        <w:t>, confirms the</w:t>
      </w:r>
      <w:r w:rsidR="00D579E5" w:rsidRPr="00B70C14">
        <w:rPr>
          <w:rFonts w:ascii="Times New Roman" w:hAnsi="Times New Roman" w:cs="Times New Roman"/>
          <w:sz w:val="24"/>
          <w:szCs w:val="24"/>
          <w:lang w:val="en-US"/>
        </w:rPr>
        <w:t xml:space="preserve"> selective vulnerability of nigral neurons</w:t>
      </w:r>
      <w:r w:rsidR="009C7F21" w:rsidRPr="00B70C14">
        <w:rPr>
          <w:rFonts w:ascii="Times New Roman" w:hAnsi="Times New Roman" w:cs="Times New Roman"/>
          <w:sz w:val="24"/>
          <w:szCs w:val="24"/>
          <w:lang w:val="en-US"/>
        </w:rPr>
        <w:t>, as previously reported</w:t>
      </w:r>
      <w:r w:rsidR="00175715">
        <w:rPr>
          <w:rFonts w:ascii="Times New Roman" w:hAnsi="Times New Roman" w:cs="Times New Roman"/>
          <w:sz w:val="24"/>
          <w:szCs w:val="24"/>
          <w:lang w:val="en-US"/>
        </w:rPr>
        <w:t xml:space="preserve"> </w:t>
      </w:r>
      <w:r w:rsidR="00FF33D8">
        <w:rPr>
          <w:rFonts w:ascii="Times New Roman" w:hAnsi="Times New Roman" w:cs="Times New Roman"/>
          <w:sz w:val="24"/>
          <w:szCs w:val="24"/>
          <w:lang w:val="en-US"/>
        </w:rPr>
        <w:fldChar w:fldCharType="begin">
          <w:fldData xml:space="preserve">PEVuZE5vdGU+PENpdGU+PEF1dGhvcj5NYWluZ2F5PC9BdXRob3I+PFllYXI+MjAwNjwvWWVhcj48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</w:fldData>
        </w:fldChar>
      </w:r>
      <w:r w:rsidR="00667DB0">
        <w:rPr>
          <w:rFonts w:ascii="Times New Roman" w:hAnsi="Times New Roman" w:cs="Times New Roman"/>
          <w:sz w:val="24"/>
          <w:szCs w:val="24"/>
          <w:lang w:val="en-US"/>
        </w:rPr>
        <w:instrText xml:space="preserve"> ADDIN EN.CITE </w:instrText>
      </w:r>
      <w:r w:rsidR="00667DB0">
        <w:rPr>
          <w:rFonts w:ascii="Times New Roman" w:hAnsi="Times New Roman" w:cs="Times New Roman"/>
          <w:sz w:val="24"/>
          <w:szCs w:val="24"/>
          <w:lang w:val="en-US"/>
        </w:rPr>
        <w:fldChar w:fldCharType="begin">
          <w:fldData xml:space="preserve">PEVuZE5vdGU+PENpdGU+PEF1dGhvcj5NYWluZ2F5PC9BdXRob3I+PFllYXI+MjAwNjwvWWVhcj48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</w:fldData>
        </w:fldChar>
      </w:r>
      <w:r w:rsidR="00667DB0">
        <w:rPr>
          <w:rFonts w:ascii="Times New Roman" w:hAnsi="Times New Roman" w:cs="Times New Roman"/>
          <w:sz w:val="24"/>
          <w:szCs w:val="24"/>
          <w:lang w:val="en-US"/>
        </w:rPr>
        <w:instrText xml:space="preserve"> ADDIN EN.CITE.DATA </w:instrText>
      </w:r>
      <w:r w:rsidR="00667DB0">
        <w:rPr>
          <w:rFonts w:ascii="Times New Roman" w:hAnsi="Times New Roman" w:cs="Times New Roman"/>
          <w:sz w:val="24"/>
          <w:szCs w:val="24"/>
          <w:lang w:val="en-US"/>
        </w:rPr>
      </w:r>
      <w:r w:rsidR="00667DB0">
        <w:rPr>
          <w:rFonts w:ascii="Times New Roman" w:hAnsi="Times New Roman" w:cs="Times New Roman"/>
          <w:sz w:val="24"/>
          <w:szCs w:val="24"/>
          <w:lang w:val="en-US"/>
        </w:rPr>
        <w:fldChar w:fldCharType="end"/>
      </w:r>
      <w:r w:rsidR="00FF33D8">
        <w:rPr>
          <w:rFonts w:ascii="Times New Roman" w:hAnsi="Times New Roman" w:cs="Times New Roman"/>
          <w:sz w:val="24"/>
          <w:szCs w:val="24"/>
          <w:lang w:val="en-US"/>
        </w:rPr>
      </w:r>
      <w:r w:rsidR="00FF33D8">
        <w:rPr>
          <w:rFonts w:ascii="Times New Roman" w:hAnsi="Times New Roman" w:cs="Times New Roman"/>
          <w:sz w:val="24"/>
          <w:szCs w:val="24"/>
          <w:lang w:val="en-US"/>
        </w:rPr>
        <w:fldChar w:fldCharType="separate"/>
      </w:r>
      <w:r w:rsidR="00667DB0">
        <w:rPr>
          <w:rFonts w:ascii="Times New Roman" w:hAnsi="Times New Roman" w:cs="Times New Roman"/>
          <w:noProof/>
          <w:sz w:val="24"/>
          <w:szCs w:val="24"/>
          <w:lang w:val="en-US"/>
        </w:rPr>
        <w:t>(44, 67, 68)</w:t>
      </w:r>
      <w:r w:rsidR="00FF33D8">
        <w:rPr>
          <w:rFonts w:ascii="Times New Roman" w:hAnsi="Times New Roman" w:cs="Times New Roman"/>
          <w:sz w:val="24"/>
          <w:szCs w:val="24"/>
          <w:lang w:val="en-US"/>
        </w:rPr>
        <w:fldChar w:fldCharType="end"/>
      </w:r>
      <w:r w:rsidR="009931D5" w:rsidRPr="00B70C14">
        <w:rPr>
          <w:rFonts w:ascii="Times New Roman" w:hAnsi="Times New Roman" w:cs="Times New Roman"/>
          <w:sz w:val="24"/>
          <w:szCs w:val="24"/>
          <w:lang w:val="en-US"/>
        </w:rPr>
        <w:t xml:space="preserve">. </w:t>
      </w:r>
      <w:r w:rsidR="00676FEC" w:rsidRPr="00B70C14">
        <w:rPr>
          <w:rFonts w:ascii="Times New Roman" w:hAnsi="Times New Roman" w:cs="Times New Roman"/>
          <w:sz w:val="24"/>
          <w:szCs w:val="24"/>
          <w:lang w:val="en-US"/>
        </w:rPr>
        <w:t>T</w:t>
      </w:r>
      <w:r w:rsidR="00AB32A0" w:rsidRPr="00B70C14">
        <w:rPr>
          <w:rFonts w:ascii="Times New Roman" w:hAnsi="Times New Roman" w:cs="Times New Roman"/>
          <w:sz w:val="24"/>
          <w:szCs w:val="24"/>
          <w:lang w:val="en-US"/>
        </w:rPr>
        <w:t>he molecular mechanisms underlying this selective vulnerability</w:t>
      </w:r>
      <w:r w:rsidR="00AB0BA7" w:rsidRPr="00B70C14">
        <w:rPr>
          <w:rFonts w:ascii="Times New Roman" w:hAnsi="Times New Roman" w:cs="Times New Roman"/>
          <w:sz w:val="24"/>
          <w:szCs w:val="24"/>
          <w:lang w:val="en-US"/>
        </w:rPr>
        <w:t xml:space="preserve"> of the SN neurons</w:t>
      </w:r>
      <w:r w:rsidR="00AB32A0" w:rsidRPr="00B70C14">
        <w:rPr>
          <w:rFonts w:ascii="Times New Roman" w:hAnsi="Times New Roman" w:cs="Times New Roman"/>
          <w:sz w:val="24"/>
          <w:szCs w:val="24"/>
          <w:lang w:val="en-US"/>
        </w:rPr>
        <w:t xml:space="preserve"> </w:t>
      </w:r>
      <w:r w:rsidR="00FB33DB">
        <w:rPr>
          <w:rFonts w:ascii="Times New Roman" w:hAnsi="Times New Roman" w:cs="Times New Roman"/>
          <w:sz w:val="24"/>
          <w:szCs w:val="24"/>
          <w:lang w:val="en-US"/>
        </w:rPr>
        <w:t>are</w:t>
      </w:r>
      <w:r w:rsidR="00AB32A0" w:rsidRPr="00B70C14">
        <w:rPr>
          <w:rFonts w:ascii="Times New Roman" w:hAnsi="Times New Roman" w:cs="Times New Roman"/>
          <w:sz w:val="24"/>
          <w:szCs w:val="24"/>
          <w:lang w:val="en-US"/>
        </w:rPr>
        <w:t xml:space="preserve"> not fully elucidated</w:t>
      </w:r>
      <w:r w:rsidR="00E714C7">
        <w:rPr>
          <w:rFonts w:ascii="Times New Roman" w:hAnsi="Times New Roman" w:cs="Times New Roman"/>
          <w:sz w:val="24"/>
          <w:szCs w:val="24"/>
          <w:lang w:val="en-US"/>
        </w:rPr>
        <w:t>, but</w:t>
      </w:r>
      <w:r w:rsidR="00FB1F36">
        <w:rPr>
          <w:rFonts w:ascii="Times New Roman" w:hAnsi="Times New Roman" w:cs="Times New Roman"/>
          <w:sz w:val="24"/>
          <w:szCs w:val="24"/>
          <w:lang w:val="en-US"/>
        </w:rPr>
        <w:t xml:space="preserve"> converging lines of evidence</w:t>
      </w:r>
      <w:r w:rsidR="00AB32A0" w:rsidRPr="00B70C14">
        <w:rPr>
          <w:rFonts w:ascii="Times New Roman" w:hAnsi="Times New Roman" w:cs="Times New Roman"/>
          <w:sz w:val="24"/>
          <w:szCs w:val="24"/>
          <w:lang w:val="en-US"/>
        </w:rPr>
        <w:t xml:space="preserve"> </w:t>
      </w:r>
      <w:r w:rsidR="00FB1F36">
        <w:rPr>
          <w:rFonts w:ascii="Times New Roman" w:hAnsi="Times New Roman" w:cs="Times New Roman"/>
          <w:sz w:val="24"/>
          <w:szCs w:val="24"/>
          <w:lang w:val="en-US"/>
        </w:rPr>
        <w:t>suggest</w:t>
      </w:r>
      <w:r w:rsidR="00725468">
        <w:rPr>
          <w:rFonts w:ascii="Times New Roman" w:hAnsi="Times New Roman" w:cs="Times New Roman"/>
          <w:sz w:val="24"/>
          <w:szCs w:val="24"/>
          <w:lang w:val="en-US"/>
        </w:rPr>
        <w:t xml:space="preserve"> for</w:t>
      </w:r>
      <w:r w:rsidR="00AB32A0" w:rsidRPr="00B70C14">
        <w:rPr>
          <w:rFonts w:ascii="Times New Roman" w:hAnsi="Times New Roman" w:cs="Times New Roman"/>
          <w:sz w:val="24"/>
          <w:szCs w:val="24"/>
          <w:lang w:val="en-US"/>
        </w:rPr>
        <w:t xml:space="preserve"> a </w:t>
      </w:r>
      <w:r w:rsidR="00D27D8F" w:rsidRPr="00B70C14">
        <w:rPr>
          <w:rFonts w:ascii="Times New Roman" w:hAnsi="Times New Roman" w:cs="Times New Roman"/>
          <w:sz w:val="24"/>
          <w:szCs w:val="24"/>
          <w:lang w:val="en-US"/>
        </w:rPr>
        <w:t>possible</w:t>
      </w:r>
      <w:r w:rsidR="00AB32A0" w:rsidRPr="00B70C14">
        <w:rPr>
          <w:rFonts w:ascii="Times New Roman" w:hAnsi="Times New Roman" w:cs="Times New Roman"/>
          <w:sz w:val="24"/>
          <w:szCs w:val="24"/>
          <w:lang w:val="en-US"/>
        </w:rPr>
        <w:t xml:space="preserve"> implication of the dopamine</w:t>
      </w:r>
      <w:r w:rsidR="00D27D8F" w:rsidRPr="00B70C14">
        <w:rPr>
          <w:rFonts w:ascii="Times New Roman" w:hAnsi="Times New Roman" w:cs="Times New Roman"/>
          <w:sz w:val="24"/>
          <w:szCs w:val="24"/>
          <w:lang w:val="en-US"/>
        </w:rPr>
        <w:t xml:space="preserve">-induced oxidative stress, </w:t>
      </w:r>
      <w:r w:rsidR="00AB32A0" w:rsidRPr="00B70C14">
        <w:rPr>
          <w:rFonts w:ascii="Times New Roman" w:hAnsi="Times New Roman" w:cs="Times New Roman"/>
          <w:sz w:val="24"/>
          <w:szCs w:val="24"/>
          <w:lang w:val="en-US"/>
        </w:rPr>
        <w:t xml:space="preserve">the </w:t>
      </w:r>
      <w:r w:rsidR="00D27D8F" w:rsidRPr="00B70C14">
        <w:rPr>
          <w:rFonts w:ascii="Times New Roman" w:hAnsi="Times New Roman" w:cs="Times New Roman"/>
          <w:sz w:val="24"/>
          <w:szCs w:val="24"/>
          <w:lang w:val="en-US"/>
        </w:rPr>
        <w:t>large</w:t>
      </w:r>
      <w:r w:rsidR="00AB32A0" w:rsidRPr="00B70C14">
        <w:rPr>
          <w:rFonts w:ascii="Times New Roman" w:hAnsi="Times New Roman" w:cs="Times New Roman"/>
          <w:sz w:val="24"/>
          <w:szCs w:val="24"/>
          <w:lang w:val="en-US"/>
        </w:rPr>
        <w:t xml:space="preserve"> </w:t>
      </w:r>
      <w:r w:rsidR="00D27D8F" w:rsidRPr="00B70C14">
        <w:rPr>
          <w:rFonts w:ascii="Times New Roman" w:hAnsi="Times New Roman" w:cs="Times New Roman"/>
          <w:sz w:val="24"/>
          <w:szCs w:val="24"/>
          <w:lang w:val="en-US"/>
        </w:rPr>
        <w:t xml:space="preserve">neuronal arborization of the dopaminergic neurons and </w:t>
      </w:r>
      <w:r w:rsidR="009C7F21" w:rsidRPr="00B70C14">
        <w:rPr>
          <w:rFonts w:ascii="Times New Roman" w:hAnsi="Times New Roman" w:cs="Times New Roman"/>
          <w:sz w:val="24"/>
          <w:szCs w:val="24"/>
          <w:lang w:val="en-US"/>
        </w:rPr>
        <w:t xml:space="preserve">the </w:t>
      </w:r>
      <w:r w:rsidR="00D27D8F" w:rsidRPr="00B70C14">
        <w:rPr>
          <w:rFonts w:ascii="Times New Roman" w:hAnsi="Times New Roman" w:cs="Times New Roman"/>
          <w:sz w:val="24"/>
          <w:szCs w:val="24"/>
          <w:lang w:val="en-US"/>
        </w:rPr>
        <w:t>ex</w:t>
      </w:r>
      <w:r w:rsidR="009C7F21" w:rsidRPr="00B70C14">
        <w:rPr>
          <w:rFonts w:ascii="Times New Roman" w:hAnsi="Times New Roman" w:cs="Times New Roman"/>
          <w:sz w:val="24"/>
          <w:szCs w:val="24"/>
          <w:lang w:val="en-US"/>
        </w:rPr>
        <w:t>cessive</w:t>
      </w:r>
      <w:r w:rsidR="00D27D8F" w:rsidRPr="00B70C14">
        <w:rPr>
          <w:rFonts w:ascii="Times New Roman" w:hAnsi="Times New Roman" w:cs="Times New Roman"/>
          <w:sz w:val="24"/>
          <w:szCs w:val="24"/>
          <w:lang w:val="en-US"/>
        </w:rPr>
        <w:t xml:space="preserve"> mitochondrial activity</w:t>
      </w:r>
      <w:r w:rsidR="00676FEC" w:rsidRPr="00B70C14">
        <w:rPr>
          <w:rFonts w:ascii="Times New Roman" w:hAnsi="Times New Roman" w:cs="Times New Roman"/>
          <w:sz w:val="24"/>
          <w:szCs w:val="24"/>
          <w:lang w:val="en-US"/>
        </w:rPr>
        <w:t xml:space="preserve"> </w:t>
      </w:r>
      <w:r w:rsidR="009C7F21" w:rsidRPr="00B70C14">
        <w:rPr>
          <w:rFonts w:ascii="Times New Roman" w:hAnsi="Times New Roman" w:cs="Times New Roman"/>
          <w:sz w:val="24"/>
          <w:szCs w:val="24"/>
          <w:lang w:val="en-US"/>
        </w:rPr>
        <w:t>in these neuronal population</w:t>
      </w:r>
      <w:r w:rsidR="00A2571C">
        <w:rPr>
          <w:rFonts w:ascii="Times New Roman" w:hAnsi="Times New Roman" w:cs="Times New Roman"/>
          <w:sz w:val="24"/>
          <w:szCs w:val="24"/>
          <w:lang w:val="en-US"/>
        </w:rPr>
        <w:t>s</w:t>
      </w:r>
      <w:r w:rsidR="008979A9">
        <w:rPr>
          <w:rFonts w:ascii="Times New Roman" w:hAnsi="Times New Roman" w:cs="Times New Roman"/>
          <w:sz w:val="24"/>
          <w:szCs w:val="24"/>
          <w:lang w:val="en-US"/>
        </w:rPr>
        <w:t>,</w:t>
      </w:r>
      <w:r w:rsidR="00FB1F36">
        <w:rPr>
          <w:rFonts w:ascii="Times New Roman" w:hAnsi="Times New Roman" w:cs="Times New Roman"/>
          <w:sz w:val="24"/>
          <w:szCs w:val="24"/>
          <w:lang w:val="en-US"/>
        </w:rPr>
        <w:t xml:space="preserve"> </w:t>
      </w:r>
      <w:r w:rsidR="008979A9">
        <w:rPr>
          <w:rFonts w:ascii="Times New Roman" w:hAnsi="Times New Roman" w:cs="Times New Roman"/>
          <w:sz w:val="24"/>
          <w:szCs w:val="24"/>
          <w:lang w:val="en-US"/>
        </w:rPr>
        <w:t>w</w:t>
      </w:r>
      <w:r w:rsidR="00FB1F36">
        <w:rPr>
          <w:rFonts w:ascii="Times New Roman" w:hAnsi="Times New Roman" w:cs="Times New Roman"/>
          <w:sz w:val="24"/>
          <w:szCs w:val="24"/>
          <w:lang w:val="en-US"/>
        </w:rPr>
        <w:t xml:space="preserve">hich could be exacerbated by </w:t>
      </w:r>
      <w:r w:rsidR="008979A9" w:rsidRPr="00B70C14">
        <w:rPr>
          <w:rFonts w:ascii="Times New Roman" w:hAnsi="Times New Roman" w:cs="Times New Roman"/>
          <w:sz w:val="24"/>
          <w:szCs w:val="24"/>
          <w:lang w:val="en-US"/>
        </w:rPr>
        <w:t xml:space="preserve">α-syn </w:t>
      </w:r>
      <w:r w:rsidR="00FB1F36">
        <w:rPr>
          <w:rFonts w:ascii="Times New Roman" w:hAnsi="Times New Roman" w:cs="Times New Roman"/>
          <w:sz w:val="24"/>
          <w:szCs w:val="24"/>
          <w:lang w:val="en-US"/>
        </w:rPr>
        <w:t>overexpression</w:t>
      </w:r>
      <w:r w:rsidR="00175715">
        <w:rPr>
          <w:rFonts w:ascii="Times New Roman" w:hAnsi="Times New Roman" w:cs="Times New Roman"/>
          <w:sz w:val="24"/>
          <w:szCs w:val="24"/>
          <w:lang w:val="en-US"/>
        </w:rPr>
        <w:t xml:space="preserve"> </w:t>
      </w:r>
      <w:r w:rsidR="00FB1F36">
        <w:rPr>
          <w:rFonts w:ascii="Times New Roman" w:hAnsi="Times New Roman" w:cs="Times New Roman"/>
          <w:sz w:val="24"/>
          <w:szCs w:val="24"/>
          <w:lang w:val="en-US"/>
        </w:rPr>
        <w:fldChar w:fldCharType="begin">
          <w:fldData xml:space="preserve">PEVuZE5vdGU+PENpdGU+PEF1dGhvcj5TdXJtZWllcjwvQXV0aG9yPjxZZWFyPjIwMTg8L1llYXI+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</w:fldData>
        </w:fldChar>
      </w:r>
      <w:r w:rsidR="00667DB0">
        <w:rPr>
          <w:rFonts w:ascii="Times New Roman" w:hAnsi="Times New Roman" w:cs="Times New Roman"/>
          <w:sz w:val="24"/>
          <w:szCs w:val="24"/>
          <w:lang w:val="en-US"/>
        </w:rPr>
        <w:instrText xml:space="preserve"> ADDIN EN.CITE </w:instrText>
      </w:r>
      <w:r w:rsidR="00667DB0">
        <w:rPr>
          <w:rFonts w:ascii="Times New Roman" w:hAnsi="Times New Roman" w:cs="Times New Roman"/>
          <w:sz w:val="24"/>
          <w:szCs w:val="24"/>
          <w:lang w:val="en-US"/>
        </w:rPr>
        <w:fldChar w:fldCharType="begin">
          <w:fldData xml:space="preserve">PEVuZE5vdGU+PENpdGU+PEF1dGhvcj5TdXJtZWllcjwvQXV0aG9yPjxZZWFyPjIwMTg8L1llYXI+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</w:fldData>
        </w:fldChar>
      </w:r>
      <w:r w:rsidR="00667DB0">
        <w:rPr>
          <w:rFonts w:ascii="Times New Roman" w:hAnsi="Times New Roman" w:cs="Times New Roman"/>
          <w:sz w:val="24"/>
          <w:szCs w:val="24"/>
          <w:lang w:val="en-US"/>
        </w:rPr>
        <w:instrText xml:space="preserve"> ADDIN EN.CITE.DATA </w:instrText>
      </w:r>
      <w:r w:rsidR="00667DB0">
        <w:rPr>
          <w:rFonts w:ascii="Times New Roman" w:hAnsi="Times New Roman" w:cs="Times New Roman"/>
          <w:sz w:val="24"/>
          <w:szCs w:val="24"/>
          <w:lang w:val="en-US"/>
        </w:rPr>
      </w:r>
      <w:r w:rsidR="00667DB0">
        <w:rPr>
          <w:rFonts w:ascii="Times New Roman" w:hAnsi="Times New Roman" w:cs="Times New Roman"/>
          <w:sz w:val="24"/>
          <w:szCs w:val="24"/>
          <w:lang w:val="en-US"/>
        </w:rPr>
        <w:fldChar w:fldCharType="end"/>
      </w:r>
      <w:r w:rsidR="00FB1F36">
        <w:rPr>
          <w:rFonts w:ascii="Times New Roman" w:hAnsi="Times New Roman" w:cs="Times New Roman"/>
          <w:sz w:val="24"/>
          <w:szCs w:val="24"/>
          <w:lang w:val="en-US"/>
        </w:rPr>
      </w:r>
      <w:r w:rsidR="00FB1F36">
        <w:rPr>
          <w:rFonts w:ascii="Times New Roman" w:hAnsi="Times New Roman" w:cs="Times New Roman"/>
          <w:sz w:val="24"/>
          <w:szCs w:val="24"/>
          <w:lang w:val="en-US"/>
        </w:rPr>
        <w:fldChar w:fldCharType="separate"/>
      </w:r>
      <w:r w:rsidR="00667DB0">
        <w:rPr>
          <w:rFonts w:ascii="Times New Roman" w:hAnsi="Times New Roman" w:cs="Times New Roman"/>
          <w:noProof/>
          <w:sz w:val="24"/>
          <w:szCs w:val="24"/>
          <w:lang w:val="en-US"/>
        </w:rPr>
        <w:t>(69-72)</w:t>
      </w:r>
      <w:r w:rsidR="00FB1F36">
        <w:rPr>
          <w:rFonts w:ascii="Times New Roman" w:hAnsi="Times New Roman" w:cs="Times New Roman"/>
          <w:sz w:val="24"/>
          <w:szCs w:val="24"/>
          <w:lang w:val="en-US"/>
        </w:rPr>
        <w:fldChar w:fldCharType="end"/>
      </w:r>
      <w:r w:rsidR="00897821">
        <w:rPr>
          <w:rFonts w:ascii="Times New Roman" w:hAnsi="Times New Roman" w:cs="Times New Roman"/>
          <w:sz w:val="24"/>
          <w:szCs w:val="24"/>
          <w:lang w:val="en-US"/>
        </w:rPr>
        <w:t>.</w:t>
      </w:r>
      <w:r w:rsidR="00D27D8F" w:rsidRPr="00B70C14">
        <w:rPr>
          <w:rFonts w:ascii="Times New Roman" w:hAnsi="Times New Roman" w:cs="Times New Roman"/>
          <w:sz w:val="24"/>
          <w:szCs w:val="24"/>
          <w:lang w:val="en-US"/>
        </w:rPr>
        <w:t xml:space="preserve"> </w:t>
      </w:r>
      <w:r w:rsidR="004C2080" w:rsidRPr="00B70C14">
        <w:rPr>
          <w:rFonts w:ascii="Times New Roman" w:hAnsi="Times New Roman" w:cs="Times New Roman"/>
          <w:sz w:val="24"/>
          <w:szCs w:val="24"/>
          <w:lang w:val="en-US"/>
        </w:rPr>
        <w:t>It is important to note that in PD</w:t>
      </w:r>
      <w:r w:rsidR="005B7D21">
        <w:rPr>
          <w:rFonts w:ascii="Times New Roman" w:hAnsi="Times New Roman" w:cs="Times New Roman"/>
          <w:sz w:val="24"/>
          <w:szCs w:val="24"/>
          <w:lang w:val="en-US"/>
        </w:rPr>
        <w:t>-diseased</w:t>
      </w:r>
      <w:r w:rsidR="004C2080" w:rsidRPr="00B70C14">
        <w:rPr>
          <w:rFonts w:ascii="Times New Roman" w:hAnsi="Times New Roman" w:cs="Times New Roman"/>
          <w:sz w:val="24"/>
          <w:szCs w:val="24"/>
          <w:lang w:val="en-US"/>
        </w:rPr>
        <w:t xml:space="preserve"> brain</w:t>
      </w:r>
      <w:r w:rsidR="005B7D21">
        <w:rPr>
          <w:rFonts w:ascii="Times New Roman" w:hAnsi="Times New Roman" w:cs="Times New Roman"/>
          <w:sz w:val="24"/>
          <w:szCs w:val="24"/>
          <w:lang w:val="en-US"/>
        </w:rPr>
        <w:t>s</w:t>
      </w:r>
      <w:r w:rsidR="004C2080" w:rsidRPr="00B70C14">
        <w:rPr>
          <w:rFonts w:ascii="Times New Roman" w:hAnsi="Times New Roman" w:cs="Times New Roman"/>
          <w:sz w:val="24"/>
          <w:szCs w:val="24"/>
          <w:lang w:val="en-US"/>
        </w:rPr>
        <w:t>, neuronal degeneration is not restricted to the SN</w:t>
      </w:r>
      <w:r w:rsidR="0088787B">
        <w:rPr>
          <w:rFonts w:ascii="Times New Roman" w:hAnsi="Times New Roman" w:cs="Times New Roman"/>
          <w:sz w:val="24"/>
          <w:szCs w:val="24"/>
          <w:lang w:val="en-US"/>
        </w:rPr>
        <w:t>,</w:t>
      </w:r>
      <w:r w:rsidR="004C2080" w:rsidRPr="00B70C14">
        <w:rPr>
          <w:rFonts w:ascii="Times New Roman" w:hAnsi="Times New Roman" w:cs="Times New Roman"/>
          <w:sz w:val="24"/>
          <w:szCs w:val="24"/>
          <w:lang w:val="en-US"/>
        </w:rPr>
        <w:t xml:space="preserve"> </w:t>
      </w:r>
      <w:r w:rsidR="00F125FF" w:rsidRPr="00B70C14">
        <w:rPr>
          <w:rFonts w:ascii="Times New Roman" w:hAnsi="Times New Roman" w:cs="Times New Roman"/>
          <w:sz w:val="24"/>
          <w:szCs w:val="24"/>
          <w:lang w:val="en-US"/>
        </w:rPr>
        <w:t xml:space="preserve">and </w:t>
      </w:r>
      <w:r w:rsidR="005B7D21">
        <w:rPr>
          <w:rFonts w:ascii="Times New Roman" w:hAnsi="Times New Roman" w:cs="Times New Roman"/>
          <w:sz w:val="24"/>
          <w:szCs w:val="24"/>
          <w:lang w:val="en-US"/>
        </w:rPr>
        <w:t xml:space="preserve">it </w:t>
      </w:r>
      <w:r w:rsidR="00F125FF" w:rsidRPr="00B70C14">
        <w:rPr>
          <w:rFonts w:ascii="Times New Roman" w:hAnsi="Times New Roman" w:cs="Times New Roman"/>
          <w:sz w:val="24"/>
          <w:szCs w:val="24"/>
          <w:lang w:val="en-US"/>
        </w:rPr>
        <w:t>progress</w:t>
      </w:r>
      <w:r w:rsidR="005B7D21">
        <w:rPr>
          <w:rFonts w:ascii="Times New Roman" w:hAnsi="Times New Roman" w:cs="Times New Roman"/>
          <w:sz w:val="24"/>
          <w:szCs w:val="24"/>
          <w:lang w:val="en-US"/>
        </w:rPr>
        <w:t>es</w:t>
      </w:r>
      <w:r w:rsidR="00F125FF" w:rsidRPr="00B70C14">
        <w:rPr>
          <w:rFonts w:ascii="Times New Roman" w:hAnsi="Times New Roman" w:cs="Times New Roman"/>
          <w:sz w:val="24"/>
          <w:szCs w:val="24"/>
          <w:lang w:val="en-US"/>
        </w:rPr>
        <w:t xml:space="preserve"> with time</w:t>
      </w:r>
      <w:r w:rsidR="009931D5" w:rsidRPr="00B70C14">
        <w:rPr>
          <w:rFonts w:ascii="Times New Roman" w:hAnsi="Times New Roman" w:cs="Times New Roman"/>
          <w:sz w:val="24"/>
          <w:szCs w:val="24"/>
          <w:lang w:val="en-US"/>
        </w:rPr>
        <w:t xml:space="preserve"> and </w:t>
      </w:r>
      <w:r w:rsidR="009C7F21" w:rsidRPr="00B70C14">
        <w:rPr>
          <w:rFonts w:ascii="Times New Roman" w:hAnsi="Times New Roman" w:cs="Times New Roman"/>
          <w:sz w:val="24"/>
          <w:szCs w:val="24"/>
          <w:lang w:val="en-US"/>
        </w:rPr>
        <w:t>affect</w:t>
      </w:r>
      <w:r w:rsidR="005B7D21">
        <w:rPr>
          <w:rFonts w:ascii="Times New Roman" w:hAnsi="Times New Roman" w:cs="Times New Roman"/>
          <w:sz w:val="24"/>
          <w:szCs w:val="24"/>
          <w:lang w:val="en-US"/>
        </w:rPr>
        <w:t>s</w:t>
      </w:r>
      <w:r w:rsidR="009931D5" w:rsidRPr="00B70C14">
        <w:rPr>
          <w:rFonts w:ascii="Times New Roman" w:hAnsi="Times New Roman" w:cs="Times New Roman"/>
          <w:sz w:val="24"/>
          <w:szCs w:val="24"/>
          <w:lang w:val="en-US"/>
        </w:rPr>
        <w:t xml:space="preserve"> other cerebral regions</w:t>
      </w:r>
      <w:r w:rsidR="009C7F21" w:rsidRPr="00B70C14">
        <w:rPr>
          <w:rFonts w:ascii="Times New Roman" w:hAnsi="Times New Roman" w:cs="Times New Roman"/>
          <w:sz w:val="24"/>
          <w:szCs w:val="24"/>
          <w:lang w:val="en-US"/>
        </w:rPr>
        <w:t xml:space="preserve"> at later stages</w:t>
      </w:r>
      <w:r w:rsidR="00A7501E">
        <w:rPr>
          <w:rFonts w:ascii="Times New Roman" w:hAnsi="Times New Roman" w:cs="Times New Roman"/>
          <w:sz w:val="24"/>
          <w:szCs w:val="24"/>
          <w:lang w:val="en-US"/>
        </w:rPr>
        <w:t xml:space="preserve"> </w:t>
      </w:r>
      <w:r w:rsidR="008979A9">
        <w:rPr>
          <w:rFonts w:ascii="Times New Roman" w:hAnsi="Times New Roman" w:cs="Times New Roman"/>
          <w:sz w:val="24"/>
          <w:szCs w:val="24"/>
          <w:lang w:val="en-US"/>
        </w:rPr>
        <w:fldChar w:fldCharType="begin">
          <w:fldData xml:space="preserve">PEVuZE5vdGU+PENpdGU+PEF1dGhvcj5TdXJtZWllcjwvQXV0aG9yPjxZZWFyPjIwMTc8L1llYXI+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</w:fldData>
        </w:fldChar>
      </w:r>
      <w:r w:rsidR="00667DB0">
        <w:rPr>
          <w:rFonts w:ascii="Times New Roman" w:hAnsi="Times New Roman" w:cs="Times New Roman"/>
          <w:sz w:val="24"/>
          <w:szCs w:val="24"/>
          <w:lang w:val="en-US"/>
        </w:rPr>
        <w:instrText xml:space="preserve"> ADDIN EN.CITE </w:instrText>
      </w:r>
      <w:r w:rsidR="00667DB0">
        <w:rPr>
          <w:rFonts w:ascii="Times New Roman" w:hAnsi="Times New Roman" w:cs="Times New Roman"/>
          <w:sz w:val="24"/>
          <w:szCs w:val="24"/>
          <w:lang w:val="en-US"/>
        </w:rPr>
        <w:fldChar w:fldCharType="begin">
          <w:fldData xml:space="preserve">PEVuZE5vdGU+PENpdGU+PEF1dGhvcj5TdXJtZWllcjwvQXV0aG9yPjxZZWFyPjIwMTc8L1llYXI+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</w:fldData>
        </w:fldChar>
      </w:r>
      <w:r w:rsidR="00667DB0">
        <w:rPr>
          <w:rFonts w:ascii="Times New Roman" w:hAnsi="Times New Roman" w:cs="Times New Roman"/>
          <w:sz w:val="24"/>
          <w:szCs w:val="24"/>
          <w:lang w:val="en-US"/>
        </w:rPr>
        <w:instrText xml:space="preserve"> ADDIN EN.CITE.DATA </w:instrText>
      </w:r>
      <w:r w:rsidR="00667DB0">
        <w:rPr>
          <w:rFonts w:ascii="Times New Roman" w:hAnsi="Times New Roman" w:cs="Times New Roman"/>
          <w:sz w:val="24"/>
          <w:szCs w:val="24"/>
          <w:lang w:val="en-US"/>
        </w:rPr>
      </w:r>
      <w:r w:rsidR="00667DB0">
        <w:rPr>
          <w:rFonts w:ascii="Times New Roman" w:hAnsi="Times New Roman" w:cs="Times New Roman"/>
          <w:sz w:val="24"/>
          <w:szCs w:val="24"/>
          <w:lang w:val="en-US"/>
        </w:rPr>
        <w:fldChar w:fldCharType="end"/>
      </w:r>
      <w:r w:rsidR="008979A9">
        <w:rPr>
          <w:rFonts w:ascii="Times New Roman" w:hAnsi="Times New Roman" w:cs="Times New Roman"/>
          <w:sz w:val="24"/>
          <w:szCs w:val="24"/>
          <w:lang w:val="en-US"/>
        </w:rPr>
      </w:r>
      <w:r w:rsidR="008979A9">
        <w:rPr>
          <w:rFonts w:ascii="Times New Roman" w:hAnsi="Times New Roman" w:cs="Times New Roman"/>
          <w:sz w:val="24"/>
          <w:szCs w:val="24"/>
          <w:lang w:val="en-US"/>
        </w:rPr>
        <w:fldChar w:fldCharType="separate"/>
      </w:r>
      <w:r w:rsidR="00667DB0">
        <w:rPr>
          <w:rFonts w:ascii="Times New Roman" w:hAnsi="Times New Roman" w:cs="Times New Roman"/>
          <w:noProof/>
          <w:sz w:val="24"/>
          <w:szCs w:val="24"/>
          <w:lang w:val="en-US"/>
        </w:rPr>
        <w:t>(73)</w:t>
      </w:r>
      <w:r w:rsidR="008979A9">
        <w:rPr>
          <w:rFonts w:ascii="Times New Roman" w:hAnsi="Times New Roman" w:cs="Times New Roman"/>
          <w:sz w:val="24"/>
          <w:szCs w:val="24"/>
          <w:lang w:val="en-US"/>
        </w:rPr>
        <w:fldChar w:fldCharType="end"/>
      </w:r>
      <w:r w:rsidR="00F125FF" w:rsidRPr="00B70C14">
        <w:rPr>
          <w:rFonts w:ascii="Times New Roman" w:hAnsi="Times New Roman" w:cs="Times New Roman"/>
          <w:sz w:val="24"/>
          <w:szCs w:val="24"/>
          <w:lang w:val="en-US"/>
        </w:rPr>
        <w:t>. Therefore,</w:t>
      </w:r>
      <w:r w:rsidR="004C2080" w:rsidRPr="00B70C14">
        <w:rPr>
          <w:rFonts w:ascii="Times New Roman" w:hAnsi="Times New Roman" w:cs="Times New Roman"/>
          <w:sz w:val="24"/>
          <w:szCs w:val="24"/>
          <w:lang w:val="en-US"/>
        </w:rPr>
        <w:t xml:space="preserve"> </w:t>
      </w:r>
      <w:r w:rsidR="008979A9">
        <w:rPr>
          <w:rFonts w:ascii="Times New Roman" w:hAnsi="Times New Roman" w:cs="Times New Roman"/>
          <w:sz w:val="24"/>
          <w:szCs w:val="24"/>
          <w:lang w:val="en-US"/>
        </w:rPr>
        <w:t>we</w:t>
      </w:r>
      <w:r w:rsidR="004C2080" w:rsidRPr="00B70C14">
        <w:rPr>
          <w:rFonts w:ascii="Times New Roman" w:hAnsi="Times New Roman" w:cs="Times New Roman"/>
          <w:sz w:val="24"/>
          <w:szCs w:val="24"/>
          <w:lang w:val="en-US"/>
        </w:rPr>
        <w:t xml:space="preserve"> sp</w:t>
      </w:r>
      <w:r w:rsidR="001779D3">
        <w:rPr>
          <w:rFonts w:ascii="Times New Roman" w:hAnsi="Times New Roman" w:cs="Times New Roman"/>
          <w:sz w:val="24"/>
          <w:szCs w:val="24"/>
          <w:lang w:val="en-US"/>
        </w:rPr>
        <w:t>e</w:t>
      </w:r>
      <w:r w:rsidR="004C2080" w:rsidRPr="00B70C14">
        <w:rPr>
          <w:rFonts w:ascii="Times New Roman" w:hAnsi="Times New Roman" w:cs="Times New Roman"/>
          <w:sz w:val="24"/>
          <w:szCs w:val="24"/>
          <w:lang w:val="en-US"/>
        </w:rPr>
        <w:t xml:space="preserve">culate that neuronal degeneration </w:t>
      </w:r>
      <w:r w:rsidR="00725468">
        <w:rPr>
          <w:rFonts w:ascii="Times New Roman" w:hAnsi="Times New Roman" w:cs="Times New Roman"/>
          <w:sz w:val="24"/>
          <w:szCs w:val="24"/>
          <w:lang w:val="en-US"/>
        </w:rPr>
        <w:t xml:space="preserve">may </w:t>
      </w:r>
      <w:r w:rsidR="008979A9">
        <w:rPr>
          <w:rFonts w:ascii="Times New Roman" w:hAnsi="Times New Roman" w:cs="Times New Roman"/>
          <w:sz w:val="24"/>
          <w:szCs w:val="24"/>
          <w:lang w:val="en-US"/>
        </w:rPr>
        <w:t>also progress in our model and affect other brain regions at later time</w:t>
      </w:r>
      <w:r w:rsidR="00725468">
        <w:rPr>
          <w:rFonts w:ascii="Times New Roman" w:hAnsi="Times New Roman" w:cs="Times New Roman"/>
          <w:sz w:val="24"/>
          <w:szCs w:val="24"/>
          <w:lang w:val="en-US"/>
        </w:rPr>
        <w:t xml:space="preserve"> points</w:t>
      </w:r>
      <w:r w:rsidR="008979A9">
        <w:rPr>
          <w:rFonts w:ascii="Times New Roman" w:hAnsi="Times New Roman" w:cs="Times New Roman"/>
          <w:sz w:val="24"/>
          <w:szCs w:val="24"/>
          <w:lang w:val="en-US"/>
        </w:rPr>
        <w:t xml:space="preserve"> </w:t>
      </w:r>
      <w:r w:rsidR="00F125FF" w:rsidRPr="00B70C14">
        <w:rPr>
          <w:rFonts w:ascii="Times New Roman" w:hAnsi="Times New Roman" w:cs="Times New Roman"/>
          <w:sz w:val="24"/>
          <w:szCs w:val="24"/>
          <w:lang w:val="en-US"/>
        </w:rPr>
        <w:t>post-AAV injection</w:t>
      </w:r>
      <w:r w:rsidR="004C2080" w:rsidRPr="00B70C14">
        <w:rPr>
          <w:rFonts w:ascii="Times New Roman" w:hAnsi="Times New Roman" w:cs="Times New Roman"/>
          <w:sz w:val="24"/>
          <w:szCs w:val="24"/>
          <w:lang w:val="en-US"/>
        </w:rPr>
        <w:t>.</w:t>
      </w:r>
    </w:p>
    <w:p w14:paraId="7C2C2200" w14:textId="77777777" w:rsidR="009160E7" w:rsidRPr="00B70C14" w:rsidRDefault="009160E7" w:rsidP="006D09D0">
      <w:pPr>
        <w:spacing w:line="480" w:lineRule="auto"/>
        <w:contextualSpacing/>
        <w:jc w:val="both"/>
        <w:rPr>
          <w:rFonts w:ascii="Times New Roman" w:hAnsi="Times New Roman" w:cs="Times New Roman"/>
          <w:sz w:val="24"/>
          <w:szCs w:val="24"/>
          <w:lang w:val="en-US"/>
        </w:rPr>
      </w:pPr>
    </w:p>
    <w:p w14:paraId="3AE8D54E" w14:textId="1DA16041" w:rsidR="00FE6013" w:rsidRPr="00B70C14" w:rsidRDefault="00FE6013" w:rsidP="006D09D0">
      <w:pPr>
        <w:spacing w:line="480" w:lineRule="auto"/>
        <w:contextualSpacing/>
        <w:jc w:val="both"/>
        <w:rPr>
          <w:rFonts w:ascii="Times New Roman" w:hAnsi="Times New Roman" w:cs="Times New Roman"/>
          <w:i/>
          <w:iCs/>
          <w:sz w:val="24"/>
          <w:szCs w:val="24"/>
          <w:lang w:val="en-US"/>
        </w:rPr>
      </w:pPr>
      <w:r w:rsidRPr="00B70C14">
        <w:rPr>
          <w:rFonts w:ascii="Times New Roman" w:hAnsi="Times New Roman" w:cs="Times New Roman"/>
          <w:i/>
          <w:iCs/>
          <w:sz w:val="24"/>
          <w:szCs w:val="24"/>
          <w:lang w:val="en-US"/>
        </w:rPr>
        <w:t xml:space="preserve">Neuronal degeneration in the </w:t>
      </w:r>
      <w:r w:rsidR="00247130">
        <w:rPr>
          <w:rFonts w:ascii="Times New Roman" w:hAnsi="Times New Roman" w:cs="Times New Roman"/>
          <w:i/>
          <w:iCs/>
          <w:sz w:val="24"/>
          <w:szCs w:val="24"/>
          <w:lang w:val="en-US"/>
        </w:rPr>
        <w:t>substan</w:t>
      </w:r>
      <w:r w:rsidR="00747543">
        <w:rPr>
          <w:rFonts w:ascii="Times New Roman" w:hAnsi="Times New Roman" w:cs="Times New Roman"/>
          <w:i/>
          <w:iCs/>
          <w:sz w:val="24"/>
          <w:szCs w:val="24"/>
          <w:lang w:val="en-US"/>
        </w:rPr>
        <w:t>t</w:t>
      </w:r>
      <w:r w:rsidR="00247130">
        <w:rPr>
          <w:rFonts w:ascii="Times New Roman" w:hAnsi="Times New Roman" w:cs="Times New Roman"/>
          <w:i/>
          <w:iCs/>
          <w:sz w:val="24"/>
          <w:szCs w:val="24"/>
          <w:lang w:val="en-US"/>
        </w:rPr>
        <w:t>ia nigra</w:t>
      </w:r>
      <w:r w:rsidR="00247130" w:rsidRPr="00B70C14">
        <w:rPr>
          <w:rFonts w:ascii="Times New Roman" w:hAnsi="Times New Roman" w:cs="Times New Roman"/>
          <w:i/>
          <w:iCs/>
          <w:sz w:val="24"/>
          <w:szCs w:val="24"/>
          <w:lang w:val="en-US"/>
        </w:rPr>
        <w:t xml:space="preserve"> </w:t>
      </w:r>
      <w:r w:rsidRPr="00B70C14">
        <w:rPr>
          <w:rFonts w:ascii="Times New Roman" w:hAnsi="Times New Roman" w:cs="Times New Roman"/>
          <w:i/>
          <w:iCs/>
          <w:sz w:val="24"/>
          <w:szCs w:val="24"/>
          <w:lang w:val="en-US"/>
        </w:rPr>
        <w:t xml:space="preserve">is associated with the accumulation of pathological </w:t>
      </w:r>
      <w:r w:rsidR="001E4272">
        <w:rPr>
          <w:rFonts w:ascii="Times New Roman" w:hAnsi="Times New Roman" w:cs="Times New Roman"/>
          <w:i/>
          <w:iCs/>
          <w:sz w:val="24"/>
          <w:szCs w:val="24"/>
          <w:lang w:val="en-US"/>
        </w:rPr>
        <w:t>α</w:t>
      </w:r>
      <w:r w:rsidRPr="00B70C14">
        <w:rPr>
          <w:rFonts w:ascii="Times New Roman" w:hAnsi="Times New Roman" w:cs="Times New Roman"/>
          <w:i/>
          <w:iCs/>
          <w:sz w:val="24"/>
          <w:szCs w:val="24"/>
          <w:lang w:val="en-US"/>
        </w:rPr>
        <w:t xml:space="preserve">-syn and the triggering of a neuroinflammatory </w:t>
      </w:r>
      <w:proofErr w:type="gramStart"/>
      <w:r w:rsidRPr="00B70C14">
        <w:rPr>
          <w:rFonts w:ascii="Times New Roman" w:hAnsi="Times New Roman" w:cs="Times New Roman"/>
          <w:i/>
          <w:iCs/>
          <w:sz w:val="24"/>
          <w:szCs w:val="24"/>
          <w:lang w:val="en-US"/>
        </w:rPr>
        <w:t>response</w:t>
      </w:r>
      <w:proofErr w:type="gramEnd"/>
    </w:p>
    <w:p w14:paraId="2B436A0D" w14:textId="74E06186" w:rsidR="009C7F21" w:rsidRDefault="000748C7" w:rsidP="006D09D0">
      <w:pPr>
        <w:spacing w:line="480" w:lineRule="auto"/>
        <w:contextualSpacing/>
        <w:jc w:val="both"/>
        <w:rPr>
          <w:rFonts w:ascii="Times New Roman" w:hAnsi="Times New Roman" w:cs="Times New Roman"/>
          <w:sz w:val="24"/>
          <w:szCs w:val="24"/>
          <w:lang w:val="en-US"/>
        </w:rPr>
      </w:pPr>
      <w:r w:rsidRPr="00B70C14">
        <w:rPr>
          <w:rFonts w:ascii="Times New Roman" w:hAnsi="Times New Roman" w:cs="Times New Roman"/>
          <w:sz w:val="24"/>
          <w:szCs w:val="24"/>
          <w:lang w:val="en-US"/>
        </w:rPr>
        <w:t xml:space="preserve">Converging lines of evidence reported that neuronal loss in PD brains is commonly associated with the accumulation of pathological </w:t>
      </w:r>
      <w:r w:rsidR="008979A9" w:rsidRPr="00B70C14">
        <w:rPr>
          <w:rFonts w:ascii="Times New Roman" w:hAnsi="Times New Roman" w:cs="Times New Roman"/>
          <w:sz w:val="24"/>
          <w:szCs w:val="24"/>
          <w:lang w:val="en-US"/>
        </w:rPr>
        <w:t>α-s</w:t>
      </w:r>
      <w:r w:rsidR="008979A9">
        <w:rPr>
          <w:rFonts w:ascii="Times New Roman" w:hAnsi="Times New Roman" w:cs="Times New Roman"/>
          <w:sz w:val="24"/>
          <w:szCs w:val="24"/>
          <w:lang w:val="en-US"/>
        </w:rPr>
        <w:t>y</w:t>
      </w:r>
      <w:r w:rsidR="008979A9" w:rsidRPr="00B70C14">
        <w:rPr>
          <w:rFonts w:ascii="Times New Roman" w:hAnsi="Times New Roman" w:cs="Times New Roman"/>
          <w:sz w:val="24"/>
          <w:szCs w:val="24"/>
          <w:lang w:val="en-US"/>
        </w:rPr>
        <w:t>n</w:t>
      </w:r>
      <w:r w:rsidR="00A7501E">
        <w:rPr>
          <w:rFonts w:ascii="Times New Roman" w:hAnsi="Times New Roman" w:cs="Times New Roman"/>
          <w:sz w:val="24"/>
          <w:szCs w:val="24"/>
          <w:lang w:val="en-US"/>
        </w:rPr>
        <w:t xml:space="preserve"> </w:t>
      </w:r>
      <w:r w:rsidR="008979A9">
        <w:rPr>
          <w:rFonts w:ascii="Times New Roman" w:hAnsi="Times New Roman" w:cs="Times New Roman"/>
          <w:sz w:val="24"/>
          <w:szCs w:val="24"/>
          <w:lang w:val="en-US"/>
        </w:rPr>
        <w:fldChar w:fldCharType="begin">
          <w:fldData xml:space="preserve">PEVuZE5vdGU+PENpdGU+PEF1dGhvcj5TcGlsbGFudGluaTwvQXV0aG9yPjxZZWFyPjE5OTg8L1ll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</w:fldData>
        </w:fldChar>
      </w:r>
      <w:r w:rsidR="00175715">
        <w:rPr>
          <w:rFonts w:ascii="Times New Roman" w:hAnsi="Times New Roman" w:cs="Times New Roman"/>
          <w:sz w:val="24"/>
          <w:szCs w:val="24"/>
          <w:lang w:val="en-US"/>
        </w:rPr>
        <w:instrText xml:space="preserve"> ADDIN EN.CITE </w:instrText>
      </w:r>
      <w:r w:rsidR="00175715">
        <w:rPr>
          <w:rFonts w:ascii="Times New Roman" w:hAnsi="Times New Roman" w:cs="Times New Roman"/>
          <w:sz w:val="24"/>
          <w:szCs w:val="24"/>
          <w:lang w:val="en-US"/>
        </w:rPr>
        <w:fldChar w:fldCharType="begin">
          <w:fldData xml:space="preserve">PEVuZE5vdGU+PENpdGU+PEF1dGhvcj5TcGlsbGFudGluaTwvQXV0aG9yPjxZZWFyPjE5OTg8L1ll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</w:fldData>
        </w:fldChar>
      </w:r>
      <w:r w:rsidR="00175715">
        <w:rPr>
          <w:rFonts w:ascii="Times New Roman" w:hAnsi="Times New Roman" w:cs="Times New Roman"/>
          <w:sz w:val="24"/>
          <w:szCs w:val="24"/>
          <w:lang w:val="en-US"/>
        </w:rPr>
        <w:instrText xml:space="preserve"> ADDIN EN.CITE.DATA </w:instrText>
      </w:r>
      <w:r w:rsidR="00175715">
        <w:rPr>
          <w:rFonts w:ascii="Times New Roman" w:hAnsi="Times New Roman" w:cs="Times New Roman"/>
          <w:sz w:val="24"/>
          <w:szCs w:val="24"/>
          <w:lang w:val="en-US"/>
        </w:rPr>
      </w:r>
      <w:r w:rsidR="00175715">
        <w:rPr>
          <w:rFonts w:ascii="Times New Roman" w:hAnsi="Times New Roman" w:cs="Times New Roman"/>
          <w:sz w:val="24"/>
          <w:szCs w:val="24"/>
          <w:lang w:val="en-US"/>
        </w:rPr>
        <w:fldChar w:fldCharType="end"/>
      </w:r>
      <w:r w:rsidR="008979A9">
        <w:rPr>
          <w:rFonts w:ascii="Times New Roman" w:hAnsi="Times New Roman" w:cs="Times New Roman"/>
          <w:sz w:val="24"/>
          <w:szCs w:val="24"/>
          <w:lang w:val="en-US"/>
        </w:rPr>
      </w:r>
      <w:r w:rsidR="008979A9">
        <w:rPr>
          <w:rFonts w:ascii="Times New Roman" w:hAnsi="Times New Roman" w:cs="Times New Roman"/>
          <w:sz w:val="24"/>
          <w:szCs w:val="24"/>
          <w:lang w:val="en-US"/>
        </w:rPr>
        <w:fldChar w:fldCharType="separate"/>
      </w:r>
      <w:r w:rsidR="00175715">
        <w:rPr>
          <w:rFonts w:ascii="Times New Roman" w:hAnsi="Times New Roman" w:cs="Times New Roman"/>
          <w:noProof/>
          <w:sz w:val="24"/>
          <w:szCs w:val="24"/>
          <w:lang w:val="en-US"/>
        </w:rPr>
        <w:t>(3, 13)</w:t>
      </w:r>
      <w:r w:rsidR="008979A9">
        <w:rPr>
          <w:rFonts w:ascii="Times New Roman" w:hAnsi="Times New Roman" w:cs="Times New Roman"/>
          <w:sz w:val="24"/>
          <w:szCs w:val="24"/>
          <w:lang w:val="en-US"/>
        </w:rPr>
        <w:fldChar w:fldCharType="end"/>
      </w:r>
      <w:r w:rsidRPr="00B70C14">
        <w:rPr>
          <w:rFonts w:ascii="Times New Roman" w:hAnsi="Times New Roman" w:cs="Times New Roman"/>
          <w:sz w:val="24"/>
          <w:szCs w:val="24"/>
          <w:lang w:val="en-US"/>
        </w:rPr>
        <w:t xml:space="preserve">. Using pS129 </w:t>
      </w:r>
      <w:r w:rsidR="00FE6013" w:rsidRPr="00B70C14">
        <w:rPr>
          <w:rFonts w:ascii="Times New Roman" w:hAnsi="Times New Roman" w:cs="Times New Roman"/>
          <w:sz w:val="24"/>
          <w:szCs w:val="24"/>
          <w:lang w:val="en-US"/>
        </w:rPr>
        <w:t xml:space="preserve">immunohistochemistry, the </w:t>
      </w:r>
      <w:r w:rsidRPr="00B70C14">
        <w:rPr>
          <w:rFonts w:ascii="Times New Roman" w:hAnsi="Times New Roman" w:cs="Times New Roman"/>
          <w:sz w:val="24"/>
          <w:szCs w:val="24"/>
          <w:lang w:val="en-US"/>
        </w:rPr>
        <w:t xml:space="preserve">most </w:t>
      </w:r>
      <w:r w:rsidR="008979A9">
        <w:rPr>
          <w:rFonts w:ascii="Times New Roman" w:hAnsi="Times New Roman" w:cs="Times New Roman"/>
          <w:sz w:val="24"/>
          <w:szCs w:val="24"/>
          <w:lang w:val="en-US"/>
        </w:rPr>
        <w:t>common</w:t>
      </w:r>
      <w:r w:rsidR="00FE6013" w:rsidRPr="00B70C14">
        <w:rPr>
          <w:rFonts w:ascii="Times New Roman" w:hAnsi="Times New Roman" w:cs="Times New Roman"/>
          <w:sz w:val="24"/>
          <w:szCs w:val="24"/>
          <w:lang w:val="en-US"/>
        </w:rPr>
        <w:t xml:space="preserve"> approach to detect pathological </w:t>
      </w:r>
      <w:r w:rsidR="008979A9" w:rsidRPr="00B70C14">
        <w:rPr>
          <w:rFonts w:ascii="Times New Roman" w:hAnsi="Times New Roman" w:cs="Times New Roman"/>
          <w:sz w:val="24"/>
          <w:szCs w:val="24"/>
          <w:lang w:val="en-US"/>
        </w:rPr>
        <w:t xml:space="preserve">α-syn </w:t>
      </w:r>
      <w:r w:rsidRPr="00B70C14">
        <w:rPr>
          <w:rFonts w:ascii="Times New Roman" w:hAnsi="Times New Roman" w:cs="Times New Roman"/>
          <w:sz w:val="24"/>
          <w:szCs w:val="24"/>
          <w:lang w:val="en-US"/>
        </w:rPr>
        <w:t>in post-mortem tissue</w:t>
      </w:r>
      <w:r w:rsidR="00FE6013" w:rsidRPr="00B70C14">
        <w:rPr>
          <w:rFonts w:ascii="Times New Roman" w:hAnsi="Times New Roman" w:cs="Times New Roman"/>
          <w:sz w:val="24"/>
          <w:szCs w:val="24"/>
          <w:lang w:val="en-US"/>
        </w:rPr>
        <w:t xml:space="preserve">, </w:t>
      </w:r>
      <w:r w:rsidRPr="00B70C14">
        <w:rPr>
          <w:rFonts w:ascii="Times New Roman" w:hAnsi="Times New Roman" w:cs="Times New Roman"/>
          <w:sz w:val="24"/>
          <w:szCs w:val="24"/>
          <w:lang w:val="en-US"/>
        </w:rPr>
        <w:t xml:space="preserve">we </w:t>
      </w:r>
      <w:r w:rsidR="00FE6013" w:rsidRPr="00B70C14">
        <w:rPr>
          <w:rFonts w:ascii="Times New Roman" w:hAnsi="Times New Roman" w:cs="Times New Roman"/>
          <w:sz w:val="24"/>
          <w:szCs w:val="24"/>
          <w:lang w:val="en-US"/>
        </w:rPr>
        <w:t xml:space="preserve">did not </w:t>
      </w:r>
      <w:r w:rsidRPr="00B70C14">
        <w:rPr>
          <w:rFonts w:ascii="Times New Roman" w:hAnsi="Times New Roman" w:cs="Times New Roman"/>
          <w:sz w:val="24"/>
          <w:szCs w:val="24"/>
          <w:lang w:val="en-US"/>
        </w:rPr>
        <w:t>observe</w:t>
      </w:r>
      <w:r w:rsidR="00FE6013" w:rsidRPr="00B70C14">
        <w:rPr>
          <w:rFonts w:ascii="Times New Roman" w:hAnsi="Times New Roman" w:cs="Times New Roman"/>
          <w:sz w:val="24"/>
          <w:szCs w:val="24"/>
          <w:lang w:val="en-US"/>
        </w:rPr>
        <w:t xml:space="preserve"> </w:t>
      </w:r>
      <w:r w:rsidRPr="00B70C14">
        <w:rPr>
          <w:rFonts w:ascii="Times New Roman" w:hAnsi="Times New Roman" w:cs="Times New Roman"/>
          <w:sz w:val="24"/>
          <w:szCs w:val="24"/>
          <w:lang w:val="en-US"/>
        </w:rPr>
        <w:t xml:space="preserve">any </w:t>
      </w:r>
      <w:r w:rsidR="008979A9">
        <w:rPr>
          <w:rFonts w:ascii="Times New Roman" w:hAnsi="Times New Roman" w:cs="Times New Roman"/>
          <w:sz w:val="24"/>
          <w:szCs w:val="24"/>
          <w:lang w:val="en-US"/>
        </w:rPr>
        <w:t>signal</w:t>
      </w:r>
      <w:r w:rsidR="008979A9" w:rsidRPr="00B70C14">
        <w:rPr>
          <w:rFonts w:ascii="Times New Roman" w:hAnsi="Times New Roman" w:cs="Times New Roman"/>
          <w:sz w:val="24"/>
          <w:szCs w:val="24"/>
          <w:lang w:val="en-US"/>
        </w:rPr>
        <w:t xml:space="preserve"> </w:t>
      </w:r>
      <w:r w:rsidRPr="00B70C14">
        <w:rPr>
          <w:rFonts w:ascii="Times New Roman" w:hAnsi="Times New Roman" w:cs="Times New Roman"/>
          <w:sz w:val="24"/>
          <w:szCs w:val="24"/>
          <w:lang w:val="en-US"/>
        </w:rPr>
        <w:t>in different brain regions</w:t>
      </w:r>
      <w:r w:rsidR="00EC0D2F" w:rsidRPr="00B70C14">
        <w:rPr>
          <w:rFonts w:ascii="Times New Roman" w:hAnsi="Times New Roman" w:cs="Times New Roman"/>
          <w:sz w:val="24"/>
          <w:szCs w:val="24"/>
          <w:lang w:val="en-US"/>
        </w:rPr>
        <w:t xml:space="preserve">, suggesting that </w:t>
      </w:r>
      <w:r w:rsidR="00EC0D2F" w:rsidRPr="0057768F">
        <w:rPr>
          <w:rFonts w:ascii="Times New Roman" w:hAnsi="Times New Roman" w:cs="Times New Roman"/>
          <w:sz w:val="24"/>
          <w:szCs w:val="24"/>
          <w:lang w:val="en-US"/>
        </w:rPr>
        <w:t xml:space="preserve">pathological </w:t>
      </w:r>
      <w:r w:rsidR="008979A9" w:rsidRPr="0057768F">
        <w:rPr>
          <w:rFonts w:ascii="Times New Roman" w:hAnsi="Times New Roman" w:cs="Times New Roman"/>
          <w:sz w:val="24"/>
          <w:szCs w:val="24"/>
          <w:lang w:val="en-US"/>
        </w:rPr>
        <w:t xml:space="preserve">α-syn </w:t>
      </w:r>
      <w:r w:rsidR="00BA2C2C">
        <w:rPr>
          <w:rFonts w:ascii="Times New Roman" w:hAnsi="Times New Roman" w:cs="Times New Roman"/>
          <w:sz w:val="24"/>
          <w:szCs w:val="24"/>
          <w:lang w:val="en-US"/>
        </w:rPr>
        <w:t xml:space="preserve">is </w:t>
      </w:r>
      <w:r w:rsidR="008979A9">
        <w:rPr>
          <w:rFonts w:ascii="Times New Roman" w:hAnsi="Times New Roman" w:cs="Times New Roman"/>
          <w:sz w:val="24"/>
          <w:szCs w:val="24"/>
          <w:lang w:val="en-US"/>
        </w:rPr>
        <w:t>absent</w:t>
      </w:r>
      <w:r w:rsidR="008979A9" w:rsidRPr="00B70C14">
        <w:rPr>
          <w:rFonts w:ascii="Times New Roman" w:hAnsi="Times New Roman" w:cs="Times New Roman"/>
          <w:sz w:val="24"/>
          <w:szCs w:val="24"/>
          <w:lang w:val="en-US"/>
        </w:rPr>
        <w:t xml:space="preserve"> </w:t>
      </w:r>
      <w:r w:rsidR="00EC0D2F" w:rsidRPr="00B70C14">
        <w:rPr>
          <w:rFonts w:ascii="Times New Roman" w:hAnsi="Times New Roman" w:cs="Times New Roman"/>
          <w:sz w:val="24"/>
          <w:szCs w:val="24"/>
          <w:lang w:val="en-US"/>
        </w:rPr>
        <w:t xml:space="preserve">or </w:t>
      </w:r>
      <w:r w:rsidR="008979A9">
        <w:rPr>
          <w:rFonts w:ascii="Times New Roman" w:hAnsi="Times New Roman" w:cs="Times New Roman"/>
          <w:sz w:val="24"/>
          <w:szCs w:val="24"/>
          <w:lang w:val="en-US"/>
        </w:rPr>
        <w:t xml:space="preserve">that </w:t>
      </w:r>
      <w:r w:rsidR="00EC0D2F" w:rsidRPr="00B70C14">
        <w:rPr>
          <w:rFonts w:ascii="Times New Roman" w:hAnsi="Times New Roman" w:cs="Times New Roman"/>
          <w:sz w:val="24"/>
          <w:szCs w:val="24"/>
          <w:lang w:val="en-US"/>
        </w:rPr>
        <w:t>the</w:t>
      </w:r>
      <w:r w:rsidR="00B23489" w:rsidRPr="00B70C14">
        <w:rPr>
          <w:rFonts w:ascii="Times New Roman" w:hAnsi="Times New Roman" w:cs="Times New Roman"/>
          <w:sz w:val="24"/>
          <w:szCs w:val="24"/>
          <w:lang w:val="en-US"/>
        </w:rPr>
        <w:t xml:space="preserve"> aggregates are not </w:t>
      </w:r>
      <w:r w:rsidR="008979A9">
        <w:rPr>
          <w:rFonts w:ascii="Times New Roman" w:hAnsi="Times New Roman" w:cs="Times New Roman"/>
          <w:sz w:val="24"/>
          <w:szCs w:val="24"/>
          <w:lang w:val="en-US"/>
        </w:rPr>
        <w:t xml:space="preserve">yet </w:t>
      </w:r>
      <w:r w:rsidR="00B23489" w:rsidRPr="00B70C14">
        <w:rPr>
          <w:rFonts w:ascii="Times New Roman" w:hAnsi="Times New Roman" w:cs="Times New Roman"/>
          <w:sz w:val="24"/>
          <w:szCs w:val="24"/>
          <w:lang w:val="en-US"/>
        </w:rPr>
        <w:t xml:space="preserve">mature </w:t>
      </w:r>
      <w:r w:rsidR="00E97779">
        <w:rPr>
          <w:rFonts w:ascii="Times New Roman" w:hAnsi="Times New Roman" w:cs="Times New Roman"/>
          <w:sz w:val="24"/>
          <w:szCs w:val="24"/>
          <w:lang w:val="en-US"/>
        </w:rPr>
        <w:t xml:space="preserve">enough </w:t>
      </w:r>
      <w:r w:rsidR="00EE6D0F" w:rsidRPr="00B70C14">
        <w:rPr>
          <w:rFonts w:ascii="Times New Roman" w:hAnsi="Times New Roman" w:cs="Times New Roman"/>
          <w:sz w:val="24"/>
          <w:szCs w:val="24"/>
          <w:lang w:val="en-US"/>
        </w:rPr>
        <w:t xml:space="preserve">to </w:t>
      </w:r>
      <w:r w:rsidR="00EE6D0F" w:rsidRPr="00B70C14">
        <w:rPr>
          <w:rFonts w:ascii="Times New Roman" w:hAnsi="Times New Roman" w:cs="Times New Roman"/>
          <w:sz w:val="24"/>
          <w:szCs w:val="24"/>
          <w:lang w:val="en-US"/>
        </w:rPr>
        <w:lastRenderedPageBreak/>
        <w:t xml:space="preserve">stain for pS129, as this marker is </w:t>
      </w:r>
      <w:r w:rsidR="008979A9">
        <w:rPr>
          <w:rFonts w:ascii="Times New Roman" w:hAnsi="Times New Roman" w:cs="Times New Roman"/>
          <w:sz w:val="24"/>
          <w:szCs w:val="24"/>
          <w:lang w:val="en-US"/>
        </w:rPr>
        <w:t xml:space="preserve">associated with the </w:t>
      </w:r>
      <w:r w:rsidR="00EE6D0F" w:rsidRPr="00B70C14">
        <w:rPr>
          <w:rFonts w:ascii="Times New Roman" w:hAnsi="Times New Roman" w:cs="Times New Roman"/>
          <w:sz w:val="24"/>
          <w:szCs w:val="24"/>
          <w:lang w:val="en-US"/>
        </w:rPr>
        <w:t>late event</w:t>
      </w:r>
      <w:r w:rsidR="008979A9">
        <w:rPr>
          <w:rFonts w:ascii="Times New Roman" w:hAnsi="Times New Roman" w:cs="Times New Roman"/>
          <w:sz w:val="24"/>
          <w:szCs w:val="24"/>
          <w:lang w:val="en-US"/>
        </w:rPr>
        <w:t>s</w:t>
      </w:r>
      <w:r w:rsidR="00EE6D0F" w:rsidRPr="00B70C14">
        <w:rPr>
          <w:rFonts w:ascii="Times New Roman" w:hAnsi="Times New Roman" w:cs="Times New Roman"/>
          <w:sz w:val="24"/>
          <w:szCs w:val="24"/>
          <w:lang w:val="en-US"/>
        </w:rPr>
        <w:t xml:space="preserve"> </w:t>
      </w:r>
      <w:r w:rsidR="008979A9">
        <w:rPr>
          <w:rFonts w:ascii="Times New Roman" w:hAnsi="Times New Roman" w:cs="Times New Roman"/>
          <w:sz w:val="24"/>
          <w:szCs w:val="24"/>
          <w:lang w:val="en-US"/>
        </w:rPr>
        <w:t>of</w:t>
      </w:r>
      <w:r w:rsidR="00EE6D0F" w:rsidRPr="00B70C14">
        <w:rPr>
          <w:rFonts w:ascii="Times New Roman" w:hAnsi="Times New Roman" w:cs="Times New Roman"/>
          <w:sz w:val="24"/>
          <w:szCs w:val="24"/>
          <w:lang w:val="en-US"/>
        </w:rPr>
        <w:t xml:space="preserve"> the aggregation process</w:t>
      </w:r>
      <w:r w:rsidR="00A7501E">
        <w:rPr>
          <w:rFonts w:ascii="Times New Roman" w:hAnsi="Times New Roman" w:cs="Times New Roman"/>
          <w:sz w:val="24"/>
          <w:szCs w:val="24"/>
          <w:lang w:val="en-US"/>
        </w:rPr>
        <w:t xml:space="preserve"> </w:t>
      </w:r>
      <w:r w:rsidR="00AB2090">
        <w:rPr>
          <w:rFonts w:ascii="Times New Roman" w:hAnsi="Times New Roman" w:cs="Times New Roman"/>
          <w:sz w:val="24"/>
          <w:szCs w:val="24"/>
          <w:lang w:val="en-US"/>
        </w:rPr>
        <w:fldChar w:fldCharType="begin">
          <w:fldData xml:space="preserve">PEVuZE5vdGU+PENpdGU+PEF1dGhvcj5PdWVzbGF0aTwvQXV0aG9yPjxZZWFyPjIwMTY8L1llYXI+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</w:fldData>
        </w:fldChar>
      </w:r>
      <w:r w:rsidR="00667DB0">
        <w:rPr>
          <w:rFonts w:ascii="Times New Roman" w:hAnsi="Times New Roman" w:cs="Times New Roman"/>
          <w:sz w:val="24"/>
          <w:szCs w:val="24"/>
          <w:lang w:val="en-US"/>
        </w:rPr>
        <w:instrText xml:space="preserve"> ADDIN EN.CITE </w:instrText>
      </w:r>
      <w:r w:rsidR="00667DB0">
        <w:rPr>
          <w:rFonts w:ascii="Times New Roman" w:hAnsi="Times New Roman" w:cs="Times New Roman"/>
          <w:sz w:val="24"/>
          <w:szCs w:val="24"/>
          <w:lang w:val="en-US"/>
        </w:rPr>
        <w:fldChar w:fldCharType="begin">
          <w:fldData xml:space="preserve">PEVuZE5vdGU+PENpdGU+PEF1dGhvcj5PdWVzbGF0aTwvQXV0aG9yPjxZZWFyPjIwMTY8L1llYXI+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</w:fldData>
        </w:fldChar>
      </w:r>
      <w:r w:rsidR="00667DB0">
        <w:rPr>
          <w:rFonts w:ascii="Times New Roman" w:hAnsi="Times New Roman" w:cs="Times New Roman"/>
          <w:sz w:val="24"/>
          <w:szCs w:val="24"/>
          <w:lang w:val="en-US"/>
        </w:rPr>
        <w:instrText xml:space="preserve"> ADDIN EN.CITE.DATA </w:instrText>
      </w:r>
      <w:r w:rsidR="00667DB0">
        <w:rPr>
          <w:rFonts w:ascii="Times New Roman" w:hAnsi="Times New Roman" w:cs="Times New Roman"/>
          <w:sz w:val="24"/>
          <w:szCs w:val="24"/>
          <w:lang w:val="en-US"/>
        </w:rPr>
      </w:r>
      <w:r w:rsidR="00667DB0">
        <w:rPr>
          <w:rFonts w:ascii="Times New Roman" w:hAnsi="Times New Roman" w:cs="Times New Roman"/>
          <w:sz w:val="24"/>
          <w:szCs w:val="24"/>
          <w:lang w:val="en-US"/>
        </w:rPr>
        <w:fldChar w:fldCharType="end"/>
      </w:r>
      <w:r w:rsidR="00AB2090">
        <w:rPr>
          <w:rFonts w:ascii="Times New Roman" w:hAnsi="Times New Roman" w:cs="Times New Roman"/>
          <w:sz w:val="24"/>
          <w:szCs w:val="24"/>
          <w:lang w:val="en-US"/>
        </w:rPr>
      </w:r>
      <w:r w:rsidR="00AB2090">
        <w:rPr>
          <w:rFonts w:ascii="Times New Roman" w:hAnsi="Times New Roman" w:cs="Times New Roman"/>
          <w:sz w:val="24"/>
          <w:szCs w:val="24"/>
          <w:lang w:val="en-US"/>
        </w:rPr>
        <w:fldChar w:fldCharType="separate"/>
      </w:r>
      <w:r w:rsidR="00667DB0">
        <w:rPr>
          <w:rFonts w:ascii="Times New Roman" w:hAnsi="Times New Roman" w:cs="Times New Roman"/>
          <w:noProof/>
          <w:sz w:val="24"/>
          <w:szCs w:val="24"/>
          <w:lang w:val="en-US"/>
        </w:rPr>
        <w:t>(51, 74)</w:t>
      </w:r>
      <w:r w:rsidR="00AB2090">
        <w:rPr>
          <w:rFonts w:ascii="Times New Roman" w:hAnsi="Times New Roman" w:cs="Times New Roman"/>
          <w:sz w:val="24"/>
          <w:szCs w:val="24"/>
          <w:lang w:val="en-US"/>
        </w:rPr>
        <w:fldChar w:fldCharType="end"/>
      </w:r>
      <w:r w:rsidRPr="00B70C14">
        <w:rPr>
          <w:rFonts w:ascii="Times New Roman" w:hAnsi="Times New Roman" w:cs="Times New Roman"/>
          <w:sz w:val="24"/>
          <w:szCs w:val="24"/>
          <w:lang w:val="en-US"/>
        </w:rPr>
        <w:t xml:space="preserve">. </w:t>
      </w:r>
      <w:r w:rsidR="00AB2090">
        <w:rPr>
          <w:rFonts w:ascii="Times New Roman" w:hAnsi="Times New Roman" w:cs="Times New Roman"/>
          <w:sz w:val="24"/>
          <w:szCs w:val="24"/>
          <w:lang w:val="en-US"/>
        </w:rPr>
        <w:t>Nevertheless</w:t>
      </w:r>
      <w:r w:rsidRPr="00B70C14">
        <w:rPr>
          <w:rFonts w:ascii="Times New Roman" w:hAnsi="Times New Roman" w:cs="Times New Roman"/>
          <w:sz w:val="24"/>
          <w:szCs w:val="24"/>
          <w:lang w:val="en-US"/>
        </w:rPr>
        <w:t xml:space="preserve">, the use of </w:t>
      </w:r>
      <w:r w:rsidR="00EC0D2F" w:rsidRPr="00B70C14">
        <w:rPr>
          <w:rFonts w:ascii="Times New Roman" w:hAnsi="Times New Roman" w:cs="Times New Roman"/>
          <w:sz w:val="24"/>
          <w:szCs w:val="24"/>
          <w:lang w:val="en-US"/>
        </w:rPr>
        <w:t xml:space="preserve">specific antibodies raised against fibrillar and oligomeric forms of </w:t>
      </w:r>
      <w:r w:rsidR="008979A9" w:rsidRPr="00B70C14">
        <w:rPr>
          <w:rFonts w:ascii="Times New Roman" w:hAnsi="Times New Roman" w:cs="Times New Roman"/>
          <w:sz w:val="24"/>
          <w:szCs w:val="24"/>
          <w:lang w:val="en-US"/>
        </w:rPr>
        <w:t xml:space="preserve">α-syn </w:t>
      </w:r>
      <w:r w:rsidR="00EC0D2F" w:rsidRPr="00B70C14">
        <w:rPr>
          <w:rFonts w:ascii="Times New Roman" w:hAnsi="Times New Roman" w:cs="Times New Roman"/>
          <w:sz w:val="24"/>
          <w:szCs w:val="24"/>
          <w:lang w:val="en-US"/>
        </w:rPr>
        <w:t xml:space="preserve">detected the accumulation of pathological </w:t>
      </w:r>
      <w:r w:rsidR="008979A9" w:rsidRPr="00B70C14">
        <w:rPr>
          <w:rFonts w:ascii="Times New Roman" w:hAnsi="Times New Roman" w:cs="Times New Roman"/>
          <w:sz w:val="24"/>
          <w:szCs w:val="24"/>
          <w:lang w:val="en-US"/>
        </w:rPr>
        <w:t xml:space="preserve">α-syn </w:t>
      </w:r>
      <w:r w:rsidR="00EC0D2F" w:rsidRPr="00B70C14">
        <w:rPr>
          <w:rFonts w:ascii="Times New Roman" w:hAnsi="Times New Roman" w:cs="Times New Roman"/>
          <w:sz w:val="24"/>
          <w:szCs w:val="24"/>
          <w:lang w:val="en-US"/>
        </w:rPr>
        <w:t xml:space="preserve">in the midbrain </w:t>
      </w:r>
      <w:r w:rsidR="00EC0D2F" w:rsidRPr="00635A05">
        <w:rPr>
          <w:rFonts w:ascii="Times New Roman" w:hAnsi="Times New Roman" w:cs="Times New Roman"/>
          <w:sz w:val="24"/>
          <w:szCs w:val="24"/>
          <w:lang w:val="en-US"/>
        </w:rPr>
        <w:t xml:space="preserve">of </w:t>
      </w:r>
      <w:r w:rsidR="008979A9" w:rsidRPr="00635A05">
        <w:rPr>
          <w:rFonts w:ascii="Times New Roman" w:hAnsi="Times New Roman" w:cs="Times New Roman"/>
          <w:sz w:val="24"/>
          <w:szCs w:val="24"/>
          <w:lang w:val="en-US"/>
        </w:rPr>
        <w:t xml:space="preserve">hα-syn </w:t>
      </w:r>
      <w:r w:rsidR="00EC0D2F" w:rsidRPr="00635A05">
        <w:rPr>
          <w:rFonts w:ascii="Times New Roman" w:hAnsi="Times New Roman" w:cs="Times New Roman"/>
          <w:sz w:val="24"/>
          <w:szCs w:val="24"/>
          <w:lang w:val="en-US"/>
        </w:rPr>
        <w:t>overexpress</w:t>
      </w:r>
      <w:r w:rsidR="00B63865" w:rsidRPr="00635A05">
        <w:rPr>
          <w:rFonts w:ascii="Times New Roman" w:hAnsi="Times New Roman" w:cs="Times New Roman"/>
          <w:sz w:val="24"/>
          <w:szCs w:val="24"/>
          <w:lang w:val="en-US"/>
        </w:rPr>
        <w:t>ing</w:t>
      </w:r>
      <w:r w:rsidR="00341750">
        <w:rPr>
          <w:rFonts w:ascii="Times New Roman" w:hAnsi="Times New Roman" w:cs="Times New Roman"/>
          <w:sz w:val="24"/>
          <w:szCs w:val="24"/>
          <w:lang w:val="en-US"/>
        </w:rPr>
        <w:t xml:space="preserve"> </w:t>
      </w:r>
      <w:r w:rsidR="00B63865" w:rsidRPr="00635A05">
        <w:rPr>
          <w:rFonts w:ascii="Times New Roman" w:hAnsi="Times New Roman" w:cs="Times New Roman"/>
          <w:sz w:val="24"/>
          <w:szCs w:val="24"/>
          <w:lang w:val="en-US"/>
        </w:rPr>
        <w:t>mice</w:t>
      </w:r>
      <w:r w:rsidR="00EC0D2F" w:rsidRPr="00635A05">
        <w:rPr>
          <w:rFonts w:ascii="Times New Roman" w:hAnsi="Times New Roman" w:cs="Times New Roman"/>
          <w:sz w:val="24"/>
          <w:szCs w:val="24"/>
          <w:lang w:val="en-US"/>
        </w:rPr>
        <w:t>. Moreover, the use of RT-</w:t>
      </w:r>
      <w:proofErr w:type="spellStart"/>
      <w:r w:rsidR="00EC0D2F" w:rsidRPr="00635A05">
        <w:rPr>
          <w:rFonts w:ascii="Times New Roman" w:hAnsi="Times New Roman" w:cs="Times New Roman"/>
          <w:sz w:val="24"/>
          <w:szCs w:val="24"/>
          <w:lang w:val="en-US"/>
        </w:rPr>
        <w:t>QuIC</w:t>
      </w:r>
      <w:proofErr w:type="spellEnd"/>
      <w:r w:rsidR="00EC0D2F" w:rsidRPr="00635A05">
        <w:rPr>
          <w:rFonts w:ascii="Times New Roman" w:hAnsi="Times New Roman" w:cs="Times New Roman"/>
          <w:sz w:val="24"/>
          <w:szCs w:val="24"/>
          <w:lang w:val="en-US"/>
        </w:rPr>
        <w:t xml:space="preserve">, an ultrasensitive approach to detect pathological </w:t>
      </w:r>
      <w:r w:rsidR="008979A9" w:rsidRPr="00635A05">
        <w:rPr>
          <w:rFonts w:ascii="Times New Roman" w:hAnsi="Times New Roman" w:cs="Times New Roman"/>
          <w:sz w:val="24"/>
          <w:szCs w:val="24"/>
          <w:lang w:val="en-US"/>
        </w:rPr>
        <w:t xml:space="preserve">α-syn </w:t>
      </w:r>
      <w:r w:rsidR="00EC0D2F" w:rsidRPr="00635A05">
        <w:rPr>
          <w:rFonts w:ascii="Times New Roman" w:hAnsi="Times New Roman" w:cs="Times New Roman"/>
          <w:sz w:val="24"/>
          <w:szCs w:val="24"/>
          <w:lang w:val="en-US"/>
        </w:rPr>
        <w:t xml:space="preserve">by amplifying oligomeric </w:t>
      </w:r>
      <w:r w:rsidR="008979A9" w:rsidRPr="00635A05">
        <w:rPr>
          <w:rFonts w:ascii="Times New Roman" w:hAnsi="Times New Roman" w:cs="Times New Roman"/>
          <w:sz w:val="24"/>
          <w:szCs w:val="24"/>
          <w:lang w:val="en-US"/>
        </w:rPr>
        <w:t xml:space="preserve">α-syn </w:t>
      </w:r>
      <w:r w:rsidR="00EC0D2F" w:rsidRPr="00635A05">
        <w:rPr>
          <w:rFonts w:ascii="Times New Roman" w:hAnsi="Times New Roman" w:cs="Times New Roman"/>
          <w:sz w:val="24"/>
          <w:szCs w:val="24"/>
          <w:lang w:val="en-US"/>
        </w:rPr>
        <w:t>seeds</w:t>
      </w:r>
      <w:r w:rsidR="00A7501E">
        <w:rPr>
          <w:rFonts w:ascii="Times New Roman" w:hAnsi="Times New Roman" w:cs="Times New Roman"/>
          <w:sz w:val="24"/>
          <w:szCs w:val="24"/>
          <w:lang w:val="en-US"/>
        </w:rPr>
        <w:t xml:space="preserve"> </w:t>
      </w:r>
      <w:r w:rsidR="00AB2090" w:rsidRPr="00635A05">
        <w:rPr>
          <w:rFonts w:ascii="Times New Roman" w:hAnsi="Times New Roman" w:cs="Times New Roman"/>
          <w:sz w:val="24"/>
          <w:szCs w:val="24"/>
          <w:lang w:val="en-US"/>
        </w:rPr>
        <w:fldChar w:fldCharType="begin">
          <w:fldData xml:space="preserve">PEVuZE5vdGU+PENpdGU+PEF1dGhvcj5Cb25naWFubmk8L0F1dGhvcj48WWVhcj4yMDE5PC9ZZWFy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=
</w:fldData>
        </w:fldChar>
      </w:r>
      <w:r w:rsidR="00667DB0">
        <w:rPr>
          <w:rFonts w:ascii="Times New Roman" w:hAnsi="Times New Roman" w:cs="Times New Roman"/>
          <w:sz w:val="24"/>
          <w:szCs w:val="24"/>
          <w:lang w:val="en-US"/>
        </w:rPr>
        <w:instrText xml:space="preserve"> ADDIN EN.CITE </w:instrText>
      </w:r>
      <w:r w:rsidR="00667DB0">
        <w:rPr>
          <w:rFonts w:ascii="Times New Roman" w:hAnsi="Times New Roman" w:cs="Times New Roman"/>
          <w:sz w:val="24"/>
          <w:szCs w:val="24"/>
          <w:lang w:val="en-US"/>
        </w:rPr>
        <w:fldChar w:fldCharType="begin">
          <w:fldData xml:space="preserve">PEVuZE5vdGU+PENpdGU+PEF1dGhvcj5Cb25naWFubmk8L0F1dGhvcj48WWVhcj4yMDE5PC9ZZWFy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=
</w:fldData>
        </w:fldChar>
      </w:r>
      <w:r w:rsidR="00667DB0">
        <w:rPr>
          <w:rFonts w:ascii="Times New Roman" w:hAnsi="Times New Roman" w:cs="Times New Roman"/>
          <w:sz w:val="24"/>
          <w:szCs w:val="24"/>
          <w:lang w:val="en-US"/>
        </w:rPr>
        <w:instrText xml:space="preserve"> ADDIN EN.CITE.DATA </w:instrText>
      </w:r>
      <w:r w:rsidR="00667DB0">
        <w:rPr>
          <w:rFonts w:ascii="Times New Roman" w:hAnsi="Times New Roman" w:cs="Times New Roman"/>
          <w:sz w:val="24"/>
          <w:szCs w:val="24"/>
          <w:lang w:val="en-US"/>
        </w:rPr>
      </w:r>
      <w:r w:rsidR="00667DB0">
        <w:rPr>
          <w:rFonts w:ascii="Times New Roman" w:hAnsi="Times New Roman" w:cs="Times New Roman"/>
          <w:sz w:val="24"/>
          <w:szCs w:val="24"/>
          <w:lang w:val="en-US"/>
        </w:rPr>
        <w:fldChar w:fldCharType="end"/>
      </w:r>
      <w:r w:rsidR="00AB2090" w:rsidRPr="00635A05">
        <w:rPr>
          <w:rFonts w:ascii="Times New Roman" w:hAnsi="Times New Roman" w:cs="Times New Roman"/>
          <w:sz w:val="24"/>
          <w:szCs w:val="24"/>
          <w:lang w:val="en-US"/>
        </w:rPr>
      </w:r>
      <w:r w:rsidR="00AB2090" w:rsidRPr="00635A05">
        <w:rPr>
          <w:rFonts w:ascii="Times New Roman" w:hAnsi="Times New Roman" w:cs="Times New Roman"/>
          <w:sz w:val="24"/>
          <w:szCs w:val="24"/>
          <w:lang w:val="en-US"/>
        </w:rPr>
        <w:fldChar w:fldCharType="separate"/>
      </w:r>
      <w:r w:rsidR="00667DB0">
        <w:rPr>
          <w:rFonts w:ascii="Times New Roman" w:hAnsi="Times New Roman" w:cs="Times New Roman"/>
          <w:noProof/>
          <w:sz w:val="24"/>
          <w:szCs w:val="24"/>
          <w:lang w:val="en-US"/>
        </w:rPr>
        <w:t>(75, 76)</w:t>
      </w:r>
      <w:r w:rsidR="00AB2090" w:rsidRPr="00635A05">
        <w:rPr>
          <w:rFonts w:ascii="Times New Roman" w:hAnsi="Times New Roman" w:cs="Times New Roman"/>
          <w:sz w:val="24"/>
          <w:szCs w:val="24"/>
          <w:lang w:val="en-US"/>
        </w:rPr>
        <w:fldChar w:fldCharType="end"/>
      </w:r>
      <w:r w:rsidR="00B23489" w:rsidRPr="00635A05">
        <w:rPr>
          <w:rFonts w:ascii="Times New Roman" w:hAnsi="Times New Roman" w:cs="Times New Roman"/>
          <w:sz w:val="24"/>
          <w:szCs w:val="24"/>
          <w:lang w:val="en-US"/>
        </w:rPr>
        <w:t xml:space="preserve">, </w:t>
      </w:r>
      <w:r w:rsidR="00AB2090" w:rsidRPr="00635A05">
        <w:rPr>
          <w:rFonts w:ascii="Times New Roman" w:hAnsi="Times New Roman" w:cs="Times New Roman"/>
          <w:sz w:val="24"/>
          <w:szCs w:val="24"/>
          <w:lang w:val="en-US"/>
        </w:rPr>
        <w:t>alongside</w:t>
      </w:r>
      <w:r w:rsidR="00B23489" w:rsidRPr="00635A05">
        <w:rPr>
          <w:rFonts w:ascii="Times New Roman" w:hAnsi="Times New Roman" w:cs="Times New Roman"/>
          <w:sz w:val="24"/>
          <w:szCs w:val="24"/>
          <w:lang w:val="en-US"/>
        </w:rPr>
        <w:t xml:space="preserve"> with a filter retardation assay, showed a high seeding capacity of sample</w:t>
      </w:r>
      <w:r w:rsidR="00725468">
        <w:rPr>
          <w:rFonts w:ascii="Times New Roman" w:hAnsi="Times New Roman" w:cs="Times New Roman"/>
          <w:sz w:val="24"/>
          <w:szCs w:val="24"/>
          <w:lang w:val="en-US"/>
        </w:rPr>
        <w:t>s</w:t>
      </w:r>
      <w:r w:rsidR="00B23489" w:rsidRPr="00635A05">
        <w:rPr>
          <w:rFonts w:ascii="Times New Roman" w:hAnsi="Times New Roman" w:cs="Times New Roman"/>
          <w:sz w:val="24"/>
          <w:szCs w:val="24"/>
          <w:lang w:val="en-US"/>
        </w:rPr>
        <w:t xml:space="preserve"> extracted from the SN of </w:t>
      </w:r>
      <w:r w:rsidR="008979A9" w:rsidRPr="00635A05">
        <w:rPr>
          <w:rFonts w:ascii="Times New Roman" w:hAnsi="Times New Roman" w:cs="Times New Roman"/>
          <w:sz w:val="24"/>
          <w:szCs w:val="24"/>
          <w:lang w:val="en-US"/>
        </w:rPr>
        <w:t xml:space="preserve">hα-syn </w:t>
      </w:r>
      <w:r w:rsidR="00B23489" w:rsidRPr="00635A05">
        <w:rPr>
          <w:rFonts w:ascii="Times New Roman" w:hAnsi="Times New Roman" w:cs="Times New Roman"/>
          <w:sz w:val="24"/>
          <w:szCs w:val="24"/>
          <w:lang w:val="en-US"/>
        </w:rPr>
        <w:t>overexpressing mice. Altogether, these observations demonstrat</w:t>
      </w:r>
      <w:r w:rsidR="00B23489" w:rsidRPr="00B70C14">
        <w:rPr>
          <w:rFonts w:ascii="Times New Roman" w:hAnsi="Times New Roman" w:cs="Times New Roman"/>
          <w:sz w:val="24"/>
          <w:szCs w:val="24"/>
          <w:lang w:val="en-US"/>
        </w:rPr>
        <w:t xml:space="preserve">e that the large-scale overexpression of </w:t>
      </w:r>
      <w:r w:rsidR="008979A9">
        <w:rPr>
          <w:rFonts w:ascii="Times New Roman" w:hAnsi="Times New Roman" w:cs="Times New Roman"/>
          <w:sz w:val="24"/>
          <w:szCs w:val="24"/>
          <w:lang w:val="en-US"/>
        </w:rPr>
        <w:t>h</w:t>
      </w:r>
      <w:r w:rsidR="008979A9" w:rsidRPr="00B70C14">
        <w:rPr>
          <w:rFonts w:ascii="Times New Roman" w:hAnsi="Times New Roman" w:cs="Times New Roman"/>
          <w:sz w:val="24"/>
          <w:szCs w:val="24"/>
          <w:lang w:val="en-US"/>
        </w:rPr>
        <w:t xml:space="preserve">α-syn </w:t>
      </w:r>
      <w:r w:rsidR="00B23489" w:rsidRPr="00B70C14">
        <w:rPr>
          <w:rFonts w:ascii="Times New Roman" w:hAnsi="Times New Roman" w:cs="Times New Roman"/>
          <w:sz w:val="24"/>
          <w:szCs w:val="24"/>
          <w:lang w:val="en-US"/>
        </w:rPr>
        <w:t xml:space="preserve">induced </w:t>
      </w:r>
      <w:r w:rsidR="00EE6D0F" w:rsidRPr="00B70C14">
        <w:rPr>
          <w:rFonts w:ascii="Times New Roman" w:hAnsi="Times New Roman" w:cs="Times New Roman"/>
          <w:sz w:val="24"/>
          <w:szCs w:val="24"/>
          <w:lang w:val="en-US"/>
        </w:rPr>
        <w:t>a discrete</w:t>
      </w:r>
      <w:r w:rsidR="00B23489" w:rsidRPr="00B70C14">
        <w:rPr>
          <w:rFonts w:ascii="Times New Roman" w:hAnsi="Times New Roman" w:cs="Times New Roman"/>
          <w:sz w:val="24"/>
          <w:szCs w:val="24"/>
          <w:lang w:val="en-US"/>
        </w:rPr>
        <w:t xml:space="preserve"> accumulation of pathological </w:t>
      </w:r>
      <w:r w:rsidR="008979A9" w:rsidRPr="00B70C14">
        <w:rPr>
          <w:rFonts w:ascii="Times New Roman" w:hAnsi="Times New Roman" w:cs="Times New Roman"/>
          <w:sz w:val="24"/>
          <w:szCs w:val="24"/>
          <w:lang w:val="en-US"/>
        </w:rPr>
        <w:t xml:space="preserve">α-syn </w:t>
      </w:r>
      <w:r w:rsidR="00B23489" w:rsidRPr="00B70C14">
        <w:rPr>
          <w:rFonts w:ascii="Times New Roman" w:hAnsi="Times New Roman" w:cs="Times New Roman"/>
          <w:sz w:val="24"/>
          <w:szCs w:val="24"/>
          <w:lang w:val="en-US"/>
        </w:rPr>
        <w:t>in the midbrain</w:t>
      </w:r>
      <w:r w:rsidR="00AB2090">
        <w:rPr>
          <w:rFonts w:ascii="Times New Roman" w:hAnsi="Times New Roman" w:cs="Times New Roman"/>
          <w:sz w:val="24"/>
          <w:szCs w:val="24"/>
          <w:lang w:val="en-US"/>
        </w:rPr>
        <w:t>.</w:t>
      </w:r>
    </w:p>
    <w:p w14:paraId="106BC281" w14:textId="5A64353A" w:rsidR="003C4F1B" w:rsidRPr="00B70C14" w:rsidRDefault="003C4F1B" w:rsidP="00FE1AE0">
      <w:pPr>
        <w:spacing w:line="480" w:lineRule="auto"/>
        <w:contextualSpacing/>
        <w:jc w:val="both"/>
        <w:rPr>
          <w:rFonts w:ascii="Times New Roman" w:hAnsi="Times New Roman" w:cs="Times New Roman"/>
          <w:sz w:val="24"/>
          <w:szCs w:val="24"/>
          <w:lang w:val="en-US"/>
        </w:rPr>
      </w:pPr>
      <w:r w:rsidRPr="003F379E">
        <w:rPr>
          <w:rFonts w:ascii="Times New Roman" w:hAnsi="Times New Roman" w:cs="Times New Roman"/>
          <w:sz w:val="24"/>
          <w:szCs w:val="24"/>
          <w:lang w:val="en-US"/>
        </w:rPr>
        <w:t xml:space="preserve">It is noteworthy that in our model, the overexpression of </w:t>
      </w:r>
      <w:r>
        <w:rPr>
          <w:rFonts w:ascii="Times New Roman" w:hAnsi="Times New Roman" w:cs="Times New Roman"/>
          <w:sz w:val="24"/>
          <w:szCs w:val="24"/>
          <w:lang w:val="en-US"/>
        </w:rPr>
        <w:t>h</w:t>
      </w:r>
      <w:r w:rsidRPr="003F379E">
        <w:rPr>
          <w:rFonts w:ascii="Times New Roman" w:hAnsi="Times New Roman" w:cs="Times New Roman"/>
          <w:sz w:val="24"/>
          <w:szCs w:val="24"/>
          <w:lang w:val="en-US"/>
        </w:rPr>
        <w:t>α-syn</w:t>
      </w:r>
      <w:r>
        <w:rPr>
          <w:rFonts w:ascii="Times New Roman" w:hAnsi="Times New Roman" w:cs="Times New Roman"/>
          <w:sz w:val="24"/>
          <w:szCs w:val="24"/>
          <w:lang w:val="en-US"/>
        </w:rPr>
        <w:t xml:space="preserve"> </w:t>
      </w:r>
      <w:r w:rsidRPr="003F379E">
        <w:rPr>
          <w:rFonts w:ascii="Times New Roman" w:hAnsi="Times New Roman" w:cs="Times New Roman"/>
          <w:sz w:val="24"/>
          <w:szCs w:val="24"/>
          <w:lang w:val="en-US"/>
        </w:rPr>
        <w:t xml:space="preserve">was associated with an increase in reactive microglia and astrocytes, indicating an enhanced neuroinflammatory response, which is known to play a crucial role in the development of Parkinson's disease (PD) </w:t>
      </w:r>
      <w:r>
        <w:rPr>
          <w:rFonts w:ascii="Times New Roman" w:hAnsi="Times New Roman" w:cs="Times New Roman"/>
          <w:sz w:val="24"/>
          <w:szCs w:val="24"/>
          <w:lang w:val="en-US"/>
        </w:rPr>
        <w:fldChar w:fldCharType="begin">
          <w:fldData xml:space="preserve">PEVuZE5vdGU+PENpdGU+PEF1dGhvcj5aaGFuZzwvQXV0aG9yPjxZZWFyPjIwMDU8L1llYXI+PFJl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</w:fldData>
        </w:fldChar>
      </w:r>
      <w:r>
        <w:rPr>
          <w:rFonts w:ascii="Times New Roman" w:hAnsi="Times New Roman" w:cs="Times New Roman"/>
          <w:sz w:val="24"/>
          <w:szCs w:val="24"/>
          <w:lang w:val="en-US"/>
        </w:rPr>
        <w:instrText xml:space="preserve"> ADDIN EN.CITE </w:instrText>
      </w:r>
      <w:r>
        <w:rPr>
          <w:rFonts w:ascii="Times New Roman" w:hAnsi="Times New Roman" w:cs="Times New Roman"/>
          <w:sz w:val="24"/>
          <w:szCs w:val="24"/>
          <w:lang w:val="en-US"/>
        </w:rPr>
        <w:fldChar w:fldCharType="begin">
          <w:fldData xml:space="preserve">PEVuZE5vdGU+PENpdGU+PEF1dGhvcj5aaGFuZzwvQXV0aG9yPjxZZWFyPjIwMDU8L1llYXI+PFJl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</w:fldData>
        </w:fldChar>
      </w:r>
      <w:r>
        <w:rPr>
          <w:rFonts w:ascii="Times New Roman" w:hAnsi="Times New Roman" w:cs="Times New Roman"/>
          <w:sz w:val="24"/>
          <w:szCs w:val="24"/>
          <w:lang w:val="en-US"/>
        </w:rPr>
        <w:instrText xml:space="preserve"> ADDIN EN.CITE.DATA </w:instrText>
      </w:r>
      <w:r>
        <w:rPr>
          <w:rFonts w:ascii="Times New Roman" w:hAnsi="Times New Roman" w:cs="Times New Roman"/>
          <w:sz w:val="24"/>
          <w:szCs w:val="24"/>
          <w:lang w:val="en-US"/>
        </w:rPr>
      </w:r>
      <w:r>
        <w:rPr>
          <w:rFonts w:ascii="Times New Roman" w:hAnsi="Times New Roman" w:cs="Times New Roman"/>
          <w:sz w:val="24"/>
          <w:szCs w:val="24"/>
          <w:lang w:val="en-US"/>
        </w:rPr>
        <w:fldChar w:fldCharType="end"/>
      </w:r>
      <w:r>
        <w:rPr>
          <w:rFonts w:ascii="Times New Roman" w:hAnsi="Times New Roman" w:cs="Times New Roman"/>
          <w:sz w:val="24"/>
          <w:szCs w:val="24"/>
          <w:lang w:val="en-US"/>
        </w:rPr>
      </w:r>
      <w:r>
        <w:rPr>
          <w:rFonts w:ascii="Times New Roman" w:hAnsi="Times New Roman" w:cs="Times New Roman"/>
          <w:sz w:val="24"/>
          <w:szCs w:val="24"/>
          <w:lang w:val="en-US"/>
        </w:rPr>
        <w:fldChar w:fldCharType="separate"/>
      </w:r>
      <w:r>
        <w:rPr>
          <w:rFonts w:ascii="Times New Roman" w:hAnsi="Times New Roman" w:cs="Times New Roman"/>
          <w:noProof/>
          <w:sz w:val="24"/>
          <w:szCs w:val="24"/>
          <w:lang w:val="en-US"/>
        </w:rPr>
        <w:t>(77-80)</w:t>
      </w:r>
      <w:r>
        <w:rPr>
          <w:rFonts w:ascii="Times New Roman" w:hAnsi="Times New Roman" w:cs="Times New Roman"/>
          <w:sz w:val="24"/>
          <w:szCs w:val="24"/>
          <w:lang w:val="en-US"/>
        </w:rPr>
        <w:fldChar w:fldCharType="end"/>
      </w:r>
      <w:r w:rsidRPr="003F379E">
        <w:rPr>
          <w:rFonts w:ascii="Times New Roman" w:hAnsi="Times New Roman" w:cs="Times New Roman"/>
          <w:sz w:val="24"/>
          <w:szCs w:val="24"/>
          <w:lang w:val="en-US"/>
        </w:rPr>
        <w:t>. Therefore, the presence of this reaction serves as an important criterion for a relevant PD model. Interestingly, reactive astrogliosis was detected throughout the brain, possibly due to widespread overexpression and stimulation by hα-syn</w:t>
      </w:r>
      <w:r>
        <w:rPr>
          <w:rFonts w:ascii="Times New Roman" w:hAnsi="Times New Roman" w:cs="Times New Roman"/>
          <w:sz w:val="24"/>
          <w:szCs w:val="24"/>
          <w:lang w:val="en-US"/>
        </w:rPr>
        <w:t xml:space="preserve"> or the direct accumulation of </w:t>
      </w:r>
      <w:r w:rsidRPr="003F379E">
        <w:rPr>
          <w:rFonts w:ascii="Times New Roman" w:hAnsi="Times New Roman" w:cs="Times New Roman"/>
          <w:sz w:val="24"/>
          <w:szCs w:val="24"/>
          <w:lang w:val="en-US"/>
        </w:rPr>
        <w:t>hα-syn</w:t>
      </w:r>
      <w:r>
        <w:rPr>
          <w:rFonts w:ascii="Times New Roman" w:hAnsi="Times New Roman" w:cs="Times New Roman"/>
          <w:sz w:val="24"/>
          <w:szCs w:val="24"/>
          <w:lang w:val="en-US"/>
        </w:rPr>
        <w:t xml:space="preserve"> in these cells </w:t>
      </w:r>
      <w:r>
        <w:rPr>
          <w:rFonts w:ascii="Times New Roman" w:hAnsi="Times New Roman" w:cs="Times New Roman"/>
          <w:sz w:val="24"/>
          <w:szCs w:val="24"/>
          <w:lang w:val="en-US"/>
        </w:rPr>
        <w:fldChar w:fldCharType="begin"/>
      </w:r>
      <w:r>
        <w:rPr>
          <w:rFonts w:ascii="Times New Roman" w:hAnsi="Times New Roman" w:cs="Times New Roman"/>
          <w:sz w:val="24"/>
          <w:szCs w:val="24"/>
          <w:lang w:val="en-US"/>
        </w:rPr>
        <w:instrText xml:space="preserve"> ADDIN EN.CITE &lt;EndNote&gt;&lt;Cite&gt;&lt;Author&gt;Lee&lt;/Author&gt;&lt;Year&gt;2010&lt;/Year&gt;&lt;RecNum&gt;97&lt;/RecNum&gt;&lt;DisplayText&gt;(81)&lt;/DisplayText&gt;&lt;record&gt;&lt;rec-number&gt;97&lt;/rec-number&gt;&lt;foreign-keys&gt;&lt;key app="EN" db-id="vpsafrseows5a3e2e9qp22x60paz02asexva" timestamp="1687195758"&gt;97&lt;/key&gt;&lt;/foreign-keys&gt;&lt;ref-type name="Journal Article"&gt;17&lt;/ref-type&gt;&lt;contributors&gt;&lt;authors&gt;&lt;author&gt;Lee, H. J.&lt;/author&gt;&lt;author&gt;Kim, C.&lt;/author&gt;&lt;author&gt;Lee, S. J.&lt;/author&gt;&lt;/authors&gt;&lt;/contributors&gt;&lt;auth-address&gt;Department of Anatomy; School of Medicine; Konkuk University; Seoul, Korea; IBST; Konkuk University; Seoul, Korea. hjlee@kku.ac.kr&amp;#xD;Department of Biomedical Science and Technology; Konkuk University; Seoul, Korea; IBST; Konkuk University; Seoul, Korea.&lt;/auth-address&gt;&lt;titles&gt;&lt;title&gt;Alpha-synuclein stimulation of astrocytes: Potential role for neuroinflammation and neuroprotection&lt;/title&gt;&lt;secondary-title&gt;Oxid Med Cell Longev&lt;/secondary-title&gt;&lt;/titles&gt;&lt;periodical&gt;&lt;full-title&gt;Oxid Med Cell Longev&lt;/full-title&gt;&lt;/periodical&gt;&lt;pages&gt;283-7&lt;/pages&gt;&lt;volume&gt;3&lt;/volume&gt;&lt;number&gt;4&lt;/number&gt;&lt;edition&gt;2010/10/26&lt;/edition&gt;&lt;keywords&gt;&lt;keyword&gt;Astrocytes/*metabolism&lt;/keyword&gt;&lt;keyword&gt;Humans&lt;/keyword&gt;&lt;keyword&gt;Neurodegenerative Diseases/*metabolism&lt;/keyword&gt;&lt;keyword&gt;Neuroprotection/*physiology&lt;/keyword&gt;&lt;keyword&gt;Parkinson Disease/*pathology&lt;/keyword&gt;&lt;keyword&gt;alpha-Synuclein/*metabolism&lt;/keyword&gt;&lt;keyword&gt;Parkinson&amp;apos;s disease&lt;/keyword&gt;&lt;keyword&gt;alpha-synuclein&lt;/keyword&gt;&lt;keyword&gt;amyloid&lt;/keyword&gt;&lt;keyword&gt;neurodegeneration&lt;/keyword&gt;&lt;keyword&gt;neuroinflammation&lt;/keyword&gt;&lt;/keywords&gt;&lt;dates&gt;&lt;year&gt;2010&lt;/year&gt;&lt;pub-dates&gt;&lt;date&gt;Jul-Aug&lt;/date&gt;&lt;/pub-dates&gt;&lt;/dates&gt;&lt;isbn&gt;1942-0994 (Electronic)&amp;#xD;1942-0900 (Print)&amp;#xD;1942-0994 (Linking)&lt;/isbn&gt;&lt;accession-num&gt;20972375&lt;/accession-num&gt;&lt;urls&gt;&lt;related-urls&gt;&lt;url&gt;https://www.ncbi.nlm.nih.gov/pubmed/20972375&lt;/url&gt;&lt;/related-urls&gt;&lt;/urls&gt;&lt;custom2&gt;PMC2952089&lt;/custom2&gt;&lt;electronic-resource-num&gt;10.4161/oxim.3.4.12809&lt;/electronic-resource-num&gt;&lt;/record&gt;&lt;/Cite&gt;&lt;/EndNote&gt;</w:instrText>
      </w:r>
      <w:r>
        <w:rPr>
          <w:rFonts w:ascii="Times New Roman" w:hAnsi="Times New Roman" w:cs="Times New Roman"/>
          <w:sz w:val="24"/>
          <w:szCs w:val="24"/>
          <w:lang w:val="en-US"/>
        </w:rPr>
        <w:fldChar w:fldCharType="separate"/>
      </w:r>
      <w:r>
        <w:rPr>
          <w:rFonts w:ascii="Times New Roman" w:hAnsi="Times New Roman" w:cs="Times New Roman"/>
          <w:noProof/>
          <w:sz w:val="24"/>
          <w:szCs w:val="24"/>
          <w:lang w:val="en-US"/>
        </w:rPr>
        <w:t>(81)</w:t>
      </w:r>
      <w:r>
        <w:rPr>
          <w:rFonts w:ascii="Times New Roman" w:hAnsi="Times New Roman" w:cs="Times New Roman"/>
          <w:sz w:val="24"/>
          <w:szCs w:val="24"/>
          <w:lang w:val="en-US"/>
        </w:rPr>
        <w:fldChar w:fldCharType="end"/>
      </w:r>
      <w:r>
        <w:rPr>
          <w:rFonts w:ascii="Times New Roman" w:hAnsi="Times New Roman" w:cs="Times New Roman"/>
          <w:sz w:val="24"/>
          <w:szCs w:val="24"/>
          <w:lang w:val="en-US"/>
        </w:rPr>
        <w:t xml:space="preserve">. However, </w:t>
      </w:r>
      <w:r w:rsidRPr="003F379E">
        <w:rPr>
          <w:rFonts w:ascii="Times New Roman" w:hAnsi="Times New Roman" w:cs="Times New Roman"/>
          <w:sz w:val="24"/>
          <w:szCs w:val="24"/>
          <w:lang w:val="en-US"/>
        </w:rPr>
        <w:t>microglial activation was primarily confined to the midbrain region and exhibited a correlation with neuronal loss. This finding aligns with clinical observations using positron emission tomography imaging, which have reported localized microgliosis in the basal ganglia and midbrain during the early stages of the disease</w:t>
      </w:r>
      <w:r>
        <w:rPr>
          <w:rFonts w:ascii="Times New Roman" w:hAnsi="Times New Roman" w:cs="Times New Roman"/>
          <w:sz w:val="24"/>
          <w:szCs w:val="24"/>
          <w:lang w:val="en-US"/>
        </w:rPr>
        <w:t xml:space="preserve"> </w:t>
      </w:r>
      <w:r>
        <w:rPr>
          <w:rFonts w:ascii="Times New Roman" w:hAnsi="Times New Roman" w:cs="Times New Roman"/>
          <w:sz w:val="24"/>
          <w:szCs w:val="24"/>
          <w:lang w:val="en-US"/>
        </w:rPr>
        <w:fldChar w:fldCharType="begin">
          <w:fldData xml:space="preserve">PEVuZE5vdGU+PENpdGU+PEF1dGhvcj5HZXJoYXJkPC9BdXRob3I+PFllYXI+MjAwNjwvWWVhcj48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</w:fldData>
        </w:fldChar>
      </w:r>
      <w:r>
        <w:rPr>
          <w:rFonts w:ascii="Times New Roman" w:hAnsi="Times New Roman" w:cs="Times New Roman"/>
          <w:sz w:val="24"/>
          <w:szCs w:val="24"/>
          <w:lang w:val="en-US"/>
        </w:rPr>
        <w:instrText xml:space="preserve"> ADDIN EN.CITE </w:instrText>
      </w:r>
      <w:r>
        <w:rPr>
          <w:rFonts w:ascii="Times New Roman" w:hAnsi="Times New Roman" w:cs="Times New Roman"/>
          <w:sz w:val="24"/>
          <w:szCs w:val="24"/>
          <w:lang w:val="en-US"/>
        </w:rPr>
        <w:fldChar w:fldCharType="begin">
          <w:fldData xml:space="preserve">PEVuZE5vdGU+PENpdGU+PEF1dGhvcj5HZXJoYXJkPC9BdXRob3I+PFllYXI+MjAwNjwvWWVhcj48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</w:fldData>
        </w:fldChar>
      </w:r>
      <w:r>
        <w:rPr>
          <w:rFonts w:ascii="Times New Roman" w:hAnsi="Times New Roman" w:cs="Times New Roman"/>
          <w:sz w:val="24"/>
          <w:szCs w:val="24"/>
          <w:lang w:val="en-US"/>
        </w:rPr>
        <w:instrText xml:space="preserve"> ADDIN EN.CITE.DATA </w:instrText>
      </w:r>
      <w:r>
        <w:rPr>
          <w:rFonts w:ascii="Times New Roman" w:hAnsi="Times New Roman" w:cs="Times New Roman"/>
          <w:sz w:val="24"/>
          <w:szCs w:val="24"/>
          <w:lang w:val="en-US"/>
        </w:rPr>
      </w:r>
      <w:r>
        <w:rPr>
          <w:rFonts w:ascii="Times New Roman" w:hAnsi="Times New Roman" w:cs="Times New Roman"/>
          <w:sz w:val="24"/>
          <w:szCs w:val="24"/>
          <w:lang w:val="en-US"/>
        </w:rPr>
        <w:fldChar w:fldCharType="end"/>
      </w:r>
      <w:r>
        <w:rPr>
          <w:rFonts w:ascii="Times New Roman" w:hAnsi="Times New Roman" w:cs="Times New Roman"/>
          <w:sz w:val="24"/>
          <w:szCs w:val="24"/>
          <w:lang w:val="en-US"/>
        </w:rPr>
      </w:r>
      <w:r>
        <w:rPr>
          <w:rFonts w:ascii="Times New Roman" w:hAnsi="Times New Roman" w:cs="Times New Roman"/>
          <w:sz w:val="24"/>
          <w:szCs w:val="24"/>
          <w:lang w:val="en-US"/>
        </w:rPr>
        <w:fldChar w:fldCharType="separate"/>
      </w:r>
      <w:r>
        <w:rPr>
          <w:rFonts w:ascii="Times New Roman" w:hAnsi="Times New Roman" w:cs="Times New Roman"/>
          <w:noProof/>
          <w:sz w:val="24"/>
          <w:szCs w:val="24"/>
          <w:lang w:val="en-US"/>
        </w:rPr>
        <w:t>(82, 83)</w:t>
      </w:r>
      <w:r>
        <w:rPr>
          <w:rFonts w:ascii="Times New Roman" w:hAnsi="Times New Roman" w:cs="Times New Roman"/>
          <w:sz w:val="24"/>
          <w:szCs w:val="24"/>
          <w:lang w:val="en-US"/>
        </w:rPr>
        <w:fldChar w:fldCharType="end"/>
      </w:r>
      <w:r w:rsidRPr="003F379E">
        <w:rPr>
          <w:rFonts w:ascii="Times New Roman" w:hAnsi="Times New Roman" w:cs="Times New Roman"/>
          <w:sz w:val="24"/>
          <w:szCs w:val="24"/>
          <w:lang w:val="en-US"/>
        </w:rPr>
        <w:t xml:space="preserve">. Moreover, although some studies have suggested that activated microglia </w:t>
      </w:r>
      <w:r>
        <w:rPr>
          <w:rFonts w:ascii="Times New Roman" w:hAnsi="Times New Roman" w:cs="Times New Roman"/>
          <w:sz w:val="24"/>
          <w:szCs w:val="24"/>
          <w:lang w:val="en-US"/>
        </w:rPr>
        <w:t>is</w:t>
      </w:r>
      <w:r w:rsidRPr="003F379E">
        <w:rPr>
          <w:rFonts w:ascii="Times New Roman" w:hAnsi="Times New Roman" w:cs="Times New Roman"/>
          <w:sz w:val="24"/>
          <w:szCs w:val="24"/>
          <w:lang w:val="en-US"/>
        </w:rPr>
        <w:t xml:space="preserve"> a response to neuronal loss in the midbrain</w:t>
      </w:r>
      <w:r>
        <w:rPr>
          <w:rFonts w:ascii="Times New Roman" w:hAnsi="Times New Roman" w:cs="Times New Roman"/>
          <w:sz w:val="24"/>
          <w:szCs w:val="24"/>
          <w:lang w:val="en-US"/>
        </w:rPr>
        <w:t xml:space="preserve"> </w:t>
      </w:r>
      <w:r>
        <w:rPr>
          <w:rFonts w:ascii="Times New Roman" w:hAnsi="Times New Roman" w:cs="Times New Roman"/>
          <w:sz w:val="24"/>
          <w:szCs w:val="24"/>
          <w:lang w:val="en-US"/>
        </w:rPr>
        <w:fldChar w:fldCharType="begin">
          <w:fldData xml:space="preserve">PEVuZE5vdGU+PENpdGU+PEF1dGhvcj5XaWxtczwvQXV0aG9yPjxZZWFyPjIwMDM8L1llYXI+PFJl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</w:fldData>
        </w:fldChar>
      </w:r>
      <w:r>
        <w:rPr>
          <w:rFonts w:ascii="Times New Roman" w:hAnsi="Times New Roman" w:cs="Times New Roman"/>
          <w:sz w:val="24"/>
          <w:szCs w:val="24"/>
          <w:lang w:val="en-US"/>
        </w:rPr>
        <w:instrText xml:space="preserve"> ADDIN EN.CITE </w:instrText>
      </w:r>
      <w:r>
        <w:rPr>
          <w:rFonts w:ascii="Times New Roman" w:hAnsi="Times New Roman" w:cs="Times New Roman"/>
          <w:sz w:val="24"/>
          <w:szCs w:val="24"/>
          <w:lang w:val="en-US"/>
        </w:rPr>
        <w:fldChar w:fldCharType="begin">
          <w:fldData xml:space="preserve">PEVuZE5vdGU+PENpdGU+PEF1dGhvcj5XaWxtczwvQXV0aG9yPjxZZWFyPjIwMDM8L1llYXI+PFJl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</w:fldData>
        </w:fldChar>
      </w:r>
      <w:r>
        <w:rPr>
          <w:rFonts w:ascii="Times New Roman" w:hAnsi="Times New Roman" w:cs="Times New Roman"/>
          <w:sz w:val="24"/>
          <w:szCs w:val="24"/>
          <w:lang w:val="en-US"/>
        </w:rPr>
        <w:instrText xml:space="preserve"> ADDIN EN.CITE.DATA </w:instrText>
      </w:r>
      <w:r>
        <w:rPr>
          <w:rFonts w:ascii="Times New Roman" w:hAnsi="Times New Roman" w:cs="Times New Roman"/>
          <w:sz w:val="24"/>
          <w:szCs w:val="24"/>
          <w:lang w:val="en-US"/>
        </w:rPr>
      </w:r>
      <w:r>
        <w:rPr>
          <w:rFonts w:ascii="Times New Roman" w:hAnsi="Times New Roman" w:cs="Times New Roman"/>
          <w:sz w:val="24"/>
          <w:szCs w:val="24"/>
          <w:lang w:val="en-US"/>
        </w:rPr>
        <w:fldChar w:fldCharType="end"/>
      </w:r>
      <w:r>
        <w:rPr>
          <w:rFonts w:ascii="Times New Roman" w:hAnsi="Times New Roman" w:cs="Times New Roman"/>
          <w:sz w:val="24"/>
          <w:szCs w:val="24"/>
          <w:lang w:val="en-US"/>
        </w:rPr>
      </w:r>
      <w:r>
        <w:rPr>
          <w:rFonts w:ascii="Times New Roman" w:hAnsi="Times New Roman" w:cs="Times New Roman"/>
          <w:sz w:val="24"/>
          <w:szCs w:val="24"/>
          <w:lang w:val="en-US"/>
        </w:rPr>
        <w:fldChar w:fldCharType="separate"/>
      </w:r>
      <w:r>
        <w:rPr>
          <w:rFonts w:ascii="Times New Roman" w:hAnsi="Times New Roman" w:cs="Times New Roman"/>
          <w:noProof/>
          <w:sz w:val="24"/>
          <w:szCs w:val="24"/>
          <w:lang w:val="en-US"/>
        </w:rPr>
        <w:t>(84)</w:t>
      </w:r>
      <w:r>
        <w:rPr>
          <w:rFonts w:ascii="Times New Roman" w:hAnsi="Times New Roman" w:cs="Times New Roman"/>
          <w:sz w:val="24"/>
          <w:szCs w:val="24"/>
          <w:lang w:val="en-US"/>
        </w:rPr>
        <w:fldChar w:fldCharType="end"/>
      </w:r>
      <w:r w:rsidRPr="003F379E">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microgliosis observed in our model could be linked to </w:t>
      </w:r>
      <w:r w:rsidRPr="003F379E">
        <w:rPr>
          <w:rFonts w:ascii="Times New Roman" w:hAnsi="Times New Roman" w:cs="Times New Roman"/>
          <w:sz w:val="24"/>
          <w:szCs w:val="24"/>
          <w:lang w:val="en-US"/>
        </w:rPr>
        <w:t>α-syn</w:t>
      </w:r>
      <w:r>
        <w:rPr>
          <w:rFonts w:ascii="Times New Roman" w:hAnsi="Times New Roman" w:cs="Times New Roman"/>
          <w:sz w:val="24"/>
          <w:szCs w:val="24"/>
          <w:lang w:val="en-US"/>
        </w:rPr>
        <w:t xml:space="preserve"> </w:t>
      </w:r>
      <w:r w:rsidRPr="003F379E">
        <w:rPr>
          <w:rFonts w:ascii="Times New Roman" w:hAnsi="Times New Roman" w:cs="Times New Roman"/>
          <w:sz w:val="24"/>
          <w:szCs w:val="24"/>
          <w:lang w:val="en-US"/>
        </w:rPr>
        <w:t xml:space="preserve">overexpression and </w:t>
      </w:r>
      <w:r>
        <w:rPr>
          <w:rFonts w:ascii="Times New Roman" w:hAnsi="Times New Roman" w:cs="Times New Roman"/>
          <w:sz w:val="24"/>
          <w:szCs w:val="24"/>
          <w:lang w:val="en-US"/>
        </w:rPr>
        <w:t>accumulation</w:t>
      </w:r>
      <w:r w:rsidRPr="003F379E">
        <w:rPr>
          <w:rFonts w:ascii="Times New Roman" w:hAnsi="Times New Roman" w:cs="Times New Roman"/>
          <w:sz w:val="24"/>
          <w:szCs w:val="24"/>
          <w:lang w:val="en-US"/>
        </w:rPr>
        <w:t xml:space="preserve"> in</w:t>
      </w:r>
      <w:r>
        <w:rPr>
          <w:rFonts w:ascii="Times New Roman" w:hAnsi="Times New Roman" w:cs="Times New Roman"/>
          <w:sz w:val="24"/>
          <w:szCs w:val="24"/>
          <w:lang w:val="en-US"/>
        </w:rPr>
        <w:t xml:space="preserve"> the nigral</w:t>
      </w:r>
      <w:r w:rsidRPr="003F379E">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neurons or directly in microglia </w:t>
      </w:r>
      <w:r>
        <w:rPr>
          <w:rFonts w:ascii="Times New Roman" w:hAnsi="Times New Roman" w:cs="Times New Roman"/>
          <w:sz w:val="24"/>
          <w:szCs w:val="24"/>
          <w:lang w:val="en-US"/>
        </w:rPr>
        <w:fldChar w:fldCharType="begin">
          <w:fldData xml:space="preserve">PEVuZE5vdGU+PENpdGU+PEF1dGhvcj5DaGF0dGVyamVlPC9BdXRob3I+PFllYXI+MjAyMDwvWWVh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</w:fldData>
        </w:fldChar>
      </w:r>
      <w:r>
        <w:rPr>
          <w:rFonts w:ascii="Times New Roman" w:hAnsi="Times New Roman" w:cs="Times New Roman"/>
          <w:sz w:val="24"/>
          <w:szCs w:val="24"/>
          <w:lang w:val="en-US"/>
        </w:rPr>
        <w:instrText xml:space="preserve"> ADDIN EN.CITE </w:instrText>
      </w:r>
      <w:r>
        <w:rPr>
          <w:rFonts w:ascii="Times New Roman" w:hAnsi="Times New Roman" w:cs="Times New Roman"/>
          <w:sz w:val="24"/>
          <w:szCs w:val="24"/>
          <w:lang w:val="en-US"/>
        </w:rPr>
        <w:fldChar w:fldCharType="begin">
          <w:fldData xml:space="preserve">PEVuZE5vdGU+PENpdGU+PEF1dGhvcj5DaGF0dGVyamVlPC9BdXRob3I+PFllYXI+MjAyMDwvWWVh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</w:fldData>
        </w:fldChar>
      </w:r>
      <w:r>
        <w:rPr>
          <w:rFonts w:ascii="Times New Roman" w:hAnsi="Times New Roman" w:cs="Times New Roman"/>
          <w:sz w:val="24"/>
          <w:szCs w:val="24"/>
          <w:lang w:val="en-US"/>
        </w:rPr>
        <w:instrText xml:space="preserve"> ADDIN EN.CITE.DATA </w:instrText>
      </w:r>
      <w:r>
        <w:rPr>
          <w:rFonts w:ascii="Times New Roman" w:hAnsi="Times New Roman" w:cs="Times New Roman"/>
          <w:sz w:val="24"/>
          <w:szCs w:val="24"/>
          <w:lang w:val="en-US"/>
        </w:rPr>
      </w:r>
      <w:r>
        <w:rPr>
          <w:rFonts w:ascii="Times New Roman" w:hAnsi="Times New Roman" w:cs="Times New Roman"/>
          <w:sz w:val="24"/>
          <w:szCs w:val="24"/>
          <w:lang w:val="en-US"/>
        </w:rPr>
        <w:fldChar w:fldCharType="end"/>
      </w:r>
      <w:r>
        <w:rPr>
          <w:rFonts w:ascii="Times New Roman" w:hAnsi="Times New Roman" w:cs="Times New Roman"/>
          <w:sz w:val="24"/>
          <w:szCs w:val="24"/>
          <w:lang w:val="en-US"/>
        </w:rPr>
      </w:r>
      <w:r>
        <w:rPr>
          <w:rFonts w:ascii="Times New Roman" w:hAnsi="Times New Roman" w:cs="Times New Roman"/>
          <w:sz w:val="24"/>
          <w:szCs w:val="24"/>
          <w:lang w:val="en-US"/>
        </w:rPr>
        <w:fldChar w:fldCharType="separate"/>
      </w:r>
      <w:r>
        <w:rPr>
          <w:rFonts w:ascii="Times New Roman" w:hAnsi="Times New Roman" w:cs="Times New Roman"/>
          <w:noProof/>
          <w:sz w:val="24"/>
          <w:szCs w:val="24"/>
          <w:lang w:val="en-US"/>
        </w:rPr>
        <w:t>(85, 86)</w:t>
      </w:r>
      <w:r>
        <w:rPr>
          <w:rFonts w:ascii="Times New Roman" w:hAnsi="Times New Roman" w:cs="Times New Roman"/>
          <w:sz w:val="24"/>
          <w:szCs w:val="24"/>
          <w:lang w:val="en-US"/>
        </w:rPr>
        <w:fldChar w:fldCharType="end"/>
      </w:r>
      <w:ins w:id="137" w:author="Abid Oueslati" w:date="2023-11-07T11:01:00Z">
        <w:r w:rsidR="002A6F4C">
          <w:rPr>
            <w:rFonts w:ascii="Times New Roman" w:hAnsi="Times New Roman" w:cs="Times New Roman"/>
            <w:sz w:val="24"/>
            <w:szCs w:val="24"/>
            <w:lang w:val="en-US"/>
          </w:rPr>
          <w:t>.</w:t>
        </w:r>
      </w:ins>
      <w:del w:id="138" w:author="Abid Oueslati" w:date="2023-11-07T11:01:00Z">
        <w:r w:rsidDel="002A6F4C">
          <w:rPr>
            <w:rFonts w:ascii="Times New Roman" w:hAnsi="Times New Roman" w:cs="Times New Roman"/>
            <w:sz w:val="24"/>
            <w:szCs w:val="24"/>
            <w:lang w:val="en-US"/>
          </w:rPr>
          <w:delText>,</w:delText>
        </w:r>
      </w:del>
      <w:r w:rsidRPr="003F379E">
        <w:rPr>
          <w:rFonts w:ascii="Times New Roman" w:hAnsi="Times New Roman" w:cs="Times New Roman"/>
          <w:sz w:val="24"/>
          <w:szCs w:val="24"/>
          <w:lang w:val="en-US"/>
        </w:rPr>
        <w:t xml:space="preserve"> </w:t>
      </w:r>
      <w:del w:id="139" w:author="Abid Oueslati" w:date="2023-11-07T11:24:00Z">
        <w:r w:rsidDel="00FE1AE0">
          <w:rPr>
            <w:rFonts w:ascii="Times New Roman" w:hAnsi="Times New Roman" w:cs="Times New Roman"/>
            <w:sz w:val="24"/>
            <w:szCs w:val="24"/>
            <w:lang w:val="en-US"/>
          </w:rPr>
          <w:delText>Finally</w:delText>
        </w:r>
      </w:del>
      <w:ins w:id="140" w:author="Abid Oueslati" w:date="2023-11-07T11:24:00Z">
        <w:r w:rsidR="00FE1AE0">
          <w:rPr>
            <w:rFonts w:ascii="Times New Roman" w:hAnsi="Times New Roman" w:cs="Times New Roman"/>
            <w:sz w:val="24"/>
            <w:szCs w:val="24"/>
            <w:lang w:val="en-US"/>
          </w:rPr>
          <w:t>Of note</w:t>
        </w:r>
      </w:ins>
      <w:r w:rsidRPr="00B70C14">
        <w:rPr>
          <w:rFonts w:ascii="Times New Roman" w:hAnsi="Times New Roman" w:cs="Times New Roman"/>
          <w:sz w:val="24"/>
          <w:szCs w:val="24"/>
          <w:lang w:val="en-US"/>
        </w:rPr>
        <w:t xml:space="preserve">, the fact that the neuroinflammation and the selective dopaminergic neurons were exclusively occurring </w:t>
      </w:r>
      <w:r>
        <w:rPr>
          <w:rFonts w:ascii="Times New Roman" w:hAnsi="Times New Roman" w:cs="Times New Roman"/>
          <w:sz w:val="24"/>
          <w:szCs w:val="24"/>
          <w:lang w:val="en-US"/>
        </w:rPr>
        <w:t>in</w:t>
      </w:r>
      <w:r w:rsidRPr="00B70C14">
        <w:rPr>
          <w:rFonts w:ascii="Times New Roman" w:hAnsi="Times New Roman" w:cs="Times New Roman"/>
          <w:sz w:val="24"/>
          <w:szCs w:val="24"/>
          <w:lang w:val="en-US"/>
        </w:rPr>
        <w:t xml:space="preserve"> the midbrain confirmed a causative link between </w:t>
      </w:r>
      <w:r w:rsidRPr="00B70C14">
        <w:rPr>
          <w:rFonts w:ascii="Times New Roman" w:hAnsi="Times New Roman" w:cs="Times New Roman"/>
          <w:sz w:val="24"/>
          <w:szCs w:val="24"/>
          <w:lang w:val="en-US"/>
        </w:rPr>
        <w:lastRenderedPageBreak/>
        <w:t>the two phenomena</w:t>
      </w:r>
      <w:r>
        <w:rPr>
          <w:rFonts w:ascii="Times New Roman" w:hAnsi="Times New Roman" w:cs="Times New Roman"/>
          <w:sz w:val="24"/>
          <w:szCs w:val="24"/>
          <w:lang w:val="en-US"/>
        </w:rPr>
        <w:t>,</w:t>
      </w:r>
      <w:r w:rsidRPr="00B70C14">
        <w:rPr>
          <w:rFonts w:ascii="Times New Roman" w:hAnsi="Times New Roman" w:cs="Times New Roman"/>
          <w:sz w:val="24"/>
          <w:szCs w:val="24"/>
          <w:lang w:val="en-US"/>
        </w:rPr>
        <w:t xml:space="preserve"> as previously suggested</w:t>
      </w:r>
      <w:r>
        <w:rPr>
          <w:rFonts w:ascii="Times New Roman" w:hAnsi="Times New Roman" w:cs="Times New Roman"/>
          <w:sz w:val="24"/>
          <w:szCs w:val="24"/>
          <w:lang w:val="en-US"/>
        </w:rPr>
        <w:t xml:space="preserve"> </w:t>
      </w:r>
      <w:r>
        <w:rPr>
          <w:rFonts w:ascii="Times New Roman" w:hAnsi="Times New Roman" w:cs="Times New Roman"/>
          <w:sz w:val="24"/>
          <w:szCs w:val="24"/>
          <w:lang w:val="en-US"/>
        </w:rPr>
        <w:fldChar w:fldCharType="begin">
          <w:fldData xml:space="preserve">PEVuZE5vdGU+PENpdGU+PEF1dGhvcj5aaGFuZzwvQXV0aG9yPjxZZWFyPjIwMDU8L1llYXI+PFJl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</w:fldData>
        </w:fldChar>
      </w:r>
      <w:r>
        <w:rPr>
          <w:rFonts w:ascii="Times New Roman" w:hAnsi="Times New Roman" w:cs="Times New Roman"/>
          <w:sz w:val="24"/>
          <w:szCs w:val="24"/>
          <w:lang w:val="en-US"/>
        </w:rPr>
        <w:instrText xml:space="preserve"> ADDIN EN.CITE </w:instrText>
      </w:r>
      <w:r>
        <w:rPr>
          <w:rFonts w:ascii="Times New Roman" w:hAnsi="Times New Roman" w:cs="Times New Roman"/>
          <w:sz w:val="24"/>
          <w:szCs w:val="24"/>
          <w:lang w:val="en-US"/>
        </w:rPr>
        <w:fldChar w:fldCharType="begin">
          <w:fldData xml:space="preserve">PEVuZE5vdGU+PENpdGU+PEF1dGhvcj5aaGFuZzwvQXV0aG9yPjxZZWFyPjIwMDU8L1llYXI+PFJl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</w:fldData>
        </w:fldChar>
      </w:r>
      <w:r>
        <w:rPr>
          <w:rFonts w:ascii="Times New Roman" w:hAnsi="Times New Roman" w:cs="Times New Roman"/>
          <w:sz w:val="24"/>
          <w:szCs w:val="24"/>
          <w:lang w:val="en-US"/>
        </w:rPr>
        <w:instrText xml:space="preserve"> ADDIN EN.CITE.DATA </w:instrText>
      </w:r>
      <w:r>
        <w:rPr>
          <w:rFonts w:ascii="Times New Roman" w:hAnsi="Times New Roman" w:cs="Times New Roman"/>
          <w:sz w:val="24"/>
          <w:szCs w:val="24"/>
          <w:lang w:val="en-US"/>
        </w:rPr>
      </w:r>
      <w:r>
        <w:rPr>
          <w:rFonts w:ascii="Times New Roman" w:hAnsi="Times New Roman" w:cs="Times New Roman"/>
          <w:sz w:val="24"/>
          <w:szCs w:val="24"/>
          <w:lang w:val="en-US"/>
        </w:rPr>
        <w:fldChar w:fldCharType="end"/>
      </w:r>
      <w:r>
        <w:rPr>
          <w:rFonts w:ascii="Times New Roman" w:hAnsi="Times New Roman" w:cs="Times New Roman"/>
          <w:sz w:val="24"/>
          <w:szCs w:val="24"/>
          <w:lang w:val="en-US"/>
        </w:rPr>
      </w:r>
      <w:r>
        <w:rPr>
          <w:rFonts w:ascii="Times New Roman" w:hAnsi="Times New Roman" w:cs="Times New Roman"/>
          <w:sz w:val="24"/>
          <w:szCs w:val="24"/>
          <w:lang w:val="en-US"/>
        </w:rPr>
        <w:fldChar w:fldCharType="separate"/>
      </w:r>
      <w:r>
        <w:rPr>
          <w:rFonts w:ascii="Times New Roman" w:hAnsi="Times New Roman" w:cs="Times New Roman"/>
          <w:noProof/>
          <w:sz w:val="24"/>
          <w:szCs w:val="24"/>
          <w:lang w:val="en-US"/>
        </w:rPr>
        <w:t>(77, 87, 88)</w:t>
      </w:r>
      <w:r>
        <w:rPr>
          <w:rFonts w:ascii="Times New Roman" w:hAnsi="Times New Roman" w:cs="Times New Roman"/>
          <w:sz w:val="24"/>
          <w:szCs w:val="24"/>
          <w:lang w:val="en-US"/>
        </w:rPr>
        <w:fldChar w:fldCharType="end"/>
      </w:r>
      <w:r>
        <w:rPr>
          <w:rFonts w:ascii="Times New Roman" w:hAnsi="Times New Roman" w:cs="Times New Roman"/>
          <w:sz w:val="24"/>
          <w:szCs w:val="24"/>
          <w:lang w:val="en-US"/>
        </w:rPr>
        <w:t>.</w:t>
      </w:r>
      <w:ins w:id="141" w:author="Abid Oueslati" w:date="2023-11-07T11:24:00Z">
        <w:r w:rsidR="00FE1AE0">
          <w:rPr>
            <w:rFonts w:ascii="Times New Roman" w:hAnsi="Times New Roman" w:cs="Times New Roman"/>
            <w:sz w:val="24"/>
            <w:szCs w:val="24"/>
            <w:lang w:val="en-US"/>
          </w:rPr>
          <w:t xml:space="preserve"> </w:t>
        </w:r>
        <w:r w:rsidR="00FE1AE0" w:rsidRPr="00FE1AE0">
          <w:rPr>
            <w:rFonts w:ascii="Times New Roman" w:hAnsi="Times New Roman" w:cs="Times New Roman"/>
            <w:sz w:val="24"/>
            <w:szCs w:val="24"/>
            <w:lang w:val="en-US"/>
          </w:rPr>
          <w:t xml:space="preserve">Finally, to further confirm that our model faithfully recapitulates neuroinflammation observed in PD and other synucleinopathies, follow up studies should be conducted to assess the involvement of the peripheral immune system by the evaluation of infiltering T cells in different brain regions after widespread </w:t>
        </w:r>
      </w:ins>
      <w:ins w:id="142" w:author="Abid Oueslati" w:date="2023-11-07T11:41:00Z">
        <w:r w:rsidR="00E64E3B" w:rsidRPr="003F379E">
          <w:rPr>
            <w:rFonts w:ascii="Times New Roman" w:hAnsi="Times New Roman" w:cs="Times New Roman"/>
            <w:sz w:val="24"/>
            <w:szCs w:val="24"/>
            <w:lang w:val="en-US"/>
          </w:rPr>
          <w:t>α-syn</w:t>
        </w:r>
        <w:r w:rsidR="00E64E3B">
          <w:rPr>
            <w:rFonts w:ascii="Times New Roman" w:hAnsi="Times New Roman" w:cs="Times New Roman"/>
            <w:sz w:val="24"/>
            <w:szCs w:val="24"/>
            <w:lang w:val="en-US"/>
          </w:rPr>
          <w:t xml:space="preserve"> </w:t>
        </w:r>
      </w:ins>
      <w:ins w:id="143" w:author="Abid Oueslati" w:date="2023-11-07T11:24:00Z">
        <w:r w:rsidR="00FE1AE0" w:rsidRPr="00FE1AE0">
          <w:rPr>
            <w:rFonts w:ascii="Times New Roman" w:hAnsi="Times New Roman" w:cs="Times New Roman"/>
            <w:sz w:val="24"/>
            <w:szCs w:val="24"/>
            <w:lang w:val="en-US"/>
          </w:rPr>
          <w:t>overexpression.</w:t>
        </w:r>
      </w:ins>
      <w:ins w:id="144" w:author="Abid Oueslati" w:date="2023-11-07T11:26:00Z">
        <w:r w:rsidR="00FE1AE0">
          <w:rPr>
            <w:rFonts w:ascii="Times New Roman" w:hAnsi="Times New Roman" w:cs="Times New Roman"/>
            <w:sz w:val="24"/>
            <w:szCs w:val="24"/>
            <w:lang w:val="en-US"/>
          </w:rPr>
          <w:t xml:space="preserve"> </w:t>
        </w:r>
      </w:ins>
      <w:ins w:id="145" w:author="Abid Oueslati" w:date="2023-11-07T11:24:00Z">
        <w:r w:rsidR="00FE1AE0" w:rsidRPr="00FE1AE0">
          <w:rPr>
            <w:rFonts w:ascii="Times New Roman" w:hAnsi="Times New Roman" w:cs="Times New Roman"/>
            <w:sz w:val="24"/>
            <w:szCs w:val="24"/>
            <w:lang w:val="en-US"/>
          </w:rPr>
          <w:t>Indeed, converging lines of evidence from post-mortem clinical observations</w:t>
        </w:r>
      </w:ins>
      <w:ins w:id="146" w:author="Abid Oueslati" w:date="2023-11-07T11:28:00Z">
        <w:r w:rsidR="00FE1AE0">
          <w:rPr>
            <w:rFonts w:ascii="Times New Roman" w:hAnsi="Times New Roman" w:cs="Times New Roman"/>
            <w:sz w:val="24"/>
            <w:szCs w:val="24"/>
            <w:lang w:val="en-US"/>
          </w:rPr>
          <w:t xml:space="preserve"> </w:t>
        </w:r>
      </w:ins>
      <w:r w:rsidR="00FE1AE0">
        <w:rPr>
          <w:rFonts w:ascii="Times New Roman" w:hAnsi="Times New Roman" w:cs="Times New Roman"/>
          <w:sz w:val="24"/>
          <w:szCs w:val="24"/>
          <w:lang w:val="en-US"/>
        </w:rPr>
        <w:fldChar w:fldCharType="begin">
          <w:fldData xml:space="preserve">PEVuZE5vdGU+PENpdGU+PEF1dGhvcj5HYWxpYW5vLUxhbmRlaXJhPC9BdXRob3I+PFllYXI+MjAy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</w:fldData>
        </w:fldChar>
      </w:r>
      <w:r w:rsidR="00FE1AE0">
        <w:rPr>
          <w:rFonts w:ascii="Times New Roman" w:hAnsi="Times New Roman" w:cs="Times New Roman"/>
          <w:sz w:val="24"/>
          <w:szCs w:val="24"/>
          <w:lang w:val="en-US"/>
        </w:rPr>
        <w:instrText xml:space="preserve"> ADDIN EN.CITE </w:instrText>
      </w:r>
      <w:r w:rsidR="00FE1AE0">
        <w:rPr>
          <w:rFonts w:ascii="Times New Roman" w:hAnsi="Times New Roman" w:cs="Times New Roman"/>
          <w:sz w:val="24"/>
          <w:szCs w:val="24"/>
          <w:lang w:val="en-US"/>
        </w:rPr>
        <w:fldChar w:fldCharType="begin">
          <w:fldData xml:space="preserve">PEVuZE5vdGU+PENpdGU+PEF1dGhvcj5HYWxpYW5vLUxhbmRlaXJhPC9BdXRob3I+PFllYXI+MjAy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</w:fldData>
        </w:fldChar>
      </w:r>
      <w:r w:rsidR="00FE1AE0">
        <w:rPr>
          <w:rFonts w:ascii="Times New Roman" w:hAnsi="Times New Roman" w:cs="Times New Roman"/>
          <w:sz w:val="24"/>
          <w:szCs w:val="24"/>
          <w:lang w:val="en-US"/>
        </w:rPr>
        <w:instrText xml:space="preserve"> ADDIN EN.CITE.DATA </w:instrText>
      </w:r>
      <w:r w:rsidR="00FE1AE0">
        <w:rPr>
          <w:rFonts w:ascii="Times New Roman" w:hAnsi="Times New Roman" w:cs="Times New Roman"/>
          <w:sz w:val="24"/>
          <w:szCs w:val="24"/>
          <w:lang w:val="en-US"/>
        </w:rPr>
      </w:r>
      <w:r w:rsidR="00FE1AE0">
        <w:rPr>
          <w:rFonts w:ascii="Times New Roman" w:hAnsi="Times New Roman" w:cs="Times New Roman"/>
          <w:sz w:val="24"/>
          <w:szCs w:val="24"/>
          <w:lang w:val="en-US"/>
        </w:rPr>
        <w:fldChar w:fldCharType="end"/>
      </w:r>
      <w:r w:rsidR="00FE1AE0">
        <w:rPr>
          <w:rFonts w:ascii="Times New Roman" w:hAnsi="Times New Roman" w:cs="Times New Roman"/>
          <w:sz w:val="24"/>
          <w:szCs w:val="24"/>
          <w:lang w:val="en-US"/>
        </w:rPr>
      </w:r>
      <w:r w:rsidR="00FE1AE0">
        <w:rPr>
          <w:rFonts w:ascii="Times New Roman" w:hAnsi="Times New Roman" w:cs="Times New Roman"/>
          <w:sz w:val="24"/>
          <w:szCs w:val="24"/>
          <w:lang w:val="en-US"/>
        </w:rPr>
        <w:fldChar w:fldCharType="separate"/>
      </w:r>
      <w:r w:rsidR="00FE1AE0">
        <w:rPr>
          <w:rFonts w:ascii="Times New Roman" w:hAnsi="Times New Roman" w:cs="Times New Roman"/>
          <w:noProof/>
          <w:sz w:val="24"/>
          <w:szCs w:val="24"/>
          <w:lang w:val="en-US"/>
        </w:rPr>
        <w:t>(89-91)</w:t>
      </w:r>
      <w:r w:rsidR="00FE1AE0">
        <w:rPr>
          <w:rFonts w:ascii="Times New Roman" w:hAnsi="Times New Roman" w:cs="Times New Roman"/>
          <w:sz w:val="24"/>
          <w:szCs w:val="24"/>
          <w:lang w:val="en-US"/>
        </w:rPr>
        <w:fldChar w:fldCharType="end"/>
      </w:r>
      <w:ins w:id="147" w:author="Abid Oueslati" w:date="2023-11-07T11:24:00Z">
        <w:r w:rsidR="00FE1AE0" w:rsidRPr="00FE1AE0">
          <w:rPr>
            <w:rFonts w:ascii="Times New Roman" w:hAnsi="Times New Roman" w:cs="Times New Roman"/>
            <w:sz w:val="24"/>
            <w:szCs w:val="24"/>
            <w:lang w:val="en-US"/>
          </w:rPr>
          <w:t xml:space="preserve"> and </w:t>
        </w:r>
      </w:ins>
      <w:ins w:id="148" w:author="Abid Oueslati" w:date="2023-11-07T11:25:00Z">
        <w:r w:rsidR="00FE1AE0" w:rsidRPr="003F379E">
          <w:rPr>
            <w:rFonts w:ascii="Times New Roman" w:hAnsi="Times New Roman" w:cs="Times New Roman"/>
            <w:sz w:val="24"/>
            <w:szCs w:val="24"/>
            <w:lang w:val="en-US"/>
          </w:rPr>
          <w:t>α-syn</w:t>
        </w:r>
        <w:r w:rsidR="00FE1AE0">
          <w:rPr>
            <w:rFonts w:ascii="Times New Roman" w:hAnsi="Times New Roman" w:cs="Times New Roman"/>
            <w:sz w:val="24"/>
            <w:szCs w:val="24"/>
            <w:lang w:val="en-US"/>
          </w:rPr>
          <w:t>-based</w:t>
        </w:r>
      </w:ins>
      <w:ins w:id="149" w:author="Abid Oueslati" w:date="2023-11-07T11:24:00Z">
        <w:r w:rsidR="00FE1AE0" w:rsidRPr="00FE1AE0">
          <w:rPr>
            <w:rFonts w:ascii="Times New Roman" w:hAnsi="Times New Roman" w:cs="Times New Roman"/>
            <w:sz w:val="24"/>
            <w:szCs w:val="24"/>
            <w:lang w:val="en-US"/>
          </w:rPr>
          <w:t xml:space="preserve"> animal models</w:t>
        </w:r>
      </w:ins>
      <w:ins w:id="150" w:author="Abid Oueslati" w:date="2023-11-07T11:25:00Z">
        <w:r w:rsidR="00FE1AE0">
          <w:rPr>
            <w:rFonts w:ascii="Times New Roman" w:hAnsi="Times New Roman" w:cs="Times New Roman"/>
            <w:sz w:val="24"/>
            <w:szCs w:val="24"/>
            <w:lang w:val="en-US"/>
          </w:rPr>
          <w:t xml:space="preserve"> of PD</w:t>
        </w:r>
      </w:ins>
      <w:ins w:id="151" w:author="Abid Oueslati" w:date="2023-11-07T11:29:00Z">
        <w:r w:rsidR="00FE1AE0">
          <w:rPr>
            <w:rFonts w:ascii="Times New Roman" w:hAnsi="Times New Roman" w:cs="Times New Roman"/>
            <w:sz w:val="24"/>
            <w:szCs w:val="24"/>
            <w:lang w:val="en-US"/>
          </w:rPr>
          <w:t xml:space="preserve"> </w:t>
        </w:r>
      </w:ins>
      <w:r w:rsidR="00FE1AE0">
        <w:rPr>
          <w:rFonts w:ascii="Times New Roman" w:hAnsi="Times New Roman" w:cs="Times New Roman"/>
          <w:sz w:val="24"/>
          <w:szCs w:val="24"/>
          <w:lang w:val="en-US"/>
        </w:rPr>
        <w:fldChar w:fldCharType="begin">
          <w:fldData xml:space="preserve">PEVuZE5vdGU+PENpdGU+PEF1dGhvcj5UaGFrdXI8L0F1dGhvcj48WWVhcj4yMDE3PC9ZZWFyPjxS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</w:fldData>
        </w:fldChar>
      </w:r>
      <w:r w:rsidR="00FE1AE0">
        <w:rPr>
          <w:rFonts w:ascii="Times New Roman" w:hAnsi="Times New Roman" w:cs="Times New Roman"/>
          <w:sz w:val="24"/>
          <w:szCs w:val="24"/>
          <w:lang w:val="en-US"/>
        </w:rPr>
        <w:instrText xml:space="preserve"> ADDIN EN.CITE </w:instrText>
      </w:r>
      <w:r w:rsidR="00FE1AE0">
        <w:rPr>
          <w:rFonts w:ascii="Times New Roman" w:hAnsi="Times New Roman" w:cs="Times New Roman"/>
          <w:sz w:val="24"/>
          <w:szCs w:val="24"/>
          <w:lang w:val="en-US"/>
        </w:rPr>
        <w:fldChar w:fldCharType="begin">
          <w:fldData xml:space="preserve">PEVuZE5vdGU+PENpdGU+PEF1dGhvcj5UaGFrdXI8L0F1dGhvcj48WWVhcj4yMDE3PC9ZZWFyPjxS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</w:fldData>
        </w:fldChar>
      </w:r>
      <w:r w:rsidR="00FE1AE0">
        <w:rPr>
          <w:rFonts w:ascii="Times New Roman" w:hAnsi="Times New Roman" w:cs="Times New Roman"/>
          <w:sz w:val="24"/>
          <w:szCs w:val="24"/>
          <w:lang w:val="en-US"/>
        </w:rPr>
        <w:instrText xml:space="preserve"> ADDIN EN.CITE.DATA </w:instrText>
      </w:r>
      <w:r w:rsidR="00FE1AE0">
        <w:rPr>
          <w:rFonts w:ascii="Times New Roman" w:hAnsi="Times New Roman" w:cs="Times New Roman"/>
          <w:sz w:val="24"/>
          <w:szCs w:val="24"/>
          <w:lang w:val="en-US"/>
        </w:rPr>
      </w:r>
      <w:r w:rsidR="00FE1AE0">
        <w:rPr>
          <w:rFonts w:ascii="Times New Roman" w:hAnsi="Times New Roman" w:cs="Times New Roman"/>
          <w:sz w:val="24"/>
          <w:szCs w:val="24"/>
          <w:lang w:val="en-US"/>
        </w:rPr>
        <w:fldChar w:fldCharType="end"/>
      </w:r>
      <w:r w:rsidR="00FE1AE0">
        <w:rPr>
          <w:rFonts w:ascii="Times New Roman" w:hAnsi="Times New Roman" w:cs="Times New Roman"/>
          <w:sz w:val="24"/>
          <w:szCs w:val="24"/>
          <w:lang w:val="en-US"/>
        </w:rPr>
      </w:r>
      <w:r w:rsidR="00FE1AE0">
        <w:rPr>
          <w:rFonts w:ascii="Times New Roman" w:hAnsi="Times New Roman" w:cs="Times New Roman"/>
          <w:sz w:val="24"/>
          <w:szCs w:val="24"/>
          <w:lang w:val="en-US"/>
        </w:rPr>
        <w:fldChar w:fldCharType="separate"/>
      </w:r>
      <w:r w:rsidR="00FE1AE0">
        <w:rPr>
          <w:rFonts w:ascii="Times New Roman" w:hAnsi="Times New Roman" w:cs="Times New Roman"/>
          <w:noProof/>
          <w:sz w:val="24"/>
          <w:szCs w:val="24"/>
          <w:lang w:val="en-US"/>
        </w:rPr>
        <w:t>(90, 92, 93)</w:t>
      </w:r>
      <w:r w:rsidR="00FE1AE0">
        <w:rPr>
          <w:rFonts w:ascii="Times New Roman" w:hAnsi="Times New Roman" w:cs="Times New Roman"/>
          <w:sz w:val="24"/>
          <w:szCs w:val="24"/>
          <w:lang w:val="en-US"/>
        </w:rPr>
        <w:fldChar w:fldCharType="end"/>
      </w:r>
      <w:ins w:id="152" w:author="Abid Oueslati" w:date="2023-11-07T11:24:00Z">
        <w:r w:rsidR="00FE1AE0" w:rsidRPr="00FE1AE0">
          <w:rPr>
            <w:rFonts w:ascii="Times New Roman" w:hAnsi="Times New Roman" w:cs="Times New Roman"/>
            <w:sz w:val="24"/>
            <w:szCs w:val="24"/>
            <w:lang w:val="en-US"/>
          </w:rPr>
          <w:t xml:space="preserve"> reported the presence of infiltrating peripheral adaptive immune cells, specifically CD3+, CD4+ and CD8+ T cells, in PD-diseased brains and in close proximity to microglia and astrocytes, suggesting their potential role in activating brain-resident immune cells and to promoting inflammation and neurodegeneration</w:t>
        </w:r>
      </w:ins>
      <w:ins w:id="153" w:author="Abid Oueslati" w:date="2023-11-07T11:35:00Z">
        <w:r w:rsidR="00161D6C">
          <w:rPr>
            <w:rFonts w:ascii="Times New Roman" w:hAnsi="Times New Roman" w:cs="Times New Roman"/>
            <w:sz w:val="24"/>
            <w:szCs w:val="24"/>
            <w:lang w:val="en-US"/>
          </w:rPr>
          <w:t xml:space="preserve"> </w:t>
        </w:r>
      </w:ins>
      <w:r w:rsidR="00FE1AE0">
        <w:rPr>
          <w:rFonts w:ascii="Times New Roman" w:hAnsi="Times New Roman" w:cs="Times New Roman"/>
          <w:sz w:val="24"/>
          <w:szCs w:val="24"/>
          <w:lang w:val="en-US"/>
        </w:rPr>
        <w:fldChar w:fldCharType="begin">
          <w:fldData xml:space="preserve">PEVuZE5vdGU+PENpdGU+PEF1dGhvcj5JYmE8L0F1dGhvcj48WWVhcj4yMDIwPC9ZZWFyPjxSZWNO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</w:fldData>
        </w:fldChar>
      </w:r>
      <w:r w:rsidR="00161D6C">
        <w:rPr>
          <w:rFonts w:ascii="Times New Roman" w:hAnsi="Times New Roman" w:cs="Times New Roman"/>
          <w:sz w:val="24"/>
          <w:szCs w:val="24"/>
          <w:lang w:val="en-US"/>
        </w:rPr>
        <w:instrText xml:space="preserve"> ADDIN EN.CITE </w:instrText>
      </w:r>
      <w:r w:rsidR="00161D6C">
        <w:rPr>
          <w:rFonts w:ascii="Times New Roman" w:hAnsi="Times New Roman" w:cs="Times New Roman"/>
          <w:sz w:val="24"/>
          <w:szCs w:val="24"/>
          <w:lang w:val="en-US"/>
        </w:rPr>
        <w:fldChar w:fldCharType="begin">
          <w:fldData xml:space="preserve">PEVuZE5vdGU+PENpdGU+PEF1dGhvcj5JYmE8L0F1dGhvcj48WWVhcj4yMDIwPC9ZZWFyPjxSZWNO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</w:fldData>
        </w:fldChar>
      </w:r>
      <w:r w:rsidR="00161D6C">
        <w:rPr>
          <w:rFonts w:ascii="Times New Roman" w:hAnsi="Times New Roman" w:cs="Times New Roman"/>
          <w:sz w:val="24"/>
          <w:szCs w:val="24"/>
          <w:lang w:val="en-US"/>
        </w:rPr>
        <w:instrText xml:space="preserve"> ADDIN EN.CITE.DATA </w:instrText>
      </w:r>
      <w:r w:rsidR="00161D6C">
        <w:rPr>
          <w:rFonts w:ascii="Times New Roman" w:hAnsi="Times New Roman" w:cs="Times New Roman"/>
          <w:sz w:val="24"/>
          <w:szCs w:val="24"/>
          <w:lang w:val="en-US"/>
        </w:rPr>
      </w:r>
      <w:r w:rsidR="00161D6C">
        <w:rPr>
          <w:rFonts w:ascii="Times New Roman" w:hAnsi="Times New Roman" w:cs="Times New Roman"/>
          <w:sz w:val="24"/>
          <w:szCs w:val="24"/>
          <w:lang w:val="en-US"/>
        </w:rPr>
        <w:fldChar w:fldCharType="end"/>
      </w:r>
      <w:r w:rsidR="00FE1AE0">
        <w:rPr>
          <w:rFonts w:ascii="Times New Roman" w:hAnsi="Times New Roman" w:cs="Times New Roman"/>
          <w:sz w:val="24"/>
          <w:szCs w:val="24"/>
          <w:lang w:val="en-US"/>
        </w:rPr>
      </w:r>
      <w:r w:rsidR="00FE1AE0">
        <w:rPr>
          <w:rFonts w:ascii="Times New Roman" w:hAnsi="Times New Roman" w:cs="Times New Roman"/>
          <w:sz w:val="24"/>
          <w:szCs w:val="24"/>
          <w:lang w:val="en-US"/>
        </w:rPr>
        <w:fldChar w:fldCharType="separate"/>
      </w:r>
      <w:r w:rsidR="00161D6C">
        <w:rPr>
          <w:rFonts w:ascii="Times New Roman" w:hAnsi="Times New Roman" w:cs="Times New Roman"/>
          <w:noProof/>
          <w:sz w:val="24"/>
          <w:szCs w:val="24"/>
          <w:lang w:val="en-US"/>
        </w:rPr>
        <w:t>(90, 91)</w:t>
      </w:r>
      <w:r w:rsidR="00FE1AE0">
        <w:rPr>
          <w:rFonts w:ascii="Times New Roman" w:hAnsi="Times New Roman" w:cs="Times New Roman"/>
          <w:sz w:val="24"/>
          <w:szCs w:val="24"/>
          <w:lang w:val="en-US"/>
        </w:rPr>
        <w:fldChar w:fldCharType="end"/>
      </w:r>
      <w:ins w:id="154" w:author="Abid Oueslati" w:date="2023-11-07T11:35:00Z">
        <w:r w:rsidR="00161D6C">
          <w:rPr>
            <w:rFonts w:ascii="Times New Roman" w:hAnsi="Times New Roman" w:cs="Times New Roman"/>
            <w:sz w:val="24"/>
            <w:szCs w:val="24"/>
            <w:lang w:val="en-US"/>
          </w:rPr>
          <w:t>.</w:t>
        </w:r>
      </w:ins>
    </w:p>
    <w:p w14:paraId="61BAAD9A" w14:textId="77777777" w:rsidR="00C62F2B" w:rsidRDefault="00C62F2B" w:rsidP="006D09D0">
      <w:pPr>
        <w:spacing w:line="480" w:lineRule="auto"/>
        <w:contextualSpacing/>
        <w:jc w:val="both"/>
        <w:rPr>
          <w:rFonts w:ascii="Times New Roman" w:hAnsi="Times New Roman" w:cs="Times New Roman"/>
          <w:sz w:val="24"/>
          <w:szCs w:val="24"/>
          <w:lang w:val="en-US"/>
        </w:rPr>
      </w:pPr>
    </w:p>
    <w:p w14:paraId="7E9849D7" w14:textId="57888709" w:rsidR="0059796C" w:rsidRPr="0059796C" w:rsidRDefault="0059796C" w:rsidP="006D09D0">
      <w:pPr>
        <w:spacing w:line="480" w:lineRule="auto"/>
        <w:contextualSpacing/>
        <w:jc w:val="both"/>
        <w:rPr>
          <w:rFonts w:ascii="Times New Roman" w:hAnsi="Times New Roman" w:cs="Times New Roman"/>
          <w:b/>
          <w:bCs/>
          <w:sz w:val="24"/>
          <w:szCs w:val="24"/>
          <w:lang w:val="en-US"/>
        </w:rPr>
      </w:pPr>
      <w:r w:rsidRPr="0059796C">
        <w:rPr>
          <w:rFonts w:ascii="Times New Roman" w:hAnsi="Times New Roman" w:cs="Times New Roman"/>
          <w:b/>
          <w:bCs/>
          <w:sz w:val="24"/>
          <w:szCs w:val="24"/>
          <w:lang w:val="en-US"/>
        </w:rPr>
        <w:t>Conclusions</w:t>
      </w:r>
    </w:p>
    <w:p w14:paraId="63A11149" w14:textId="1A441EC1" w:rsidR="009C706C" w:rsidRDefault="0090140C" w:rsidP="006D09D0">
      <w:pPr>
        <w:spacing w:line="480" w:lineRule="auto"/>
        <w:contextualSpacing/>
        <w:jc w:val="both"/>
        <w:rPr>
          <w:rFonts w:ascii="Times New Roman" w:hAnsi="Times New Roman" w:cs="Times New Roman"/>
          <w:sz w:val="24"/>
          <w:szCs w:val="24"/>
          <w:lang w:val="en-US"/>
        </w:rPr>
      </w:pPr>
      <w:r w:rsidRPr="00B70C14">
        <w:rPr>
          <w:rFonts w:ascii="Times New Roman" w:hAnsi="Times New Roman" w:cs="Times New Roman"/>
          <w:sz w:val="24"/>
          <w:szCs w:val="24"/>
          <w:lang w:val="en-US"/>
        </w:rPr>
        <w:t xml:space="preserve">In </w:t>
      </w:r>
      <w:r w:rsidR="009C706C">
        <w:rPr>
          <w:rFonts w:ascii="Times New Roman" w:hAnsi="Times New Roman" w:cs="Times New Roman"/>
          <w:sz w:val="24"/>
          <w:szCs w:val="24"/>
          <w:lang w:val="en-US"/>
        </w:rPr>
        <w:t>summary</w:t>
      </w:r>
      <w:r w:rsidRPr="00B70C14">
        <w:rPr>
          <w:rFonts w:ascii="Times New Roman" w:hAnsi="Times New Roman" w:cs="Times New Roman"/>
          <w:sz w:val="24"/>
          <w:szCs w:val="24"/>
          <w:lang w:val="en-US"/>
        </w:rPr>
        <w:t xml:space="preserve">, we have </w:t>
      </w:r>
      <w:r w:rsidR="009C706C">
        <w:rPr>
          <w:rFonts w:ascii="Times New Roman" w:hAnsi="Times New Roman" w:cs="Times New Roman"/>
          <w:sz w:val="24"/>
          <w:szCs w:val="24"/>
          <w:lang w:val="en-US"/>
        </w:rPr>
        <w:t>created</w:t>
      </w:r>
      <w:r w:rsidRPr="00B70C14">
        <w:rPr>
          <w:rFonts w:ascii="Times New Roman" w:hAnsi="Times New Roman" w:cs="Times New Roman"/>
          <w:sz w:val="24"/>
          <w:szCs w:val="24"/>
          <w:lang w:val="en-US"/>
        </w:rPr>
        <w:t xml:space="preserve"> a new rodent model of PD</w:t>
      </w:r>
      <w:r w:rsidR="009C706C">
        <w:rPr>
          <w:rFonts w:ascii="Times New Roman" w:hAnsi="Times New Roman" w:cs="Times New Roman"/>
          <w:sz w:val="24"/>
          <w:szCs w:val="24"/>
          <w:lang w:val="en-US"/>
        </w:rPr>
        <w:t xml:space="preserve">, after </w:t>
      </w:r>
      <w:r w:rsidR="00D057DB">
        <w:rPr>
          <w:rFonts w:ascii="Times New Roman" w:hAnsi="Times New Roman" w:cs="Times New Roman"/>
          <w:sz w:val="24"/>
          <w:szCs w:val="24"/>
          <w:lang w:val="en-US"/>
        </w:rPr>
        <w:t xml:space="preserve">a </w:t>
      </w:r>
      <w:r w:rsidR="009C706C">
        <w:rPr>
          <w:rFonts w:ascii="Times New Roman" w:hAnsi="Times New Roman" w:cs="Times New Roman"/>
          <w:sz w:val="24"/>
          <w:szCs w:val="24"/>
          <w:lang w:val="en-US"/>
        </w:rPr>
        <w:t>unique and non-invasive systemic delivery of</w:t>
      </w:r>
      <w:r w:rsidRPr="00B70C14">
        <w:rPr>
          <w:rFonts w:ascii="Times New Roman" w:hAnsi="Times New Roman" w:cs="Times New Roman"/>
          <w:sz w:val="24"/>
          <w:szCs w:val="24"/>
          <w:lang w:val="en-US"/>
        </w:rPr>
        <w:t xml:space="preserve"> </w:t>
      </w:r>
      <w:r w:rsidRPr="009C2730">
        <w:rPr>
          <w:rFonts w:ascii="Times New Roman" w:hAnsi="Times New Roman" w:cs="Times New Roman"/>
          <w:sz w:val="24"/>
          <w:szCs w:val="24"/>
          <w:lang w:val="en-US"/>
        </w:rPr>
        <w:t xml:space="preserve">AAV particles overexpressing </w:t>
      </w:r>
      <w:r w:rsidR="007738AF" w:rsidRPr="009C2730">
        <w:rPr>
          <w:rFonts w:ascii="Times New Roman" w:hAnsi="Times New Roman" w:cs="Times New Roman"/>
          <w:sz w:val="24"/>
          <w:szCs w:val="24"/>
          <w:lang w:val="en-US"/>
        </w:rPr>
        <w:t>hα-syn</w:t>
      </w:r>
      <w:r w:rsidRPr="00B70C14">
        <w:rPr>
          <w:rFonts w:ascii="Times New Roman" w:hAnsi="Times New Roman" w:cs="Times New Roman"/>
          <w:sz w:val="24"/>
          <w:szCs w:val="24"/>
          <w:lang w:val="en-US"/>
        </w:rPr>
        <w:t xml:space="preserve">. This model </w:t>
      </w:r>
      <w:r w:rsidR="003020B5" w:rsidRPr="00B70C14">
        <w:rPr>
          <w:rFonts w:ascii="Times New Roman" w:hAnsi="Times New Roman" w:cs="Times New Roman"/>
          <w:sz w:val="24"/>
          <w:szCs w:val="24"/>
          <w:lang w:val="en-US"/>
        </w:rPr>
        <w:t xml:space="preserve">combines the advantages of </w:t>
      </w:r>
      <w:r w:rsidR="007738AF">
        <w:rPr>
          <w:rFonts w:ascii="Times New Roman" w:hAnsi="Times New Roman" w:cs="Times New Roman"/>
          <w:sz w:val="24"/>
          <w:szCs w:val="24"/>
          <w:lang w:val="en-US"/>
        </w:rPr>
        <w:t>the two commonly used approach</w:t>
      </w:r>
      <w:r w:rsidR="009C706C">
        <w:rPr>
          <w:rFonts w:ascii="Times New Roman" w:hAnsi="Times New Roman" w:cs="Times New Roman"/>
          <w:sz w:val="24"/>
          <w:szCs w:val="24"/>
          <w:lang w:val="en-US"/>
        </w:rPr>
        <w:t>es</w:t>
      </w:r>
      <w:r w:rsidR="007738AF">
        <w:rPr>
          <w:rFonts w:ascii="Times New Roman" w:hAnsi="Times New Roman" w:cs="Times New Roman"/>
          <w:sz w:val="24"/>
          <w:szCs w:val="24"/>
          <w:lang w:val="en-US"/>
        </w:rPr>
        <w:t xml:space="preserve"> to generate h</w:t>
      </w:r>
      <w:r w:rsidR="007738AF" w:rsidRPr="00B70C14">
        <w:rPr>
          <w:rFonts w:ascii="Times New Roman" w:hAnsi="Times New Roman" w:cs="Times New Roman"/>
          <w:sz w:val="24"/>
          <w:szCs w:val="24"/>
          <w:lang w:val="en-US"/>
        </w:rPr>
        <w:t>α-syn</w:t>
      </w:r>
      <w:r w:rsidR="007738AF">
        <w:rPr>
          <w:rFonts w:ascii="Times New Roman" w:hAnsi="Times New Roman" w:cs="Times New Roman"/>
          <w:sz w:val="24"/>
          <w:szCs w:val="24"/>
          <w:lang w:val="en-US"/>
        </w:rPr>
        <w:t xml:space="preserve">-based model of PD, </w:t>
      </w:r>
      <w:r w:rsidR="007738AF" w:rsidRPr="00B70C14">
        <w:rPr>
          <w:rFonts w:ascii="Times New Roman" w:hAnsi="Times New Roman" w:cs="Times New Roman"/>
          <w:sz w:val="24"/>
          <w:szCs w:val="24"/>
          <w:lang w:val="en-US"/>
        </w:rPr>
        <w:t xml:space="preserve">α-syn </w:t>
      </w:r>
      <w:proofErr w:type="spellStart"/>
      <w:r w:rsidR="002560A3" w:rsidRPr="00B70C14">
        <w:rPr>
          <w:rFonts w:ascii="Times New Roman" w:hAnsi="Times New Roman" w:cs="Times New Roman"/>
          <w:sz w:val="24"/>
          <w:szCs w:val="24"/>
          <w:lang w:val="en-US"/>
        </w:rPr>
        <w:t>T</w:t>
      </w:r>
      <w:r w:rsidR="002560A3">
        <w:rPr>
          <w:rFonts w:ascii="Times New Roman" w:hAnsi="Times New Roman" w:cs="Times New Roman"/>
          <w:sz w:val="24"/>
          <w:szCs w:val="24"/>
          <w:lang w:val="en-US"/>
        </w:rPr>
        <w:t>g</w:t>
      </w:r>
      <w:proofErr w:type="spellEnd"/>
      <w:r w:rsidR="002560A3" w:rsidRPr="00B70C14">
        <w:rPr>
          <w:rFonts w:ascii="Times New Roman" w:hAnsi="Times New Roman" w:cs="Times New Roman"/>
          <w:sz w:val="24"/>
          <w:szCs w:val="24"/>
          <w:lang w:val="en-US"/>
        </w:rPr>
        <w:t xml:space="preserve"> </w:t>
      </w:r>
      <w:r w:rsidR="003020B5" w:rsidRPr="00B70C14">
        <w:rPr>
          <w:rFonts w:ascii="Times New Roman" w:hAnsi="Times New Roman" w:cs="Times New Roman"/>
          <w:sz w:val="24"/>
          <w:szCs w:val="24"/>
          <w:lang w:val="en-US"/>
        </w:rPr>
        <w:t>animal</w:t>
      </w:r>
      <w:r w:rsidR="007738AF">
        <w:rPr>
          <w:rFonts w:ascii="Times New Roman" w:hAnsi="Times New Roman" w:cs="Times New Roman"/>
          <w:sz w:val="24"/>
          <w:szCs w:val="24"/>
          <w:lang w:val="en-US"/>
        </w:rPr>
        <w:t xml:space="preserve"> models</w:t>
      </w:r>
      <w:r w:rsidR="003020B5" w:rsidRPr="00B70C14">
        <w:rPr>
          <w:rFonts w:ascii="Times New Roman" w:hAnsi="Times New Roman" w:cs="Times New Roman"/>
          <w:sz w:val="24"/>
          <w:szCs w:val="24"/>
          <w:lang w:val="en-US"/>
        </w:rPr>
        <w:t xml:space="preserve"> </w:t>
      </w:r>
      <w:r w:rsidR="007738AF">
        <w:rPr>
          <w:rFonts w:ascii="Times New Roman" w:hAnsi="Times New Roman" w:cs="Times New Roman"/>
          <w:sz w:val="24"/>
          <w:szCs w:val="24"/>
          <w:lang w:val="en-US"/>
        </w:rPr>
        <w:t xml:space="preserve">and AAV-based overexpression </w:t>
      </w:r>
      <w:r w:rsidR="003020B5" w:rsidRPr="00B70C14">
        <w:rPr>
          <w:rFonts w:ascii="Times New Roman" w:hAnsi="Times New Roman" w:cs="Times New Roman"/>
          <w:sz w:val="24"/>
          <w:szCs w:val="24"/>
          <w:lang w:val="en-US"/>
        </w:rPr>
        <w:t xml:space="preserve">models. This </w:t>
      </w:r>
      <w:r w:rsidR="007738AF">
        <w:rPr>
          <w:rFonts w:ascii="Times New Roman" w:hAnsi="Times New Roman" w:cs="Times New Roman"/>
          <w:sz w:val="24"/>
          <w:szCs w:val="24"/>
          <w:lang w:val="en-US"/>
        </w:rPr>
        <w:t xml:space="preserve">new </w:t>
      </w:r>
      <w:r w:rsidR="003020B5" w:rsidRPr="00B70C14">
        <w:rPr>
          <w:rFonts w:ascii="Times New Roman" w:hAnsi="Times New Roman" w:cs="Times New Roman"/>
          <w:sz w:val="24"/>
          <w:szCs w:val="24"/>
          <w:lang w:val="en-US"/>
        </w:rPr>
        <w:t>model</w:t>
      </w:r>
      <w:r w:rsidR="00995CE5">
        <w:rPr>
          <w:rFonts w:ascii="Times New Roman" w:hAnsi="Times New Roman" w:cs="Times New Roman"/>
          <w:sz w:val="24"/>
          <w:szCs w:val="24"/>
          <w:lang w:val="en-US"/>
        </w:rPr>
        <w:t>,</w:t>
      </w:r>
      <w:r w:rsidR="003020B5" w:rsidRPr="00B70C14">
        <w:rPr>
          <w:rFonts w:ascii="Times New Roman" w:hAnsi="Times New Roman" w:cs="Times New Roman"/>
          <w:sz w:val="24"/>
          <w:szCs w:val="24"/>
          <w:lang w:val="en-US"/>
        </w:rPr>
        <w:t xml:space="preserve"> </w:t>
      </w:r>
      <w:r w:rsidR="00995CE5">
        <w:rPr>
          <w:rFonts w:ascii="Times New Roman" w:hAnsi="Times New Roman" w:cs="Times New Roman"/>
          <w:sz w:val="24"/>
          <w:szCs w:val="24"/>
          <w:lang w:val="en-US"/>
        </w:rPr>
        <w:t xml:space="preserve">mimicking </w:t>
      </w:r>
      <w:r w:rsidR="003020B5" w:rsidRPr="00B70C14">
        <w:rPr>
          <w:rFonts w:ascii="Times New Roman" w:hAnsi="Times New Roman" w:cs="Times New Roman"/>
          <w:sz w:val="24"/>
          <w:szCs w:val="24"/>
          <w:lang w:val="en-US"/>
        </w:rPr>
        <w:t>the early stages of the PD</w:t>
      </w:r>
      <w:r w:rsidR="00995CE5">
        <w:rPr>
          <w:rFonts w:ascii="Times New Roman" w:hAnsi="Times New Roman" w:cs="Times New Roman"/>
          <w:sz w:val="24"/>
          <w:szCs w:val="24"/>
          <w:lang w:val="en-US"/>
        </w:rPr>
        <w:t xml:space="preserve">, </w:t>
      </w:r>
      <w:r w:rsidR="00995CE5" w:rsidRPr="00B70C14">
        <w:rPr>
          <w:rFonts w:ascii="Times New Roman" w:hAnsi="Times New Roman" w:cs="Times New Roman"/>
          <w:sz w:val="24"/>
          <w:szCs w:val="24"/>
          <w:lang w:val="en-US"/>
        </w:rPr>
        <w:t xml:space="preserve">offers </w:t>
      </w:r>
      <w:r w:rsidR="00995CE5">
        <w:rPr>
          <w:rFonts w:ascii="Times New Roman" w:hAnsi="Times New Roman" w:cs="Times New Roman"/>
          <w:sz w:val="24"/>
          <w:szCs w:val="24"/>
          <w:lang w:val="en-US"/>
        </w:rPr>
        <w:t>a unique</w:t>
      </w:r>
      <w:r w:rsidR="00995CE5" w:rsidRPr="00B70C14">
        <w:rPr>
          <w:rFonts w:ascii="Times New Roman" w:hAnsi="Times New Roman" w:cs="Times New Roman"/>
          <w:sz w:val="24"/>
          <w:szCs w:val="24"/>
          <w:lang w:val="en-US"/>
        </w:rPr>
        <w:t xml:space="preserve"> opportunity to </w:t>
      </w:r>
      <w:r w:rsidR="009C706C">
        <w:rPr>
          <w:rFonts w:ascii="Times New Roman" w:hAnsi="Times New Roman" w:cs="Times New Roman"/>
          <w:sz w:val="24"/>
          <w:szCs w:val="24"/>
          <w:lang w:val="en-US"/>
        </w:rPr>
        <w:t>unveil</w:t>
      </w:r>
      <w:r w:rsidR="00995CE5">
        <w:rPr>
          <w:rFonts w:ascii="Times New Roman" w:hAnsi="Times New Roman" w:cs="Times New Roman"/>
          <w:sz w:val="24"/>
          <w:szCs w:val="24"/>
          <w:lang w:val="en-US"/>
        </w:rPr>
        <w:t xml:space="preserve"> the cellular and molecular events </w:t>
      </w:r>
      <w:r w:rsidR="00995CE5" w:rsidRPr="00B70C14">
        <w:rPr>
          <w:rFonts w:ascii="Times New Roman" w:hAnsi="Times New Roman" w:cs="Times New Roman"/>
          <w:sz w:val="24"/>
          <w:szCs w:val="24"/>
          <w:lang w:val="en-US"/>
        </w:rPr>
        <w:t>associated</w:t>
      </w:r>
      <w:r w:rsidR="00995CE5">
        <w:rPr>
          <w:rFonts w:ascii="Times New Roman" w:hAnsi="Times New Roman" w:cs="Times New Roman"/>
          <w:sz w:val="24"/>
          <w:szCs w:val="24"/>
          <w:lang w:val="en-US"/>
        </w:rPr>
        <w:t xml:space="preserve"> </w:t>
      </w:r>
      <w:r w:rsidR="00725468">
        <w:rPr>
          <w:rFonts w:ascii="Times New Roman" w:hAnsi="Times New Roman" w:cs="Times New Roman"/>
          <w:sz w:val="24"/>
          <w:szCs w:val="24"/>
          <w:lang w:val="en-US"/>
        </w:rPr>
        <w:t>with</w:t>
      </w:r>
      <w:r w:rsidR="00725468" w:rsidRPr="00B70C14">
        <w:rPr>
          <w:rFonts w:ascii="Times New Roman" w:hAnsi="Times New Roman" w:cs="Times New Roman"/>
          <w:sz w:val="24"/>
          <w:szCs w:val="24"/>
          <w:lang w:val="en-US"/>
        </w:rPr>
        <w:t xml:space="preserve"> </w:t>
      </w:r>
      <w:r w:rsidR="003020B5" w:rsidRPr="00B70C14">
        <w:rPr>
          <w:rFonts w:ascii="Times New Roman" w:hAnsi="Times New Roman" w:cs="Times New Roman"/>
          <w:sz w:val="24"/>
          <w:szCs w:val="24"/>
          <w:lang w:val="en-US"/>
        </w:rPr>
        <w:t xml:space="preserve">PD pathogenesis and </w:t>
      </w:r>
      <w:r w:rsidR="00995CE5">
        <w:rPr>
          <w:rFonts w:ascii="Times New Roman" w:hAnsi="Times New Roman" w:cs="Times New Roman"/>
          <w:sz w:val="24"/>
          <w:szCs w:val="24"/>
          <w:lang w:val="en-US"/>
        </w:rPr>
        <w:t>it</w:t>
      </w:r>
      <w:r w:rsidR="009C706C">
        <w:rPr>
          <w:rFonts w:ascii="Times New Roman" w:hAnsi="Times New Roman" w:cs="Times New Roman"/>
          <w:sz w:val="24"/>
          <w:szCs w:val="24"/>
          <w:lang w:val="en-US"/>
        </w:rPr>
        <w:t>s</w:t>
      </w:r>
      <w:r w:rsidR="00995CE5">
        <w:rPr>
          <w:rFonts w:ascii="Times New Roman" w:hAnsi="Times New Roman" w:cs="Times New Roman"/>
          <w:sz w:val="24"/>
          <w:szCs w:val="24"/>
          <w:lang w:val="en-US"/>
        </w:rPr>
        <w:t xml:space="preserve"> </w:t>
      </w:r>
      <w:r w:rsidR="003020B5" w:rsidRPr="00B70C14">
        <w:rPr>
          <w:rFonts w:ascii="Times New Roman" w:hAnsi="Times New Roman" w:cs="Times New Roman"/>
          <w:sz w:val="24"/>
          <w:szCs w:val="24"/>
          <w:lang w:val="en-US"/>
        </w:rPr>
        <w:t>progression</w:t>
      </w:r>
      <w:r w:rsidR="009C706C">
        <w:rPr>
          <w:rFonts w:ascii="Times New Roman" w:hAnsi="Times New Roman" w:cs="Times New Roman"/>
          <w:sz w:val="24"/>
          <w:szCs w:val="24"/>
          <w:lang w:val="en-US"/>
        </w:rPr>
        <w:t xml:space="preserve"> and to develop new therapeutic strategies targeting </w:t>
      </w:r>
      <w:r w:rsidR="009C706C" w:rsidRPr="00B70C14">
        <w:rPr>
          <w:rFonts w:ascii="Times New Roman" w:hAnsi="Times New Roman" w:cs="Times New Roman"/>
          <w:sz w:val="24"/>
          <w:szCs w:val="24"/>
          <w:lang w:val="en-US"/>
        </w:rPr>
        <w:t xml:space="preserve">α-syn </w:t>
      </w:r>
      <w:r w:rsidR="009C706C">
        <w:rPr>
          <w:rFonts w:ascii="Times New Roman" w:hAnsi="Times New Roman" w:cs="Times New Roman"/>
          <w:sz w:val="24"/>
          <w:szCs w:val="24"/>
          <w:lang w:val="en-US"/>
        </w:rPr>
        <w:t xml:space="preserve">for the treatment of PD and related disorders. </w:t>
      </w:r>
    </w:p>
    <w:p w14:paraId="07CFC6F0" w14:textId="501877CC" w:rsidR="00F612EF" w:rsidRDefault="00F612EF" w:rsidP="006D09D0">
      <w:pPr>
        <w:spacing w:line="480" w:lineRule="auto"/>
        <w:contextualSpacing/>
        <w:jc w:val="both"/>
        <w:rPr>
          <w:rFonts w:ascii="Times New Roman" w:hAnsi="Times New Roman" w:cs="Times New Roman"/>
          <w:b/>
          <w:bCs/>
          <w:sz w:val="24"/>
          <w:szCs w:val="24"/>
          <w:lang w:val="en-US"/>
        </w:rPr>
      </w:pPr>
    </w:p>
    <w:p w14:paraId="55B8B58F" w14:textId="288BD80A" w:rsidR="00F612EF" w:rsidRPr="007640C1" w:rsidRDefault="00FE6BFC" w:rsidP="006D09D0">
      <w:pPr>
        <w:spacing w:line="480" w:lineRule="auto"/>
        <w:contextualSpacing/>
        <w:jc w:val="both"/>
        <w:rPr>
          <w:rFonts w:ascii="Times New Roman" w:hAnsi="Times New Roman" w:cs="Times New Roman"/>
          <w:b/>
          <w:bCs/>
          <w:sz w:val="24"/>
          <w:szCs w:val="24"/>
          <w:lang w:val="en-US"/>
        </w:rPr>
      </w:pPr>
      <w:r w:rsidRPr="007640C1">
        <w:rPr>
          <w:rFonts w:ascii="Times New Roman" w:hAnsi="Times New Roman" w:cs="Times New Roman"/>
          <w:b/>
          <w:bCs/>
          <w:sz w:val="24"/>
          <w:szCs w:val="24"/>
          <w:lang w:val="en-US"/>
        </w:rPr>
        <w:t>L</w:t>
      </w:r>
      <w:r w:rsidR="00F612EF" w:rsidRPr="007640C1">
        <w:rPr>
          <w:rFonts w:ascii="Times New Roman" w:hAnsi="Times New Roman" w:cs="Times New Roman"/>
          <w:b/>
          <w:bCs/>
          <w:sz w:val="24"/>
          <w:szCs w:val="24"/>
          <w:lang w:val="en-US"/>
        </w:rPr>
        <w:t>ist of abbreviations</w:t>
      </w:r>
    </w:p>
    <w:p w14:paraId="25A7AE82" w14:textId="11D33B46" w:rsidR="007640C1" w:rsidRDefault="007640C1" w:rsidP="007640C1">
      <w:pPr>
        <w:spacing w:line="480" w:lineRule="auto"/>
        <w:contextualSpacing/>
        <w:jc w:val="both"/>
        <w:rPr>
          <w:rFonts w:ascii="Times New Roman" w:hAnsi="Times New Roman" w:cs="Times New Roman"/>
          <w:sz w:val="24"/>
          <w:szCs w:val="24"/>
          <w:lang w:val="en-US"/>
        </w:rPr>
      </w:pPr>
      <w:r w:rsidRPr="009C2730">
        <w:rPr>
          <w:rFonts w:ascii="Times New Roman" w:hAnsi="Times New Roman" w:cs="Times New Roman"/>
          <w:sz w:val="24"/>
          <w:szCs w:val="24"/>
          <w:lang w:val="en-US"/>
        </w:rPr>
        <w:t>α-syn</w:t>
      </w:r>
      <w:r w:rsidRPr="007640C1">
        <w:rPr>
          <w:rFonts w:ascii="Times New Roman" w:hAnsi="Times New Roman" w:cs="Times New Roman"/>
          <w:sz w:val="24"/>
          <w:szCs w:val="24"/>
          <w:lang w:val="en-US"/>
        </w:rPr>
        <w:t>:</w:t>
      </w:r>
      <w:r>
        <w:rPr>
          <w:rFonts w:ascii="Times New Roman" w:hAnsi="Times New Roman" w:cs="Times New Roman"/>
          <w:sz w:val="24"/>
          <w:szCs w:val="24"/>
          <w:lang w:val="en-US"/>
        </w:rPr>
        <w:tab/>
      </w:r>
      <w:r>
        <w:rPr>
          <w:rFonts w:ascii="Times New Roman" w:hAnsi="Times New Roman" w:cs="Times New Roman"/>
          <w:sz w:val="24"/>
          <w:szCs w:val="24"/>
          <w:lang w:val="en-US"/>
        </w:rPr>
        <w:tab/>
        <w:t>A</w:t>
      </w:r>
      <w:r w:rsidRPr="007640C1">
        <w:rPr>
          <w:rFonts w:ascii="Times New Roman" w:hAnsi="Times New Roman" w:cs="Times New Roman"/>
          <w:sz w:val="24"/>
          <w:szCs w:val="24"/>
          <w:lang w:val="en-US"/>
        </w:rPr>
        <w:t>lpha-synuclein</w:t>
      </w:r>
    </w:p>
    <w:p w14:paraId="2CDE6AFF" w14:textId="15356FB7" w:rsidR="007640C1" w:rsidRPr="007640C1" w:rsidRDefault="007640C1" w:rsidP="007640C1">
      <w:pPr>
        <w:spacing w:line="480" w:lineRule="auto"/>
        <w:contextualSpacing/>
        <w:jc w:val="both"/>
        <w:rPr>
          <w:rFonts w:ascii="Times New Roman" w:hAnsi="Times New Roman" w:cs="Times New Roman"/>
          <w:sz w:val="24"/>
          <w:szCs w:val="24"/>
          <w:lang w:val="en-US"/>
        </w:rPr>
      </w:pPr>
      <w:r w:rsidRPr="007640C1">
        <w:rPr>
          <w:rFonts w:ascii="Times New Roman" w:hAnsi="Times New Roman" w:cs="Times New Roman"/>
          <w:sz w:val="24"/>
          <w:szCs w:val="24"/>
          <w:lang w:val="en-US"/>
        </w:rPr>
        <w:t xml:space="preserve">AAV: </w:t>
      </w:r>
      <w:r>
        <w:rPr>
          <w:rFonts w:ascii="Times New Roman" w:hAnsi="Times New Roman" w:cs="Times New Roman"/>
          <w:sz w:val="24"/>
          <w:szCs w:val="24"/>
          <w:lang w:val="en-US"/>
        </w:rPr>
        <w:tab/>
      </w:r>
      <w:r>
        <w:rPr>
          <w:rFonts w:ascii="Times New Roman" w:hAnsi="Times New Roman" w:cs="Times New Roman"/>
          <w:sz w:val="24"/>
          <w:szCs w:val="24"/>
          <w:lang w:val="en-US"/>
        </w:rPr>
        <w:tab/>
      </w:r>
      <w:r w:rsidRPr="007640C1">
        <w:rPr>
          <w:rFonts w:ascii="Times New Roman" w:hAnsi="Times New Roman" w:cs="Times New Roman"/>
          <w:sz w:val="24"/>
          <w:szCs w:val="24"/>
          <w:lang w:val="en-US"/>
        </w:rPr>
        <w:t>Adeno-associated vir</w:t>
      </w:r>
      <w:r>
        <w:rPr>
          <w:rFonts w:ascii="Times New Roman" w:hAnsi="Times New Roman" w:cs="Times New Roman"/>
          <w:sz w:val="24"/>
          <w:szCs w:val="24"/>
          <w:lang w:val="en-US"/>
        </w:rPr>
        <w:t>us</w:t>
      </w:r>
    </w:p>
    <w:p w14:paraId="6BBB9432" w14:textId="4D6B1718" w:rsidR="007640C1" w:rsidRPr="007640C1" w:rsidRDefault="007640C1" w:rsidP="007640C1">
      <w:pPr>
        <w:spacing w:line="480" w:lineRule="auto"/>
        <w:contextualSpacing/>
        <w:jc w:val="both"/>
        <w:rPr>
          <w:rFonts w:ascii="Times New Roman" w:hAnsi="Times New Roman" w:cs="Times New Roman"/>
          <w:sz w:val="24"/>
          <w:szCs w:val="24"/>
          <w:lang w:val="en-US"/>
        </w:rPr>
      </w:pPr>
      <w:r w:rsidRPr="007640C1">
        <w:rPr>
          <w:rFonts w:ascii="Times New Roman" w:hAnsi="Times New Roman" w:cs="Times New Roman"/>
          <w:sz w:val="24"/>
          <w:szCs w:val="24"/>
          <w:lang w:val="en-US"/>
        </w:rPr>
        <w:t>BBB:</w:t>
      </w:r>
      <w:r>
        <w:rPr>
          <w:rFonts w:ascii="Times New Roman" w:hAnsi="Times New Roman" w:cs="Times New Roman"/>
          <w:sz w:val="24"/>
          <w:szCs w:val="24"/>
          <w:lang w:val="en-US"/>
        </w:rPr>
        <w:tab/>
      </w:r>
      <w:r>
        <w:rPr>
          <w:rFonts w:ascii="Times New Roman" w:hAnsi="Times New Roman" w:cs="Times New Roman"/>
          <w:sz w:val="24"/>
          <w:szCs w:val="24"/>
          <w:lang w:val="en-US"/>
        </w:rPr>
        <w:tab/>
        <w:t>B</w:t>
      </w:r>
      <w:r w:rsidRPr="007640C1">
        <w:rPr>
          <w:rFonts w:ascii="Times New Roman" w:hAnsi="Times New Roman" w:cs="Times New Roman"/>
          <w:sz w:val="24"/>
          <w:szCs w:val="24"/>
          <w:lang w:val="en-US"/>
        </w:rPr>
        <w:t>lood-brain barrier</w:t>
      </w:r>
    </w:p>
    <w:p w14:paraId="16314105" w14:textId="589DC125" w:rsidR="007640C1" w:rsidRDefault="007640C1" w:rsidP="007640C1">
      <w:pPr>
        <w:spacing w:line="480" w:lineRule="auto"/>
        <w:contextualSpacing/>
        <w:jc w:val="both"/>
        <w:rPr>
          <w:ins w:id="155" w:author="Abid Oueslati [2]" w:date="2023-11-08T09:48:00Z"/>
          <w:rFonts w:ascii="Times New Roman" w:hAnsi="Times New Roman" w:cs="Times New Roman"/>
          <w:sz w:val="24"/>
          <w:szCs w:val="24"/>
          <w:lang w:val="en-US"/>
        </w:rPr>
      </w:pPr>
      <w:r w:rsidRPr="007640C1">
        <w:rPr>
          <w:rFonts w:ascii="Times New Roman" w:hAnsi="Times New Roman" w:cs="Times New Roman"/>
          <w:sz w:val="24"/>
          <w:szCs w:val="24"/>
          <w:lang w:val="en-US"/>
        </w:rPr>
        <w:lastRenderedPageBreak/>
        <w:t xml:space="preserve">CNS: </w:t>
      </w:r>
      <w:r>
        <w:rPr>
          <w:rFonts w:ascii="Times New Roman" w:hAnsi="Times New Roman" w:cs="Times New Roman"/>
          <w:sz w:val="24"/>
          <w:szCs w:val="24"/>
          <w:lang w:val="en-US"/>
        </w:rPr>
        <w:tab/>
      </w:r>
      <w:r>
        <w:rPr>
          <w:rFonts w:ascii="Times New Roman" w:hAnsi="Times New Roman" w:cs="Times New Roman"/>
          <w:sz w:val="24"/>
          <w:szCs w:val="24"/>
          <w:lang w:val="en-US"/>
        </w:rPr>
        <w:tab/>
        <w:t>C</w:t>
      </w:r>
      <w:r w:rsidRPr="007640C1">
        <w:rPr>
          <w:rFonts w:ascii="Times New Roman" w:hAnsi="Times New Roman" w:cs="Times New Roman"/>
          <w:sz w:val="24"/>
          <w:szCs w:val="24"/>
          <w:lang w:val="en-US"/>
        </w:rPr>
        <w:t xml:space="preserve">entral nervous system </w:t>
      </w:r>
    </w:p>
    <w:p w14:paraId="66C7EE96" w14:textId="762B2E90" w:rsidR="005306AC" w:rsidRPr="007640C1" w:rsidRDefault="005306AC" w:rsidP="007640C1">
      <w:pPr>
        <w:spacing w:line="480" w:lineRule="auto"/>
        <w:contextualSpacing/>
        <w:jc w:val="both"/>
        <w:rPr>
          <w:rFonts w:ascii="Times New Roman" w:hAnsi="Times New Roman" w:cs="Times New Roman"/>
          <w:sz w:val="24"/>
          <w:szCs w:val="24"/>
          <w:lang w:val="en-US"/>
        </w:rPr>
      </w:pPr>
      <w:ins w:id="156" w:author="Abid Oueslati [2]" w:date="2023-11-08T09:48:00Z">
        <w:r>
          <w:rPr>
            <w:rFonts w:ascii="Times New Roman" w:hAnsi="Times New Roman" w:cs="Times New Roman"/>
            <w:sz w:val="24"/>
            <w:szCs w:val="24"/>
            <w:lang w:val="en-US"/>
          </w:rPr>
          <w:t>CIP:</w:t>
        </w:r>
        <w:r>
          <w:rPr>
            <w:rFonts w:ascii="Times New Roman" w:hAnsi="Times New Roman" w:cs="Times New Roman"/>
            <w:sz w:val="24"/>
            <w:szCs w:val="24"/>
            <w:lang w:val="en-US"/>
          </w:rPr>
          <w:tab/>
        </w:r>
        <w:r>
          <w:rPr>
            <w:rFonts w:ascii="Times New Roman" w:hAnsi="Times New Roman" w:cs="Times New Roman"/>
            <w:sz w:val="24"/>
            <w:szCs w:val="24"/>
            <w:lang w:val="en-US"/>
          </w:rPr>
          <w:tab/>
        </w:r>
        <w:r w:rsidRPr="0009169B">
          <w:rPr>
            <w:rFonts w:ascii="Times New Roman" w:hAnsi="Times New Roman" w:cs="Times New Roman"/>
            <w:sz w:val="24"/>
            <w:szCs w:val="24"/>
            <w:lang w:val="en-US"/>
          </w:rPr>
          <w:t>Calf intestinal alkaline phosphatase</w:t>
        </w:r>
      </w:ins>
    </w:p>
    <w:p w14:paraId="7A982438" w14:textId="48D93535" w:rsidR="007640C1" w:rsidRPr="007640C1" w:rsidRDefault="007640C1" w:rsidP="007640C1">
      <w:pPr>
        <w:spacing w:line="480" w:lineRule="auto"/>
        <w:contextualSpacing/>
        <w:jc w:val="both"/>
        <w:rPr>
          <w:rFonts w:ascii="Times New Roman" w:hAnsi="Times New Roman" w:cs="Times New Roman"/>
          <w:sz w:val="24"/>
          <w:szCs w:val="24"/>
          <w:lang w:val="en-US"/>
        </w:rPr>
      </w:pPr>
      <w:proofErr w:type="spellStart"/>
      <w:r w:rsidRPr="007640C1">
        <w:rPr>
          <w:rFonts w:ascii="Times New Roman" w:hAnsi="Times New Roman" w:cs="Times New Roman"/>
          <w:sz w:val="24"/>
          <w:szCs w:val="24"/>
          <w:lang w:val="en-US"/>
        </w:rPr>
        <w:t>Ctx</w:t>
      </w:r>
      <w:proofErr w:type="spellEnd"/>
      <w:r w:rsidRPr="007640C1">
        <w:rPr>
          <w:rFonts w:ascii="Times New Roman" w:hAnsi="Times New Roman" w:cs="Times New Roman"/>
          <w:sz w:val="24"/>
          <w:szCs w:val="24"/>
          <w:lang w:val="en-US"/>
        </w:rPr>
        <w:t>:</w:t>
      </w:r>
      <w:r>
        <w:rPr>
          <w:rFonts w:ascii="Times New Roman" w:hAnsi="Times New Roman" w:cs="Times New Roman"/>
          <w:sz w:val="24"/>
          <w:szCs w:val="24"/>
          <w:lang w:val="en-US"/>
        </w:rPr>
        <w:tab/>
      </w:r>
      <w:r>
        <w:rPr>
          <w:rFonts w:ascii="Times New Roman" w:hAnsi="Times New Roman" w:cs="Times New Roman"/>
          <w:sz w:val="24"/>
          <w:szCs w:val="24"/>
          <w:lang w:val="en-US"/>
        </w:rPr>
        <w:tab/>
        <w:t>C</w:t>
      </w:r>
      <w:r w:rsidRPr="007640C1">
        <w:rPr>
          <w:rFonts w:ascii="Times New Roman" w:hAnsi="Times New Roman" w:cs="Times New Roman"/>
          <w:sz w:val="24"/>
          <w:szCs w:val="24"/>
          <w:lang w:val="en-US"/>
        </w:rPr>
        <w:t>ortex</w:t>
      </w:r>
    </w:p>
    <w:p w14:paraId="0F5FBDAE" w14:textId="5CBD1F83" w:rsidR="007640C1" w:rsidRPr="007640C1" w:rsidRDefault="007640C1" w:rsidP="007640C1">
      <w:pPr>
        <w:spacing w:line="480" w:lineRule="auto"/>
        <w:contextualSpacing/>
        <w:jc w:val="both"/>
        <w:rPr>
          <w:rFonts w:ascii="Times New Roman" w:hAnsi="Times New Roman" w:cs="Times New Roman"/>
          <w:sz w:val="24"/>
          <w:szCs w:val="24"/>
          <w:lang w:val="en-US"/>
        </w:rPr>
      </w:pPr>
      <w:r w:rsidRPr="007640C1">
        <w:rPr>
          <w:rFonts w:ascii="Times New Roman" w:hAnsi="Times New Roman" w:cs="Times New Roman"/>
          <w:sz w:val="24"/>
          <w:szCs w:val="24"/>
          <w:lang w:val="en-US"/>
        </w:rPr>
        <w:t>EPM:</w:t>
      </w:r>
      <w:r>
        <w:rPr>
          <w:rFonts w:ascii="Times New Roman" w:hAnsi="Times New Roman" w:cs="Times New Roman"/>
          <w:sz w:val="24"/>
          <w:szCs w:val="24"/>
          <w:lang w:val="en-US"/>
        </w:rPr>
        <w:tab/>
      </w:r>
      <w:r>
        <w:rPr>
          <w:rFonts w:ascii="Times New Roman" w:hAnsi="Times New Roman" w:cs="Times New Roman"/>
          <w:sz w:val="24"/>
          <w:szCs w:val="24"/>
          <w:lang w:val="en-US"/>
        </w:rPr>
        <w:tab/>
        <w:t>E</w:t>
      </w:r>
      <w:r w:rsidRPr="007640C1">
        <w:rPr>
          <w:rFonts w:ascii="Times New Roman" w:hAnsi="Times New Roman" w:cs="Times New Roman"/>
          <w:sz w:val="24"/>
          <w:szCs w:val="24"/>
          <w:lang w:val="en-US"/>
        </w:rPr>
        <w:t xml:space="preserve">levated-plus maze </w:t>
      </w:r>
    </w:p>
    <w:p w14:paraId="66FC7B00" w14:textId="456C7802" w:rsidR="007640C1" w:rsidRPr="007640C1" w:rsidRDefault="007640C1" w:rsidP="007640C1">
      <w:pPr>
        <w:spacing w:line="480" w:lineRule="auto"/>
        <w:contextualSpacing/>
        <w:jc w:val="both"/>
        <w:rPr>
          <w:rFonts w:ascii="Times New Roman" w:hAnsi="Times New Roman" w:cs="Times New Roman"/>
          <w:sz w:val="24"/>
          <w:szCs w:val="24"/>
          <w:lang w:val="en-US"/>
        </w:rPr>
      </w:pPr>
      <w:r w:rsidRPr="007640C1">
        <w:rPr>
          <w:rFonts w:ascii="Times New Roman" w:hAnsi="Times New Roman" w:cs="Times New Roman"/>
          <w:sz w:val="24"/>
          <w:szCs w:val="24"/>
          <w:lang w:val="en-US"/>
        </w:rPr>
        <w:t xml:space="preserve">hα-syn: </w:t>
      </w:r>
      <w:r>
        <w:rPr>
          <w:rFonts w:ascii="Times New Roman" w:hAnsi="Times New Roman" w:cs="Times New Roman"/>
          <w:sz w:val="24"/>
          <w:szCs w:val="24"/>
          <w:lang w:val="en-US"/>
        </w:rPr>
        <w:tab/>
        <w:t>H</w:t>
      </w:r>
      <w:r w:rsidRPr="007640C1">
        <w:rPr>
          <w:rFonts w:ascii="Times New Roman" w:hAnsi="Times New Roman" w:cs="Times New Roman"/>
          <w:sz w:val="24"/>
          <w:szCs w:val="24"/>
          <w:lang w:val="en-US"/>
        </w:rPr>
        <w:t xml:space="preserve">uman α-syn </w:t>
      </w:r>
    </w:p>
    <w:p w14:paraId="7F079114" w14:textId="78815CDF" w:rsidR="007640C1" w:rsidRPr="007640C1" w:rsidRDefault="007640C1" w:rsidP="007640C1">
      <w:pPr>
        <w:spacing w:line="480" w:lineRule="auto"/>
        <w:contextualSpacing/>
        <w:jc w:val="both"/>
        <w:rPr>
          <w:rFonts w:ascii="Times New Roman" w:hAnsi="Times New Roman" w:cs="Times New Roman"/>
          <w:sz w:val="24"/>
          <w:szCs w:val="24"/>
          <w:lang w:val="en-US"/>
        </w:rPr>
      </w:pPr>
      <w:r w:rsidRPr="007640C1">
        <w:rPr>
          <w:rFonts w:ascii="Times New Roman" w:hAnsi="Times New Roman" w:cs="Times New Roman"/>
          <w:sz w:val="24"/>
          <w:szCs w:val="24"/>
          <w:lang w:val="en-US"/>
        </w:rPr>
        <w:t xml:space="preserve">Hip: </w:t>
      </w:r>
      <w:r>
        <w:rPr>
          <w:rFonts w:ascii="Times New Roman" w:hAnsi="Times New Roman" w:cs="Times New Roman"/>
          <w:sz w:val="24"/>
          <w:szCs w:val="24"/>
          <w:lang w:val="en-US"/>
        </w:rPr>
        <w:tab/>
      </w:r>
      <w:r>
        <w:rPr>
          <w:rFonts w:ascii="Times New Roman" w:hAnsi="Times New Roman" w:cs="Times New Roman"/>
          <w:sz w:val="24"/>
          <w:szCs w:val="24"/>
          <w:lang w:val="en-US"/>
        </w:rPr>
        <w:tab/>
        <w:t>H</w:t>
      </w:r>
      <w:r w:rsidRPr="007640C1">
        <w:rPr>
          <w:rFonts w:ascii="Times New Roman" w:hAnsi="Times New Roman" w:cs="Times New Roman"/>
          <w:sz w:val="24"/>
          <w:szCs w:val="24"/>
          <w:lang w:val="en-US"/>
        </w:rPr>
        <w:t xml:space="preserve">ippocampus </w:t>
      </w:r>
    </w:p>
    <w:p w14:paraId="6055A38D" w14:textId="6CA2DCD5" w:rsidR="007640C1" w:rsidRPr="007640C1" w:rsidRDefault="007640C1" w:rsidP="007640C1">
      <w:pPr>
        <w:spacing w:line="480" w:lineRule="auto"/>
        <w:contextualSpacing/>
        <w:jc w:val="both"/>
        <w:rPr>
          <w:rFonts w:ascii="Times New Roman" w:hAnsi="Times New Roman" w:cs="Times New Roman"/>
          <w:sz w:val="24"/>
          <w:szCs w:val="24"/>
          <w:lang w:val="en-US"/>
        </w:rPr>
      </w:pPr>
      <w:r w:rsidRPr="007640C1">
        <w:rPr>
          <w:rFonts w:ascii="Times New Roman" w:hAnsi="Times New Roman" w:cs="Times New Roman"/>
          <w:sz w:val="24"/>
          <w:szCs w:val="24"/>
          <w:lang w:val="en-US"/>
        </w:rPr>
        <w:t xml:space="preserve">LBs: </w:t>
      </w:r>
      <w:r>
        <w:rPr>
          <w:rFonts w:ascii="Times New Roman" w:hAnsi="Times New Roman" w:cs="Times New Roman"/>
          <w:sz w:val="24"/>
          <w:szCs w:val="24"/>
          <w:lang w:val="en-US"/>
        </w:rPr>
        <w:tab/>
      </w:r>
      <w:r>
        <w:rPr>
          <w:rFonts w:ascii="Times New Roman" w:hAnsi="Times New Roman" w:cs="Times New Roman"/>
          <w:sz w:val="24"/>
          <w:szCs w:val="24"/>
          <w:lang w:val="en-US"/>
        </w:rPr>
        <w:tab/>
      </w:r>
      <w:r w:rsidRPr="007640C1">
        <w:rPr>
          <w:rFonts w:ascii="Times New Roman" w:hAnsi="Times New Roman" w:cs="Times New Roman"/>
          <w:sz w:val="24"/>
          <w:szCs w:val="24"/>
          <w:lang w:val="en-US"/>
        </w:rPr>
        <w:t>Lewy bodies</w:t>
      </w:r>
    </w:p>
    <w:p w14:paraId="338C8624" w14:textId="77777777" w:rsidR="007640C1" w:rsidRPr="007640C1" w:rsidRDefault="007640C1" w:rsidP="007640C1">
      <w:pPr>
        <w:spacing w:line="48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m</w:t>
      </w:r>
      <w:r w:rsidRPr="009C2730">
        <w:rPr>
          <w:rFonts w:ascii="Times New Roman" w:hAnsi="Times New Roman" w:cs="Times New Roman"/>
          <w:sz w:val="24"/>
          <w:szCs w:val="24"/>
          <w:lang w:val="en-US"/>
        </w:rPr>
        <w:t>α-syn</w:t>
      </w:r>
      <w:r>
        <w:rPr>
          <w:rFonts w:ascii="Times New Roman" w:hAnsi="Times New Roman" w:cs="Times New Roman"/>
          <w:sz w:val="24"/>
          <w:szCs w:val="24"/>
          <w:lang w:val="en-US"/>
        </w:rPr>
        <w:tab/>
        <w:t>Mouse a</w:t>
      </w:r>
      <w:r w:rsidRPr="007640C1">
        <w:rPr>
          <w:rFonts w:ascii="Times New Roman" w:hAnsi="Times New Roman" w:cs="Times New Roman"/>
          <w:sz w:val="24"/>
          <w:szCs w:val="24"/>
          <w:lang w:val="en-US"/>
        </w:rPr>
        <w:t>lpha-synuclein</w:t>
      </w:r>
    </w:p>
    <w:p w14:paraId="507038A8" w14:textId="2372DD9E" w:rsidR="007640C1" w:rsidRPr="007640C1" w:rsidRDefault="007640C1" w:rsidP="007640C1">
      <w:pPr>
        <w:spacing w:line="480" w:lineRule="auto"/>
        <w:contextualSpacing/>
        <w:jc w:val="both"/>
        <w:rPr>
          <w:rFonts w:ascii="Times New Roman" w:hAnsi="Times New Roman" w:cs="Times New Roman"/>
          <w:sz w:val="24"/>
          <w:szCs w:val="24"/>
          <w:lang w:val="en-US"/>
        </w:rPr>
      </w:pPr>
      <w:proofErr w:type="spellStart"/>
      <w:r w:rsidRPr="007640C1">
        <w:rPr>
          <w:rFonts w:ascii="Times New Roman" w:hAnsi="Times New Roman" w:cs="Times New Roman"/>
          <w:sz w:val="24"/>
          <w:szCs w:val="24"/>
          <w:lang w:val="en-US"/>
        </w:rPr>
        <w:t>mTurq</w:t>
      </w:r>
      <w:proofErr w:type="spellEnd"/>
      <w:r w:rsidRPr="007640C1">
        <w:rPr>
          <w:rFonts w:ascii="Times New Roman" w:hAnsi="Times New Roman" w:cs="Times New Roman"/>
          <w:sz w:val="24"/>
          <w:szCs w:val="24"/>
          <w:lang w:val="en-US"/>
        </w:rPr>
        <w:t>:</w:t>
      </w:r>
      <w:r>
        <w:rPr>
          <w:rFonts w:ascii="Times New Roman" w:hAnsi="Times New Roman" w:cs="Times New Roman"/>
          <w:sz w:val="24"/>
          <w:szCs w:val="24"/>
          <w:lang w:val="en-US"/>
        </w:rPr>
        <w:tab/>
      </w:r>
      <w:r w:rsidRPr="007640C1">
        <w:rPr>
          <w:rFonts w:ascii="Times New Roman" w:hAnsi="Times New Roman" w:cs="Times New Roman"/>
          <w:sz w:val="24"/>
          <w:szCs w:val="24"/>
          <w:lang w:val="en-US"/>
        </w:rPr>
        <w:t>mTurquoise2</w:t>
      </w:r>
    </w:p>
    <w:p w14:paraId="7C3A561A" w14:textId="7B57CD67" w:rsidR="007640C1" w:rsidRPr="007640C1" w:rsidRDefault="007640C1" w:rsidP="007640C1">
      <w:pPr>
        <w:spacing w:line="480" w:lineRule="auto"/>
        <w:contextualSpacing/>
        <w:jc w:val="both"/>
        <w:rPr>
          <w:rFonts w:ascii="Times New Roman" w:hAnsi="Times New Roman" w:cs="Times New Roman"/>
          <w:sz w:val="24"/>
          <w:szCs w:val="24"/>
          <w:lang w:val="en-US"/>
        </w:rPr>
      </w:pPr>
      <w:r w:rsidRPr="007640C1">
        <w:rPr>
          <w:rFonts w:ascii="Times New Roman" w:hAnsi="Times New Roman" w:cs="Times New Roman"/>
          <w:sz w:val="24"/>
          <w:szCs w:val="24"/>
          <w:lang w:val="en-US"/>
        </w:rPr>
        <w:t xml:space="preserve">MWM: </w:t>
      </w:r>
      <w:r>
        <w:rPr>
          <w:rFonts w:ascii="Times New Roman" w:hAnsi="Times New Roman" w:cs="Times New Roman"/>
          <w:sz w:val="24"/>
          <w:szCs w:val="24"/>
          <w:lang w:val="en-US"/>
        </w:rPr>
        <w:tab/>
      </w:r>
      <w:r w:rsidRPr="007640C1">
        <w:rPr>
          <w:rFonts w:ascii="Times New Roman" w:hAnsi="Times New Roman" w:cs="Times New Roman"/>
          <w:sz w:val="24"/>
          <w:szCs w:val="24"/>
          <w:lang w:val="en-US"/>
        </w:rPr>
        <w:t xml:space="preserve">Morris water maze </w:t>
      </w:r>
    </w:p>
    <w:p w14:paraId="650611D0" w14:textId="4023E3C9" w:rsidR="007640C1" w:rsidRPr="007640C1" w:rsidRDefault="007640C1" w:rsidP="007640C1">
      <w:pPr>
        <w:spacing w:line="480" w:lineRule="auto"/>
        <w:contextualSpacing/>
        <w:jc w:val="both"/>
        <w:rPr>
          <w:rFonts w:ascii="Times New Roman" w:hAnsi="Times New Roman" w:cs="Times New Roman"/>
          <w:sz w:val="24"/>
          <w:szCs w:val="24"/>
          <w:lang w:val="en-US"/>
        </w:rPr>
      </w:pPr>
      <w:r w:rsidRPr="007640C1">
        <w:rPr>
          <w:rFonts w:ascii="Times New Roman" w:hAnsi="Times New Roman" w:cs="Times New Roman"/>
          <w:sz w:val="24"/>
          <w:szCs w:val="24"/>
          <w:lang w:val="en-US"/>
        </w:rPr>
        <w:t xml:space="preserve">Mono: </w:t>
      </w:r>
      <w:r>
        <w:rPr>
          <w:rFonts w:ascii="Times New Roman" w:hAnsi="Times New Roman" w:cs="Times New Roman"/>
          <w:sz w:val="24"/>
          <w:szCs w:val="24"/>
          <w:lang w:val="en-US"/>
        </w:rPr>
        <w:tab/>
      </w:r>
      <w:r>
        <w:rPr>
          <w:rFonts w:ascii="Times New Roman" w:hAnsi="Times New Roman" w:cs="Times New Roman"/>
          <w:sz w:val="24"/>
          <w:szCs w:val="24"/>
          <w:lang w:val="en-US"/>
        </w:rPr>
        <w:tab/>
        <w:t>M</w:t>
      </w:r>
      <w:r w:rsidRPr="007640C1">
        <w:rPr>
          <w:rFonts w:ascii="Times New Roman" w:hAnsi="Times New Roman" w:cs="Times New Roman"/>
          <w:sz w:val="24"/>
          <w:szCs w:val="24"/>
          <w:lang w:val="en-US"/>
        </w:rPr>
        <w:t>onomeric α-syn</w:t>
      </w:r>
    </w:p>
    <w:p w14:paraId="34E647D5" w14:textId="3FDD5F0B" w:rsidR="007640C1" w:rsidRPr="007640C1" w:rsidRDefault="007640C1" w:rsidP="007640C1">
      <w:pPr>
        <w:spacing w:line="480" w:lineRule="auto"/>
        <w:contextualSpacing/>
        <w:jc w:val="both"/>
        <w:rPr>
          <w:rFonts w:ascii="Times New Roman" w:hAnsi="Times New Roman" w:cs="Times New Roman"/>
          <w:sz w:val="24"/>
          <w:szCs w:val="24"/>
          <w:lang w:val="en-US"/>
        </w:rPr>
      </w:pPr>
      <w:r w:rsidRPr="007640C1">
        <w:rPr>
          <w:rFonts w:ascii="Times New Roman" w:hAnsi="Times New Roman" w:cs="Times New Roman"/>
          <w:sz w:val="24"/>
          <w:szCs w:val="24"/>
          <w:lang w:val="en-US"/>
        </w:rPr>
        <w:t>PBS:</w:t>
      </w:r>
      <w:r>
        <w:rPr>
          <w:rFonts w:ascii="Times New Roman" w:hAnsi="Times New Roman" w:cs="Times New Roman"/>
          <w:sz w:val="24"/>
          <w:szCs w:val="24"/>
          <w:lang w:val="en-US"/>
        </w:rPr>
        <w:tab/>
      </w:r>
      <w:r>
        <w:rPr>
          <w:rFonts w:ascii="Times New Roman" w:hAnsi="Times New Roman" w:cs="Times New Roman"/>
          <w:sz w:val="24"/>
          <w:szCs w:val="24"/>
          <w:lang w:val="en-US"/>
        </w:rPr>
        <w:tab/>
      </w:r>
      <w:r w:rsidRPr="007640C1">
        <w:rPr>
          <w:rFonts w:ascii="Times New Roman" w:hAnsi="Times New Roman" w:cs="Times New Roman"/>
          <w:sz w:val="24"/>
          <w:szCs w:val="24"/>
          <w:lang w:val="en-US"/>
        </w:rPr>
        <w:t xml:space="preserve">Phosphate-buffered saline </w:t>
      </w:r>
    </w:p>
    <w:p w14:paraId="015E861B" w14:textId="7DD81237" w:rsidR="007640C1" w:rsidRPr="007640C1" w:rsidRDefault="007640C1" w:rsidP="007640C1">
      <w:pPr>
        <w:spacing w:line="480" w:lineRule="auto"/>
        <w:contextualSpacing/>
        <w:jc w:val="both"/>
        <w:rPr>
          <w:rFonts w:ascii="Times New Roman" w:hAnsi="Times New Roman" w:cs="Times New Roman"/>
          <w:sz w:val="24"/>
          <w:szCs w:val="24"/>
          <w:lang w:val="en-US"/>
        </w:rPr>
      </w:pPr>
      <w:r w:rsidRPr="007640C1">
        <w:rPr>
          <w:rFonts w:ascii="Times New Roman" w:hAnsi="Times New Roman" w:cs="Times New Roman"/>
          <w:sz w:val="24"/>
          <w:szCs w:val="24"/>
          <w:lang w:val="en-US"/>
        </w:rPr>
        <w:t>PBS-T:</w:t>
      </w:r>
      <w:r>
        <w:rPr>
          <w:rFonts w:ascii="Times New Roman" w:hAnsi="Times New Roman" w:cs="Times New Roman"/>
          <w:sz w:val="24"/>
          <w:szCs w:val="24"/>
          <w:lang w:val="en-US"/>
        </w:rPr>
        <w:tab/>
      </w:r>
      <w:r w:rsidRPr="007640C1">
        <w:rPr>
          <w:rFonts w:ascii="Times New Roman" w:hAnsi="Times New Roman" w:cs="Times New Roman"/>
          <w:sz w:val="24"/>
          <w:szCs w:val="24"/>
          <w:lang w:val="en-US"/>
        </w:rPr>
        <w:t>PBS-Tween</w:t>
      </w:r>
    </w:p>
    <w:p w14:paraId="224B777A" w14:textId="42CF8BA4" w:rsidR="007640C1" w:rsidRPr="007640C1" w:rsidRDefault="007640C1" w:rsidP="007640C1">
      <w:pPr>
        <w:spacing w:line="480" w:lineRule="auto"/>
        <w:contextualSpacing/>
        <w:jc w:val="both"/>
        <w:rPr>
          <w:rFonts w:ascii="Times New Roman" w:hAnsi="Times New Roman" w:cs="Times New Roman"/>
          <w:sz w:val="24"/>
          <w:szCs w:val="24"/>
          <w:lang w:val="en-US"/>
        </w:rPr>
      </w:pPr>
      <w:r w:rsidRPr="007640C1">
        <w:rPr>
          <w:rFonts w:ascii="Times New Roman" w:hAnsi="Times New Roman" w:cs="Times New Roman"/>
          <w:sz w:val="24"/>
          <w:szCs w:val="24"/>
          <w:lang w:val="en-US"/>
        </w:rPr>
        <w:t xml:space="preserve">PD: </w:t>
      </w:r>
      <w:r>
        <w:rPr>
          <w:rFonts w:ascii="Times New Roman" w:hAnsi="Times New Roman" w:cs="Times New Roman"/>
          <w:sz w:val="24"/>
          <w:szCs w:val="24"/>
          <w:lang w:val="en-US"/>
        </w:rPr>
        <w:tab/>
      </w:r>
      <w:r>
        <w:rPr>
          <w:rFonts w:ascii="Times New Roman" w:hAnsi="Times New Roman" w:cs="Times New Roman"/>
          <w:sz w:val="24"/>
          <w:szCs w:val="24"/>
          <w:lang w:val="en-US"/>
        </w:rPr>
        <w:tab/>
      </w:r>
      <w:r w:rsidRPr="007640C1">
        <w:rPr>
          <w:rFonts w:ascii="Times New Roman" w:hAnsi="Times New Roman" w:cs="Times New Roman"/>
          <w:sz w:val="24"/>
          <w:szCs w:val="24"/>
          <w:lang w:val="en-US"/>
        </w:rPr>
        <w:t>Parkinson’s disease</w:t>
      </w:r>
    </w:p>
    <w:p w14:paraId="4433499B" w14:textId="27CE0BD3" w:rsidR="007640C1" w:rsidRPr="007640C1" w:rsidRDefault="007640C1" w:rsidP="007640C1">
      <w:pPr>
        <w:spacing w:line="480" w:lineRule="auto"/>
        <w:contextualSpacing/>
        <w:jc w:val="both"/>
        <w:rPr>
          <w:rFonts w:ascii="Times New Roman" w:hAnsi="Times New Roman" w:cs="Times New Roman"/>
          <w:sz w:val="24"/>
          <w:szCs w:val="24"/>
          <w:lang w:val="en-US"/>
        </w:rPr>
      </w:pPr>
      <w:r w:rsidRPr="007640C1">
        <w:rPr>
          <w:rFonts w:ascii="Times New Roman" w:hAnsi="Times New Roman" w:cs="Times New Roman"/>
          <w:sz w:val="24"/>
          <w:szCs w:val="24"/>
          <w:lang w:val="en-US"/>
        </w:rPr>
        <w:t xml:space="preserve">PFA: </w:t>
      </w:r>
      <w:r>
        <w:rPr>
          <w:rFonts w:ascii="Times New Roman" w:hAnsi="Times New Roman" w:cs="Times New Roman"/>
          <w:sz w:val="24"/>
          <w:szCs w:val="24"/>
          <w:lang w:val="en-US"/>
        </w:rPr>
        <w:tab/>
      </w:r>
      <w:r>
        <w:rPr>
          <w:rFonts w:ascii="Times New Roman" w:hAnsi="Times New Roman" w:cs="Times New Roman"/>
          <w:sz w:val="24"/>
          <w:szCs w:val="24"/>
          <w:lang w:val="en-US"/>
        </w:rPr>
        <w:tab/>
        <w:t>P</w:t>
      </w:r>
      <w:r w:rsidRPr="007640C1">
        <w:rPr>
          <w:rFonts w:ascii="Times New Roman" w:hAnsi="Times New Roman" w:cs="Times New Roman"/>
          <w:sz w:val="24"/>
          <w:szCs w:val="24"/>
          <w:lang w:val="en-US"/>
        </w:rPr>
        <w:t xml:space="preserve">araformaldehyde </w:t>
      </w:r>
    </w:p>
    <w:p w14:paraId="7E9B8CD2" w14:textId="144B6660" w:rsidR="007640C1" w:rsidRPr="007640C1" w:rsidRDefault="007640C1" w:rsidP="007640C1">
      <w:pPr>
        <w:spacing w:line="480" w:lineRule="auto"/>
        <w:contextualSpacing/>
        <w:jc w:val="both"/>
        <w:rPr>
          <w:rFonts w:ascii="Times New Roman" w:hAnsi="Times New Roman" w:cs="Times New Roman"/>
          <w:sz w:val="24"/>
          <w:szCs w:val="24"/>
          <w:lang w:val="en-US"/>
        </w:rPr>
      </w:pPr>
      <w:r w:rsidRPr="007640C1">
        <w:rPr>
          <w:rFonts w:ascii="Times New Roman" w:hAnsi="Times New Roman" w:cs="Times New Roman"/>
          <w:sz w:val="24"/>
          <w:szCs w:val="24"/>
          <w:lang w:val="en-US"/>
        </w:rPr>
        <w:t xml:space="preserve">PFF: </w:t>
      </w:r>
      <w:r>
        <w:rPr>
          <w:rFonts w:ascii="Times New Roman" w:hAnsi="Times New Roman" w:cs="Times New Roman"/>
          <w:sz w:val="24"/>
          <w:szCs w:val="24"/>
          <w:lang w:val="en-US"/>
        </w:rPr>
        <w:tab/>
      </w:r>
      <w:r>
        <w:rPr>
          <w:rFonts w:ascii="Times New Roman" w:hAnsi="Times New Roman" w:cs="Times New Roman"/>
          <w:sz w:val="24"/>
          <w:szCs w:val="24"/>
          <w:lang w:val="en-US"/>
        </w:rPr>
        <w:tab/>
      </w:r>
      <w:r w:rsidRPr="007640C1">
        <w:rPr>
          <w:rFonts w:ascii="Times New Roman" w:hAnsi="Times New Roman" w:cs="Times New Roman"/>
          <w:sz w:val="24"/>
          <w:szCs w:val="24"/>
          <w:lang w:val="en-US"/>
        </w:rPr>
        <w:t xml:space="preserve">Pre-formed </w:t>
      </w:r>
      <w:r w:rsidR="00951AD0">
        <w:rPr>
          <w:rFonts w:ascii="Times New Roman" w:hAnsi="Times New Roman" w:cs="Times New Roman"/>
          <w:sz w:val="24"/>
          <w:szCs w:val="24"/>
          <w:lang w:val="en-US"/>
        </w:rPr>
        <w:t>f</w:t>
      </w:r>
      <w:r w:rsidR="00951AD0" w:rsidRPr="007640C1">
        <w:rPr>
          <w:rFonts w:ascii="Times New Roman" w:hAnsi="Times New Roman" w:cs="Times New Roman"/>
          <w:sz w:val="24"/>
          <w:szCs w:val="24"/>
          <w:lang w:val="en-US"/>
        </w:rPr>
        <w:t>ibrils</w:t>
      </w:r>
    </w:p>
    <w:p w14:paraId="30763DCA" w14:textId="158A0F68" w:rsidR="007640C1" w:rsidRPr="007640C1" w:rsidRDefault="007640C1" w:rsidP="007640C1">
      <w:pPr>
        <w:spacing w:line="480" w:lineRule="auto"/>
        <w:contextualSpacing/>
        <w:jc w:val="both"/>
        <w:rPr>
          <w:rFonts w:ascii="Times New Roman" w:hAnsi="Times New Roman" w:cs="Times New Roman"/>
          <w:sz w:val="24"/>
          <w:szCs w:val="24"/>
          <w:lang w:val="en-US"/>
        </w:rPr>
      </w:pPr>
      <w:r w:rsidRPr="007640C1">
        <w:rPr>
          <w:rFonts w:ascii="Times New Roman" w:hAnsi="Times New Roman" w:cs="Times New Roman"/>
          <w:sz w:val="24"/>
          <w:szCs w:val="24"/>
          <w:lang w:val="en-US"/>
        </w:rPr>
        <w:t>pS129:</w:t>
      </w:r>
      <w:r>
        <w:rPr>
          <w:rFonts w:ascii="Times New Roman" w:hAnsi="Times New Roman" w:cs="Times New Roman"/>
          <w:sz w:val="24"/>
          <w:szCs w:val="24"/>
          <w:lang w:val="en-US"/>
        </w:rPr>
        <w:tab/>
      </w:r>
      <w:r>
        <w:rPr>
          <w:rFonts w:ascii="Times New Roman" w:hAnsi="Times New Roman" w:cs="Times New Roman"/>
          <w:sz w:val="24"/>
          <w:szCs w:val="24"/>
          <w:lang w:val="en-US"/>
        </w:rPr>
        <w:tab/>
        <w:t>P</w:t>
      </w:r>
      <w:r w:rsidRPr="007640C1">
        <w:rPr>
          <w:rFonts w:ascii="Times New Roman" w:hAnsi="Times New Roman" w:cs="Times New Roman"/>
          <w:sz w:val="24"/>
          <w:szCs w:val="24"/>
          <w:lang w:val="en-US"/>
        </w:rPr>
        <w:t>hosphorylated α-syn at the residue Ser129</w:t>
      </w:r>
    </w:p>
    <w:p w14:paraId="432D3EA2" w14:textId="4DB251FC" w:rsidR="007640C1" w:rsidRPr="007640C1" w:rsidRDefault="007640C1" w:rsidP="007640C1">
      <w:pPr>
        <w:spacing w:line="480" w:lineRule="auto"/>
        <w:contextualSpacing/>
        <w:jc w:val="both"/>
        <w:rPr>
          <w:rFonts w:ascii="Times New Roman" w:hAnsi="Times New Roman" w:cs="Times New Roman"/>
          <w:sz w:val="24"/>
          <w:szCs w:val="24"/>
          <w:lang w:val="en-US"/>
        </w:rPr>
      </w:pPr>
      <w:r w:rsidRPr="007640C1">
        <w:rPr>
          <w:rFonts w:ascii="Times New Roman" w:hAnsi="Times New Roman" w:cs="Times New Roman"/>
          <w:sz w:val="24"/>
          <w:szCs w:val="24"/>
          <w:lang w:val="en-US"/>
        </w:rPr>
        <w:t>RT-</w:t>
      </w:r>
      <w:proofErr w:type="spellStart"/>
      <w:r w:rsidRPr="007640C1">
        <w:rPr>
          <w:rFonts w:ascii="Times New Roman" w:hAnsi="Times New Roman" w:cs="Times New Roman"/>
          <w:sz w:val="24"/>
          <w:szCs w:val="24"/>
          <w:lang w:val="en-US"/>
        </w:rPr>
        <w:t>QuIC</w:t>
      </w:r>
      <w:proofErr w:type="spellEnd"/>
      <w:r w:rsidRPr="007640C1">
        <w:rPr>
          <w:rFonts w:ascii="Times New Roman" w:hAnsi="Times New Roman" w:cs="Times New Roman"/>
          <w:sz w:val="24"/>
          <w:szCs w:val="24"/>
          <w:lang w:val="en-US"/>
        </w:rPr>
        <w:t xml:space="preserve">: </w:t>
      </w:r>
      <w:r>
        <w:rPr>
          <w:rFonts w:ascii="Times New Roman" w:hAnsi="Times New Roman" w:cs="Times New Roman"/>
          <w:sz w:val="24"/>
          <w:szCs w:val="24"/>
          <w:lang w:val="en-US"/>
        </w:rPr>
        <w:tab/>
        <w:t>R</w:t>
      </w:r>
      <w:r w:rsidRPr="007640C1">
        <w:rPr>
          <w:rFonts w:ascii="Times New Roman" w:hAnsi="Times New Roman" w:cs="Times New Roman"/>
          <w:sz w:val="24"/>
          <w:szCs w:val="24"/>
          <w:lang w:val="en-US"/>
        </w:rPr>
        <w:t xml:space="preserve">eal-time quaking-induced conversion </w:t>
      </w:r>
    </w:p>
    <w:p w14:paraId="39C894EF" w14:textId="2CA17CC4" w:rsidR="007640C1" w:rsidRPr="007640C1" w:rsidRDefault="007640C1" w:rsidP="007640C1">
      <w:pPr>
        <w:spacing w:line="480" w:lineRule="auto"/>
        <w:contextualSpacing/>
        <w:jc w:val="both"/>
        <w:rPr>
          <w:rFonts w:ascii="Times New Roman" w:hAnsi="Times New Roman" w:cs="Times New Roman"/>
          <w:sz w:val="24"/>
          <w:szCs w:val="24"/>
          <w:lang w:val="en-US"/>
        </w:rPr>
      </w:pPr>
      <w:r w:rsidRPr="007640C1">
        <w:rPr>
          <w:rFonts w:ascii="Times New Roman" w:hAnsi="Times New Roman" w:cs="Times New Roman"/>
          <w:sz w:val="24"/>
          <w:szCs w:val="24"/>
          <w:lang w:val="en-US"/>
        </w:rPr>
        <w:t xml:space="preserve">SN: </w:t>
      </w:r>
      <w:r>
        <w:rPr>
          <w:rFonts w:ascii="Times New Roman" w:hAnsi="Times New Roman" w:cs="Times New Roman"/>
          <w:sz w:val="24"/>
          <w:szCs w:val="24"/>
          <w:lang w:val="en-US"/>
        </w:rPr>
        <w:tab/>
      </w:r>
      <w:r>
        <w:rPr>
          <w:rFonts w:ascii="Times New Roman" w:hAnsi="Times New Roman" w:cs="Times New Roman"/>
          <w:sz w:val="24"/>
          <w:szCs w:val="24"/>
          <w:lang w:val="en-US"/>
        </w:rPr>
        <w:tab/>
        <w:t>S</w:t>
      </w:r>
      <w:r w:rsidRPr="007640C1">
        <w:rPr>
          <w:rFonts w:ascii="Times New Roman" w:hAnsi="Times New Roman" w:cs="Times New Roman"/>
          <w:sz w:val="24"/>
          <w:szCs w:val="24"/>
          <w:lang w:val="en-US"/>
        </w:rPr>
        <w:t xml:space="preserve">ubstantia nigra </w:t>
      </w:r>
    </w:p>
    <w:p w14:paraId="134F12C3" w14:textId="4114DA6D" w:rsidR="007640C1" w:rsidRPr="007640C1" w:rsidRDefault="007640C1" w:rsidP="007640C1">
      <w:pPr>
        <w:spacing w:line="480" w:lineRule="auto"/>
        <w:contextualSpacing/>
        <w:jc w:val="both"/>
        <w:rPr>
          <w:rFonts w:ascii="Times New Roman" w:hAnsi="Times New Roman" w:cs="Times New Roman"/>
          <w:sz w:val="24"/>
          <w:szCs w:val="24"/>
          <w:lang w:val="en-US"/>
        </w:rPr>
      </w:pPr>
      <w:r w:rsidRPr="007640C1">
        <w:rPr>
          <w:rFonts w:ascii="Times New Roman" w:hAnsi="Times New Roman" w:cs="Times New Roman"/>
          <w:sz w:val="24"/>
          <w:szCs w:val="24"/>
          <w:lang w:val="en-US"/>
        </w:rPr>
        <w:t xml:space="preserve">Str: </w:t>
      </w:r>
      <w:r>
        <w:rPr>
          <w:rFonts w:ascii="Times New Roman" w:hAnsi="Times New Roman" w:cs="Times New Roman"/>
          <w:sz w:val="24"/>
          <w:szCs w:val="24"/>
          <w:lang w:val="en-US"/>
        </w:rPr>
        <w:tab/>
      </w:r>
      <w:r>
        <w:rPr>
          <w:rFonts w:ascii="Times New Roman" w:hAnsi="Times New Roman" w:cs="Times New Roman"/>
          <w:sz w:val="24"/>
          <w:szCs w:val="24"/>
          <w:lang w:val="en-US"/>
        </w:rPr>
        <w:tab/>
        <w:t>S</w:t>
      </w:r>
      <w:r w:rsidRPr="007640C1">
        <w:rPr>
          <w:rFonts w:ascii="Times New Roman" w:hAnsi="Times New Roman" w:cs="Times New Roman"/>
          <w:sz w:val="24"/>
          <w:szCs w:val="24"/>
          <w:lang w:val="en-US"/>
        </w:rPr>
        <w:t>triatum</w:t>
      </w:r>
    </w:p>
    <w:p w14:paraId="5B8F8500" w14:textId="3A390A03" w:rsidR="007640C1" w:rsidRPr="007640C1" w:rsidRDefault="007640C1" w:rsidP="007640C1">
      <w:pPr>
        <w:spacing w:line="480" w:lineRule="auto"/>
        <w:contextualSpacing/>
        <w:jc w:val="both"/>
        <w:rPr>
          <w:rFonts w:ascii="Times New Roman" w:hAnsi="Times New Roman" w:cs="Times New Roman"/>
          <w:sz w:val="24"/>
          <w:szCs w:val="24"/>
          <w:lang w:val="en-US"/>
        </w:rPr>
      </w:pPr>
      <w:proofErr w:type="spellStart"/>
      <w:r w:rsidRPr="007640C1">
        <w:rPr>
          <w:rFonts w:ascii="Times New Roman" w:hAnsi="Times New Roman" w:cs="Times New Roman"/>
          <w:sz w:val="24"/>
          <w:szCs w:val="24"/>
          <w:lang w:val="en-US"/>
        </w:rPr>
        <w:t>Tg</w:t>
      </w:r>
      <w:proofErr w:type="spellEnd"/>
      <w:r w:rsidRPr="007640C1">
        <w:rPr>
          <w:rFonts w:ascii="Times New Roman" w:hAnsi="Times New Roman" w:cs="Times New Roman"/>
          <w:sz w:val="24"/>
          <w:szCs w:val="24"/>
          <w:lang w:val="en-US"/>
        </w:rPr>
        <w:t xml:space="preserve">: </w:t>
      </w:r>
      <w:r>
        <w:rPr>
          <w:rFonts w:ascii="Times New Roman" w:hAnsi="Times New Roman" w:cs="Times New Roman"/>
          <w:sz w:val="24"/>
          <w:szCs w:val="24"/>
          <w:lang w:val="en-US"/>
        </w:rPr>
        <w:tab/>
      </w:r>
      <w:r>
        <w:rPr>
          <w:rFonts w:ascii="Times New Roman" w:hAnsi="Times New Roman" w:cs="Times New Roman"/>
          <w:sz w:val="24"/>
          <w:szCs w:val="24"/>
          <w:lang w:val="en-US"/>
        </w:rPr>
        <w:tab/>
        <w:t>T</w:t>
      </w:r>
      <w:r w:rsidRPr="007640C1">
        <w:rPr>
          <w:rFonts w:ascii="Times New Roman" w:hAnsi="Times New Roman" w:cs="Times New Roman"/>
          <w:sz w:val="24"/>
          <w:szCs w:val="24"/>
          <w:lang w:val="en-US"/>
        </w:rPr>
        <w:t>ransgenic</w:t>
      </w:r>
    </w:p>
    <w:p w14:paraId="2BEE39C0" w14:textId="49F14BDB" w:rsidR="007640C1" w:rsidRPr="007640C1" w:rsidRDefault="007640C1" w:rsidP="007640C1">
      <w:pPr>
        <w:spacing w:line="480" w:lineRule="auto"/>
        <w:contextualSpacing/>
        <w:jc w:val="both"/>
        <w:rPr>
          <w:rFonts w:ascii="Times New Roman" w:hAnsi="Times New Roman" w:cs="Times New Roman"/>
          <w:sz w:val="24"/>
          <w:szCs w:val="24"/>
          <w:lang w:val="en-US"/>
        </w:rPr>
      </w:pPr>
      <w:r w:rsidRPr="007640C1">
        <w:rPr>
          <w:rFonts w:ascii="Times New Roman" w:hAnsi="Times New Roman" w:cs="Times New Roman"/>
          <w:sz w:val="24"/>
          <w:szCs w:val="24"/>
          <w:lang w:val="en-US"/>
        </w:rPr>
        <w:t xml:space="preserve">TH: </w:t>
      </w:r>
      <w:r>
        <w:rPr>
          <w:rFonts w:ascii="Times New Roman" w:hAnsi="Times New Roman" w:cs="Times New Roman"/>
          <w:sz w:val="24"/>
          <w:szCs w:val="24"/>
          <w:lang w:val="en-US"/>
        </w:rPr>
        <w:tab/>
      </w:r>
      <w:r>
        <w:rPr>
          <w:rFonts w:ascii="Times New Roman" w:hAnsi="Times New Roman" w:cs="Times New Roman"/>
          <w:sz w:val="24"/>
          <w:szCs w:val="24"/>
          <w:lang w:val="en-US"/>
        </w:rPr>
        <w:tab/>
        <w:t>T</w:t>
      </w:r>
      <w:r w:rsidRPr="007640C1">
        <w:rPr>
          <w:rFonts w:ascii="Times New Roman" w:hAnsi="Times New Roman" w:cs="Times New Roman"/>
          <w:sz w:val="24"/>
          <w:szCs w:val="24"/>
          <w:lang w:val="en-US"/>
        </w:rPr>
        <w:t>yrosine hydroxylase</w:t>
      </w:r>
    </w:p>
    <w:p w14:paraId="6D2A520A" w14:textId="5CD6E9E2" w:rsidR="007640C1" w:rsidRPr="007640C1" w:rsidRDefault="007640C1" w:rsidP="007640C1">
      <w:pPr>
        <w:spacing w:line="480" w:lineRule="auto"/>
        <w:contextualSpacing/>
        <w:jc w:val="both"/>
        <w:rPr>
          <w:rFonts w:ascii="Times New Roman" w:hAnsi="Times New Roman" w:cs="Times New Roman"/>
          <w:sz w:val="24"/>
          <w:szCs w:val="24"/>
          <w:lang w:val="en-US"/>
        </w:rPr>
      </w:pPr>
      <w:proofErr w:type="spellStart"/>
      <w:r w:rsidRPr="007640C1">
        <w:rPr>
          <w:rFonts w:ascii="Times New Roman" w:hAnsi="Times New Roman" w:cs="Times New Roman"/>
          <w:sz w:val="24"/>
          <w:szCs w:val="24"/>
          <w:lang w:val="en-US"/>
        </w:rPr>
        <w:t>ThT</w:t>
      </w:r>
      <w:proofErr w:type="spellEnd"/>
      <w:r w:rsidRPr="007640C1">
        <w:rPr>
          <w:rFonts w:ascii="Times New Roman" w:hAnsi="Times New Roman" w:cs="Times New Roman"/>
          <w:sz w:val="24"/>
          <w:szCs w:val="24"/>
          <w:lang w:val="en-US"/>
        </w:rPr>
        <w:t xml:space="preserve">: </w:t>
      </w:r>
      <w:r>
        <w:rPr>
          <w:rFonts w:ascii="Times New Roman" w:hAnsi="Times New Roman" w:cs="Times New Roman"/>
          <w:sz w:val="24"/>
          <w:szCs w:val="24"/>
          <w:lang w:val="en-US"/>
        </w:rPr>
        <w:tab/>
      </w:r>
      <w:r>
        <w:rPr>
          <w:rFonts w:ascii="Times New Roman" w:hAnsi="Times New Roman" w:cs="Times New Roman"/>
          <w:sz w:val="24"/>
          <w:szCs w:val="24"/>
          <w:lang w:val="en-US"/>
        </w:rPr>
        <w:tab/>
        <w:t>T</w:t>
      </w:r>
      <w:r w:rsidRPr="007640C1">
        <w:rPr>
          <w:rFonts w:ascii="Times New Roman" w:hAnsi="Times New Roman" w:cs="Times New Roman"/>
          <w:sz w:val="24"/>
          <w:szCs w:val="24"/>
          <w:lang w:val="en-US"/>
        </w:rPr>
        <w:t xml:space="preserve">hioflavin T </w:t>
      </w:r>
    </w:p>
    <w:p w14:paraId="3982A04D" w14:textId="07992E3A" w:rsidR="00F612EF" w:rsidRPr="007640C1" w:rsidRDefault="007640C1" w:rsidP="007640C1">
      <w:pPr>
        <w:spacing w:line="480" w:lineRule="auto"/>
        <w:contextualSpacing/>
        <w:jc w:val="both"/>
        <w:rPr>
          <w:rFonts w:ascii="Times New Roman" w:hAnsi="Times New Roman" w:cs="Times New Roman"/>
          <w:sz w:val="24"/>
          <w:szCs w:val="24"/>
          <w:lang w:val="en-US"/>
        </w:rPr>
      </w:pPr>
      <w:r w:rsidRPr="007640C1">
        <w:rPr>
          <w:rFonts w:ascii="Times New Roman" w:hAnsi="Times New Roman" w:cs="Times New Roman"/>
          <w:sz w:val="24"/>
          <w:szCs w:val="24"/>
          <w:lang w:val="en-US"/>
        </w:rPr>
        <w:t xml:space="preserve">VTA: </w:t>
      </w:r>
      <w:r>
        <w:rPr>
          <w:rFonts w:ascii="Times New Roman" w:hAnsi="Times New Roman" w:cs="Times New Roman"/>
          <w:sz w:val="24"/>
          <w:szCs w:val="24"/>
          <w:lang w:val="en-US"/>
        </w:rPr>
        <w:tab/>
      </w:r>
      <w:r>
        <w:rPr>
          <w:rFonts w:ascii="Times New Roman" w:hAnsi="Times New Roman" w:cs="Times New Roman"/>
          <w:sz w:val="24"/>
          <w:szCs w:val="24"/>
          <w:lang w:val="en-US"/>
        </w:rPr>
        <w:tab/>
        <w:t>V</w:t>
      </w:r>
      <w:r w:rsidRPr="007640C1">
        <w:rPr>
          <w:rFonts w:ascii="Times New Roman" w:hAnsi="Times New Roman" w:cs="Times New Roman"/>
          <w:sz w:val="24"/>
          <w:szCs w:val="24"/>
          <w:lang w:val="en-US"/>
        </w:rPr>
        <w:t>entral tegmental area</w:t>
      </w:r>
    </w:p>
    <w:p w14:paraId="0F74E428" w14:textId="77777777" w:rsidR="00F612EF" w:rsidRDefault="00F612EF" w:rsidP="006D09D0">
      <w:pPr>
        <w:spacing w:line="480" w:lineRule="auto"/>
        <w:contextualSpacing/>
        <w:jc w:val="both"/>
        <w:rPr>
          <w:rFonts w:ascii="Times New Roman" w:hAnsi="Times New Roman" w:cs="Times New Roman"/>
          <w:b/>
          <w:bCs/>
          <w:sz w:val="24"/>
          <w:szCs w:val="24"/>
          <w:lang w:val="en-US"/>
        </w:rPr>
      </w:pPr>
    </w:p>
    <w:p w14:paraId="4D182245" w14:textId="27053FFF" w:rsidR="0059796C" w:rsidRPr="00F612EF" w:rsidRDefault="00F612EF" w:rsidP="006D09D0">
      <w:pPr>
        <w:spacing w:line="480" w:lineRule="auto"/>
        <w:contextualSpacing/>
        <w:jc w:val="both"/>
        <w:rPr>
          <w:rFonts w:ascii="Times New Roman" w:hAnsi="Times New Roman" w:cs="Times New Roman"/>
          <w:b/>
          <w:bCs/>
          <w:sz w:val="24"/>
          <w:szCs w:val="24"/>
          <w:lang w:val="en-US"/>
        </w:rPr>
      </w:pPr>
      <w:r w:rsidRPr="00F612EF">
        <w:rPr>
          <w:rFonts w:ascii="Times New Roman" w:hAnsi="Times New Roman" w:cs="Times New Roman"/>
          <w:b/>
          <w:bCs/>
          <w:sz w:val="24"/>
          <w:szCs w:val="24"/>
          <w:lang w:val="en-US"/>
        </w:rPr>
        <w:lastRenderedPageBreak/>
        <w:t>Declarations</w:t>
      </w:r>
    </w:p>
    <w:p w14:paraId="71436523" w14:textId="77777777" w:rsidR="00F612EF" w:rsidRDefault="00F612EF" w:rsidP="00D53445">
      <w:pPr>
        <w:spacing w:line="480" w:lineRule="auto"/>
        <w:jc w:val="both"/>
        <w:rPr>
          <w:rFonts w:ascii="Times New Roman" w:hAnsi="Times New Roman" w:cs="Times New Roman"/>
          <w:b/>
          <w:bCs/>
          <w:i/>
          <w:iCs/>
          <w:sz w:val="24"/>
          <w:szCs w:val="24"/>
          <w:lang w:val="en-US"/>
        </w:rPr>
      </w:pPr>
      <w:r w:rsidRPr="00F612EF">
        <w:rPr>
          <w:rFonts w:ascii="Times New Roman" w:hAnsi="Times New Roman" w:cs="Times New Roman"/>
          <w:b/>
          <w:bCs/>
          <w:i/>
          <w:iCs/>
          <w:sz w:val="24"/>
          <w:szCs w:val="24"/>
          <w:lang w:val="en-US"/>
        </w:rPr>
        <w:t xml:space="preserve">Ethical Approval and Consent to </w:t>
      </w:r>
      <w:proofErr w:type="gramStart"/>
      <w:r w:rsidRPr="00F612EF">
        <w:rPr>
          <w:rFonts w:ascii="Times New Roman" w:hAnsi="Times New Roman" w:cs="Times New Roman"/>
          <w:b/>
          <w:bCs/>
          <w:i/>
          <w:iCs/>
          <w:sz w:val="24"/>
          <w:szCs w:val="24"/>
          <w:lang w:val="en-US"/>
        </w:rPr>
        <w:t>participate</w:t>
      </w:r>
      <w:proofErr w:type="gramEnd"/>
      <w:r w:rsidRPr="00F612EF">
        <w:rPr>
          <w:rFonts w:ascii="Times New Roman" w:hAnsi="Times New Roman" w:cs="Times New Roman"/>
          <w:b/>
          <w:bCs/>
          <w:i/>
          <w:iCs/>
          <w:sz w:val="24"/>
          <w:szCs w:val="24"/>
          <w:lang w:val="en-US"/>
        </w:rPr>
        <w:t xml:space="preserve"> </w:t>
      </w:r>
    </w:p>
    <w:p w14:paraId="0DA40310" w14:textId="0F1AA2E0" w:rsidR="00D53445" w:rsidRDefault="00D53445" w:rsidP="00D53445">
      <w:pPr>
        <w:spacing w:line="480" w:lineRule="auto"/>
        <w:jc w:val="both"/>
        <w:rPr>
          <w:rFonts w:ascii="Times New Roman" w:hAnsi="Times New Roman" w:cs="Times New Roman"/>
          <w:color w:val="000000" w:themeColor="text1"/>
          <w:sz w:val="24"/>
          <w:szCs w:val="24"/>
          <w:lang w:val="en-US"/>
        </w:rPr>
      </w:pPr>
      <w:r w:rsidRPr="00B70C14">
        <w:rPr>
          <w:rFonts w:ascii="Times New Roman" w:hAnsi="Times New Roman" w:cs="Times New Roman"/>
          <w:color w:val="000000" w:themeColor="text1"/>
          <w:sz w:val="24"/>
          <w:szCs w:val="24"/>
          <w:lang w:val="en-US"/>
        </w:rPr>
        <w:t>All animal experiments were approved by the Animal Welfare Committee of Université Laval in accordance with the Canadian Council on Animal Care policy</w:t>
      </w:r>
      <w:r>
        <w:rPr>
          <w:rFonts w:ascii="Times New Roman" w:hAnsi="Times New Roman" w:cs="Times New Roman"/>
          <w:color w:val="000000" w:themeColor="text1"/>
          <w:sz w:val="24"/>
          <w:szCs w:val="24"/>
          <w:lang w:val="en-US"/>
        </w:rPr>
        <w:t xml:space="preserve"> (authorization </w:t>
      </w:r>
      <w:r w:rsidRPr="007B3698">
        <w:rPr>
          <w:rFonts w:ascii="Times New Roman" w:hAnsi="Times New Roman" w:cs="Times New Roman"/>
          <w:color w:val="000000" w:themeColor="text1"/>
          <w:sz w:val="24"/>
          <w:szCs w:val="24"/>
          <w:lang w:val="en-US"/>
        </w:rPr>
        <w:t># 2020-641).</w:t>
      </w:r>
    </w:p>
    <w:p w14:paraId="0BE730D6" w14:textId="79C99545" w:rsidR="00F612EF" w:rsidRDefault="00F612EF" w:rsidP="00D53445">
      <w:pPr>
        <w:spacing w:line="480" w:lineRule="auto"/>
        <w:jc w:val="both"/>
        <w:rPr>
          <w:rFonts w:ascii="Times New Roman" w:hAnsi="Times New Roman" w:cs="Times New Roman"/>
          <w:color w:val="000000" w:themeColor="text1"/>
          <w:sz w:val="24"/>
          <w:szCs w:val="24"/>
          <w:lang w:val="en-US"/>
        </w:rPr>
      </w:pPr>
    </w:p>
    <w:p w14:paraId="07989E4F" w14:textId="77777777" w:rsidR="00F612EF" w:rsidRPr="00807CA3" w:rsidRDefault="00F612EF" w:rsidP="00D53445">
      <w:pPr>
        <w:spacing w:line="480" w:lineRule="auto"/>
        <w:jc w:val="both"/>
        <w:rPr>
          <w:rFonts w:ascii="Times New Roman" w:hAnsi="Times New Roman"/>
          <w:b/>
          <w:i/>
          <w:color w:val="000000" w:themeColor="text1"/>
          <w:sz w:val="24"/>
          <w:lang w:val="en-US"/>
        </w:rPr>
      </w:pPr>
      <w:r w:rsidRPr="00807CA3">
        <w:rPr>
          <w:rFonts w:ascii="Times New Roman" w:hAnsi="Times New Roman"/>
          <w:b/>
          <w:i/>
          <w:color w:val="000000" w:themeColor="text1"/>
          <w:sz w:val="24"/>
          <w:lang w:val="en-US"/>
        </w:rPr>
        <w:t>Consent for publication</w:t>
      </w:r>
    </w:p>
    <w:p w14:paraId="40B5B4C4" w14:textId="2488F578" w:rsidR="00F612EF" w:rsidRPr="00F612EF" w:rsidRDefault="00F612EF" w:rsidP="00D53445">
      <w:pPr>
        <w:spacing w:line="480" w:lineRule="auto"/>
        <w:jc w:val="both"/>
        <w:rPr>
          <w:rFonts w:ascii="Times New Roman" w:hAnsi="Times New Roman" w:cs="Times New Roman"/>
          <w:color w:val="000000" w:themeColor="text1"/>
          <w:sz w:val="24"/>
          <w:szCs w:val="24"/>
          <w:lang w:val="en-US"/>
        </w:rPr>
      </w:pPr>
      <w:r w:rsidRPr="00F612EF">
        <w:rPr>
          <w:rFonts w:ascii="Times New Roman" w:hAnsi="Times New Roman" w:cs="Times New Roman"/>
          <w:color w:val="000000" w:themeColor="text1"/>
          <w:sz w:val="24"/>
          <w:szCs w:val="24"/>
          <w:lang w:val="en-US"/>
        </w:rPr>
        <w:t>All authors have given their consent for publication.</w:t>
      </w:r>
    </w:p>
    <w:p w14:paraId="15B93EBC" w14:textId="77777777" w:rsidR="00F612EF" w:rsidRDefault="00F612EF" w:rsidP="00D53445">
      <w:pPr>
        <w:spacing w:line="480" w:lineRule="auto"/>
        <w:jc w:val="both"/>
        <w:rPr>
          <w:rFonts w:ascii="Times New Roman" w:hAnsi="Times New Roman" w:cs="Times New Roman"/>
          <w:b/>
          <w:bCs/>
          <w:i/>
          <w:iCs/>
          <w:color w:val="000000" w:themeColor="text1"/>
          <w:sz w:val="24"/>
          <w:szCs w:val="24"/>
          <w:lang w:val="en-US"/>
        </w:rPr>
      </w:pPr>
    </w:p>
    <w:p w14:paraId="0D0B113D" w14:textId="4858E796" w:rsidR="00D53445" w:rsidRPr="007B3698" w:rsidRDefault="007B3698" w:rsidP="00D53445">
      <w:pPr>
        <w:spacing w:line="480" w:lineRule="auto"/>
        <w:jc w:val="both"/>
        <w:rPr>
          <w:rFonts w:ascii="Times New Roman" w:hAnsi="Times New Roman" w:cs="Times New Roman"/>
          <w:b/>
          <w:bCs/>
          <w:i/>
          <w:iCs/>
          <w:color w:val="000000" w:themeColor="text1"/>
          <w:sz w:val="24"/>
          <w:szCs w:val="24"/>
          <w:lang w:val="en-US"/>
        </w:rPr>
      </w:pPr>
      <w:r w:rsidRPr="007B3698">
        <w:rPr>
          <w:rFonts w:ascii="Times New Roman" w:hAnsi="Times New Roman" w:cs="Times New Roman"/>
          <w:b/>
          <w:bCs/>
          <w:i/>
          <w:iCs/>
          <w:color w:val="000000" w:themeColor="text1"/>
          <w:sz w:val="24"/>
          <w:szCs w:val="24"/>
          <w:lang w:val="en-US"/>
        </w:rPr>
        <w:t>Availability of data and materials</w:t>
      </w:r>
    </w:p>
    <w:p w14:paraId="14CED3C9" w14:textId="32152B8E" w:rsidR="007B3698" w:rsidRPr="007B3698" w:rsidRDefault="00D53445" w:rsidP="007B3698">
      <w:pPr>
        <w:spacing w:line="480" w:lineRule="auto"/>
        <w:jc w:val="both"/>
        <w:rPr>
          <w:rFonts w:ascii="Times New Roman" w:hAnsi="Times New Roman" w:cs="Times New Roman"/>
          <w:sz w:val="24"/>
          <w:szCs w:val="24"/>
          <w:lang w:val="en-US"/>
        </w:rPr>
      </w:pPr>
      <w:r w:rsidRPr="007B3698">
        <w:rPr>
          <w:rFonts w:ascii="Times New Roman" w:hAnsi="Times New Roman" w:cs="Times New Roman"/>
          <w:sz w:val="24"/>
          <w:szCs w:val="24"/>
          <w:lang w:val="en-US"/>
        </w:rPr>
        <w:t xml:space="preserve">The datasets used and/or </w:t>
      </w:r>
      <w:r w:rsidR="00F612EF" w:rsidRPr="007B3698">
        <w:rPr>
          <w:rFonts w:ascii="Times New Roman" w:hAnsi="Times New Roman" w:cs="Times New Roman"/>
          <w:sz w:val="24"/>
          <w:szCs w:val="24"/>
          <w:lang w:val="en-US"/>
        </w:rPr>
        <w:t>analyzed</w:t>
      </w:r>
      <w:r w:rsidRPr="007B3698">
        <w:rPr>
          <w:rFonts w:ascii="Times New Roman" w:hAnsi="Times New Roman" w:cs="Times New Roman"/>
          <w:sz w:val="24"/>
          <w:szCs w:val="24"/>
          <w:lang w:val="en-US"/>
        </w:rPr>
        <w:t xml:space="preserve"> during the current study are available from the corresponding author on reasonable request.</w:t>
      </w:r>
    </w:p>
    <w:p w14:paraId="674E6B84" w14:textId="77777777" w:rsidR="00F612EF" w:rsidRDefault="00F612EF" w:rsidP="006D09D0">
      <w:pPr>
        <w:spacing w:line="480" w:lineRule="auto"/>
        <w:rPr>
          <w:rFonts w:ascii="Times New Roman" w:hAnsi="Times New Roman" w:cs="Times New Roman"/>
          <w:b/>
          <w:bCs/>
          <w:i/>
          <w:iCs/>
          <w:sz w:val="24"/>
          <w:szCs w:val="24"/>
          <w:lang w:val="en-US"/>
        </w:rPr>
      </w:pPr>
    </w:p>
    <w:p w14:paraId="5752FE4C" w14:textId="541C935E" w:rsidR="0059796C" w:rsidRPr="007B3698" w:rsidRDefault="0059796C" w:rsidP="006D09D0">
      <w:pPr>
        <w:spacing w:line="480" w:lineRule="auto"/>
        <w:rPr>
          <w:rFonts w:ascii="Times New Roman" w:hAnsi="Times New Roman" w:cs="Times New Roman"/>
          <w:b/>
          <w:bCs/>
          <w:i/>
          <w:iCs/>
          <w:sz w:val="24"/>
          <w:szCs w:val="24"/>
          <w:lang w:val="en-US"/>
        </w:rPr>
      </w:pPr>
      <w:r w:rsidRPr="007B3698">
        <w:rPr>
          <w:rFonts w:ascii="Times New Roman" w:hAnsi="Times New Roman" w:cs="Times New Roman"/>
          <w:b/>
          <w:bCs/>
          <w:i/>
          <w:iCs/>
          <w:sz w:val="24"/>
          <w:szCs w:val="24"/>
          <w:lang w:val="en-US"/>
        </w:rPr>
        <w:t>Competing interests</w:t>
      </w:r>
    </w:p>
    <w:p w14:paraId="26AA282D" w14:textId="2BA3257A" w:rsidR="007B3698" w:rsidRPr="007B3698" w:rsidRDefault="0059796C" w:rsidP="006D09D0">
      <w:pPr>
        <w:spacing w:line="480" w:lineRule="auto"/>
        <w:rPr>
          <w:rFonts w:ascii="Times New Roman" w:hAnsi="Times New Roman" w:cs="Times New Roman"/>
          <w:sz w:val="24"/>
          <w:szCs w:val="24"/>
          <w:lang w:val="en-US"/>
        </w:rPr>
      </w:pPr>
      <w:r w:rsidRPr="0059796C">
        <w:rPr>
          <w:rFonts w:ascii="Times New Roman" w:hAnsi="Times New Roman" w:cs="Times New Roman"/>
          <w:sz w:val="24"/>
          <w:szCs w:val="24"/>
          <w:lang w:val="en-US"/>
        </w:rPr>
        <w:t xml:space="preserve">The authors declare that they have no competing </w:t>
      </w:r>
      <w:r w:rsidR="00A2571C" w:rsidRPr="0059796C">
        <w:rPr>
          <w:rFonts w:ascii="Times New Roman" w:hAnsi="Times New Roman" w:cs="Times New Roman"/>
          <w:sz w:val="24"/>
          <w:szCs w:val="24"/>
          <w:lang w:val="en-US"/>
        </w:rPr>
        <w:t>interests.</w:t>
      </w:r>
    </w:p>
    <w:p w14:paraId="06DA8A8D" w14:textId="77777777" w:rsidR="007C5819" w:rsidRDefault="007C5819" w:rsidP="006D09D0">
      <w:pPr>
        <w:spacing w:line="480" w:lineRule="auto"/>
        <w:rPr>
          <w:rFonts w:ascii="Times New Roman" w:hAnsi="Times New Roman" w:cs="Times New Roman"/>
          <w:b/>
          <w:bCs/>
          <w:i/>
          <w:iCs/>
          <w:sz w:val="24"/>
          <w:szCs w:val="24"/>
          <w:lang w:val="en-US"/>
        </w:rPr>
      </w:pPr>
    </w:p>
    <w:p w14:paraId="0A973246" w14:textId="258F55C7" w:rsidR="00481FCB" w:rsidRPr="007B3698" w:rsidRDefault="007B3698" w:rsidP="006D09D0">
      <w:pPr>
        <w:spacing w:line="480" w:lineRule="auto"/>
        <w:rPr>
          <w:rFonts w:ascii="Times New Roman" w:hAnsi="Times New Roman" w:cs="Times New Roman"/>
          <w:b/>
          <w:bCs/>
          <w:i/>
          <w:iCs/>
          <w:sz w:val="24"/>
          <w:szCs w:val="24"/>
          <w:lang w:val="en-US"/>
        </w:rPr>
      </w:pPr>
      <w:r w:rsidRPr="007B3698">
        <w:rPr>
          <w:rFonts w:ascii="Times New Roman" w:hAnsi="Times New Roman" w:cs="Times New Roman"/>
          <w:b/>
          <w:bCs/>
          <w:i/>
          <w:iCs/>
          <w:sz w:val="24"/>
          <w:szCs w:val="24"/>
          <w:lang w:val="en-US"/>
        </w:rPr>
        <w:t>Funding</w:t>
      </w:r>
    </w:p>
    <w:p w14:paraId="6F7DFE51" w14:textId="2CE1806E" w:rsidR="007B3698" w:rsidRDefault="007B3698" w:rsidP="007B3698">
      <w:pPr>
        <w:spacing w:line="480" w:lineRule="auto"/>
        <w:jc w:val="both"/>
        <w:rPr>
          <w:rFonts w:ascii="Times New Roman" w:hAnsi="Times New Roman" w:cs="Times New Roman"/>
          <w:sz w:val="24"/>
          <w:szCs w:val="24"/>
          <w:lang w:val="en-US"/>
        </w:rPr>
      </w:pPr>
      <w:r w:rsidRPr="007B3698">
        <w:rPr>
          <w:rFonts w:ascii="Times New Roman" w:hAnsi="Times New Roman" w:cs="Times New Roman"/>
          <w:sz w:val="24"/>
          <w:szCs w:val="24"/>
          <w:lang w:val="en-US"/>
        </w:rPr>
        <w:t>This work was supported by the Canadian Institutes of Health Research (CIHR). AO was supported by Junior</w:t>
      </w:r>
      <w:r>
        <w:rPr>
          <w:rFonts w:ascii="Times New Roman" w:hAnsi="Times New Roman" w:cs="Times New Roman"/>
          <w:sz w:val="24"/>
          <w:szCs w:val="24"/>
          <w:lang w:val="en-US"/>
        </w:rPr>
        <w:t xml:space="preserve"> </w:t>
      </w:r>
      <w:r w:rsidRPr="007B3698">
        <w:rPr>
          <w:rFonts w:ascii="Times New Roman" w:hAnsi="Times New Roman" w:cs="Times New Roman"/>
          <w:sz w:val="24"/>
          <w:szCs w:val="24"/>
          <w:lang w:val="en-US"/>
        </w:rPr>
        <w:t xml:space="preserve">1 and Junior 2 salary Awards from the Fonds de Recherche du Québec </w:t>
      </w:r>
      <w:r w:rsidR="00FE6BFC">
        <w:rPr>
          <w:rFonts w:ascii="Times New Roman" w:hAnsi="Times New Roman" w:cs="Times New Roman"/>
          <w:sz w:val="24"/>
          <w:szCs w:val="24"/>
          <w:lang w:val="en-US"/>
        </w:rPr>
        <w:t>–</w:t>
      </w:r>
      <w:r w:rsidRPr="007B3698">
        <w:rPr>
          <w:rFonts w:ascii="Times New Roman" w:hAnsi="Times New Roman" w:cs="Times New Roman"/>
          <w:sz w:val="24"/>
          <w:szCs w:val="24"/>
          <w:lang w:val="en-US"/>
        </w:rPr>
        <w:t xml:space="preserve"> </w:t>
      </w:r>
      <w:proofErr w:type="spellStart"/>
      <w:r w:rsidRPr="007B3698">
        <w:rPr>
          <w:rFonts w:ascii="Times New Roman" w:hAnsi="Times New Roman" w:cs="Times New Roman"/>
          <w:sz w:val="24"/>
          <w:szCs w:val="24"/>
          <w:lang w:val="en-US"/>
        </w:rPr>
        <w:t>Santé</w:t>
      </w:r>
      <w:proofErr w:type="spellEnd"/>
      <w:r w:rsidRPr="007B3698">
        <w:rPr>
          <w:rFonts w:ascii="Times New Roman" w:hAnsi="Times New Roman" w:cs="Times New Roman"/>
          <w:sz w:val="24"/>
          <w:szCs w:val="24"/>
          <w:lang w:val="en-US"/>
        </w:rPr>
        <w:t xml:space="preserve"> (FRQS) and la Société Parkinson du Québec. MB was supported by scholarships from the </w:t>
      </w:r>
      <w:proofErr w:type="spellStart"/>
      <w:r w:rsidRPr="007B3698">
        <w:rPr>
          <w:rFonts w:ascii="Times New Roman" w:hAnsi="Times New Roman" w:cs="Times New Roman"/>
          <w:sz w:val="24"/>
          <w:szCs w:val="24"/>
          <w:lang w:val="en-US"/>
        </w:rPr>
        <w:t>Fondation</w:t>
      </w:r>
      <w:proofErr w:type="spellEnd"/>
      <w:r w:rsidRPr="007B3698">
        <w:rPr>
          <w:rFonts w:ascii="Times New Roman" w:hAnsi="Times New Roman" w:cs="Times New Roman"/>
          <w:sz w:val="24"/>
          <w:szCs w:val="24"/>
          <w:lang w:val="en-US"/>
        </w:rPr>
        <w:t xml:space="preserve"> du CHU de Québec, Faculty of Medicine of Université Laval (Bourse de </w:t>
      </w:r>
      <w:proofErr w:type="spellStart"/>
      <w:r w:rsidRPr="007B3698">
        <w:rPr>
          <w:rFonts w:ascii="Times New Roman" w:hAnsi="Times New Roman" w:cs="Times New Roman"/>
          <w:sz w:val="24"/>
          <w:szCs w:val="24"/>
          <w:lang w:val="en-US"/>
        </w:rPr>
        <w:t>recrutement</w:t>
      </w:r>
      <w:proofErr w:type="spellEnd"/>
      <w:r w:rsidRPr="007B3698">
        <w:rPr>
          <w:rFonts w:ascii="Times New Roman" w:hAnsi="Times New Roman" w:cs="Times New Roman"/>
          <w:sz w:val="24"/>
          <w:szCs w:val="24"/>
          <w:lang w:val="en-US"/>
        </w:rPr>
        <w:t xml:space="preserve"> du </w:t>
      </w:r>
      <w:proofErr w:type="spellStart"/>
      <w:r w:rsidRPr="007B3698">
        <w:rPr>
          <w:rFonts w:ascii="Times New Roman" w:hAnsi="Times New Roman" w:cs="Times New Roman"/>
          <w:sz w:val="24"/>
          <w:szCs w:val="24"/>
          <w:lang w:val="en-US"/>
        </w:rPr>
        <w:t>doctorat</w:t>
      </w:r>
      <w:proofErr w:type="spellEnd"/>
      <w:r w:rsidRPr="007B3698">
        <w:rPr>
          <w:rFonts w:ascii="Times New Roman" w:hAnsi="Times New Roman" w:cs="Times New Roman"/>
          <w:sz w:val="24"/>
          <w:szCs w:val="24"/>
          <w:lang w:val="en-US"/>
        </w:rPr>
        <w:t xml:space="preserve"> Pierre J. Durant), and FRQS. </w:t>
      </w:r>
    </w:p>
    <w:p w14:paraId="13D64648" w14:textId="77777777" w:rsidR="007640C1" w:rsidRDefault="007640C1" w:rsidP="007B3698">
      <w:pPr>
        <w:pStyle w:val="CommentText"/>
        <w:spacing w:line="480" w:lineRule="auto"/>
        <w:jc w:val="both"/>
        <w:rPr>
          <w:rFonts w:ascii="Times New Roman" w:hAnsi="Times New Roman" w:cs="Times New Roman"/>
          <w:b/>
          <w:sz w:val="24"/>
          <w:szCs w:val="24"/>
          <w:lang w:val="en-US"/>
        </w:rPr>
      </w:pPr>
    </w:p>
    <w:p w14:paraId="4E0CE5BF" w14:textId="6FD1D0B5" w:rsidR="007B3698" w:rsidRPr="007B3698" w:rsidRDefault="007B3698" w:rsidP="007B3698">
      <w:pPr>
        <w:pStyle w:val="CommentText"/>
        <w:spacing w:line="480" w:lineRule="auto"/>
        <w:jc w:val="both"/>
        <w:rPr>
          <w:rFonts w:ascii="Times New Roman" w:hAnsi="Times New Roman" w:cs="Times New Roman"/>
          <w:color w:val="000000"/>
          <w:sz w:val="24"/>
          <w:szCs w:val="24"/>
          <w:lang w:val="en-US"/>
        </w:rPr>
      </w:pPr>
      <w:r w:rsidRPr="007B3698">
        <w:rPr>
          <w:rFonts w:ascii="Times New Roman" w:hAnsi="Times New Roman" w:cs="Times New Roman"/>
          <w:b/>
          <w:sz w:val="24"/>
          <w:szCs w:val="24"/>
          <w:lang w:val="en-US"/>
        </w:rPr>
        <w:t xml:space="preserve">Authors’ contributions: </w:t>
      </w:r>
      <w:r w:rsidR="00AD7290" w:rsidRPr="00AD7290">
        <w:rPr>
          <w:rFonts w:ascii="Times New Roman" w:hAnsi="Times New Roman" w:cs="Times New Roman"/>
          <w:i/>
          <w:color w:val="000000"/>
          <w:sz w:val="24"/>
          <w:szCs w:val="24"/>
          <w:lang w:val="en-US"/>
        </w:rPr>
        <w:t>MB</w:t>
      </w:r>
      <w:r w:rsidR="00AD7290" w:rsidRPr="00AD7290">
        <w:rPr>
          <w:rFonts w:ascii="Times New Roman" w:hAnsi="Times New Roman" w:cs="Times New Roman"/>
          <w:iCs/>
          <w:color w:val="000000"/>
          <w:sz w:val="24"/>
          <w:szCs w:val="24"/>
          <w:lang w:val="en-US"/>
        </w:rPr>
        <w:t xml:space="preserve">: performed </w:t>
      </w:r>
      <w:r w:rsidR="00AD7290" w:rsidRPr="00807CA3">
        <w:rPr>
          <w:rFonts w:ascii="Times New Roman" w:hAnsi="Times New Roman"/>
          <w:i/>
          <w:color w:val="000000"/>
          <w:sz w:val="24"/>
          <w:lang w:val="en-US"/>
        </w:rPr>
        <w:t>in vivo</w:t>
      </w:r>
      <w:r w:rsidR="00AD7290" w:rsidRPr="00AD7290">
        <w:rPr>
          <w:rFonts w:ascii="Times New Roman" w:hAnsi="Times New Roman" w:cs="Times New Roman"/>
          <w:iCs/>
          <w:color w:val="000000"/>
          <w:sz w:val="24"/>
          <w:szCs w:val="24"/>
          <w:lang w:val="en-US"/>
        </w:rPr>
        <w:t xml:space="preserve"> experiments, tissue processing, immunohistochemistry, </w:t>
      </w:r>
      <w:r w:rsidR="00A2571C">
        <w:rPr>
          <w:rFonts w:ascii="Times New Roman" w:hAnsi="Times New Roman" w:cs="Times New Roman"/>
          <w:iCs/>
          <w:color w:val="000000"/>
          <w:sz w:val="24"/>
          <w:szCs w:val="24"/>
          <w:lang w:val="en-US"/>
        </w:rPr>
        <w:t>W</w:t>
      </w:r>
      <w:r w:rsidR="00AD7290" w:rsidRPr="00AD7290">
        <w:rPr>
          <w:rFonts w:ascii="Times New Roman" w:hAnsi="Times New Roman" w:cs="Times New Roman"/>
          <w:iCs/>
          <w:color w:val="000000"/>
          <w:sz w:val="24"/>
          <w:szCs w:val="24"/>
          <w:lang w:val="en-US"/>
        </w:rPr>
        <w:t>estern blot, behavioral test</w:t>
      </w:r>
      <w:r w:rsidR="00A2571C">
        <w:rPr>
          <w:rFonts w:ascii="Times New Roman" w:hAnsi="Times New Roman" w:cs="Times New Roman"/>
          <w:iCs/>
          <w:color w:val="000000"/>
          <w:sz w:val="24"/>
          <w:szCs w:val="24"/>
          <w:lang w:val="en-US"/>
        </w:rPr>
        <w:t>s</w:t>
      </w:r>
      <w:r w:rsidR="00AD7290" w:rsidRPr="00AD7290">
        <w:rPr>
          <w:rFonts w:ascii="Times New Roman" w:hAnsi="Times New Roman" w:cs="Times New Roman"/>
          <w:iCs/>
          <w:color w:val="000000"/>
          <w:sz w:val="24"/>
          <w:szCs w:val="24"/>
          <w:lang w:val="en-US"/>
        </w:rPr>
        <w:t xml:space="preserve"> and contributed to the manuscript preparation. </w:t>
      </w:r>
      <w:r w:rsidR="00AD7290" w:rsidRPr="00AD7290">
        <w:rPr>
          <w:rFonts w:ascii="Times New Roman" w:hAnsi="Times New Roman" w:cs="Times New Roman"/>
          <w:i/>
          <w:color w:val="000000"/>
          <w:sz w:val="24"/>
          <w:szCs w:val="24"/>
          <w:lang w:val="en-US"/>
        </w:rPr>
        <w:t>LMD</w:t>
      </w:r>
      <w:r w:rsidR="00AD7290" w:rsidRPr="00AD7290">
        <w:rPr>
          <w:rFonts w:ascii="Times New Roman" w:hAnsi="Times New Roman" w:cs="Times New Roman"/>
          <w:iCs/>
          <w:color w:val="000000"/>
          <w:sz w:val="24"/>
          <w:szCs w:val="24"/>
          <w:lang w:val="en-US"/>
        </w:rPr>
        <w:t xml:space="preserve">: performed protein extraction, </w:t>
      </w:r>
      <w:r w:rsidR="00A2571C">
        <w:rPr>
          <w:rFonts w:ascii="Times New Roman" w:hAnsi="Times New Roman" w:cs="Times New Roman"/>
          <w:iCs/>
          <w:color w:val="000000"/>
          <w:sz w:val="24"/>
          <w:szCs w:val="24"/>
          <w:lang w:val="en-US"/>
        </w:rPr>
        <w:t>W</w:t>
      </w:r>
      <w:r w:rsidR="00AD7290" w:rsidRPr="00AD7290">
        <w:rPr>
          <w:rFonts w:ascii="Times New Roman" w:hAnsi="Times New Roman" w:cs="Times New Roman"/>
          <w:iCs/>
          <w:color w:val="000000"/>
          <w:sz w:val="24"/>
          <w:szCs w:val="24"/>
          <w:lang w:val="en-US"/>
        </w:rPr>
        <w:t xml:space="preserve">estern </w:t>
      </w:r>
      <w:proofErr w:type="gramStart"/>
      <w:r w:rsidR="00AD7290" w:rsidRPr="00AD7290">
        <w:rPr>
          <w:rFonts w:ascii="Times New Roman" w:hAnsi="Times New Roman" w:cs="Times New Roman"/>
          <w:iCs/>
          <w:color w:val="000000"/>
          <w:sz w:val="24"/>
          <w:szCs w:val="24"/>
          <w:lang w:val="en-US"/>
        </w:rPr>
        <w:t>blot</w:t>
      </w:r>
      <w:proofErr w:type="gramEnd"/>
      <w:r w:rsidR="00AD7290" w:rsidRPr="00AD7290">
        <w:rPr>
          <w:rFonts w:ascii="Times New Roman" w:hAnsi="Times New Roman" w:cs="Times New Roman"/>
          <w:iCs/>
          <w:color w:val="000000"/>
          <w:sz w:val="24"/>
          <w:szCs w:val="24"/>
          <w:lang w:val="en-US"/>
        </w:rPr>
        <w:t xml:space="preserve"> and behavioral tests. </w:t>
      </w:r>
      <w:r w:rsidR="00AD7290" w:rsidRPr="00AD7290">
        <w:rPr>
          <w:rFonts w:ascii="Times New Roman" w:hAnsi="Times New Roman" w:cs="Times New Roman"/>
          <w:i/>
          <w:color w:val="000000"/>
          <w:sz w:val="24"/>
          <w:szCs w:val="24"/>
          <w:lang w:val="en-US"/>
        </w:rPr>
        <w:t>RS</w:t>
      </w:r>
      <w:r w:rsidR="00AD7290" w:rsidRPr="00AD7290">
        <w:rPr>
          <w:rFonts w:ascii="Times New Roman" w:hAnsi="Times New Roman" w:cs="Times New Roman"/>
          <w:iCs/>
          <w:color w:val="000000"/>
          <w:sz w:val="24"/>
          <w:szCs w:val="24"/>
          <w:lang w:val="en-US"/>
        </w:rPr>
        <w:t xml:space="preserve">: designed and performed </w:t>
      </w:r>
      <w:r w:rsidR="00A2571C">
        <w:rPr>
          <w:rFonts w:ascii="Times New Roman" w:hAnsi="Times New Roman" w:cs="Times New Roman"/>
          <w:iCs/>
          <w:color w:val="000000"/>
          <w:sz w:val="24"/>
          <w:szCs w:val="24"/>
          <w:lang w:val="en-US"/>
        </w:rPr>
        <w:t xml:space="preserve">the dot-blots, </w:t>
      </w:r>
      <w:r w:rsidR="00AD7290" w:rsidRPr="00AD7290">
        <w:rPr>
          <w:rFonts w:ascii="Times New Roman" w:hAnsi="Times New Roman" w:cs="Times New Roman"/>
          <w:iCs/>
          <w:color w:val="000000"/>
          <w:sz w:val="24"/>
          <w:szCs w:val="24"/>
          <w:lang w:val="en-US"/>
        </w:rPr>
        <w:t>RT-</w:t>
      </w:r>
      <w:proofErr w:type="spellStart"/>
      <w:r w:rsidR="00AD7290" w:rsidRPr="00AD7290">
        <w:rPr>
          <w:rFonts w:ascii="Times New Roman" w:hAnsi="Times New Roman" w:cs="Times New Roman"/>
          <w:iCs/>
          <w:color w:val="000000"/>
          <w:sz w:val="24"/>
          <w:szCs w:val="24"/>
          <w:lang w:val="en-US"/>
        </w:rPr>
        <w:t>QuIC</w:t>
      </w:r>
      <w:proofErr w:type="spellEnd"/>
      <w:r w:rsidR="00AD7290" w:rsidRPr="00AD7290">
        <w:rPr>
          <w:rFonts w:ascii="Times New Roman" w:hAnsi="Times New Roman" w:cs="Times New Roman"/>
          <w:iCs/>
          <w:color w:val="000000"/>
          <w:sz w:val="24"/>
          <w:szCs w:val="24"/>
          <w:lang w:val="en-US"/>
        </w:rPr>
        <w:t xml:space="preserve"> assay and filter retardation and contributed to the manuscript preparation. </w:t>
      </w:r>
      <w:r w:rsidR="00AD7290" w:rsidRPr="00AD7290">
        <w:rPr>
          <w:rFonts w:ascii="Times New Roman" w:hAnsi="Times New Roman" w:cs="Times New Roman"/>
          <w:i/>
          <w:color w:val="000000"/>
          <w:sz w:val="24"/>
          <w:szCs w:val="24"/>
          <w:lang w:val="en-US"/>
        </w:rPr>
        <w:t>OMAEA</w:t>
      </w:r>
      <w:r w:rsidR="00AD7290" w:rsidRPr="00AD7290">
        <w:rPr>
          <w:rFonts w:ascii="Times New Roman" w:hAnsi="Times New Roman" w:cs="Times New Roman"/>
          <w:iCs/>
          <w:color w:val="000000"/>
          <w:sz w:val="24"/>
          <w:szCs w:val="24"/>
          <w:lang w:val="en-US"/>
        </w:rPr>
        <w:t xml:space="preserve">: provided </w:t>
      </w:r>
      <w:r w:rsidR="00AD7290" w:rsidRPr="00AD7290">
        <w:rPr>
          <w:rFonts w:ascii="Times New Roman" w:hAnsi="Times New Roman" w:cs="Times New Roman"/>
          <w:sz w:val="24"/>
          <w:szCs w:val="24"/>
        </w:rPr>
        <w:t>α</w:t>
      </w:r>
      <w:r w:rsidR="00AD7290" w:rsidRPr="00AD7290">
        <w:rPr>
          <w:rFonts w:ascii="Times New Roman" w:hAnsi="Times New Roman" w:cs="Times New Roman"/>
          <w:sz w:val="24"/>
          <w:szCs w:val="24"/>
          <w:lang w:val="en-CA"/>
        </w:rPr>
        <w:t>-syn</w:t>
      </w:r>
      <w:r w:rsidR="00AD7290" w:rsidRPr="00AD7290">
        <w:rPr>
          <w:rFonts w:ascii="Times New Roman" w:hAnsi="Times New Roman" w:cs="Times New Roman"/>
          <w:iCs/>
          <w:color w:val="000000"/>
          <w:sz w:val="24"/>
          <w:szCs w:val="24"/>
          <w:lang w:val="en-US"/>
        </w:rPr>
        <w:t xml:space="preserve"> antibodies and contributed to </w:t>
      </w:r>
      <w:r w:rsidR="00A2571C">
        <w:rPr>
          <w:rFonts w:ascii="Times New Roman" w:hAnsi="Times New Roman" w:cs="Times New Roman"/>
          <w:iCs/>
          <w:color w:val="000000"/>
          <w:sz w:val="24"/>
          <w:szCs w:val="24"/>
          <w:lang w:val="en-US"/>
        </w:rPr>
        <w:t xml:space="preserve">the </w:t>
      </w:r>
      <w:r w:rsidR="00AD7290" w:rsidRPr="00AD7290">
        <w:rPr>
          <w:rFonts w:ascii="Times New Roman" w:hAnsi="Times New Roman" w:cs="Times New Roman"/>
          <w:iCs/>
          <w:color w:val="000000"/>
          <w:sz w:val="24"/>
          <w:szCs w:val="24"/>
          <w:lang w:val="en-US"/>
        </w:rPr>
        <w:t>results interpretation. AO: designed the project, interpreted the data, and wrote the manuscript.</w:t>
      </w:r>
      <w:r w:rsidR="007640C1">
        <w:rPr>
          <w:rFonts w:ascii="Times New Roman" w:hAnsi="Times New Roman" w:cs="Times New Roman"/>
          <w:iCs/>
          <w:color w:val="000000"/>
          <w:sz w:val="24"/>
          <w:szCs w:val="24"/>
          <w:lang w:val="en-US"/>
        </w:rPr>
        <w:t xml:space="preserve"> </w:t>
      </w:r>
      <w:r w:rsidR="007640C1" w:rsidRPr="007640C1">
        <w:rPr>
          <w:rFonts w:ascii="Times New Roman" w:hAnsi="Times New Roman" w:cs="Times New Roman"/>
          <w:iCs/>
          <w:color w:val="000000"/>
          <w:sz w:val="24"/>
          <w:szCs w:val="24"/>
          <w:lang w:val="en-US"/>
        </w:rPr>
        <w:t>All authors read and approved the final manuscript.</w:t>
      </w:r>
    </w:p>
    <w:p w14:paraId="16201C91" w14:textId="4B41D997" w:rsidR="00D92C6F" w:rsidRDefault="00D92C6F" w:rsidP="006D09D0">
      <w:pPr>
        <w:spacing w:line="480" w:lineRule="auto"/>
        <w:contextualSpacing/>
        <w:jc w:val="both"/>
        <w:rPr>
          <w:rFonts w:ascii="Times New Roman" w:hAnsi="Times New Roman" w:cs="Times New Roman"/>
          <w:sz w:val="24"/>
          <w:szCs w:val="24"/>
          <w:lang w:val="en-US"/>
        </w:rPr>
      </w:pPr>
    </w:p>
    <w:p w14:paraId="38454AE6" w14:textId="7AC21036" w:rsidR="00D92C6F" w:rsidRPr="00D92C6F" w:rsidRDefault="00D92C6F" w:rsidP="006D09D0">
      <w:pPr>
        <w:spacing w:line="480" w:lineRule="auto"/>
        <w:contextualSpacing/>
        <w:jc w:val="both"/>
        <w:rPr>
          <w:rFonts w:ascii="Times New Roman" w:hAnsi="Times New Roman" w:cs="Times New Roman"/>
          <w:b/>
          <w:bCs/>
          <w:sz w:val="24"/>
          <w:szCs w:val="24"/>
          <w:lang w:val="en-US"/>
        </w:rPr>
      </w:pPr>
      <w:r w:rsidRPr="00D92C6F">
        <w:rPr>
          <w:rFonts w:ascii="Times New Roman" w:hAnsi="Times New Roman" w:cs="Times New Roman"/>
          <w:b/>
          <w:bCs/>
          <w:sz w:val="24"/>
          <w:szCs w:val="24"/>
          <w:lang w:val="en-US"/>
        </w:rPr>
        <w:t>Acknowledgements</w:t>
      </w:r>
    </w:p>
    <w:p w14:paraId="7888A04E" w14:textId="7F9B419E" w:rsidR="00D92C6F" w:rsidRDefault="00D92C6F" w:rsidP="006D09D0">
      <w:pPr>
        <w:spacing w:line="48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Not applicable</w:t>
      </w:r>
    </w:p>
    <w:p w14:paraId="0231547F" w14:textId="77777777" w:rsidR="00D92C6F" w:rsidRDefault="00D92C6F" w:rsidP="006D09D0">
      <w:pPr>
        <w:spacing w:line="480" w:lineRule="auto"/>
        <w:contextualSpacing/>
        <w:jc w:val="both"/>
        <w:rPr>
          <w:rFonts w:ascii="Times New Roman" w:hAnsi="Times New Roman" w:cs="Times New Roman"/>
          <w:sz w:val="24"/>
          <w:szCs w:val="24"/>
          <w:lang w:val="en-US"/>
        </w:rPr>
      </w:pPr>
    </w:p>
    <w:p w14:paraId="590F870D" w14:textId="5C7C674C" w:rsidR="00D92C6F" w:rsidRDefault="00D92C6F" w:rsidP="006D09D0">
      <w:pPr>
        <w:spacing w:line="480" w:lineRule="auto"/>
        <w:contextualSpacing/>
        <w:jc w:val="both"/>
        <w:rPr>
          <w:rFonts w:ascii="Times New Roman" w:hAnsi="Times New Roman" w:cs="Times New Roman"/>
          <w:b/>
          <w:bCs/>
          <w:sz w:val="24"/>
          <w:szCs w:val="24"/>
          <w:lang w:val="en-US"/>
        </w:rPr>
      </w:pPr>
      <w:r w:rsidRPr="00D92C6F">
        <w:rPr>
          <w:rFonts w:ascii="Times New Roman" w:hAnsi="Times New Roman" w:cs="Times New Roman"/>
          <w:b/>
          <w:bCs/>
          <w:sz w:val="24"/>
          <w:szCs w:val="24"/>
          <w:lang w:val="en-US"/>
        </w:rPr>
        <w:t>Authors' information</w:t>
      </w:r>
    </w:p>
    <w:p w14:paraId="422051C2" w14:textId="77777777" w:rsidR="00D92C6F" w:rsidRDefault="00D92C6F" w:rsidP="00D92C6F">
      <w:pPr>
        <w:spacing w:line="48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Not applicable</w:t>
      </w:r>
    </w:p>
    <w:p w14:paraId="0A7A2125" w14:textId="77777777" w:rsidR="00481FCB" w:rsidRDefault="00481FCB" w:rsidP="006D09D0">
      <w:pPr>
        <w:spacing w:line="480" w:lineRule="auto"/>
        <w:contextualSpacing/>
        <w:jc w:val="both"/>
        <w:rPr>
          <w:rFonts w:ascii="Times New Roman" w:hAnsi="Times New Roman" w:cs="Times New Roman"/>
          <w:sz w:val="24"/>
          <w:szCs w:val="24"/>
          <w:lang w:val="en-US"/>
        </w:rPr>
      </w:pPr>
    </w:p>
    <w:p w14:paraId="1728FB0C" w14:textId="05E7C0A1" w:rsidR="005762A6" w:rsidRPr="00481FCB" w:rsidRDefault="003562B9" w:rsidP="00AB0BA3">
      <w:pPr>
        <w:spacing w:line="480" w:lineRule="auto"/>
        <w:contextualSpacing/>
        <w:jc w:val="both"/>
        <w:rPr>
          <w:rFonts w:ascii="Times New Roman" w:hAnsi="Times New Roman" w:cs="Times New Roman"/>
          <w:b/>
          <w:bCs/>
          <w:sz w:val="24"/>
          <w:szCs w:val="24"/>
          <w:lang w:val="en-US"/>
        </w:rPr>
      </w:pPr>
      <w:r w:rsidRPr="00481FCB">
        <w:rPr>
          <w:rFonts w:ascii="Times New Roman" w:hAnsi="Times New Roman" w:cs="Times New Roman"/>
          <w:b/>
          <w:bCs/>
          <w:sz w:val="24"/>
          <w:szCs w:val="24"/>
          <w:lang w:val="en-US"/>
        </w:rPr>
        <w:t>References</w:t>
      </w:r>
    </w:p>
    <w:p w14:paraId="341193B6" w14:textId="77777777" w:rsidR="00161D6C" w:rsidRPr="00161D6C" w:rsidRDefault="005762A6" w:rsidP="00161D6C">
      <w:pPr>
        <w:pStyle w:val="EndNoteBibliography"/>
        <w:spacing w:after="0"/>
        <w:rPr>
          <w:noProof/>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EN.REFLIST </w:instrText>
      </w:r>
      <w:r>
        <w:rPr>
          <w:rFonts w:ascii="Times New Roman" w:hAnsi="Times New Roman" w:cs="Times New Roman"/>
          <w:sz w:val="24"/>
          <w:szCs w:val="24"/>
        </w:rPr>
        <w:fldChar w:fldCharType="separate"/>
      </w:r>
      <w:r w:rsidR="00161D6C" w:rsidRPr="00161D6C">
        <w:rPr>
          <w:noProof/>
        </w:rPr>
        <w:t>1.</w:t>
      </w:r>
      <w:r w:rsidR="00161D6C" w:rsidRPr="00161D6C">
        <w:rPr>
          <w:noProof/>
        </w:rPr>
        <w:tab/>
        <w:t>Lang AE, Lozano AM. Parkinson's disease. First of two parts. N Engl J Med. 1998;339(15):1044-53.</w:t>
      </w:r>
    </w:p>
    <w:p w14:paraId="74A9C292" w14:textId="77777777" w:rsidR="00161D6C" w:rsidRPr="00161D6C" w:rsidRDefault="00161D6C" w:rsidP="00161D6C">
      <w:pPr>
        <w:pStyle w:val="EndNoteBibliography"/>
        <w:spacing w:after="0"/>
        <w:rPr>
          <w:noProof/>
        </w:rPr>
      </w:pPr>
      <w:r w:rsidRPr="00161D6C">
        <w:rPr>
          <w:noProof/>
        </w:rPr>
        <w:t>2.</w:t>
      </w:r>
      <w:r w:rsidRPr="00161D6C">
        <w:rPr>
          <w:noProof/>
        </w:rPr>
        <w:tab/>
        <w:t>Lang AE, Lozano AM. Parkinson's disease. Second of two parts. N Engl J Med. 1998;339(16):1130-43.</w:t>
      </w:r>
    </w:p>
    <w:p w14:paraId="068089A5" w14:textId="77777777" w:rsidR="00161D6C" w:rsidRPr="00161D6C" w:rsidRDefault="00161D6C" w:rsidP="00161D6C">
      <w:pPr>
        <w:pStyle w:val="EndNoteBibliography"/>
        <w:spacing w:after="0"/>
        <w:rPr>
          <w:noProof/>
        </w:rPr>
      </w:pPr>
      <w:r w:rsidRPr="00161D6C">
        <w:rPr>
          <w:noProof/>
        </w:rPr>
        <w:t>3.</w:t>
      </w:r>
      <w:r w:rsidRPr="00161D6C">
        <w:rPr>
          <w:noProof/>
        </w:rPr>
        <w:tab/>
        <w:t>Spillantini MG, Crowther RA, Jakes R, Hasegawa M, Goedert M. alpha-Synuclein in filamentous inclusions of Lewy bodies from Parkinson's disease and dementia with lewy bodies. Proc Natl Acad Sci U S A. 1998;95(11):6469-73.</w:t>
      </w:r>
    </w:p>
    <w:p w14:paraId="68AB8CF2" w14:textId="77777777" w:rsidR="00161D6C" w:rsidRPr="00161D6C" w:rsidRDefault="00161D6C" w:rsidP="00161D6C">
      <w:pPr>
        <w:pStyle w:val="EndNoteBibliography"/>
        <w:spacing w:after="0"/>
        <w:rPr>
          <w:noProof/>
        </w:rPr>
      </w:pPr>
      <w:r w:rsidRPr="00161D6C">
        <w:rPr>
          <w:noProof/>
        </w:rPr>
        <w:t>4.</w:t>
      </w:r>
      <w:r w:rsidRPr="00161D6C">
        <w:rPr>
          <w:noProof/>
        </w:rPr>
        <w:tab/>
        <w:t>Spillantini MG, Crowther RA, Jakes R, Cairns NJ, Lantos PL, Goedert M. Filamentous alpha-synuclein inclusions link multiple system atrophy with Parkinson's disease and dementia with Lewy bodies. Neurosci Lett. 1998;251(3):205-8.</w:t>
      </w:r>
    </w:p>
    <w:p w14:paraId="58C4E4AF" w14:textId="77777777" w:rsidR="00161D6C" w:rsidRPr="00161D6C" w:rsidRDefault="00161D6C" w:rsidP="00161D6C">
      <w:pPr>
        <w:pStyle w:val="EndNoteBibliography"/>
        <w:spacing w:after="0"/>
        <w:rPr>
          <w:noProof/>
        </w:rPr>
      </w:pPr>
      <w:r w:rsidRPr="00161D6C">
        <w:rPr>
          <w:noProof/>
        </w:rPr>
        <w:t>5.</w:t>
      </w:r>
      <w:r w:rsidRPr="00161D6C">
        <w:rPr>
          <w:noProof/>
        </w:rPr>
        <w:tab/>
        <w:t>McCann H, Stevens CH, Cartwright H, Halliday GM. alpha-Synucleinopathy phenotypes. Parkinsonism Relat Disord. 2014;20 Suppl 1:S62-7.</w:t>
      </w:r>
    </w:p>
    <w:p w14:paraId="6EFD6B55" w14:textId="77777777" w:rsidR="00161D6C" w:rsidRPr="00161D6C" w:rsidRDefault="00161D6C" w:rsidP="00161D6C">
      <w:pPr>
        <w:pStyle w:val="EndNoteBibliography"/>
        <w:spacing w:after="0"/>
        <w:rPr>
          <w:noProof/>
        </w:rPr>
      </w:pPr>
      <w:r w:rsidRPr="00161D6C">
        <w:rPr>
          <w:noProof/>
        </w:rPr>
        <w:t>6.</w:t>
      </w:r>
      <w:r w:rsidRPr="00161D6C">
        <w:rPr>
          <w:noProof/>
        </w:rPr>
        <w:tab/>
        <w:t>Polymeropoulos MH, Lavedan C, Leroy E, Ide SE, Dehejia A, Dutra A, et al. Mutation in the alpha-synuclein gene identified in families with Parkinson's disease. Science. 1997;276(5321):2045-7.</w:t>
      </w:r>
    </w:p>
    <w:p w14:paraId="64F5AD6C" w14:textId="77777777" w:rsidR="00161D6C" w:rsidRPr="00161D6C" w:rsidRDefault="00161D6C" w:rsidP="00161D6C">
      <w:pPr>
        <w:pStyle w:val="EndNoteBibliography"/>
        <w:spacing w:after="0"/>
        <w:rPr>
          <w:noProof/>
        </w:rPr>
      </w:pPr>
      <w:r w:rsidRPr="00161D6C">
        <w:rPr>
          <w:noProof/>
        </w:rPr>
        <w:lastRenderedPageBreak/>
        <w:t>7.</w:t>
      </w:r>
      <w:r w:rsidRPr="00161D6C">
        <w:rPr>
          <w:noProof/>
        </w:rPr>
        <w:tab/>
        <w:t>Kruger R, Kuhn W, Muller T, Woitalla D, Graeber M, Kosel S, et al. Ala30Pro mutation in the gene encoding alpha-synuclein in Parkinson's disease. Nat Genet. 1998;18(2):106-8.</w:t>
      </w:r>
    </w:p>
    <w:p w14:paraId="013537B4" w14:textId="77777777" w:rsidR="00161D6C" w:rsidRPr="00161D6C" w:rsidRDefault="00161D6C" w:rsidP="00161D6C">
      <w:pPr>
        <w:pStyle w:val="EndNoteBibliography"/>
        <w:spacing w:after="0"/>
        <w:rPr>
          <w:noProof/>
        </w:rPr>
      </w:pPr>
      <w:r w:rsidRPr="00161D6C">
        <w:rPr>
          <w:noProof/>
        </w:rPr>
        <w:t>8.</w:t>
      </w:r>
      <w:r w:rsidRPr="00161D6C">
        <w:rPr>
          <w:noProof/>
        </w:rPr>
        <w:tab/>
        <w:t>Zarranz JJ, Alegre J, Gomez-Esteban JC, Lezcano E, Ros R, Ampuero I, et al. The new mutation, E46K, of alpha-synuclein causes Parkinson and Lewy body dementia. Ann Neurol. 2004;55(2):164-73.</w:t>
      </w:r>
    </w:p>
    <w:p w14:paraId="2057CEC6" w14:textId="77777777" w:rsidR="00161D6C" w:rsidRPr="00161D6C" w:rsidRDefault="00161D6C" w:rsidP="00161D6C">
      <w:pPr>
        <w:pStyle w:val="EndNoteBibliography"/>
        <w:spacing w:after="0"/>
        <w:rPr>
          <w:noProof/>
        </w:rPr>
      </w:pPr>
      <w:r w:rsidRPr="00161D6C">
        <w:rPr>
          <w:noProof/>
        </w:rPr>
        <w:t>9.</w:t>
      </w:r>
      <w:r w:rsidRPr="00161D6C">
        <w:rPr>
          <w:noProof/>
        </w:rPr>
        <w:tab/>
        <w:t>Proukakis C, Houlden H, Schapira AH. Somatic alpha-synuclein mutations in Parkinson's disease: hypothesis and preliminary data. Mov Disord. 2013;28(6):705-12.</w:t>
      </w:r>
    </w:p>
    <w:p w14:paraId="56B1E1BA" w14:textId="77777777" w:rsidR="00161D6C" w:rsidRPr="00161D6C" w:rsidRDefault="00161D6C" w:rsidP="00161D6C">
      <w:pPr>
        <w:pStyle w:val="EndNoteBibliography"/>
        <w:spacing w:after="0"/>
        <w:rPr>
          <w:noProof/>
        </w:rPr>
      </w:pPr>
      <w:r w:rsidRPr="00161D6C">
        <w:rPr>
          <w:noProof/>
        </w:rPr>
        <w:t>10.</w:t>
      </w:r>
      <w:r w:rsidRPr="00161D6C">
        <w:rPr>
          <w:noProof/>
        </w:rPr>
        <w:tab/>
        <w:t>Lesage S, Anheim M, Letournel F, Bousset L, Honore A, Rozas N, et al. G51D alpha-synuclein mutation causes a novel parkinsonian-pyramidal syndrome. Ann Neurol. 2013;73(4):459-71.</w:t>
      </w:r>
    </w:p>
    <w:p w14:paraId="268F7435" w14:textId="77777777" w:rsidR="00161D6C" w:rsidRPr="00161D6C" w:rsidRDefault="00161D6C" w:rsidP="00161D6C">
      <w:pPr>
        <w:pStyle w:val="EndNoteBibliography"/>
        <w:spacing w:after="0"/>
        <w:rPr>
          <w:noProof/>
        </w:rPr>
      </w:pPr>
      <w:r w:rsidRPr="00161D6C">
        <w:rPr>
          <w:noProof/>
        </w:rPr>
        <w:t>11.</w:t>
      </w:r>
      <w:r w:rsidRPr="00161D6C">
        <w:rPr>
          <w:noProof/>
        </w:rPr>
        <w:tab/>
        <w:t>Fujioka S, Ogaki K, Tacik PM, Uitti RJ, Ross OA, Wszolek ZK. Update on novel familial forms of Parkinson's disease and multiple system atrophy. Parkinsonism Relat Disord. 2014;20 Suppl 1(0 1):S29-34.</w:t>
      </w:r>
    </w:p>
    <w:p w14:paraId="2C413C64" w14:textId="77777777" w:rsidR="00161D6C" w:rsidRPr="00161D6C" w:rsidRDefault="00161D6C" w:rsidP="00161D6C">
      <w:pPr>
        <w:pStyle w:val="EndNoteBibliography"/>
        <w:spacing w:after="0"/>
        <w:rPr>
          <w:noProof/>
        </w:rPr>
      </w:pPr>
      <w:r w:rsidRPr="00161D6C">
        <w:rPr>
          <w:noProof/>
        </w:rPr>
        <w:t>12.</w:t>
      </w:r>
      <w:r w:rsidRPr="00161D6C">
        <w:rPr>
          <w:noProof/>
        </w:rPr>
        <w:tab/>
        <w:t>Kapasi A, Brosch JR, Nudelman KN, Agrawal S, Foroud TM, Schneider JA. A novel SNCA E83Q mutation in a case of dementia with Lewy bodies and atypical frontotemporal lobar degeneration. Neuropathology. 2020;40(6):620-6.</w:t>
      </w:r>
    </w:p>
    <w:p w14:paraId="4686B6F1" w14:textId="77777777" w:rsidR="00161D6C" w:rsidRPr="00161D6C" w:rsidRDefault="00161D6C" w:rsidP="00161D6C">
      <w:pPr>
        <w:pStyle w:val="EndNoteBibliography"/>
        <w:spacing w:after="0"/>
        <w:rPr>
          <w:noProof/>
        </w:rPr>
      </w:pPr>
      <w:r w:rsidRPr="00161D6C">
        <w:rPr>
          <w:noProof/>
        </w:rPr>
        <w:t>13.</w:t>
      </w:r>
      <w:r w:rsidRPr="00161D6C">
        <w:rPr>
          <w:noProof/>
        </w:rPr>
        <w:tab/>
        <w:t>Lashuel HA, Overk CR, Oueslati A, Masliah E. The many faces of alpha-synuclein: from structure and toxicity to therapeutic target. Nat Rev Neurosci. 2013;14(1):38-48.</w:t>
      </w:r>
    </w:p>
    <w:p w14:paraId="60983924" w14:textId="77777777" w:rsidR="00161D6C" w:rsidRPr="00161D6C" w:rsidRDefault="00161D6C" w:rsidP="00161D6C">
      <w:pPr>
        <w:pStyle w:val="EndNoteBibliography"/>
        <w:spacing w:after="0"/>
        <w:rPr>
          <w:noProof/>
        </w:rPr>
      </w:pPr>
      <w:r w:rsidRPr="00161D6C">
        <w:rPr>
          <w:noProof/>
        </w:rPr>
        <w:t>14.</w:t>
      </w:r>
      <w:r w:rsidRPr="00161D6C">
        <w:rPr>
          <w:noProof/>
        </w:rPr>
        <w:tab/>
        <w:t>Crabtree DM, Zhang J. Genetically engineered mouse models of Parkinson's disease. Brain Res Bull. 2012;88(1):13-32.</w:t>
      </w:r>
    </w:p>
    <w:p w14:paraId="51E42EB3" w14:textId="77777777" w:rsidR="00161D6C" w:rsidRPr="00161D6C" w:rsidRDefault="00161D6C" w:rsidP="00161D6C">
      <w:pPr>
        <w:pStyle w:val="EndNoteBibliography"/>
        <w:spacing w:after="0"/>
        <w:rPr>
          <w:noProof/>
        </w:rPr>
      </w:pPr>
      <w:r w:rsidRPr="00161D6C">
        <w:rPr>
          <w:noProof/>
        </w:rPr>
        <w:t>15.</w:t>
      </w:r>
      <w:r w:rsidRPr="00161D6C">
        <w:rPr>
          <w:noProof/>
        </w:rPr>
        <w:tab/>
        <w:t>Lee Y, Dawson VL, Dawson TM. Animal models of Parkinson's disease: vertebrate genetics. Cold Spring Harb Perspect Med. 2012;2(10).</w:t>
      </w:r>
    </w:p>
    <w:p w14:paraId="6F7A391D" w14:textId="77777777" w:rsidR="00161D6C" w:rsidRPr="00161D6C" w:rsidRDefault="00161D6C" w:rsidP="00161D6C">
      <w:pPr>
        <w:pStyle w:val="EndNoteBibliography"/>
        <w:spacing w:after="0"/>
        <w:rPr>
          <w:noProof/>
        </w:rPr>
      </w:pPr>
      <w:r w:rsidRPr="00161D6C">
        <w:rPr>
          <w:noProof/>
        </w:rPr>
        <w:t>16.</w:t>
      </w:r>
      <w:r w:rsidRPr="00161D6C">
        <w:rPr>
          <w:noProof/>
        </w:rPr>
        <w:tab/>
        <w:t>Ulusoy A, Decressac M, Kirik D, Bjorklund A. Viral vector-mediated overexpression of alpha-synuclein as a progressive model of Parkinson's disease. Prog Brain Res. 2010;184:89-111.</w:t>
      </w:r>
    </w:p>
    <w:p w14:paraId="005602B9" w14:textId="77777777" w:rsidR="00161D6C" w:rsidRPr="00161D6C" w:rsidRDefault="00161D6C" w:rsidP="00161D6C">
      <w:pPr>
        <w:pStyle w:val="EndNoteBibliography"/>
        <w:spacing w:after="0"/>
        <w:rPr>
          <w:noProof/>
        </w:rPr>
      </w:pPr>
      <w:r w:rsidRPr="00161D6C">
        <w:rPr>
          <w:noProof/>
        </w:rPr>
        <w:t>17.</w:t>
      </w:r>
      <w:r w:rsidRPr="00161D6C">
        <w:rPr>
          <w:noProof/>
        </w:rPr>
        <w:tab/>
        <w:t>Fares MB, Jagannath S, Lashuel HA. Reverse engineering Lewy bodies: how far have we come and how far can we go? Nat Rev Neurosci. 2021;22(2):111-31.</w:t>
      </w:r>
    </w:p>
    <w:p w14:paraId="6B51C299" w14:textId="77777777" w:rsidR="00161D6C" w:rsidRPr="00161D6C" w:rsidRDefault="00161D6C" w:rsidP="00161D6C">
      <w:pPr>
        <w:pStyle w:val="EndNoteBibliography"/>
        <w:spacing w:after="0"/>
        <w:rPr>
          <w:noProof/>
        </w:rPr>
      </w:pPr>
      <w:r w:rsidRPr="00161D6C">
        <w:rPr>
          <w:noProof/>
        </w:rPr>
        <w:t>18.</w:t>
      </w:r>
      <w:r w:rsidRPr="00161D6C">
        <w:rPr>
          <w:noProof/>
        </w:rPr>
        <w:tab/>
        <w:t>Oueslati A, Paleologou KE, Schneider BL, Aebischer P, Lashuel HA. Mimicking phosphorylation at serine 87 inhibits the aggregation of human alpha-synuclein and protects against its toxicity in a rat model of Parkinson's disease. J Neurosci. 2012;32(5):1536-44.</w:t>
      </w:r>
    </w:p>
    <w:p w14:paraId="57FCC154" w14:textId="77777777" w:rsidR="00161D6C" w:rsidRPr="00161D6C" w:rsidRDefault="00161D6C" w:rsidP="00161D6C">
      <w:pPr>
        <w:pStyle w:val="EndNoteBibliography"/>
        <w:spacing w:after="0"/>
        <w:rPr>
          <w:noProof/>
        </w:rPr>
      </w:pPr>
      <w:r w:rsidRPr="00161D6C">
        <w:rPr>
          <w:noProof/>
        </w:rPr>
        <w:t>19.</w:t>
      </w:r>
      <w:r w:rsidRPr="00161D6C">
        <w:rPr>
          <w:noProof/>
        </w:rPr>
        <w:tab/>
        <w:t>Eslamboli A, Romero-Ramos M, Burger C, Bjorklund T, Muzyczka N, Mandel RJ, et al. Long-term consequences of human alpha-synuclein overexpression in the primate ventral midbrain. Brain. 2007;130(Pt 3):799-815.</w:t>
      </w:r>
    </w:p>
    <w:p w14:paraId="62EA007A" w14:textId="77777777" w:rsidR="00161D6C" w:rsidRPr="00161D6C" w:rsidRDefault="00161D6C" w:rsidP="00161D6C">
      <w:pPr>
        <w:pStyle w:val="EndNoteBibliography"/>
        <w:spacing w:after="0"/>
        <w:rPr>
          <w:noProof/>
        </w:rPr>
      </w:pPr>
      <w:r w:rsidRPr="00161D6C">
        <w:rPr>
          <w:noProof/>
        </w:rPr>
        <w:t>20.</w:t>
      </w:r>
      <w:r w:rsidRPr="00161D6C">
        <w:rPr>
          <w:noProof/>
        </w:rPr>
        <w:tab/>
        <w:t>Decressac M, Mattsson B, Lundblad M, Weikop P, Bjorklund A. Progressive neurodegenerative and behavioural changes induced by AAV-mediated overexpression of alpha-synuclein in midbrain dopamine neurons. Neurobiol Dis. 2012;45(3):939-53.</w:t>
      </w:r>
    </w:p>
    <w:p w14:paraId="02085AF9" w14:textId="77777777" w:rsidR="00161D6C" w:rsidRPr="00161D6C" w:rsidRDefault="00161D6C" w:rsidP="00161D6C">
      <w:pPr>
        <w:pStyle w:val="EndNoteBibliography"/>
        <w:spacing w:after="0"/>
        <w:rPr>
          <w:noProof/>
        </w:rPr>
      </w:pPr>
      <w:r w:rsidRPr="00161D6C">
        <w:rPr>
          <w:noProof/>
        </w:rPr>
        <w:t>21.</w:t>
      </w:r>
      <w:r w:rsidRPr="00161D6C">
        <w:rPr>
          <w:noProof/>
        </w:rPr>
        <w:tab/>
        <w:t>Ferry B, Gervasoni D. Improving Stereotaxic Neurosurgery Techniques and Procedures Greatly Reduces the Number of Rats Used per Experimental Group-A Practice Report. Animals (Basel). 2021;11(9).</w:t>
      </w:r>
    </w:p>
    <w:p w14:paraId="3AAC46CC" w14:textId="77777777" w:rsidR="00161D6C" w:rsidRPr="00161D6C" w:rsidRDefault="00161D6C" w:rsidP="00161D6C">
      <w:pPr>
        <w:pStyle w:val="EndNoteBibliography"/>
        <w:spacing w:after="0"/>
        <w:rPr>
          <w:noProof/>
        </w:rPr>
      </w:pPr>
      <w:r w:rsidRPr="00161D6C">
        <w:rPr>
          <w:noProof/>
        </w:rPr>
        <w:t>22.</w:t>
      </w:r>
      <w:r w:rsidRPr="00161D6C">
        <w:rPr>
          <w:noProof/>
        </w:rPr>
        <w:tab/>
        <w:t>Chan KY, Jang MJ, Yoo BB, Greenbaum A, Ravi N, Wu WL, et al. Engineered AAVs for efficient noninvasive gene delivery to the central and peripheral nervous systems. Nat Neurosci. 2017;20(8):1172-9.</w:t>
      </w:r>
    </w:p>
    <w:p w14:paraId="65709E40" w14:textId="77777777" w:rsidR="00161D6C" w:rsidRPr="00161D6C" w:rsidRDefault="00161D6C" w:rsidP="00161D6C">
      <w:pPr>
        <w:pStyle w:val="EndNoteBibliography"/>
        <w:spacing w:after="0"/>
        <w:rPr>
          <w:noProof/>
        </w:rPr>
      </w:pPr>
      <w:r w:rsidRPr="00161D6C">
        <w:rPr>
          <w:noProof/>
        </w:rPr>
        <w:t>23.</w:t>
      </w:r>
      <w:r w:rsidRPr="00161D6C">
        <w:rPr>
          <w:noProof/>
        </w:rPr>
        <w:tab/>
        <w:t>Mathiesen SN, Lock JL, Schoderboeck L, Abraham WC, Hughes SM. CNS Transduction Benefits of AAV-PHP.eB over AAV9 Are Dependent on Administration Route and Mouse Strain. Mol Ther Methods Clin Dev. 2020;19:447-58.</w:t>
      </w:r>
    </w:p>
    <w:p w14:paraId="5AAD084C" w14:textId="77777777" w:rsidR="00161D6C" w:rsidRPr="00161D6C" w:rsidRDefault="00161D6C" w:rsidP="00161D6C">
      <w:pPr>
        <w:pStyle w:val="EndNoteBibliography"/>
        <w:spacing w:after="0"/>
        <w:rPr>
          <w:noProof/>
        </w:rPr>
      </w:pPr>
      <w:r w:rsidRPr="00161D6C">
        <w:rPr>
          <w:noProof/>
        </w:rPr>
        <w:t>24.</w:t>
      </w:r>
      <w:r w:rsidRPr="00161D6C">
        <w:rPr>
          <w:noProof/>
        </w:rPr>
        <w:tab/>
        <w:t>Schallert T, Fleming SM, Leasure JL, Tillerson JL, Bland ST. CNS plasticity and assessment of forelimb sensorimotor outcome in unilateral rat models of stroke, cortical ablation, parkinsonism and spinal cord injury. Neuropharmacology. 2000;39(5):777-87.</w:t>
      </w:r>
    </w:p>
    <w:p w14:paraId="29E112EF" w14:textId="77777777" w:rsidR="00161D6C" w:rsidRPr="00161D6C" w:rsidRDefault="00161D6C" w:rsidP="00161D6C">
      <w:pPr>
        <w:pStyle w:val="EndNoteBibliography"/>
        <w:spacing w:after="0"/>
        <w:rPr>
          <w:noProof/>
        </w:rPr>
      </w:pPr>
      <w:r w:rsidRPr="00161D6C">
        <w:rPr>
          <w:noProof/>
        </w:rPr>
        <w:t>25.</w:t>
      </w:r>
      <w:r w:rsidRPr="00161D6C">
        <w:rPr>
          <w:noProof/>
        </w:rPr>
        <w:tab/>
        <w:t>Oueslati A, Schneider BL, Aebischer P, Lashuel HA. Polo-like kinase 2 regulates selective autophagic alpha-synuclein clearance and suppresses its toxicity in vivo. Proc Natl Acad Sci U S A. 2013;110(41):E3945-54.</w:t>
      </w:r>
    </w:p>
    <w:p w14:paraId="51C3ABEE" w14:textId="77777777" w:rsidR="00161D6C" w:rsidRPr="00161D6C" w:rsidRDefault="00161D6C" w:rsidP="00161D6C">
      <w:pPr>
        <w:pStyle w:val="EndNoteBibliography"/>
        <w:spacing w:after="0"/>
        <w:rPr>
          <w:noProof/>
        </w:rPr>
      </w:pPr>
      <w:r w:rsidRPr="00161D6C">
        <w:rPr>
          <w:noProof/>
        </w:rPr>
        <w:lastRenderedPageBreak/>
        <w:t>26.</w:t>
      </w:r>
      <w:r w:rsidRPr="00161D6C">
        <w:rPr>
          <w:noProof/>
        </w:rPr>
        <w:tab/>
        <w:t>Oueslati A, Lovisa B, Perrin J, Wagnieres G, van den Bergh H, Tardy Y, et al. Photobiomodulation Suppresses Alpha-Synuclein-Induced Toxicity in an AAV-Based Rat Genetic Model of Parkinson's Disease. PLoS One. 2015;10(10):e0140880.</w:t>
      </w:r>
    </w:p>
    <w:p w14:paraId="6D1F27E8" w14:textId="77777777" w:rsidR="00161D6C" w:rsidRPr="00161D6C" w:rsidRDefault="00161D6C" w:rsidP="00161D6C">
      <w:pPr>
        <w:pStyle w:val="EndNoteBibliography"/>
        <w:spacing w:after="0"/>
        <w:rPr>
          <w:noProof/>
        </w:rPr>
      </w:pPr>
      <w:r w:rsidRPr="00161D6C">
        <w:rPr>
          <w:noProof/>
        </w:rPr>
        <w:t>27.</w:t>
      </w:r>
      <w:r w:rsidRPr="00161D6C">
        <w:rPr>
          <w:noProof/>
        </w:rPr>
        <w:tab/>
        <w:t>Brooks SP, Dunnett SB. Tests to assess motor phenotype in mice: a user's guide. Nat Rev Neurosci. 2009;10(7):519-29.</w:t>
      </w:r>
    </w:p>
    <w:p w14:paraId="042A6F31" w14:textId="77777777" w:rsidR="00161D6C" w:rsidRPr="00161D6C" w:rsidRDefault="00161D6C" w:rsidP="00161D6C">
      <w:pPr>
        <w:pStyle w:val="EndNoteBibliography"/>
        <w:spacing w:after="0"/>
        <w:rPr>
          <w:noProof/>
        </w:rPr>
      </w:pPr>
      <w:r w:rsidRPr="00161D6C">
        <w:rPr>
          <w:noProof/>
        </w:rPr>
        <w:t>28.</w:t>
      </w:r>
      <w:r w:rsidRPr="00161D6C">
        <w:rPr>
          <w:noProof/>
        </w:rPr>
        <w:tab/>
        <w:t>Rozas G, Guerra MJ, Labandeira-Garcia JL. An automated rotarod method for quantitative drug-free evaluation of overall motor deficits in rat models of parkinsonism. Brain Res Brain Res Protoc. 1997;2(1):75-84.</w:t>
      </w:r>
    </w:p>
    <w:p w14:paraId="56AA6657" w14:textId="77777777" w:rsidR="00161D6C" w:rsidRPr="00161D6C" w:rsidRDefault="00161D6C" w:rsidP="00161D6C">
      <w:pPr>
        <w:pStyle w:val="EndNoteBibliography"/>
        <w:spacing w:after="0"/>
        <w:rPr>
          <w:noProof/>
        </w:rPr>
      </w:pPr>
      <w:r w:rsidRPr="00161D6C">
        <w:rPr>
          <w:noProof/>
        </w:rPr>
        <w:t>29.</w:t>
      </w:r>
      <w:r w:rsidRPr="00161D6C">
        <w:rPr>
          <w:noProof/>
        </w:rPr>
        <w:tab/>
        <w:t>Fernagut PO, Diguet E, Labattu B, Tison F. A simple method to measure stride length as an index of nigrostriatal dysfunction in mice. J Neurosci Methods. 2002;113(2):123-30.</w:t>
      </w:r>
    </w:p>
    <w:p w14:paraId="61C537ED" w14:textId="77777777" w:rsidR="00161D6C" w:rsidRPr="00161D6C" w:rsidRDefault="00161D6C" w:rsidP="00161D6C">
      <w:pPr>
        <w:pStyle w:val="EndNoteBibliography"/>
        <w:spacing w:after="0"/>
        <w:rPr>
          <w:noProof/>
        </w:rPr>
      </w:pPr>
      <w:r w:rsidRPr="00161D6C">
        <w:rPr>
          <w:noProof/>
        </w:rPr>
        <w:t>30.</w:t>
      </w:r>
      <w:r w:rsidRPr="00161D6C">
        <w:rPr>
          <w:noProof/>
        </w:rPr>
        <w:tab/>
        <w:t>Ohno M, Sametsky EA, Younkin LH, Oakley H, Younkin SG, Citron M, et al. BACE1 deficiency rescues memory deficits and cholinergic dysfunction in a mouse model of Alzheimer's disease. Neuron. 2004;41(1):27-33.</w:t>
      </w:r>
    </w:p>
    <w:p w14:paraId="13BE15ED" w14:textId="77777777" w:rsidR="00161D6C" w:rsidRPr="00161D6C" w:rsidRDefault="00161D6C" w:rsidP="00161D6C">
      <w:pPr>
        <w:pStyle w:val="EndNoteBibliography"/>
        <w:spacing w:after="0"/>
        <w:rPr>
          <w:noProof/>
        </w:rPr>
      </w:pPr>
      <w:r w:rsidRPr="00161D6C">
        <w:rPr>
          <w:noProof/>
        </w:rPr>
        <w:t>31.</w:t>
      </w:r>
      <w:r w:rsidRPr="00161D6C">
        <w:rPr>
          <w:noProof/>
        </w:rPr>
        <w:tab/>
        <w:t>Devi L, Ohno M. TrkB reduction exacerbates Alzheimer's disease-like signaling aberrations and memory deficits without affecting beta-amyloidosis in 5XFAD mice. Transl Psychiatry. 2015;5:e562.</w:t>
      </w:r>
    </w:p>
    <w:p w14:paraId="512BC924" w14:textId="77777777" w:rsidR="00161D6C" w:rsidRPr="00161D6C" w:rsidRDefault="00161D6C" w:rsidP="00161D6C">
      <w:pPr>
        <w:pStyle w:val="EndNoteBibliography"/>
        <w:spacing w:after="0"/>
        <w:rPr>
          <w:noProof/>
        </w:rPr>
      </w:pPr>
      <w:r w:rsidRPr="00161D6C">
        <w:rPr>
          <w:noProof/>
        </w:rPr>
        <w:t>32.</w:t>
      </w:r>
      <w:r w:rsidRPr="00161D6C">
        <w:rPr>
          <w:noProof/>
        </w:rPr>
        <w:tab/>
        <w:t>Patil SS, Sunyer B, Hoger H, Lubec G. Apodemus sylvaticus (LOXT) is a suitable mouse strain for testing spatial memory retention in the Morris water maze. Neurobiol Learn Mem. 2008;89(4):552-9.</w:t>
      </w:r>
    </w:p>
    <w:p w14:paraId="44A8CB90" w14:textId="77777777" w:rsidR="00161D6C" w:rsidRPr="00161D6C" w:rsidRDefault="00161D6C" w:rsidP="00161D6C">
      <w:pPr>
        <w:pStyle w:val="EndNoteBibliography"/>
        <w:spacing w:after="0"/>
        <w:rPr>
          <w:noProof/>
        </w:rPr>
      </w:pPr>
      <w:r w:rsidRPr="00161D6C">
        <w:rPr>
          <w:noProof/>
        </w:rPr>
        <w:t>33.</w:t>
      </w:r>
      <w:r w:rsidRPr="00161D6C">
        <w:rPr>
          <w:noProof/>
        </w:rPr>
        <w:tab/>
        <w:t>West MJ, Slomianka L, Gundersen HJ. Unbiased stereological estimation of the total number of neurons in thesubdivisions of the rat hippocampus using the optical fractionator. Anat Rec. 1991;231(4):482-97.</w:t>
      </w:r>
    </w:p>
    <w:p w14:paraId="48E20350" w14:textId="77777777" w:rsidR="00161D6C" w:rsidRPr="00161D6C" w:rsidRDefault="00161D6C" w:rsidP="00161D6C">
      <w:pPr>
        <w:pStyle w:val="EndNoteBibliography"/>
        <w:spacing w:after="0"/>
        <w:rPr>
          <w:noProof/>
        </w:rPr>
      </w:pPr>
      <w:r w:rsidRPr="00161D6C">
        <w:rPr>
          <w:noProof/>
        </w:rPr>
        <w:t>34.</w:t>
      </w:r>
      <w:r w:rsidRPr="00161D6C">
        <w:rPr>
          <w:noProof/>
        </w:rPr>
        <w:tab/>
        <w:t>Berard M, Sheta R, Malvaut S, Rodriguez-Aller R, Teixeira M, Idi W, et al. A light-inducible protein clustering system for in vivo analysis of alpha-synuclein aggregation in Parkinson disease. PLoS Biol. 2022;20(3):e3001578.</w:t>
      </w:r>
    </w:p>
    <w:p w14:paraId="362D1444" w14:textId="77777777" w:rsidR="00161D6C" w:rsidRPr="00161D6C" w:rsidRDefault="00161D6C" w:rsidP="00161D6C">
      <w:pPr>
        <w:pStyle w:val="EndNoteBibliography"/>
        <w:spacing w:after="0"/>
        <w:rPr>
          <w:noProof/>
        </w:rPr>
      </w:pPr>
      <w:r w:rsidRPr="00161D6C">
        <w:rPr>
          <w:noProof/>
        </w:rPr>
        <w:t>35.</w:t>
      </w:r>
      <w:r w:rsidRPr="00161D6C">
        <w:rPr>
          <w:noProof/>
        </w:rPr>
        <w:tab/>
        <w:t>Burre J, Sharma M, Sudhof TC. Systematic mutagenesis of alpha-synuclein reveals distinct sequence requirements for physiological and pathological activities. J Neurosci. 2012;32(43):15227-42.</w:t>
      </w:r>
    </w:p>
    <w:p w14:paraId="3A66BFF6" w14:textId="77777777" w:rsidR="00161D6C" w:rsidRPr="00161D6C" w:rsidRDefault="00161D6C" w:rsidP="00161D6C">
      <w:pPr>
        <w:pStyle w:val="EndNoteBibliography"/>
        <w:spacing w:after="0"/>
        <w:rPr>
          <w:noProof/>
        </w:rPr>
      </w:pPr>
      <w:r w:rsidRPr="00161D6C">
        <w:rPr>
          <w:noProof/>
        </w:rPr>
        <w:t>36.</w:t>
      </w:r>
      <w:r w:rsidRPr="00161D6C">
        <w:rPr>
          <w:noProof/>
        </w:rPr>
        <w:tab/>
        <w:t>Brahmachari S, Ge P, Lee SH, Kim D, Karuppagounder SS, Kumar M, et al. Activation of tyrosine kinase c-Abl contributes to alpha-synuclein-induced neurodegeneration. J Clin Invest. 2016;126(8):2970-88.</w:t>
      </w:r>
    </w:p>
    <w:p w14:paraId="14BDCC44" w14:textId="77777777" w:rsidR="00161D6C" w:rsidRPr="00161D6C" w:rsidRDefault="00161D6C" w:rsidP="00161D6C">
      <w:pPr>
        <w:pStyle w:val="EndNoteBibliography"/>
        <w:spacing w:after="0"/>
        <w:rPr>
          <w:noProof/>
        </w:rPr>
      </w:pPr>
      <w:r w:rsidRPr="00161D6C">
        <w:rPr>
          <w:noProof/>
        </w:rPr>
        <w:t>37.</w:t>
      </w:r>
      <w:r w:rsidRPr="00161D6C">
        <w:rPr>
          <w:noProof/>
        </w:rPr>
        <w:tab/>
        <w:t>Prabhakar S, Lule S, da Hora CC, Breakefield XO, Cheah PS. AAV9 transduction mediated by systemic delivery of vector via retro-orbital injection in newborn, neonatal and juvenile mice. Exp Anim. 2021;70(4):450-8.</w:t>
      </w:r>
    </w:p>
    <w:p w14:paraId="613C64B0" w14:textId="77777777" w:rsidR="00161D6C" w:rsidRPr="00161D6C" w:rsidRDefault="00161D6C" w:rsidP="00161D6C">
      <w:pPr>
        <w:pStyle w:val="EndNoteBibliography"/>
        <w:spacing w:after="0"/>
        <w:rPr>
          <w:noProof/>
        </w:rPr>
      </w:pPr>
      <w:r w:rsidRPr="00161D6C">
        <w:rPr>
          <w:noProof/>
        </w:rPr>
        <w:t>38.</w:t>
      </w:r>
      <w:r w:rsidRPr="00161D6C">
        <w:rPr>
          <w:noProof/>
        </w:rPr>
        <w:tab/>
        <w:t>Konno A, Hirai H. Efficient whole brain transduction by systemic infusion of minimally purified AAV-PHP.eB. J Neurosci Methods. 2020;346:108914.</w:t>
      </w:r>
    </w:p>
    <w:p w14:paraId="587AC462" w14:textId="77777777" w:rsidR="00161D6C" w:rsidRPr="00161D6C" w:rsidRDefault="00161D6C" w:rsidP="00161D6C">
      <w:pPr>
        <w:pStyle w:val="EndNoteBibliography"/>
        <w:spacing w:after="0"/>
        <w:rPr>
          <w:noProof/>
        </w:rPr>
      </w:pPr>
      <w:r w:rsidRPr="00161D6C">
        <w:rPr>
          <w:noProof/>
        </w:rPr>
        <w:t>39.</w:t>
      </w:r>
      <w:r w:rsidRPr="00161D6C">
        <w:rPr>
          <w:noProof/>
        </w:rPr>
        <w:tab/>
        <w:t>MacDonald V, Halliday GM. Selective loss of pyramidal neurons in the pre-supplementary motor cortex in Parkinson's disease. Mov Disord. 2002;17(6):1166-73.</w:t>
      </w:r>
    </w:p>
    <w:p w14:paraId="616CCB25" w14:textId="77777777" w:rsidR="00161D6C" w:rsidRPr="00161D6C" w:rsidRDefault="00161D6C" w:rsidP="00161D6C">
      <w:pPr>
        <w:pStyle w:val="EndNoteBibliography"/>
        <w:spacing w:after="0"/>
        <w:rPr>
          <w:noProof/>
        </w:rPr>
      </w:pPr>
      <w:r w:rsidRPr="00161D6C">
        <w:rPr>
          <w:noProof/>
        </w:rPr>
        <w:t>40.</w:t>
      </w:r>
      <w:r w:rsidRPr="00161D6C">
        <w:rPr>
          <w:noProof/>
        </w:rPr>
        <w:tab/>
        <w:t>Gibb WR, Lees AJ. A comparison of clinical and pathological features of young- and old-onset Parkinson's disease. Neurology. 1988;38(9):1402-6.</w:t>
      </w:r>
    </w:p>
    <w:p w14:paraId="43B097C9" w14:textId="77777777" w:rsidR="00161D6C" w:rsidRPr="00161D6C" w:rsidRDefault="00161D6C" w:rsidP="00161D6C">
      <w:pPr>
        <w:pStyle w:val="EndNoteBibliography"/>
        <w:spacing w:after="0"/>
        <w:rPr>
          <w:noProof/>
        </w:rPr>
      </w:pPr>
      <w:r w:rsidRPr="00161D6C">
        <w:rPr>
          <w:noProof/>
        </w:rPr>
        <w:t>41.</w:t>
      </w:r>
      <w:r w:rsidRPr="00161D6C">
        <w:rPr>
          <w:noProof/>
        </w:rPr>
        <w:tab/>
        <w:t>Obeso JA, Rodriguez-Oroz MC, Goetz CG, Marin C, Kordower JH, Rodriguez M, et al. Missing pieces in the Parkinson's disease puzzle. Nat Med. 2010;16(6):653-61.</w:t>
      </w:r>
    </w:p>
    <w:p w14:paraId="3FB1D552" w14:textId="77777777" w:rsidR="00161D6C" w:rsidRPr="00161D6C" w:rsidRDefault="00161D6C" w:rsidP="00161D6C">
      <w:pPr>
        <w:pStyle w:val="EndNoteBibliography"/>
        <w:spacing w:after="0"/>
        <w:rPr>
          <w:noProof/>
        </w:rPr>
      </w:pPr>
      <w:r w:rsidRPr="00161D6C">
        <w:rPr>
          <w:noProof/>
        </w:rPr>
        <w:t>42.</w:t>
      </w:r>
      <w:r w:rsidRPr="00161D6C">
        <w:rPr>
          <w:noProof/>
        </w:rPr>
        <w:tab/>
        <w:t>Damier P, Hirsch EC, Agid Y, Graybiel AM. The substantia nigra of the human brain. II. Patterns of loss of dopamine-containing neurons in Parkinson's disease. Brain. 1999;122 ( Pt 8):1437-48.</w:t>
      </w:r>
    </w:p>
    <w:p w14:paraId="636BA7EA" w14:textId="77777777" w:rsidR="00161D6C" w:rsidRPr="00161D6C" w:rsidRDefault="00161D6C" w:rsidP="00161D6C">
      <w:pPr>
        <w:pStyle w:val="EndNoteBibliography"/>
        <w:spacing w:after="0"/>
        <w:rPr>
          <w:noProof/>
        </w:rPr>
      </w:pPr>
      <w:r w:rsidRPr="00161D6C">
        <w:rPr>
          <w:noProof/>
        </w:rPr>
        <w:t>43.</w:t>
      </w:r>
      <w:r w:rsidRPr="00161D6C">
        <w:rPr>
          <w:noProof/>
        </w:rPr>
        <w:tab/>
        <w:t>Halliday GM, McRitchie DA, Cartwright H, Pamphlett R, Hely MA, Morris JG. Midbrain neuropathology in idiopathic Parkinson's disease and diffuse Lewy body disease. J Clin Neurosci. 1996;3(1):52-60.</w:t>
      </w:r>
    </w:p>
    <w:p w14:paraId="4DE2C9D5" w14:textId="77777777" w:rsidR="00161D6C" w:rsidRPr="00161D6C" w:rsidRDefault="00161D6C" w:rsidP="00161D6C">
      <w:pPr>
        <w:pStyle w:val="EndNoteBibliography"/>
        <w:spacing w:after="0"/>
        <w:rPr>
          <w:noProof/>
        </w:rPr>
      </w:pPr>
      <w:r w:rsidRPr="00161D6C">
        <w:rPr>
          <w:noProof/>
        </w:rPr>
        <w:t>44.</w:t>
      </w:r>
      <w:r w:rsidRPr="00161D6C">
        <w:rPr>
          <w:noProof/>
        </w:rPr>
        <w:tab/>
        <w:t>Maingay M, Romero-Ramos M, Carta M, Kirik D. Ventral tegmental area dopamine neurons are resistant to human mutant alpha-synuclein overexpression. Neurobiol Dis. 2006;23(3):522-32.</w:t>
      </w:r>
    </w:p>
    <w:p w14:paraId="0F1270B0" w14:textId="77777777" w:rsidR="00161D6C" w:rsidRPr="00161D6C" w:rsidRDefault="00161D6C" w:rsidP="00161D6C">
      <w:pPr>
        <w:pStyle w:val="EndNoteBibliography"/>
        <w:spacing w:after="0"/>
        <w:rPr>
          <w:noProof/>
        </w:rPr>
      </w:pPr>
      <w:r w:rsidRPr="00161D6C">
        <w:rPr>
          <w:noProof/>
        </w:rPr>
        <w:lastRenderedPageBreak/>
        <w:t>45.</w:t>
      </w:r>
      <w:r w:rsidRPr="00161D6C">
        <w:rPr>
          <w:noProof/>
        </w:rPr>
        <w:tab/>
        <w:t>Maingay M, Romero-Ramos M, Kirik D. Viral vector mediated overexpression of human alpha-synuclein in the nigrostriatal dopaminergic neurons: a new model for Parkinson's disease. CNS Spectr. 2005;10(3):235-44.</w:t>
      </w:r>
    </w:p>
    <w:p w14:paraId="0235C546" w14:textId="77777777" w:rsidR="00161D6C" w:rsidRPr="00161D6C" w:rsidRDefault="00161D6C" w:rsidP="00161D6C">
      <w:pPr>
        <w:pStyle w:val="EndNoteBibliography"/>
        <w:spacing w:after="0"/>
        <w:rPr>
          <w:noProof/>
        </w:rPr>
      </w:pPr>
      <w:r w:rsidRPr="00161D6C">
        <w:rPr>
          <w:noProof/>
        </w:rPr>
        <w:t>46.</w:t>
      </w:r>
      <w:r w:rsidRPr="00161D6C">
        <w:rPr>
          <w:noProof/>
        </w:rPr>
        <w:tab/>
        <w:t>Decressac M, Mattsson B, Weikop P, Lundblad M, Jakobsson J, Bjorklund A. TFEB-mediated autophagy rescues midbrain dopamine neurons from alpha-synuclein toxicity. Proc Natl Acad Sci U S A. 2013;110(19):E1817-26.</w:t>
      </w:r>
    </w:p>
    <w:p w14:paraId="4C2E40EC" w14:textId="77777777" w:rsidR="00161D6C" w:rsidRPr="00161D6C" w:rsidRDefault="00161D6C" w:rsidP="00161D6C">
      <w:pPr>
        <w:pStyle w:val="EndNoteBibliography"/>
        <w:spacing w:after="0"/>
        <w:rPr>
          <w:noProof/>
        </w:rPr>
      </w:pPr>
      <w:r w:rsidRPr="00161D6C">
        <w:rPr>
          <w:noProof/>
        </w:rPr>
        <w:t>47.</w:t>
      </w:r>
      <w:r w:rsidRPr="00161D6C">
        <w:rPr>
          <w:noProof/>
        </w:rPr>
        <w:tab/>
        <w:t>Picconi B, Piccoli G, Calabresi P. Synaptic dysfunction in Parkinson's disease. Adv Exp Med Biol. 2012;970:553-72.</w:t>
      </w:r>
    </w:p>
    <w:p w14:paraId="44FA15B0" w14:textId="77777777" w:rsidR="00161D6C" w:rsidRPr="00161D6C" w:rsidRDefault="00161D6C" w:rsidP="00161D6C">
      <w:pPr>
        <w:pStyle w:val="EndNoteBibliography"/>
        <w:spacing w:after="0"/>
        <w:rPr>
          <w:noProof/>
        </w:rPr>
      </w:pPr>
      <w:r w:rsidRPr="00161D6C">
        <w:rPr>
          <w:noProof/>
        </w:rPr>
        <w:t>48.</w:t>
      </w:r>
      <w:r w:rsidRPr="00161D6C">
        <w:rPr>
          <w:noProof/>
        </w:rPr>
        <w:tab/>
        <w:t>Kordower JH, Olanow CW, Dodiya HB, Chu Y, Beach TG, Adler CH, et al. Disease duration and the integrity of the nigrostriatal system in Parkinson's disease. Brain. 2013;136(Pt 8):2419-31.</w:t>
      </w:r>
    </w:p>
    <w:p w14:paraId="3DFCF605" w14:textId="77777777" w:rsidR="00161D6C" w:rsidRPr="00161D6C" w:rsidRDefault="00161D6C" w:rsidP="00161D6C">
      <w:pPr>
        <w:pStyle w:val="EndNoteBibliography"/>
        <w:spacing w:after="0"/>
        <w:rPr>
          <w:noProof/>
        </w:rPr>
      </w:pPr>
      <w:r w:rsidRPr="00161D6C">
        <w:rPr>
          <w:noProof/>
        </w:rPr>
        <w:t>49.</w:t>
      </w:r>
      <w:r w:rsidRPr="00161D6C">
        <w:rPr>
          <w:noProof/>
        </w:rPr>
        <w:tab/>
        <w:t>Kramer ML, Schulz-Schaeffer WJ. Presynaptic alpha-synuclein aggregates, not Lewy bodies, cause neurodegeneration in dementia with Lewy bodies. J Neurosci. 2007;27(6):1405-10.</w:t>
      </w:r>
    </w:p>
    <w:p w14:paraId="6A91DF01" w14:textId="77777777" w:rsidR="00161D6C" w:rsidRPr="00161D6C" w:rsidRDefault="00161D6C" w:rsidP="00161D6C">
      <w:pPr>
        <w:pStyle w:val="EndNoteBibliography"/>
        <w:spacing w:after="0"/>
        <w:rPr>
          <w:noProof/>
        </w:rPr>
      </w:pPr>
      <w:r w:rsidRPr="00161D6C">
        <w:rPr>
          <w:noProof/>
        </w:rPr>
        <w:t>50.</w:t>
      </w:r>
      <w:r w:rsidRPr="00161D6C">
        <w:rPr>
          <w:noProof/>
        </w:rPr>
        <w:tab/>
        <w:t>Gcwensa NZ, Russell DL, Cowell RM, Volpicelli-Daley LA. Molecular Mechanisms Underlying Synaptic and Axon Degeneration in Parkinson's Disease. Front Cell Neurosci. 2021;15:626128.</w:t>
      </w:r>
    </w:p>
    <w:p w14:paraId="445698CD" w14:textId="77777777" w:rsidR="00161D6C" w:rsidRPr="00161D6C" w:rsidRDefault="00161D6C" w:rsidP="00161D6C">
      <w:pPr>
        <w:pStyle w:val="EndNoteBibliography"/>
        <w:spacing w:after="0"/>
        <w:rPr>
          <w:noProof/>
        </w:rPr>
      </w:pPr>
      <w:r w:rsidRPr="00161D6C">
        <w:rPr>
          <w:noProof/>
        </w:rPr>
        <w:t>51.</w:t>
      </w:r>
      <w:r w:rsidRPr="00161D6C">
        <w:rPr>
          <w:noProof/>
        </w:rPr>
        <w:tab/>
        <w:t>Ghanem SS, Majbour NK, Vaikath NN, Ardah MT, Erskine D, Jensen NM, et al. alpha-Synuclein phosphorylation at serine 129 occurs after initial protein deposition and inhibits seeded fibril formation and toxicity. Proc Natl Acad Sci U S A. 2022;119(15):e2109617119.</w:t>
      </w:r>
    </w:p>
    <w:p w14:paraId="6FE8F48A" w14:textId="77777777" w:rsidR="00161D6C" w:rsidRPr="00161D6C" w:rsidRDefault="00161D6C" w:rsidP="00161D6C">
      <w:pPr>
        <w:pStyle w:val="EndNoteBibliography"/>
        <w:spacing w:after="0"/>
        <w:rPr>
          <w:noProof/>
        </w:rPr>
      </w:pPr>
      <w:r w:rsidRPr="00161D6C">
        <w:rPr>
          <w:noProof/>
        </w:rPr>
        <w:t>52.</w:t>
      </w:r>
      <w:r w:rsidRPr="00161D6C">
        <w:rPr>
          <w:noProof/>
        </w:rPr>
        <w:tab/>
        <w:t>Majbour NK, Vaikath NN, van Dijk KD, Ardah MT, Varghese S, Vesterager LB, et al. Oligomeric and phosphorylated alpha-synuclein as potential CSF biomarkers for Parkinson's disease. Mol Neurodegener. 2016;11:7.</w:t>
      </w:r>
    </w:p>
    <w:p w14:paraId="5E21B584" w14:textId="77777777" w:rsidR="00161D6C" w:rsidRPr="00161D6C" w:rsidRDefault="00161D6C" w:rsidP="00161D6C">
      <w:pPr>
        <w:pStyle w:val="EndNoteBibliography"/>
        <w:spacing w:after="0"/>
        <w:rPr>
          <w:noProof/>
        </w:rPr>
      </w:pPr>
      <w:r w:rsidRPr="00161D6C">
        <w:rPr>
          <w:noProof/>
        </w:rPr>
        <w:t>53.</w:t>
      </w:r>
      <w:r w:rsidRPr="00161D6C">
        <w:rPr>
          <w:noProof/>
        </w:rPr>
        <w:tab/>
        <w:t>Croisier E, Moran LB, Dexter DT, Pearce RK, Graeber MB. Microglial inflammation in the parkinsonian substantia nigra: relationship to alpha-synuclein deposition. J Neuroinflammation. 2005;2:14.</w:t>
      </w:r>
    </w:p>
    <w:p w14:paraId="7779A27B" w14:textId="77777777" w:rsidR="00161D6C" w:rsidRPr="00161D6C" w:rsidRDefault="00161D6C" w:rsidP="00161D6C">
      <w:pPr>
        <w:pStyle w:val="EndNoteBibliography"/>
        <w:spacing w:after="0"/>
        <w:rPr>
          <w:noProof/>
        </w:rPr>
      </w:pPr>
      <w:r w:rsidRPr="00161D6C">
        <w:rPr>
          <w:noProof/>
        </w:rPr>
        <w:t>54.</w:t>
      </w:r>
      <w:r w:rsidRPr="00161D6C">
        <w:rPr>
          <w:noProof/>
        </w:rPr>
        <w:tab/>
        <w:t>Tansey MG, McCoy MK, Frank-Cannon TC. Neuroinflammatory mechanisms in Parkinson's disease: potential environmental triggers, pathways, and targets for early therapeutic intervention. Exp Neurol. 2007;208(1):1-25.</w:t>
      </w:r>
    </w:p>
    <w:p w14:paraId="1A8172E2" w14:textId="77777777" w:rsidR="00161D6C" w:rsidRPr="00161D6C" w:rsidRDefault="00161D6C" w:rsidP="00161D6C">
      <w:pPr>
        <w:pStyle w:val="EndNoteBibliography"/>
        <w:spacing w:after="0"/>
        <w:rPr>
          <w:noProof/>
        </w:rPr>
      </w:pPr>
      <w:r w:rsidRPr="00161D6C">
        <w:rPr>
          <w:noProof/>
        </w:rPr>
        <w:t>55.</w:t>
      </w:r>
      <w:r w:rsidRPr="00161D6C">
        <w:rPr>
          <w:noProof/>
        </w:rPr>
        <w:tab/>
        <w:t>Joers V, Tansey MG, Mulas G, Carta AR. Microglial phenotypes in Parkinson's disease and animal models of the disease. Prog Neurobiol. 2017;155:57-75.</w:t>
      </w:r>
    </w:p>
    <w:p w14:paraId="535A6EB2" w14:textId="77777777" w:rsidR="00161D6C" w:rsidRPr="00161D6C" w:rsidRDefault="00161D6C" w:rsidP="00161D6C">
      <w:pPr>
        <w:pStyle w:val="EndNoteBibliography"/>
        <w:spacing w:after="0"/>
        <w:rPr>
          <w:noProof/>
        </w:rPr>
      </w:pPr>
      <w:r w:rsidRPr="00161D6C">
        <w:rPr>
          <w:noProof/>
        </w:rPr>
        <w:t>56.</w:t>
      </w:r>
      <w:r w:rsidRPr="00161D6C">
        <w:rPr>
          <w:noProof/>
        </w:rPr>
        <w:tab/>
        <w:t>An H, Lee H, Yang S, Won W, Lee CJ, Nam MH. Adenovirus-induced Reactive Astrogliosis Exacerbates the Pathology of Parkinson's Disease. Exp Neurobiol. 2021;30(3):222-31.</w:t>
      </w:r>
    </w:p>
    <w:p w14:paraId="72B88FC9" w14:textId="77777777" w:rsidR="00161D6C" w:rsidRPr="00161D6C" w:rsidRDefault="00161D6C" w:rsidP="00161D6C">
      <w:pPr>
        <w:pStyle w:val="EndNoteBibliography"/>
        <w:spacing w:after="0"/>
        <w:rPr>
          <w:noProof/>
        </w:rPr>
      </w:pPr>
      <w:r w:rsidRPr="00161D6C">
        <w:rPr>
          <w:noProof/>
        </w:rPr>
        <w:t>57.</w:t>
      </w:r>
      <w:r w:rsidRPr="00161D6C">
        <w:rPr>
          <w:noProof/>
        </w:rPr>
        <w:tab/>
        <w:t>Booth HDE, Hirst WD, Wade-Martins R. The Role of Astrocyte Dysfunction in Parkinson's Disease Pathogenesis. Trends Neurosci. 2017;40(6):358-70.</w:t>
      </w:r>
    </w:p>
    <w:p w14:paraId="642E5963" w14:textId="77777777" w:rsidR="00161D6C" w:rsidRPr="00161D6C" w:rsidRDefault="00161D6C" w:rsidP="00161D6C">
      <w:pPr>
        <w:pStyle w:val="EndNoteBibliography"/>
        <w:spacing w:after="0"/>
        <w:rPr>
          <w:noProof/>
        </w:rPr>
      </w:pPr>
      <w:r w:rsidRPr="00161D6C">
        <w:rPr>
          <w:noProof/>
        </w:rPr>
        <w:t>58.</w:t>
      </w:r>
      <w:r w:rsidRPr="00161D6C">
        <w:rPr>
          <w:noProof/>
        </w:rPr>
        <w:tab/>
        <w:t>Woodburn SC, Bollinger JL, Wohleb ES. The semantics of microglia activation: neuroinflammation, homeostasis, and stress. J Neuroinflammation. 2021;18(1):258.</w:t>
      </w:r>
    </w:p>
    <w:p w14:paraId="253D72FE" w14:textId="77777777" w:rsidR="00161D6C" w:rsidRPr="00161D6C" w:rsidRDefault="00161D6C" w:rsidP="00161D6C">
      <w:pPr>
        <w:pStyle w:val="EndNoteBibliography"/>
        <w:spacing w:after="0"/>
        <w:rPr>
          <w:noProof/>
        </w:rPr>
      </w:pPr>
      <w:r w:rsidRPr="00161D6C">
        <w:rPr>
          <w:noProof/>
        </w:rPr>
        <w:t>59.</w:t>
      </w:r>
      <w:r w:rsidRPr="00161D6C">
        <w:rPr>
          <w:noProof/>
        </w:rPr>
        <w:tab/>
        <w:t>Au NPB, Ma CHE. Recent Advances in the Study of Bipolar/Rod-Shaped Microglia and their Roles in Neurodegeneration. Front Aging Neurosci. 2017;9:128.</w:t>
      </w:r>
    </w:p>
    <w:p w14:paraId="1C55F763" w14:textId="77777777" w:rsidR="00161D6C" w:rsidRPr="00161D6C" w:rsidRDefault="00161D6C" w:rsidP="00161D6C">
      <w:pPr>
        <w:pStyle w:val="EndNoteBibliography"/>
        <w:spacing w:after="0"/>
        <w:rPr>
          <w:noProof/>
        </w:rPr>
      </w:pPr>
      <w:r w:rsidRPr="00161D6C">
        <w:rPr>
          <w:noProof/>
        </w:rPr>
        <w:t>60.</w:t>
      </w:r>
      <w:r w:rsidRPr="00161D6C">
        <w:rPr>
          <w:noProof/>
        </w:rPr>
        <w:tab/>
        <w:t>Lee MK, Stirling W, Xu Y, Xu X, Qui D, Mandir AS, et al. Human alpha-synuclein-harboring familial Parkinson's disease-linked Ala-53 --&gt; Thr mutation causes neurodegenerative disease with alpha-synuclein aggregation in transgenic mice. Proc Natl Acad Sci U S A. 2002;99(13):8968-73.</w:t>
      </w:r>
    </w:p>
    <w:p w14:paraId="62ABC350" w14:textId="77777777" w:rsidR="00161D6C" w:rsidRPr="00161D6C" w:rsidRDefault="00161D6C" w:rsidP="00161D6C">
      <w:pPr>
        <w:pStyle w:val="EndNoteBibliography"/>
        <w:spacing w:after="0"/>
        <w:rPr>
          <w:noProof/>
        </w:rPr>
      </w:pPr>
      <w:r w:rsidRPr="00161D6C">
        <w:rPr>
          <w:noProof/>
        </w:rPr>
        <w:t>61.</w:t>
      </w:r>
      <w:r w:rsidRPr="00161D6C">
        <w:rPr>
          <w:noProof/>
        </w:rPr>
        <w:tab/>
        <w:t>Lin JH. Applications and limitations of genetically modified mouse models in drug discovery and development. Curr Drug Metab. 2008;9(5):419-38.</w:t>
      </w:r>
    </w:p>
    <w:p w14:paraId="67F486C7" w14:textId="77777777" w:rsidR="00161D6C" w:rsidRPr="00161D6C" w:rsidRDefault="00161D6C" w:rsidP="00161D6C">
      <w:pPr>
        <w:pStyle w:val="EndNoteBibliography"/>
        <w:spacing w:after="0"/>
        <w:rPr>
          <w:noProof/>
        </w:rPr>
      </w:pPr>
      <w:r w:rsidRPr="00161D6C">
        <w:rPr>
          <w:noProof/>
        </w:rPr>
        <w:t>62.</w:t>
      </w:r>
      <w:r w:rsidRPr="00161D6C">
        <w:rPr>
          <w:noProof/>
        </w:rPr>
        <w:tab/>
        <w:t>Oaks AW, Frankfurt M, Finkelstein DI, Sidhu A. Age-dependent effects of A53T alpha-synuclein on behavior and dopaminergic function. PLoS One. 2013;8(4):e60378.</w:t>
      </w:r>
    </w:p>
    <w:p w14:paraId="19760075" w14:textId="77777777" w:rsidR="00161D6C" w:rsidRPr="00161D6C" w:rsidRDefault="00161D6C" w:rsidP="00161D6C">
      <w:pPr>
        <w:pStyle w:val="EndNoteBibliography"/>
        <w:spacing w:after="0"/>
        <w:rPr>
          <w:noProof/>
        </w:rPr>
      </w:pPr>
      <w:r w:rsidRPr="00161D6C">
        <w:rPr>
          <w:noProof/>
        </w:rPr>
        <w:t>63.</w:t>
      </w:r>
      <w:r w:rsidRPr="00161D6C">
        <w:rPr>
          <w:noProof/>
        </w:rPr>
        <w:tab/>
        <w:t>Amschl D, Neddens J, Havas D, Flunkert S, Rabl R, Romer H, et al. Time course and progression of wild type alpha-synuclein accumulation in a transgenic mouse model. BMC Neurosci. 2013;14:6.</w:t>
      </w:r>
    </w:p>
    <w:p w14:paraId="7E7A992A" w14:textId="77777777" w:rsidR="00161D6C" w:rsidRPr="00161D6C" w:rsidRDefault="00161D6C" w:rsidP="00161D6C">
      <w:pPr>
        <w:pStyle w:val="EndNoteBibliography"/>
        <w:spacing w:after="0"/>
        <w:rPr>
          <w:noProof/>
        </w:rPr>
      </w:pPr>
      <w:r w:rsidRPr="00161D6C">
        <w:rPr>
          <w:noProof/>
        </w:rPr>
        <w:lastRenderedPageBreak/>
        <w:t>64.</w:t>
      </w:r>
      <w:r w:rsidRPr="00161D6C">
        <w:rPr>
          <w:noProof/>
        </w:rPr>
        <w:tab/>
        <w:t>Graham DR, Sidhu A. Mice expressing the A53T mutant form of human alpha-synuclein exhibit hyperactivity and reduced anxiety-like behavior. J Neurosci Res. 2010;88(8):1777-83.</w:t>
      </w:r>
    </w:p>
    <w:p w14:paraId="114FC452" w14:textId="77777777" w:rsidR="00161D6C" w:rsidRPr="00161D6C" w:rsidRDefault="00161D6C" w:rsidP="00161D6C">
      <w:pPr>
        <w:pStyle w:val="EndNoteBibliography"/>
        <w:spacing w:after="0"/>
        <w:rPr>
          <w:noProof/>
        </w:rPr>
      </w:pPr>
      <w:r w:rsidRPr="00161D6C">
        <w:rPr>
          <w:noProof/>
        </w:rPr>
        <w:t>65.</w:t>
      </w:r>
      <w:r w:rsidRPr="00161D6C">
        <w:rPr>
          <w:noProof/>
        </w:rPr>
        <w:tab/>
        <w:t>Kilpelainen T, Julku UH, Svarcbahs R, Myohanen TT. Behavioural and dopaminergic changes in double mutated human A30P*A53T alpha-synuclein transgenic mouse model of Parkinson s disease. Sci Rep. 2019;9(1):17382.</w:t>
      </w:r>
    </w:p>
    <w:p w14:paraId="60080FA2" w14:textId="77777777" w:rsidR="00161D6C" w:rsidRPr="00161D6C" w:rsidRDefault="00161D6C" w:rsidP="00161D6C">
      <w:pPr>
        <w:pStyle w:val="EndNoteBibliography"/>
        <w:spacing w:after="0"/>
        <w:rPr>
          <w:noProof/>
        </w:rPr>
      </w:pPr>
      <w:r w:rsidRPr="00161D6C">
        <w:rPr>
          <w:noProof/>
        </w:rPr>
        <w:t>66.</w:t>
      </w:r>
      <w:r w:rsidRPr="00161D6C">
        <w:rPr>
          <w:noProof/>
        </w:rPr>
        <w:tab/>
        <w:t>George S, van den Buuse M, San Mok S, Masters CL, Li QX, Culvenor JG. Alpha-synuclein transgenic mice exhibit reduced anxiety-like behaviour. Exp Neurol. 2008;210(2):788-92.</w:t>
      </w:r>
    </w:p>
    <w:p w14:paraId="3DA8347A" w14:textId="77777777" w:rsidR="00161D6C" w:rsidRPr="00161D6C" w:rsidRDefault="00161D6C" w:rsidP="00161D6C">
      <w:pPr>
        <w:pStyle w:val="EndNoteBibliography"/>
        <w:spacing w:after="0"/>
        <w:rPr>
          <w:noProof/>
        </w:rPr>
      </w:pPr>
      <w:r w:rsidRPr="00161D6C">
        <w:rPr>
          <w:noProof/>
        </w:rPr>
        <w:t>67.</w:t>
      </w:r>
      <w:r w:rsidRPr="00161D6C">
        <w:rPr>
          <w:noProof/>
        </w:rPr>
        <w:tab/>
        <w:t>Uhl GR, Hedreen JC, Price DL. Parkinson's disease: loss of neurons from the ventral tegmental area contralateral to therapeutic surgical lesions. Neurology. 1985;35(8):1215-8.</w:t>
      </w:r>
    </w:p>
    <w:p w14:paraId="0D8FDA37" w14:textId="77777777" w:rsidR="00161D6C" w:rsidRPr="00161D6C" w:rsidRDefault="00161D6C" w:rsidP="00161D6C">
      <w:pPr>
        <w:pStyle w:val="EndNoteBibliography"/>
        <w:spacing w:after="0"/>
        <w:rPr>
          <w:noProof/>
        </w:rPr>
      </w:pPr>
      <w:r w:rsidRPr="00161D6C">
        <w:rPr>
          <w:noProof/>
        </w:rPr>
        <w:t>68.</w:t>
      </w:r>
      <w:r w:rsidRPr="00161D6C">
        <w:rPr>
          <w:noProof/>
        </w:rPr>
        <w:tab/>
        <w:t>Price KS, Farley IJ, Hornykiewicz O. Neurochemistry of Parkinson's disease: relation between striatal and limbic dopamine. Adv Biochem Psychopharmacol. 1978;19:293-300.</w:t>
      </w:r>
    </w:p>
    <w:p w14:paraId="0FF373B1" w14:textId="77777777" w:rsidR="00161D6C" w:rsidRPr="00161D6C" w:rsidRDefault="00161D6C" w:rsidP="00161D6C">
      <w:pPr>
        <w:pStyle w:val="EndNoteBibliography"/>
        <w:spacing w:after="0"/>
        <w:rPr>
          <w:noProof/>
        </w:rPr>
      </w:pPr>
      <w:r w:rsidRPr="00161D6C">
        <w:rPr>
          <w:noProof/>
        </w:rPr>
        <w:t>69.</w:t>
      </w:r>
      <w:r w:rsidRPr="00161D6C">
        <w:rPr>
          <w:noProof/>
        </w:rPr>
        <w:tab/>
        <w:t>Surmeier DJ. Determinants of dopaminergic neuron loss in Parkinson's disease. FEBS J. 2018;285(19):3657-68.</w:t>
      </w:r>
    </w:p>
    <w:p w14:paraId="50382459" w14:textId="77777777" w:rsidR="00161D6C" w:rsidRPr="00161D6C" w:rsidRDefault="00161D6C" w:rsidP="00161D6C">
      <w:pPr>
        <w:pStyle w:val="EndNoteBibliography"/>
        <w:spacing w:after="0"/>
        <w:rPr>
          <w:noProof/>
        </w:rPr>
      </w:pPr>
      <w:r w:rsidRPr="00161D6C">
        <w:rPr>
          <w:noProof/>
        </w:rPr>
        <w:t>70.</w:t>
      </w:r>
      <w:r w:rsidRPr="00161D6C">
        <w:rPr>
          <w:noProof/>
        </w:rPr>
        <w:tab/>
        <w:t>Mor DE, Daniels MJ, Ischiropoulos H. The usual suspects, dopamine and alpha-synuclein, conspire to cause neurodegeneration. Mov Disord. 2019;34(2):167-79.</w:t>
      </w:r>
    </w:p>
    <w:p w14:paraId="0C093379" w14:textId="77777777" w:rsidR="00161D6C" w:rsidRPr="00161D6C" w:rsidRDefault="00161D6C" w:rsidP="00161D6C">
      <w:pPr>
        <w:pStyle w:val="EndNoteBibliography"/>
        <w:spacing w:after="0"/>
        <w:rPr>
          <w:noProof/>
        </w:rPr>
      </w:pPr>
      <w:r w:rsidRPr="00161D6C">
        <w:rPr>
          <w:noProof/>
        </w:rPr>
        <w:t>71.</w:t>
      </w:r>
      <w:r w:rsidRPr="00161D6C">
        <w:rPr>
          <w:noProof/>
        </w:rPr>
        <w:tab/>
        <w:t>Wise RM, Wagener A, Fietzek UM, Klopstock T, Mosharov EV, Zucca FA, et al. Interactions of dopamine, iron, and alpha-synuclein linked to dopaminergic neuron vulnerability in Parkinson's disease and Neurodegeneration with Brain Iron Accumulation disorders. Neurobiol Dis. 2022;175:105920.</w:t>
      </w:r>
    </w:p>
    <w:p w14:paraId="7CF82A39" w14:textId="77777777" w:rsidR="00161D6C" w:rsidRPr="00161D6C" w:rsidRDefault="00161D6C" w:rsidP="00161D6C">
      <w:pPr>
        <w:pStyle w:val="EndNoteBibliography"/>
        <w:spacing w:after="0"/>
        <w:rPr>
          <w:noProof/>
        </w:rPr>
      </w:pPr>
      <w:r w:rsidRPr="00161D6C">
        <w:rPr>
          <w:noProof/>
        </w:rPr>
        <w:t>72.</w:t>
      </w:r>
      <w:r w:rsidRPr="00161D6C">
        <w:rPr>
          <w:noProof/>
        </w:rPr>
        <w:tab/>
        <w:t>Minakaki G, Krainc D, Burbulla LF. The Convergence of Alpha-Synuclein, Mitochondrial, and Lysosomal Pathways in Vulnerability of Midbrain Dopaminergic Neurons in Parkinson's Disease. Front Cell Dev Biol. 2020;8:580634.</w:t>
      </w:r>
    </w:p>
    <w:p w14:paraId="4E34D104" w14:textId="77777777" w:rsidR="00161D6C" w:rsidRPr="00161D6C" w:rsidRDefault="00161D6C" w:rsidP="00161D6C">
      <w:pPr>
        <w:pStyle w:val="EndNoteBibliography"/>
        <w:spacing w:after="0"/>
        <w:rPr>
          <w:noProof/>
        </w:rPr>
      </w:pPr>
      <w:r w:rsidRPr="00161D6C">
        <w:rPr>
          <w:noProof/>
        </w:rPr>
        <w:t>73.</w:t>
      </w:r>
      <w:r w:rsidRPr="00161D6C">
        <w:rPr>
          <w:noProof/>
        </w:rPr>
        <w:tab/>
        <w:t>Surmeier DJ, Obeso JA, Halliday GM. Selective neuronal vulnerability in Parkinson disease. Nat Rev Neurosci. 2017;18(2):101-13.</w:t>
      </w:r>
    </w:p>
    <w:p w14:paraId="1C04A872" w14:textId="77777777" w:rsidR="00161D6C" w:rsidRPr="00161D6C" w:rsidRDefault="00161D6C" w:rsidP="00161D6C">
      <w:pPr>
        <w:pStyle w:val="EndNoteBibliography"/>
        <w:spacing w:after="0"/>
        <w:rPr>
          <w:noProof/>
        </w:rPr>
      </w:pPr>
      <w:r w:rsidRPr="00161D6C">
        <w:rPr>
          <w:noProof/>
        </w:rPr>
        <w:t>74.</w:t>
      </w:r>
      <w:r w:rsidRPr="00161D6C">
        <w:rPr>
          <w:noProof/>
        </w:rPr>
        <w:tab/>
        <w:t>Oueslati A. Implication of Alpha-Synuclein Phosphorylation at S129 in Synucleinopathies: What Have We Learned in the Last Decade? J Parkinsons Dis. 2016;6(1):39-51.</w:t>
      </w:r>
    </w:p>
    <w:p w14:paraId="12E2DF5C" w14:textId="77777777" w:rsidR="00161D6C" w:rsidRPr="00161D6C" w:rsidRDefault="00161D6C" w:rsidP="00161D6C">
      <w:pPr>
        <w:pStyle w:val="EndNoteBibliography"/>
        <w:spacing w:after="0"/>
        <w:rPr>
          <w:noProof/>
        </w:rPr>
      </w:pPr>
      <w:r w:rsidRPr="00161D6C">
        <w:rPr>
          <w:noProof/>
        </w:rPr>
        <w:t>75.</w:t>
      </w:r>
      <w:r w:rsidRPr="00161D6C">
        <w:rPr>
          <w:noProof/>
        </w:rPr>
        <w:tab/>
        <w:t>Bongianni M, Ladogana A, Capaldi S, Klotz S, Baiardi S, Cagnin A, et al. alpha-Synuclein RT-QuIC assay in cerebrospinal fluid of patients with dementia with Lewy bodies. Ann Clin Transl Neurol. 2019;6(10):2120-6.</w:t>
      </w:r>
    </w:p>
    <w:p w14:paraId="6851B9A2" w14:textId="77777777" w:rsidR="00161D6C" w:rsidRPr="00161D6C" w:rsidRDefault="00161D6C" w:rsidP="00161D6C">
      <w:pPr>
        <w:pStyle w:val="EndNoteBibliography"/>
        <w:spacing w:after="0"/>
        <w:rPr>
          <w:noProof/>
        </w:rPr>
      </w:pPr>
      <w:r w:rsidRPr="00161D6C">
        <w:rPr>
          <w:noProof/>
        </w:rPr>
        <w:t>76.</w:t>
      </w:r>
      <w:r w:rsidRPr="00161D6C">
        <w:rPr>
          <w:noProof/>
        </w:rPr>
        <w:tab/>
        <w:t>Bargar C, Wang W, Gunzler SA, LeFevre A, Wang Z, Lerner AJ, et al. Streamlined alpha-synuclein RT-QuIC assay for various biospecimens in Parkinson's disease and dementia with Lewy bodies. Acta Neuropathol Commun. 2021;9(1):62.</w:t>
      </w:r>
    </w:p>
    <w:p w14:paraId="3AD224AC" w14:textId="77777777" w:rsidR="00161D6C" w:rsidRPr="00161D6C" w:rsidRDefault="00161D6C" w:rsidP="00161D6C">
      <w:pPr>
        <w:pStyle w:val="EndNoteBibliography"/>
        <w:spacing w:after="0"/>
        <w:rPr>
          <w:noProof/>
        </w:rPr>
      </w:pPr>
      <w:r w:rsidRPr="00161D6C">
        <w:rPr>
          <w:noProof/>
        </w:rPr>
        <w:t>77.</w:t>
      </w:r>
      <w:r w:rsidRPr="00161D6C">
        <w:rPr>
          <w:noProof/>
        </w:rPr>
        <w:tab/>
        <w:t>Zhang W, Wang T, Pei Z, Miller DS, Wu X, Block ML, et al. Aggregated alpha-synuclein activates microglia: a process leading to disease progression in Parkinson's disease. FASEB J. 2005;19(6):533-42.</w:t>
      </w:r>
    </w:p>
    <w:p w14:paraId="638D84A9" w14:textId="77777777" w:rsidR="00161D6C" w:rsidRPr="00161D6C" w:rsidRDefault="00161D6C" w:rsidP="00161D6C">
      <w:pPr>
        <w:pStyle w:val="EndNoteBibliography"/>
        <w:spacing w:after="0"/>
        <w:rPr>
          <w:noProof/>
        </w:rPr>
      </w:pPr>
      <w:r w:rsidRPr="00161D6C">
        <w:rPr>
          <w:noProof/>
        </w:rPr>
        <w:t>78.</w:t>
      </w:r>
      <w:r w:rsidRPr="00161D6C">
        <w:rPr>
          <w:noProof/>
        </w:rPr>
        <w:tab/>
        <w:t>Reynolds AD, Glanzer JG, Kadiu I, Ricardo-Dukelow M, Chaudhuri A, Ciborowski P, et al. Nitrated alpha-synuclein-activated microglial profiling for Parkinson's disease. J Neurochem. 2008;104(6):1504-25.</w:t>
      </w:r>
    </w:p>
    <w:p w14:paraId="4BE17DC8" w14:textId="77777777" w:rsidR="00161D6C" w:rsidRPr="00161D6C" w:rsidRDefault="00161D6C" w:rsidP="00161D6C">
      <w:pPr>
        <w:pStyle w:val="EndNoteBibliography"/>
        <w:spacing w:after="0"/>
        <w:rPr>
          <w:noProof/>
        </w:rPr>
      </w:pPr>
      <w:r w:rsidRPr="00161D6C">
        <w:rPr>
          <w:noProof/>
        </w:rPr>
        <w:t>79.</w:t>
      </w:r>
      <w:r w:rsidRPr="00161D6C">
        <w:rPr>
          <w:noProof/>
        </w:rPr>
        <w:tab/>
        <w:t>Beraud D, Twomey M, Bloom B, Mittereder A, Ton V, Neitzke K, et al. alpha-Synuclein Alters Toll-Like Receptor Expression. Front Neurosci. 2011;5:80.</w:t>
      </w:r>
    </w:p>
    <w:p w14:paraId="682AA985" w14:textId="77777777" w:rsidR="00161D6C" w:rsidRPr="00161D6C" w:rsidRDefault="00161D6C" w:rsidP="00161D6C">
      <w:pPr>
        <w:pStyle w:val="EndNoteBibliography"/>
        <w:spacing w:after="0"/>
        <w:rPr>
          <w:noProof/>
        </w:rPr>
      </w:pPr>
      <w:r w:rsidRPr="00161D6C">
        <w:rPr>
          <w:noProof/>
        </w:rPr>
        <w:t>80.</w:t>
      </w:r>
      <w:r w:rsidRPr="00161D6C">
        <w:rPr>
          <w:noProof/>
        </w:rPr>
        <w:tab/>
        <w:t>Lee EJ, Woo MS, Moon PG, Baek MC, Choi IY, Kim WK, et al. Alpha-synuclein activates microglia by inducing the expressions of matrix metalloproteinases and the subsequent activation of protease-activated receptor-1. J Immunol. 2010;185(1):615-23.</w:t>
      </w:r>
    </w:p>
    <w:p w14:paraId="0F8B2AF0" w14:textId="77777777" w:rsidR="00161D6C" w:rsidRPr="00161D6C" w:rsidRDefault="00161D6C" w:rsidP="00161D6C">
      <w:pPr>
        <w:pStyle w:val="EndNoteBibliography"/>
        <w:spacing w:after="0"/>
        <w:rPr>
          <w:noProof/>
        </w:rPr>
      </w:pPr>
      <w:r w:rsidRPr="00161D6C">
        <w:rPr>
          <w:noProof/>
        </w:rPr>
        <w:t>81.</w:t>
      </w:r>
      <w:r w:rsidRPr="00161D6C">
        <w:rPr>
          <w:noProof/>
        </w:rPr>
        <w:tab/>
        <w:t>Lee HJ, Kim C, Lee SJ. Alpha-synuclein stimulation of astrocytes: Potential role for neuroinflammation and neuroprotection. Oxid Med Cell Longev. 2010;3(4):283-7.</w:t>
      </w:r>
    </w:p>
    <w:p w14:paraId="7F10B383" w14:textId="77777777" w:rsidR="00161D6C" w:rsidRPr="00161D6C" w:rsidRDefault="00161D6C" w:rsidP="00161D6C">
      <w:pPr>
        <w:pStyle w:val="EndNoteBibliography"/>
        <w:spacing w:after="0"/>
        <w:rPr>
          <w:noProof/>
        </w:rPr>
      </w:pPr>
      <w:r w:rsidRPr="00161D6C">
        <w:rPr>
          <w:noProof/>
        </w:rPr>
        <w:t>82.</w:t>
      </w:r>
      <w:r w:rsidRPr="00161D6C">
        <w:rPr>
          <w:noProof/>
        </w:rPr>
        <w:tab/>
        <w:t>Gerhard A, Pavese N, Hotton G, Turkheimer F, Es M, Hammers A, et al. In vivo imaging of microglial activation with [11C](R)-PK11195 PET in idiopathic Parkinson's disease. Neurobiol Dis. 2006;21(2):404-12.</w:t>
      </w:r>
    </w:p>
    <w:p w14:paraId="216C5A2F" w14:textId="77777777" w:rsidR="00161D6C" w:rsidRPr="00161D6C" w:rsidRDefault="00161D6C" w:rsidP="00161D6C">
      <w:pPr>
        <w:pStyle w:val="EndNoteBibliography"/>
        <w:spacing w:after="0"/>
        <w:rPr>
          <w:noProof/>
        </w:rPr>
      </w:pPr>
      <w:r w:rsidRPr="00161D6C">
        <w:rPr>
          <w:noProof/>
        </w:rPr>
        <w:lastRenderedPageBreak/>
        <w:t>83.</w:t>
      </w:r>
      <w:r w:rsidRPr="00161D6C">
        <w:rPr>
          <w:noProof/>
        </w:rPr>
        <w:tab/>
        <w:t>Ouchi Y, Yagi S, Yokokura M, Sakamoto M. Neuroinflammation in the living brain of Parkinson's disease. Parkinsonism Relat Disord. 2009;15 Suppl 3:S200-4.</w:t>
      </w:r>
    </w:p>
    <w:p w14:paraId="7F29BEA8" w14:textId="77777777" w:rsidR="00161D6C" w:rsidRPr="00161D6C" w:rsidRDefault="00161D6C" w:rsidP="00161D6C">
      <w:pPr>
        <w:pStyle w:val="EndNoteBibliography"/>
        <w:spacing w:after="0"/>
        <w:rPr>
          <w:noProof/>
        </w:rPr>
      </w:pPr>
      <w:r w:rsidRPr="00161D6C">
        <w:rPr>
          <w:noProof/>
        </w:rPr>
        <w:t>84.</w:t>
      </w:r>
      <w:r w:rsidRPr="00161D6C">
        <w:rPr>
          <w:noProof/>
        </w:rPr>
        <w:tab/>
        <w:t>Wilms H, Rosenstiel P, Sievers J, Deuschl G, Zecca L, Lucius R. Activation of microglia by human neuromelanin is NF-kappaB dependent and involves p38 mitogen-activated protein kinase: implications for Parkinson's disease. FASEB J. 2003;17(3):500-2.</w:t>
      </w:r>
    </w:p>
    <w:p w14:paraId="15E37853" w14:textId="77777777" w:rsidR="00161D6C" w:rsidRPr="00161D6C" w:rsidRDefault="00161D6C" w:rsidP="00161D6C">
      <w:pPr>
        <w:pStyle w:val="EndNoteBibliography"/>
        <w:spacing w:after="0"/>
        <w:rPr>
          <w:noProof/>
        </w:rPr>
      </w:pPr>
      <w:r w:rsidRPr="00161D6C">
        <w:rPr>
          <w:noProof/>
        </w:rPr>
        <w:t>85.</w:t>
      </w:r>
      <w:r w:rsidRPr="00161D6C">
        <w:rPr>
          <w:noProof/>
        </w:rPr>
        <w:tab/>
        <w:t>Chatterjee K, Roy A, Banerjee R, Choudhury S, Mondal B, Halder S, et al. Inflammasome and alpha-synuclein in Parkinson's disease: A cross-sectional study. J Neuroimmunol. 2020;338:577089.</w:t>
      </w:r>
    </w:p>
    <w:p w14:paraId="714ED863" w14:textId="77777777" w:rsidR="00161D6C" w:rsidRPr="00161D6C" w:rsidRDefault="00161D6C" w:rsidP="00161D6C">
      <w:pPr>
        <w:pStyle w:val="EndNoteBibliography"/>
        <w:spacing w:after="0"/>
        <w:rPr>
          <w:noProof/>
        </w:rPr>
      </w:pPr>
      <w:r w:rsidRPr="00161D6C">
        <w:rPr>
          <w:noProof/>
        </w:rPr>
        <w:t>86.</w:t>
      </w:r>
      <w:r w:rsidRPr="00161D6C">
        <w:rPr>
          <w:noProof/>
        </w:rPr>
        <w:tab/>
        <w:t>Lema Tome CM, Tyson T, Rey NL, Grathwohl S, Britschgi M, Brundin P. Inflammation and alpha-synuclein's prion-like behavior in Parkinson's disease--is there a link? Mol Neurobiol. 2013;47(2):561-74.</w:t>
      </w:r>
    </w:p>
    <w:p w14:paraId="6AAF953A" w14:textId="77777777" w:rsidR="00161D6C" w:rsidRPr="00161D6C" w:rsidRDefault="00161D6C" w:rsidP="00161D6C">
      <w:pPr>
        <w:pStyle w:val="EndNoteBibliography"/>
        <w:spacing w:after="0"/>
        <w:rPr>
          <w:noProof/>
        </w:rPr>
      </w:pPr>
      <w:r w:rsidRPr="00161D6C">
        <w:rPr>
          <w:noProof/>
        </w:rPr>
        <w:t>87.</w:t>
      </w:r>
      <w:r w:rsidRPr="00161D6C">
        <w:rPr>
          <w:noProof/>
        </w:rPr>
        <w:tab/>
        <w:t>Gao HM, Kotzbauer PT, Uryu K, Leight S, Trojanowski JQ, Lee VM. Neuroinflammation and oxidation/nitration of alpha-synuclein linked to dopaminergic neurodegeneration. J Neurosci. 2008;28(30):7687-98.</w:t>
      </w:r>
    </w:p>
    <w:p w14:paraId="3A6512DB" w14:textId="77777777" w:rsidR="00161D6C" w:rsidRPr="00161D6C" w:rsidRDefault="00161D6C" w:rsidP="00161D6C">
      <w:pPr>
        <w:pStyle w:val="EndNoteBibliography"/>
        <w:spacing w:after="0"/>
        <w:rPr>
          <w:noProof/>
        </w:rPr>
      </w:pPr>
      <w:r w:rsidRPr="00161D6C">
        <w:rPr>
          <w:noProof/>
        </w:rPr>
        <w:t>88.</w:t>
      </w:r>
      <w:r w:rsidRPr="00161D6C">
        <w:rPr>
          <w:noProof/>
        </w:rPr>
        <w:tab/>
        <w:t>Gao HM, Zhang F, Zhou H, Kam W, Wilson B, Hong JS. Neuroinflammation and alpha-synuclein dysfunction potentiate each other, driving chronic progression of neurodegeneration in a mouse model of Parkinson's disease. Environ Health Perspect. 2011;119(6):807-14.</w:t>
      </w:r>
    </w:p>
    <w:p w14:paraId="2FAF1CF1" w14:textId="77777777" w:rsidR="00161D6C" w:rsidRPr="00161D6C" w:rsidRDefault="00161D6C" w:rsidP="00161D6C">
      <w:pPr>
        <w:pStyle w:val="EndNoteBibliography"/>
        <w:spacing w:after="0"/>
        <w:rPr>
          <w:noProof/>
        </w:rPr>
      </w:pPr>
      <w:r w:rsidRPr="00161D6C">
        <w:rPr>
          <w:noProof/>
        </w:rPr>
        <w:t>89.</w:t>
      </w:r>
      <w:r w:rsidRPr="00161D6C">
        <w:rPr>
          <w:noProof/>
        </w:rPr>
        <w:tab/>
        <w:t>Galiano-Landeira J, Torra A, Vila M, Bove J. CD8 T cell nigral infiltration precedes synucleinopathy in early stages of Parkinson's disease. Brain. 2020;143(12):3717-33.</w:t>
      </w:r>
    </w:p>
    <w:p w14:paraId="639B7E66" w14:textId="77777777" w:rsidR="00161D6C" w:rsidRPr="00161D6C" w:rsidRDefault="00161D6C" w:rsidP="00161D6C">
      <w:pPr>
        <w:pStyle w:val="EndNoteBibliography"/>
        <w:spacing w:after="0"/>
        <w:rPr>
          <w:noProof/>
        </w:rPr>
      </w:pPr>
      <w:r w:rsidRPr="00161D6C">
        <w:rPr>
          <w:noProof/>
        </w:rPr>
        <w:t>90.</w:t>
      </w:r>
      <w:r w:rsidRPr="00161D6C">
        <w:rPr>
          <w:noProof/>
        </w:rPr>
        <w:tab/>
        <w:t>Iba M, Kim C, Sallin M, Kwon S, Verma A, Overk C, et al. Neuroinflammation is associated with infiltration of T cells in Lewy body disease and alpha-synuclein transgenic models. J Neuroinflammation. 2020;17(1):214.</w:t>
      </w:r>
    </w:p>
    <w:p w14:paraId="47C30FAD" w14:textId="77777777" w:rsidR="00161D6C" w:rsidRPr="00161D6C" w:rsidRDefault="00161D6C" w:rsidP="00161D6C">
      <w:pPr>
        <w:pStyle w:val="EndNoteBibliography"/>
        <w:spacing w:after="0"/>
        <w:rPr>
          <w:noProof/>
        </w:rPr>
      </w:pPr>
      <w:r w:rsidRPr="00161D6C">
        <w:rPr>
          <w:noProof/>
        </w:rPr>
        <w:t>91.</w:t>
      </w:r>
      <w:r w:rsidRPr="00161D6C">
        <w:rPr>
          <w:noProof/>
        </w:rPr>
        <w:tab/>
        <w:t>Garretti F, Monahan C, Sette A, Agalliu D, Sulzer D. T cells, alpha-synuclein and Parkinson disease. Handb Clin Neurol. 2022;184:439-55.</w:t>
      </w:r>
    </w:p>
    <w:p w14:paraId="44C3E7A5" w14:textId="77777777" w:rsidR="00161D6C" w:rsidRPr="00161D6C" w:rsidRDefault="00161D6C" w:rsidP="00161D6C">
      <w:pPr>
        <w:pStyle w:val="EndNoteBibliography"/>
        <w:spacing w:after="0"/>
        <w:rPr>
          <w:noProof/>
        </w:rPr>
      </w:pPr>
      <w:r w:rsidRPr="00161D6C">
        <w:rPr>
          <w:noProof/>
        </w:rPr>
        <w:t>92.</w:t>
      </w:r>
      <w:r w:rsidRPr="00161D6C">
        <w:rPr>
          <w:noProof/>
        </w:rPr>
        <w:tab/>
        <w:t>Thakur P, Breger LS, Lundblad M, Wan OW, Mattsson B, Luk KC, et al. Modeling Parkinson's disease pathology by combination of fibril seeds and alpha-synuclein overexpression in the rat brain. Proc Natl Acad Sci U S A. 2017;114(39):E8284-E93.</w:t>
      </w:r>
    </w:p>
    <w:p w14:paraId="3E7F7C6F" w14:textId="77777777" w:rsidR="00161D6C" w:rsidRPr="00161D6C" w:rsidRDefault="00161D6C" w:rsidP="00161D6C">
      <w:pPr>
        <w:pStyle w:val="EndNoteBibliography"/>
        <w:rPr>
          <w:noProof/>
        </w:rPr>
      </w:pPr>
      <w:r w:rsidRPr="00161D6C">
        <w:rPr>
          <w:noProof/>
        </w:rPr>
        <w:t>93.</w:t>
      </w:r>
      <w:r w:rsidRPr="00161D6C">
        <w:rPr>
          <w:noProof/>
        </w:rPr>
        <w:tab/>
        <w:t>Brochard V, Combadiere B, Prigent A, Laouar Y, Perrin A, Beray-Berthat V, et al. Infiltration of CD4+ lymphocytes into the brain contributes to neurodegeneration in a mouse model of Parkinson disease. J Clin Invest. 2009;119(1):182-92.</w:t>
      </w:r>
    </w:p>
    <w:p w14:paraId="1758B1FD" w14:textId="031E5A6B" w:rsidR="005F576F" w:rsidRDefault="005762A6" w:rsidP="00AB0BA3">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fldChar w:fldCharType="end"/>
      </w:r>
    </w:p>
    <w:p w14:paraId="7354D001" w14:textId="7312FC04" w:rsidR="00AB0BA3" w:rsidRPr="00AB0BA3" w:rsidRDefault="00AB0BA3" w:rsidP="00AB0BA3">
      <w:pPr>
        <w:spacing w:line="480" w:lineRule="auto"/>
        <w:rPr>
          <w:rFonts w:ascii="Times New Roman" w:hAnsi="Times New Roman" w:cs="Times New Roman"/>
          <w:b/>
          <w:bCs/>
          <w:sz w:val="24"/>
          <w:szCs w:val="24"/>
          <w:lang w:val="en-US"/>
        </w:rPr>
      </w:pPr>
      <w:r w:rsidRPr="00AB0BA3">
        <w:rPr>
          <w:rFonts w:ascii="Times New Roman" w:hAnsi="Times New Roman" w:cs="Times New Roman"/>
          <w:b/>
          <w:bCs/>
          <w:sz w:val="24"/>
          <w:szCs w:val="24"/>
          <w:lang w:val="en-US"/>
        </w:rPr>
        <w:t>Figure title</w:t>
      </w:r>
      <w:r w:rsidR="004C6C46">
        <w:rPr>
          <w:rFonts w:ascii="Times New Roman" w:hAnsi="Times New Roman" w:cs="Times New Roman"/>
          <w:b/>
          <w:bCs/>
          <w:sz w:val="24"/>
          <w:szCs w:val="24"/>
          <w:lang w:val="en-US"/>
        </w:rPr>
        <w:t>s</w:t>
      </w:r>
      <w:r w:rsidRPr="00AB0BA3">
        <w:rPr>
          <w:rFonts w:ascii="Times New Roman" w:hAnsi="Times New Roman" w:cs="Times New Roman"/>
          <w:b/>
          <w:bCs/>
          <w:sz w:val="24"/>
          <w:szCs w:val="24"/>
          <w:lang w:val="en-US"/>
        </w:rPr>
        <w:t xml:space="preserve"> and legend</w:t>
      </w:r>
      <w:r w:rsidR="004C6C46">
        <w:rPr>
          <w:rFonts w:ascii="Times New Roman" w:hAnsi="Times New Roman" w:cs="Times New Roman"/>
          <w:b/>
          <w:bCs/>
          <w:sz w:val="24"/>
          <w:szCs w:val="24"/>
          <w:lang w:val="en-US"/>
        </w:rPr>
        <w:t>s</w:t>
      </w:r>
    </w:p>
    <w:p w14:paraId="7095F7E1" w14:textId="529BF129" w:rsidR="00D45694" w:rsidRDefault="00D45694" w:rsidP="00AB0BA3">
      <w:pPr>
        <w:spacing w:line="480" w:lineRule="auto"/>
        <w:contextualSpacing/>
        <w:jc w:val="both"/>
        <w:rPr>
          <w:rFonts w:ascii="Times New Roman" w:hAnsi="Times New Roman" w:cs="Times New Roman"/>
          <w:b/>
          <w:bCs/>
          <w:sz w:val="24"/>
          <w:szCs w:val="24"/>
          <w:lang w:val="en-US"/>
        </w:rPr>
      </w:pPr>
    </w:p>
    <w:p w14:paraId="20B9E0B6" w14:textId="0D4092B4" w:rsidR="00AB0BA3" w:rsidRDefault="00AB0BA3" w:rsidP="00AB0BA3">
      <w:pPr>
        <w:spacing w:line="480" w:lineRule="auto"/>
        <w:contextualSpacing/>
        <w:jc w:val="both"/>
        <w:rPr>
          <w:rFonts w:ascii="Times New Roman" w:hAnsi="Times New Roman" w:cs="Times New Roman"/>
          <w:sz w:val="24"/>
          <w:szCs w:val="24"/>
          <w:lang w:val="en-US"/>
        </w:rPr>
      </w:pPr>
      <w:r w:rsidRPr="00B70C14">
        <w:rPr>
          <w:rFonts w:ascii="Times New Roman" w:hAnsi="Times New Roman" w:cs="Times New Roman"/>
          <w:b/>
          <w:bCs/>
          <w:sz w:val="24"/>
          <w:szCs w:val="24"/>
          <w:lang w:val="en-US"/>
        </w:rPr>
        <w:t>Fig. 1: AAV-</w:t>
      </w:r>
      <w:proofErr w:type="spellStart"/>
      <w:r w:rsidRPr="00B70C14">
        <w:rPr>
          <w:rFonts w:ascii="Times New Roman" w:hAnsi="Times New Roman" w:cs="Times New Roman"/>
          <w:b/>
          <w:bCs/>
          <w:sz w:val="24"/>
          <w:szCs w:val="24"/>
          <w:lang w:val="en-US"/>
        </w:rPr>
        <w:t>PHP.eB</w:t>
      </w:r>
      <w:proofErr w:type="spellEnd"/>
      <w:r>
        <w:rPr>
          <w:rFonts w:ascii="Times New Roman" w:hAnsi="Times New Roman" w:cs="Times New Roman"/>
          <w:b/>
          <w:bCs/>
          <w:sz w:val="24"/>
          <w:szCs w:val="24"/>
          <w:lang w:val="en-US"/>
        </w:rPr>
        <w:t xml:space="preserve"> </w:t>
      </w:r>
      <w:r w:rsidRPr="00B70C14">
        <w:rPr>
          <w:rFonts w:ascii="Times New Roman" w:hAnsi="Times New Roman" w:cs="Times New Roman"/>
          <w:b/>
          <w:bCs/>
          <w:sz w:val="24"/>
          <w:szCs w:val="24"/>
          <w:lang w:val="en-US"/>
        </w:rPr>
        <w:t>h</w:t>
      </w:r>
      <w:r w:rsidRPr="005956ED">
        <w:rPr>
          <w:rFonts w:ascii="Times New Roman" w:hAnsi="Times New Roman" w:cs="Times New Roman"/>
          <w:b/>
          <w:bCs/>
          <w:sz w:val="24"/>
          <w:szCs w:val="24"/>
          <w:lang w:val="en-US"/>
        </w:rPr>
        <w:t xml:space="preserve">α-syn </w:t>
      </w:r>
      <w:r w:rsidRPr="00B70C14">
        <w:rPr>
          <w:rFonts w:ascii="Times New Roman" w:hAnsi="Times New Roman" w:cs="Times New Roman"/>
          <w:b/>
          <w:bCs/>
          <w:sz w:val="24"/>
          <w:szCs w:val="24"/>
          <w:lang w:val="en-US"/>
        </w:rPr>
        <w:t xml:space="preserve">transduces several </w:t>
      </w:r>
      <w:r>
        <w:rPr>
          <w:rFonts w:ascii="Times New Roman" w:hAnsi="Times New Roman" w:cs="Times New Roman"/>
          <w:b/>
          <w:bCs/>
          <w:sz w:val="24"/>
          <w:szCs w:val="24"/>
          <w:lang w:val="en-US"/>
        </w:rPr>
        <w:t>cerebral</w:t>
      </w:r>
      <w:r w:rsidRPr="00B70C14">
        <w:rPr>
          <w:rFonts w:ascii="Times New Roman" w:hAnsi="Times New Roman" w:cs="Times New Roman"/>
          <w:b/>
          <w:bCs/>
          <w:sz w:val="24"/>
          <w:szCs w:val="24"/>
          <w:lang w:val="en-US"/>
        </w:rPr>
        <w:t xml:space="preserve"> regions</w:t>
      </w:r>
      <w:r>
        <w:rPr>
          <w:rFonts w:ascii="Times New Roman" w:hAnsi="Times New Roman" w:cs="Times New Roman"/>
          <w:b/>
          <w:bCs/>
          <w:sz w:val="24"/>
          <w:szCs w:val="24"/>
          <w:lang w:val="en-US"/>
        </w:rPr>
        <w:t xml:space="preserve"> and induces widespread expression of the transgenes in the brain </w:t>
      </w:r>
      <w:r w:rsidR="00AF358A">
        <w:rPr>
          <w:rFonts w:ascii="Times New Roman" w:hAnsi="Times New Roman" w:cs="Times New Roman"/>
          <w:b/>
          <w:bCs/>
          <w:sz w:val="24"/>
          <w:szCs w:val="24"/>
          <w:lang w:val="en-US"/>
        </w:rPr>
        <w:t>2-</w:t>
      </w:r>
      <w:r>
        <w:rPr>
          <w:rFonts w:ascii="Times New Roman" w:hAnsi="Times New Roman" w:cs="Times New Roman"/>
          <w:b/>
          <w:bCs/>
          <w:sz w:val="24"/>
          <w:szCs w:val="24"/>
          <w:lang w:val="en-US"/>
        </w:rPr>
        <w:t>weeks post-AAV delivery.</w:t>
      </w:r>
      <w:r w:rsidRPr="00B70C14">
        <w:rPr>
          <w:rFonts w:ascii="Times New Roman" w:hAnsi="Times New Roman" w:cs="Times New Roman"/>
          <w:sz w:val="24"/>
          <w:szCs w:val="24"/>
          <w:lang w:val="en-US"/>
        </w:rPr>
        <w:t xml:space="preserve"> (</w:t>
      </w:r>
      <w:r w:rsidRPr="00C6769A">
        <w:rPr>
          <w:rFonts w:ascii="Times New Roman" w:hAnsi="Times New Roman" w:cs="Times New Roman"/>
          <w:b/>
          <w:bCs/>
          <w:sz w:val="24"/>
          <w:szCs w:val="24"/>
          <w:lang w:val="en-US"/>
        </w:rPr>
        <w:t>A-B</w:t>
      </w:r>
      <w:r w:rsidRPr="00B70C14">
        <w:rPr>
          <w:rFonts w:ascii="Times New Roman" w:hAnsi="Times New Roman" w:cs="Times New Roman"/>
          <w:sz w:val="24"/>
          <w:szCs w:val="24"/>
          <w:lang w:val="en-US"/>
        </w:rPr>
        <w:t xml:space="preserve">) Representative confocal </w:t>
      </w:r>
      <w:r w:rsidR="00D66C1E">
        <w:rPr>
          <w:rFonts w:ascii="Times New Roman" w:hAnsi="Times New Roman" w:cs="Times New Roman"/>
          <w:sz w:val="24"/>
          <w:szCs w:val="24"/>
          <w:lang w:val="en-US"/>
        </w:rPr>
        <w:t xml:space="preserve">microscopy </w:t>
      </w:r>
      <w:r w:rsidRPr="00B70C14">
        <w:rPr>
          <w:rFonts w:ascii="Times New Roman" w:hAnsi="Times New Roman" w:cs="Times New Roman"/>
          <w:sz w:val="24"/>
          <w:szCs w:val="24"/>
          <w:lang w:val="en-US"/>
        </w:rPr>
        <w:t>images</w:t>
      </w:r>
      <w:r>
        <w:rPr>
          <w:rFonts w:ascii="Times New Roman" w:hAnsi="Times New Roman" w:cs="Times New Roman"/>
          <w:sz w:val="24"/>
          <w:szCs w:val="24"/>
          <w:lang w:val="en-US"/>
        </w:rPr>
        <w:t xml:space="preserve"> </w:t>
      </w:r>
      <w:r w:rsidR="001428AD">
        <w:rPr>
          <w:rFonts w:ascii="Times New Roman" w:hAnsi="Times New Roman" w:cs="Times New Roman"/>
          <w:sz w:val="24"/>
          <w:szCs w:val="24"/>
          <w:lang w:val="en-US"/>
        </w:rPr>
        <w:t xml:space="preserve">of </w:t>
      </w:r>
      <w:r>
        <w:rPr>
          <w:rFonts w:ascii="Times New Roman" w:hAnsi="Times New Roman" w:cs="Times New Roman"/>
          <w:sz w:val="24"/>
          <w:szCs w:val="24"/>
          <w:lang w:val="en-US"/>
        </w:rPr>
        <w:t>sagittal brain slices of mice overexpressing</w:t>
      </w:r>
      <w:r w:rsidRPr="00B70C14">
        <w:rPr>
          <w:rFonts w:ascii="Times New Roman" w:hAnsi="Times New Roman" w:cs="Times New Roman"/>
          <w:sz w:val="24"/>
          <w:szCs w:val="24"/>
          <w:lang w:val="en-US"/>
        </w:rPr>
        <w:t xml:space="preserve"> </w:t>
      </w:r>
      <w:r>
        <w:rPr>
          <w:rFonts w:ascii="Times New Roman" w:hAnsi="Times New Roman" w:cs="Times New Roman"/>
          <w:sz w:val="24"/>
          <w:szCs w:val="24"/>
          <w:lang w:val="en-US"/>
        </w:rPr>
        <w:t>(</w:t>
      </w:r>
      <w:r w:rsidRPr="00C6769A">
        <w:rPr>
          <w:rFonts w:ascii="Times New Roman" w:hAnsi="Times New Roman" w:cs="Times New Roman"/>
          <w:b/>
          <w:bCs/>
          <w:sz w:val="24"/>
          <w:szCs w:val="24"/>
          <w:lang w:val="en-US"/>
        </w:rPr>
        <w:t>A</w:t>
      </w:r>
      <w:r>
        <w:rPr>
          <w:rFonts w:ascii="Times New Roman" w:hAnsi="Times New Roman" w:cs="Times New Roman"/>
          <w:sz w:val="24"/>
          <w:szCs w:val="24"/>
          <w:lang w:val="en-US"/>
        </w:rPr>
        <w:t>) h</w:t>
      </w:r>
      <w:r w:rsidRPr="00B70C14">
        <w:rPr>
          <w:rFonts w:ascii="Times New Roman" w:hAnsi="Times New Roman" w:cs="Times New Roman"/>
          <w:sz w:val="24"/>
          <w:szCs w:val="24"/>
          <w:lang w:val="en-US"/>
        </w:rPr>
        <w:t xml:space="preserve">α-syn </w:t>
      </w:r>
      <w:r>
        <w:rPr>
          <w:rFonts w:ascii="Times New Roman" w:hAnsi="Times New Roman" w:cs="Times New Roman"/>
          <w:sz w:val="24"/>
          <w:szCs w:val="24"/>
          <w:lang w:val="en-US"/>
        </w:rPr>
        <w:t xml:space="preserve">or </w:t>
      </w:r>
      <w:r w:rsidRPr="00B70C14">
        <w:rPr>
          <w:rFonts w:ascii="Times New Roman" w:hAnsi="Times New Roman" w:cs="Times New Roman"/>
          <w:sz w:val="24"/>
          <w:szCs w:val="24"/>
          <w:lang w:val="en-US"/>
        </w:rPr>
        <w:t>(</w:t>
      </w:r>
      <w:r w:rsidRPr="00C6769A">
        <w:rPr>
          <w:rFonts w:ascii="Times New Roman" w:hAnsi="Times New Roman" w:cs="Times New Roman"/>
          <w:b/>
          <w:bCs/>
          <w:sz w:val="24"/>
          <w:szCs w:val="24"/>
          <w:lang w:val="en-US"/>
        </w:rPr>
        <w:t>B</w:t>
      </w:r>
      <w:r w:rsidRPr="00B70C14">
        <w:rPr>
          <w:rFonts w:ascii="Times New Roman" w:hAnsi="Times New Roman" w:cs="Times New Roman"/>
          <w:sz w:val="24"/>
          <w:szCs w:val="24"/>
          <w:lang w:val="en-US"/>
        </w:rPr>
        <w:t>)</w:t>
      </w:r>
      <w:r>
        <w:rPr>
          <w:rFonts w:ascii="Times New Roman" w:hAnsi="Times New Roman" w:cs="Times New Roman"/>
          <w:sz w:val="24"/>
          <w:szCs w:val="24"/>
          <w:lang w:val="en-US"/>
        </w:rPr>
        <w:t xml:space="preserve"> </w:t>
      </w:r>
      <w:proofErr w:type="spellStart"/>
      <w:r w:rsidRPr="00B70C14">
        <w:rPr>
          <w:rFonts w:ascii="Times New Roman" w:hAnsi="Times New Roman" w:cs="Times New Roman"/>
          <w:sz w:val="24"/>
          <w:szCs w:val="24"/>
          <w:lang w:val="en-US"/>
        </w:rPr>
        <w:t>mTurq</w:t>
      </w:r>
      <w:proofErr w:type="spellEnd"/>
      <w:r>
        <w:rPr>
          <w:rFonts w:ascii="Times New Roman" w:hAnsi="Times New Roman" w:cs="Times New Roman"/>
          <w:sz w:val="24"/>
          <w:szCs w:val="24"/>
          <w:lang w:val="en-US"/>
        </w:rPr>
        <w:t xml:space="preserve"> (scale bar=1 mm). Numbered boxes represent zoomed images of the different brain regions: (1) cortex, (2) striatum, (3) hippocampus, (4) thalamus, </w:t>
      </w:r>
      <w:r w:rsidRPr="00D061D7">
        <w:rPr>
          <w:rFonts w:ascii="Times New Roman" w:hAnsi="Times New Roman" w:cs="Times New Roman"/>
          <w:sz w:val="24"/>
          <w:szCs w:val="24"/>
          <w:lang w:val="en-US"/>
        </w:rPr>
        <w:t xml:space="preserve">(5) </w:t>
      </w:r>
      <w:r w:rsidR="003C4F1B">
        <w:rPr>
          <w:rFonts w:ascii="Times New Roman" w:hAnsi="Times New Roman" w:cs="Times New Roman"/>
          <w:sz w:val="24"/>
          <w:szCs w:val="24"/>
          <w:lang w:val="en-US"/>
        </w:rPr>
        <w:t>midbrain</w:t>
      </w:r>
      <w:r w:rsidRPr="00D061D7">
        <w:rPr>
          <w:rFonts w:ascii="Times New Roman" w:hAnsi="Times New Roman" w:cs="Times New Roman"/>
          <w:sz w:val="24"/>
          <w:szCs w:val="24"/>
          <w:lang w:val="en-US"/>
        </w:rPr>
        <w:t xml:space="preserve">, (6) </w:t>
      </w:r>
      <w:r w:rsidR="00804D6B">
        <w:rPr>
          <w:rFonts w:ascii="Times New Roman" w:hAnsi="Times New Roman" w:cs="Times New Roman"/>
          <w:sz w:val="24"/>
          <w:szCs w:val="24"/>
          <w:lang w:val="en-US"/>
        </w:rPr>
        <w:t>hypothalamus</w:t>
      </w:r>
      <w:r>
        <w:rPr>
          <w:rFonts w:ascii="Times New Roman" w:hAnsi="Times New Roman" w:cs="Times New Roman"/>
          <w:sz w:val="24"/>
          <w:szCs w:val="24"/>
          <w:lang w:val="en-US"/>
        </w:rPr>
        <w:t>, and (7) cerebellum (scale bar=</w:t>
      </w:r>
      <w:r w:rsidRPr="00F10F23">
        <w:rPr>
          <w:rFonts w:ascii="Times New Roman" w:hAnsi="Times New Roman" w:cs="Times New Roman"/>
          <w:sz w:val="24"/>
          <w:szCs w:val="24"/>
          <w:lang w:val="en-US"/>
        </w:rPr>
        <w:t>10</w:t>
      </w:r>
      <w:r>
        <w:rPr>
          <w:rFonts w:ascii="Times New Roman" w:hAnsi="Times New Roman" w:cs="Times New Roman"/>
          <w:sz w:val="24"/>
          <w:szCs w:val="24"/>
          <w:lang w:val="en-US"/>
        </w:rPr>
        <w:t xml:space="preserve"> </w:t>
      </w:r>
      <w:r w:rsidRPr="00F10F23">
        <w:rPr>
          <w:rFonts w:ascii="Times New Roman" w:hAnsi="Times New Roman" w:cs="Times New Roman"/>
          <w:sz w:val="24"/>
          <w:szCs w:val="24"/>
          <w:lang w:val="en-US"/>
        </w:rPr>
        <w:t>µm</w:t>
      </w:r>
      <w:r>
        <w:rPr>
          <w:rFonts w:ascii="Times New Roman" w:hAnsi="Times New Roman" w:cs="Times New Roman"/>
          <w:sz w:val="24"/>
          <w:szCs w:val="24"/>
          <w:lang w:val="en-US"/>
        </w:rPr>
        <w:t xml:space="preserve">). </w:t>
      </w:r>
      <w:r>
        <w:rPr>
          <w:rFonts w:ascii="Times New Roman" w:hAnsi="Times New Roman" w:cs="Times New Roman"/>
          <w:sz w:val="24"/>
          <w:szCs w:val="24"/>
          <w:lang w:val="en-US"/>
        </w:rPr>
        <w:lastRenderedPageBreak/>
        <w:t>(</w:t>
      </w:r>
      <w:r w:rsidRPr="00C6769A">
        <w:rPr>
          <w:rFonts w:ascii="Times New Roman" w:hAnsi="Times New Roman" w:cs="Times New Roman"/>
          <w:b/>
          <w:bCs/>
          <w:sz w:val="24"/>
          <w:szCs w:val="24"/>
          <w:lang w:val="en-US"/>
        </w:rPr>
        <w:t>C-</w:t>
      </w:r>
      <w:del w:id="157" w:author="Abid Oueslati [2]" w:date="2023-11-08T13:06:00Z">
        <w:r w:rsidRPr="00C6769A" w:rsidDel="00251073">
          <w:rPr>
            <w:rFonts w:ascii="Times New Roman" w:hAnsi="Times New Roman" w:cs="Times New Roman"/>
            <w:b/>
            <w:bCs/>
            <w:sz w:val="24"/>
            <w:szCs w:val="24"/>
            <w:lang w:val="en-US"/>
          </w:rPr>
          <w:delText>D</w:delText>
        </w:r>
      </w:del>
      <w:ins w:id="158" w:author="Abid Oueslati [2]" w:date="2023-11-08T13:06:00Z">
        <w:r w:rsidR="00251073">
          <w:rPr>
            <w:rFonts w:ascii="Times New Roman" w:hAnsi="Times New Roman" w:cs="Times New Roman"/>
            <w:b/>
            <w:bCs/>
            <w:sz w:val="24"/>
            <w:szCs w:val="24"/>
            <w:lang w:val="en-US"/>
          </w:rPr>
          <w:t>F</w:t>
        </w:r>
      </w:ins>
      <w:r>
        <w:rPr>
          <w:rFonts w:ascii="Times New Roman" w:hAnsi="Times New Roman" w:cs="Times New Roman"/>
          <w:sz w:val="24"/>
          <w:szCs w:val="24"/>
          <w:lang w:val="en-US"/>
        </w:rPr>
        <w:t>) Western blot analysis of h</w:t>
      </w:r>
      <w:r w:rsidRPr="00B70C14">
        <w:rPr>
          <w:rFonts w:ascii="Times New Roman" w:hAnsi="Times New Roman" w:cs="Times New Roman"/>
          <w:sz w:val="24"/>
          <w:szCs w:val="24"/>
          <w:lang w:val="en-US"/>
        </w:rPr>
        <w:t>α-syn</w:t>
      </w:r>
      <w:r>
        <w:rPr>
          <w:rFonts w:ascii="Times New Roman" w:hAnsi="Times New Roman" w:cs="Times New Roman"/>
          <w:sz w:val="24"/>
          <w:szCs w:val="24"/>
          <w:lang w:val="en-US"/>
        </w:rPr>
        <w:t>, m</w:t>
      </w:r>
      <w:r w:rsidRPr="00B70C14">
        <w:rPr>
          <w:rFonts w:ascii="Times New Roman" w:hAnsi="Times New Roman" w:cs="Times New Roman"/>
          <w:sz w:val="24"/>
          <w:szCs w:val="24"/>
          <w:lang w:val="en-US"/>
        </w:rPr>
        <w:t>α-syn</w:t>
      </w:r>
      <w:r>
        <w:rPr>
          <w:rFonts w:ascii="Times New Roman" w:hAnsi="Times New Roman" w:cs="Times New Roman"/>
          <w:sz w:val="24"/>
          <w:szCs w:val="24"/>
          <w:lang w:val="en-US"/>
        </w:rPr>
        <w:t xml:space="preserve"> and </w:t>
      </w:r>
      <w:proofErr w:type="spellStart"/>
      <w:r>
        <w:rPr>
          <w:rFonts w:ascii="Times New Roman" w:hAnsi="Times New Roman" w:cs="Times New Roman"/>
          <w:sz w:val="24"/>
          <w:szCs w:val="24"/>
          <w:lang w:val="en-US"/>
        </w:rPr>
        <w:t>mTurq</w:t>
      </w:r>
      <w:proofErr w:type="spellEnd"/>
      <w:r>
        <w:rPr>
          <w:rFonts w:ascii="Times New Roman" w:hAnsi="Times New Roman" w:cs="Times New Roman"/>
          <w:sz w:val="24"/>
          <w:szCs w:val="24"/>
          <w:lang w:val="en-US"/>
        </w:rPr>
        <w:t xml:space="preserve"> protein levels in the soluble protein fraction from </w:t>
      </w:r>
      <w:r w:rsidR="005F1E6D">
        <w:rPr>
          <w:rFonts w:ascii="Times New Roman" w:hAnsi="Times New Roman" w:cs="Times New Roman"/>
          <w:sz w:val="24"/>
          <w:szCs w:val="24"/>
          <w:lang w:val="en-US"/>
        </w:rPr>
        <w:t xml:space="preserve">the </w:t>
      </w:r>
      <w:r>
        <w:rPr>
          <w:rFonts w:ascii="Times New Roman" w:hAnsi="Times New Roman" w:cs="Times New Roman"/>
          <w:sz w:val="24"/>
          <w:szCs w:val="24"/>
          <w:lang w:val="en-US"/>
        </w:rPr>
        <w:t>(</w:t>
      </w:r>
      <w:r w:rsidRPr="00C6769A">
        <w:rPr>
          <w:rFonts w:ascii="Times New Roman" w:hAnsi="Times New Roman" w:cs="Times New Roman"/>
          <w:b/>
          <w:bCs/>
          <w:sz w:val="24"/>
          <w:szCs w:val="24"/>
          <w:lang w:val="en-US"/>
        </w:rPr>
        <w:t>C</w:t>
      </w:r>
      <w:r>
        <w:rPr>
          <w:rFonts w:ascii="Times New Roman" w:hAnsi="Times New Roman" w:cs="Times New Roman"/>
          <w:sz w:val="24"/>
          <w:szCs w:val="24"/>
          <w:lang w:val="en-US"/>
        </w:rPr>
        <w:t>)</w:t>
      </w:r>
      <w:r w:rsidR="005F1E6D">
        <w:rPr>
          <w:rFonts w:ascii="Times New Roman" w:hAnsi="Times New Roman" w:cs="Times New Roman"/>
          <w:sz w:val="24"/>
          <w:szCs w:val="24"/>
          <w:lang w:val="en-US"/>
        </w:rPr>
        <w:t xml:space="preserve"> </w:t>
      </w:r>
      <w:r>
        <w:rPr>
          <w:rFonts w:ascii="Times New Roman" w:hAnsi="Times New Roman" w:cs="Times New Roman"/>
          <w:sz w:val="24"/>
          <w:szCs w:val="24"/>
          <w:lang w:val="en-US"/>
        </w:rPr>
        <w:t>substantia nigra, (</w:t>
      </w:r>
      <w:r w:rsidRPr="00C6769A">
        <w:rPr>
          <w:rFonts w:ascii="Times New Roman" w:hAnsi="Times New Roman" w:cs="Times New Roman"/>
          <w:b/>
          <w:bCs/>
          <w:sz w:val="24"/>
          <w:szCs w:val="24"/>
          <w:lang w:val="en-US"/>
        </w:rPr>
        <w:t>D</w:t>
      </w:r>
      <w:r>
        <w:rPr>
          <w:rFonts w:ascii="Times New Roman" w:hAnsi="Times New Roman" w:cs="Times New Roman"/>
          <w:sz w:val="24"/>
          <w:szCs w:val="24"/>
          <w:lang w:val="en-US"/>
        </w:rPr>
        <w:t>) striatum, (</w:t>
      </w:r>
      <w:r w:rsidRPr="00C6769A">
        <w:rPr>
          <w:rFonts w:ascii="Times New Roman" w:hAnsi="Times New Roman" w:cs="Times New Roman"/>
          <w:b/>
          <w:bCs/>
          <w:sz w:val="24"/>
          <w:szCs w:val="24"/>
          <w:lang w:val="en-US"/>
        </w:rPr>
        <w:t>E</w:t>
      </w:r>
      <w:r>
        <w:rPr>
          <w:rFonts w:ascii="Times New Roman" w:hAnsi="Times New Roman" w:cs="Times New Roman"/>
          <w:sz w:val="24"/>
          <w:szCs w:val="24"/>
          <w:lang w:val="en-US"/>
        </w:rPr>
        <w:t xml:space="preserve">) </w:t>
      </w:r>
      <w:r w:rsidR="004E2EBF">
        <w:rPr>
          <w:rFonts w:ascii="Times New Roman" w:hAnsi="Times New Roman" w:cs="Times New Roman"/>
          <w:sz w:val="24"/>
          <w:szCs w:val="24"/>
          <w:lang w:val="en-US"/>
        </w:rPr>
        <w:t xml:space="preserve">motor </w:t>
      </w:r>
      <w:r>
        <w:rPr>
          <w:rFonts w:ascii="Times New Roman" w:hAnsi="Times New Roman" w:cs="Times New Roman"/>
          <w:sz w:val="24"/>
          <w:szCs w:val="24"/>
          <w:lang w:val="en-US"/>
        </w:rPr>
        <w:t>cortex, and (</w:t>
      </w:r>
      <w:r w:rsidRPr="00C6769A">
        <w:rPr>
          <w:rFonts w:ascii="Times New Roman" w:hAnsi="Times New Roman" w:cs="Times New Roman"/>
          <w:b/>
          <w:bCs/>
          <w:sz w:val="24"/>
          <w:szCs w:val="24"/>
          <w:lang w:val="en-US"/>
        </w:rPr>
        <w:t>F</w:t>
      </w:r>
      <w:r>
        <w:rPr>
          <w:rFonts w:ascii="Times New Roman" w:hAnsi="Times New Roman" w:cs="Times New Roman"/>
          <w:sz w:val="24"/>
          <w:szCs w:val="24"/>
          <w:lang w:val="en-US"/>
        </w:rPr>
        <w:t>) hippocampus. GAPDH was used as a loading control. (</w:t>
      </w:r>
      <w:r w:rsidRPr="00C6769A">
        <w:rPr>
          <w:rFonts w:ascii="Times New Roman" w:hAnsi="Times New Roman" w:cs="Times New Roman"/>
          <w:b/>
          <w:bCs/>
          <w:sz w:val="24"/>
          <w:szCs w:val="24"/>
          <w:lang w:val="en-US"/>
        </w:rPr>
        <w:t>G-H</w:t>
      </w:r>
      <w:r>
        <w:rPr>
          <w:rFonts w:ascii="Times New Roman" w:hAnsi="Times New Roman" w:cs="Times New Roman"/>
          <w:sz w:val="24"/>
          <w:szCs w:val="24"/>
          <w:lang w:val="en-US"/>
        </w:rPr>
        <w:t>) Quantification of the levels of (</w:t>
      </w:r>
      <w:r w:rsidRPr="00C6769A">
        <w:rPr>
          <w:rFonts w:ascii="Times New Roman" w:hAnsi="Times New Roman" w:cs="Times New Roman"/>
          <w:b/>
          <w:bCs/>
          <w:sz w:val="24"/>
          <w:szCs w:val="24"/>
          <w:lang w:val="en-US"/>
        </w:rPr>
        <w:t>G</w:t>
      </w:r>
      <w:r>
        <w:rPr>
          <w:rFonts w:ascii="Times New Roman" w:hAnsi="Times New Roman" w:cs="Times New Roman"/>
          <w:sz w:val="24"/>
          <w:szCs w:val="24"/>
          <w:lang w:val="en-US"/>
        </w:rPr>
        <w:t>) h</w:t>
      </w:r>
      <w:r w:rsidRPr="00B70C14">
        <w:rPr>
          <w:rFonts w:ascii="Times New Roman" w:hAnsi="Times New Roman" w:cs="Times New Roman"/>
          <w:sz w:val="24"/>
          <w:szCs w:val="24"/>
          <w:lang w:val="en-US"/>
        </w:rPr>
        <w:t>α-syn</w:t>
      </w:r>
      <w:r>
        <w:rPr>
          <w:rFonts w:ascii="Times New Roman" w:hAnsi="Times New Roman" w:cs="Times New Roman"/>
          <w:sz w:val="24"/>
          <w:szCs w:val="24"/>
          <w:lang w:val="en-US"/>
        </w:rPr>
        <w:t xml:space="preserve"> and (</w:t>
      </w:r>
      <w:r w:rsidRPr="00C6769A">
        <w:rPr>
          <w:rFonts w:ascii="Times New Roman" w:hAnsi="Times New Roman" w:cs="Times New Roman"/>
          <w:b/>
          <w:bCs/>
          <w:sz w:val="24"/>
          <w:szCs w:val="24"/>
          <w:lang w:val="en-US"/>
        </w:rPr>
        <w:t>H</w:t>
      </w:r>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mTurq</w:t>
      </w:r>
      <w:proofErr w:type="spellEnd"/>
      <w:r>
        <w:rPr>
          <w:rFonts w:ascii="Times New Roman" w:hAnsi="Times New Roman" w:cs="Times New Roman"/>
          <w:sz w:val="24"/>
          <w:szCs w:val="24"/>
          <w:lang w:val="en-US"/>
        </w:rPr>
        <w:t xml:space="preserve"> in different brain regions normalized to GAPDH. (</w:t>
      </w:r>
      <w:r w:rsidRPr="00C6769A">
        <w:rPr>
          <w:rFonts w:ascii="Times New Roman" w:hAnsi="Times New Roman" w:cs="Times New Roman"/>
          <w:b/>
          <w:bCs/>
          <w:sz w:val="24"/>
          <w:szCs w:val="24"/>
          <w:lang w:val="en-US"/>
        </w:rPr>
        <w:t>I</w:t>
      </w:r>
      <w:r>
        <w:rPr>
          <w:rFonts w:ascii="Times New Roman" w:hAnsi="Times New Roman" w:cs="Times New Roman"/>
          <w:sz w:val="24"/>
          <w:szCs w:val="24"/>
          <w:lang w:val="en-US"/>
        </w:rPr>
        <w:t>) Ratio of h</w:t>
      </w:r>
      <w:r w:rsidRPr="00B70C14">
        <w:rPr>
          <w:rFonts w:ascii="Times New Roman" w:hAnsi="Times New Roman" w:cs="Times New Roman"/>
          <w:sz w:val="24"/>
          <w:szCs w:val="24"/>
          <w:lang w:val="en-US"/>
        </w:rPr>
        <w:t>α-syn</w:t>
      </w:r>
      <w:r>
        <w:rPr>
          <w:rFonts w:ascii="Times New Roman" w:hAnsi="Times New Roman" w:cs="Times New Roman"/>
          <w:sz w:val="24"/>
          <w:szCs w:val="24"/>
          <w:lang w:val="en-US"/>
        </w:rPr>
        <w:t xml:space="preserve"> protein levels compared to endogenous m</w:t>
      </w:r>
      <w:r w:rsidRPr="00B70C14">
        <w:rPr>
          <w:rFonts w:ascii="Times New Roman" w:hAnsi="Times New Roman" w:cs="Times New Roman"/>
          <w:sz w:val="24"/>
          <w:szCs w:val="24"/>
          <w:lang w:val="en-US"/>
        </w:rPr>
        <w:t>α-syn</w:t>
      </w:r>
      <w:r w:rsidRPr="00AB623F">
        <w:rPr>
          <w:rFonts w:ascii="Times New Roman" w:hAnsi="Times New Roman" w:cs="Times New Roman"/>
          <w:sz w:val="24"/>
          <w:szCs w:val="24"/>
          <w:lang w:val="en-US"/>
        </w:rPr>
        <w:t xml:space="preserve">. </w:t>
      </w:r>
      <w:r w:rsidR="001F0D7C" w:rsidRPr="00AB623F">
        <w:rPr>
          <w:rFonts w:ascii="Times New Roman" w:hAnsi="Times New Roman" w:cs="Times New Roman"/>
          <w:sz w:val="24"/>
          <w:szCs w:val="24"/>
          <w:lang w:val="en-US"/>
        </w:rPr>
        <w:t xml:space="preserve">The data are expressed as the means ± </w:t>
      </w:r>
      <w:proofErr w:type="spellStart"/>
      <w:r w:rsidR="001F0D7C" w:rsidRPr="00AB623F">
        <w:rPr>
          <w:rFonts w:ascii="Times New Roman" w:hAnsi="Times New Roman" w:cs="Times New Roman"/>
          <w:sz w:val="24"/>
          <w:szCs w:val="24"/>
          <w:lang w:val="en-US"/>
        </w:rPr>
        <w:t>s.e.m.</w:t>
      </w:r>
      <w:proofErr w:type="spellEnd"/>
      <w:r w:rsidR="001F0D7C" w:rsidRPr="00AB623F">
        <w:rPr>
          <w:rFonts w:ascii="Times New Roman" w:hAnsi="Times New Roman" w:cs="Times New Roman"/>
          <w:sz w:val="24"/>
          <w:szCs w:val="24"/>
          <w:lang w:val="en-US"/>
        </w:rPr>
        <w:t xml:space="preserve"> (n=</w:t>
      </w:r>
      <w:r w:rsidR="00AB623F" w:rsidRPr="00AB623F">
        <w:rPr>
          <w:rFonts w:ascii="Times New Roman" w:hAnsi="Times New Roman" w:cs="Times New Roman"/>
          <w:sz w:val="24"/>
          <w:szCs w:val="24"/>
          <w:lang w:val="en-US"/>
        </w:rPr>
        <w:t>4-5</w:t>
      </w:r>
      <w:r w:rsidR="001F0D7C" w:rsidRPr="00AB623F">
        <w:rPr>
          <w:rFonts w:ascii="Times New Roman" w:hAnsi="Times New Roman" w:cs="Times New Roman"/>
          <w:sz w:val="24"/>
          <w:szCs w:val="24"/>
          <w:lang w:val="en-US"/>
        </w:rPr>
        <w:t xml:space="preserve"> mice per experimental condition).</w:t>
      </w:r>
      <w:r w:rsidR="00AB623F">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SN: substantia nigra, Str: striatum, </w:t>
      </w:r>
      <w:proofErr w:type="spellStart"/>
      <w:r>
        <w:rPr>
          <w:rFonts w:ascii="Times New Roman" w:hAnsi="Times New Roman" w:cs="Times New Roman"/>
          <w:sz w:val="24"/>
          <w:szCs w:val="24"/>
          <w:lang w:val="en-US"/>
        </w:rPr>
        <w:t>Ctx</w:t>
      </w:r>
      <w:proofErr w:type="spellEnd"/>
      <w:r>
        <w:rPr>
          <w:rFonts w:ascii="Times New Roman" w:hAnsi="Times New Roman" w:cs="Times New Roman"/>
          <w:sz w:val="24"/>
          <w:szCs w:val="24"/>
          <w:lang w:val="en-US"/>
        </w:rPr>
        <w:t xml:space="preserve">: cortex, Hip: hippocampus. Full Western blots are shown in Suppl. Fig. </w:t>
      </w:r>
      <w:del w:id="159" w:author="Abid Oueslati [2]" w:date="2023-11-07T21:40:00Z">
        <w:r w:rsidR="003474AC" w:rsidDel="007C7711">
          <w:rPr>
            <w:rFonts w:ascii="Times New Roman" w:hAnsi="Times New Roman" w:cs="Times New Roman"/>
            <w:sz w:val="24"/>
            <w:szCs w:val="24"/>
            <w:lang w:val="en-US"/>
          </w:rPr>
          <w:delText>7</w:delText>
        </w:r>
      </w:del>
      <w:ins w:id="160" w:author="Abid Oueslati [2]" w:date="2023-11-07T21:40:00Z">
        <w:r w:rsidR="007C7711">
          <w:rPr>
            <w:rFonts w:ascii="Times New Roman" w:hAnsi="Times New Roman" w:cs="Times New Roman"/>
            <w:sz w:val="24"/>
            <w:szCs w:val="24"/>
            <w:lang w:val="en-US"/>
          </w:rPr>
          <w:t>8</w:t>
        </w:r>
      </w:ins>
      <w:r>
        <w:rPr>
          <w:rFonts w:ascii="Times New Roman" w:hAnsi="Times New Roman" w:cs="Times New Roman"/>
          <w:sz w:val="24"/>
          <w:szCs w:val="24"/>
          <w:lang w:val="en-US"/>
        </w:rPr>
        <w:t>.</w:t>
      </w:r>
    </w:p>
    <w:p w14:paraId="15EE72FF" w14:textId="77777777" w:rsidR="00AB0BA3" w:rsidRDefault="00AB0BA3" w:rsidP="00AB0BA3">
      <w:pPr>
        <w:spacing w:line="480" w:lineRule="auto"/>
        <w:contextualSpacing/>
        <w:jc w:val="both"/>
        <w:rPr>
          <w:rFonts w:ascii="Times New Roman" w:hAnsi="Times New Roman" w:cs="Times New Roman"/>
          <w:sz w:val="24"/>
          <w:szCs w:val="24"/>
          <w:lang w:val="en-US"/>
        </w:rPr>
      </w:pPr>
    </w:p>
    <w:p w14:paraId="663533BA" w14:textId="2F3DCABF" w:rsidR="00D45694" w:rsidRDefault="00D45694" w:rsidP="00AB0BA3">
      <w:pPr>
        <w:spacing w:line="480" w:lineRule="auto"/>
        <w:contextualSpacing/>
        <w:jc w:val="both"/>
        <w:rPr>
          <w:rFonts w:ascii="Times New Roman" w:hAnsi="Times New Roman" w:cs="Times New Roman"/>
          <w:sz w:val="24"/>
          <w:szCs w:val="24"/>
          <w:lang w:val="en-US"/>
        </w:rPr>
      </w:pPr>
    </w:p>
    <w:p w14:paraId="77BE620C" w14:textId="0BC02DD8" w:rsidR="00AB0BA3" w:rsidRDefault="00AB0BA3" w:rsidP="00AB0BA3">
      <w:pPr>
        <w:adjustRightInd w:val="0"/>
        <w:snapToGrid w:val="0"/>
        <w:spacing w:after="0" w:line="480" w:lineRule="auto"/>
        <w:jc w:val="both"/>
        <w:rPr>
          <w:rFonts w:ascii="Times New Roman" w:hAnsi="Times New Roman" w:cs="Times New Roman"/>
          <w:sz w:val="24"/>
          <w:szCs w:val="24"/>
          <w:lang w:val="en-US"/>
        </w:rPr>
      </w:pPr>
      <w:r w:rsidRPr="00B70C14">
        <w:rPr>
          <w:rFonts w:ascii="Times New Roman" w:hAnsi="Times New Roman" w:cs="Times New Roman"/>
          <w:b/>
          <w:bCs/>
          <w:sz w:val="24"/>
          <w:szCs w:val="24"/>
          <w:lang w:val="en-US"/>
        </w:rPr>
        <w:t xml:space="preserve">Fig. 2: Overexpression of </w:t>
      </w:r>
      <w:r w:rsidRPr="000F539C">
        <w:rPr>
          <w:rFonts w:ascii="Times New Roman" w:hAnsi="Times New Roman" w:cs="Times New Roman"/>
          <w:b/>
          <w:bCs/>
          <w:sz w:val="24"/>
          <w:szCs w:val="24"/>
          <w:lang w:val="en-US"/>
        </w:rPr>
        <w:t>hα-syn</w:t>
      </w:r>
      <w:r w:rsidRPr="00B70C14">
        <w:rPr>
          <w:rFonts w:ascii="Times New Roman" w:hAnsi="Times New Roman" w:cs="Times New Roman"/>
          <w:sz w:val="24"/>
          <w:szCs w:val="24"/>
          <w:lang w:val="en-US"/>
        </w:rPr>
        <w:t xml:space="preserve"> </w:t>
      </w:r>
      <w:r w:rsidRPr="00B70C14">
        <w:rPr>
          <w:rFonts w:ascii="Times New Roman" w:hAnsi="Times New Roman" w:cs="Times New Roman"/>
          <w:b/>
          <w:bCs/>
          <w:sz w:val="24"/>
          <w:szCs w:val="24"/>
          <w:lang w:val="en-US"/>
        </w:rPr>
        <w:t xml:space="preserve">induces motor </w:t>
      </w:r>
      <w:r>
        <w:rPr>
          <w:rFonts w:ascii="Times New Roman" w:hAnsi="Times New Roman" w:cs="Times New Roman"/>
          <w:b/>
          <w:bCs/>
          <w:sz w:val="24"/>
          <w:szCs w:val="24"/>
          <w:lang w:val="en-US"/>
        </w:rPr>
        <w:t xml:space="preserve">and cognitive </w:t>
      </w:r>
      <w:r w:rsidRPr="00B70C14">
        <w:rPr>
          <w:rFonts w:ascii="Times New Roman" w:hAnsi="Times New Roman" w:cs="Times New Roman"/>
          <w:b/>
          <w:bCs/>
          <w:sz w:val="24"/>
          <w:szCs w:val="24"/>
          <w:lang w:val="en-US"/>
        </w:rPr>
        <w:t>impairment</w:t>
      </w:r>
      <w:r>
        <w:rPr>
          <w:rFonts w:ascii="Times New Roman" w:hAnsi="Times New Roman" w:cs="Times New Roman"/>
          <w:b/>
          <w:bCs/>
          <w:sz w:val="24"/>
          <w:szCs w:val="24"/>
          <w:lang w:val="en-US"/>
        </w:rPr>
        <w:t>.</w:t>
      </w:r>
      <w:r w:rsidRPr="00B70C14">
        <w:rPr>
          <w:rFonts w:ascii="Times New Roman" w:hAnsi="Times New Roman" w:cs="Times New Roman"/>
          <w:sz w:val="24"/>
          <w:szCs w:val="24"/>
          <w:lang w:val="en-US"/>
        </w:rPr>
        <w:t xml:space="preserve"> </w:t>
      </w:r>
      <w:r>
        <w:rPr>
          <w:rFonts w:ascii="Times New Roman" w:hAnsi="Times New Roman" w:cs="Times New Roman"/>
          <w:sz w:val="24"/>
          <w:szCs w:val="24"/>
          <w:lang w:val="en-US"/>
        </w:rPr>
        <w:t>(</w:t>
      </w:r>
      <w:r w:rsidRPr="00614822">
        <w:rPr>
          <w:rFonts w:ascii="Times New Roman" w:hAnsi="Times New Roman" w:cs="Times New Roman"/>
          <w:b/>
          <w:bCs/>
          <w:sz w:val="24"/>
          <w:szCs w:val="24"/>
          <w:lang w:val="en-US"/>
        </w:rPr>
        <w:t>A</w:t>
      </w:r>
      <w:r>
        <w:rPr>
          <w:rFonts w:ascii="Times New Roman" w:hAnsi="Times New Roman" w:cs="Times New Roman"/>
          <w:sz w:val="24"/>
          <w:szCs w:val="24"/>
          <w:lang w:val="en-US"/>
        </w:rPr>
        <w:t xml:space="preserve">) Evaluation </w:t>
      </w:r>
      <w:r w:rsidRPr="005A354E">
        <w:rPr>
          <w:rFonts w:ascii="Times New Roman" w:hAnsi="Times New Roman" w:cs="Times New Roman"/>
          <w:sz w:val="24"/>
          <w:szCs w:val="24"/>
          <w:lang w:val="en-US"/>
        </w:rPr>
        <w:t xml:space="preserve">of motor impairment using </w:t>
      </w:r>
      <w:r>
        <w:rPr>
          <w:rFonts w:ascii="Times New Roman" w:hAnsi="Times New Roman" w:cs="Times New Roman"/>
          <w:sz w:val="24"/>
          <w:szCs w:val="24"/>
          <w:lang w:val="en-US"/>
        </w:rPr>
        <w:t xml:space="preserve">the </w:t>
      </w:r>
      <w:r w:rsidRPr="005A354E">
        <w:rPr>
          <w:rFonts w:ascii="Times New Roman" w:hAnsi="Times New Roman" w:cs="Times New Roman"/>
          <w:sz w:val="24"/>
          <w:szCs w:val="24"/>
          <w:lang w:val="en-US"/>
        </w:rPr>
        <w:t xml:space="preserve">rotarod test </w:t>
      </w:r>
      <w:r w:rsidR="006A4F15" w:rsidRPr="005A354E">
        <w:rPr>
          <w:rFonts w:ascii="Times New Roman" w:hAnsi="Times New Roman" w:cs="Times New Roman"/>
          <w:sz w:val="24"/>
          <w:szCs w:val="24"/>
          <w:lang w:val="en-US"/>
        </w:rPr>
        <w:t>3</w:t>
      </w:r>
      <w:r w:rsidR="006A4F15">
        <w:rPr>
          <w:rFonts w:ascii="Times New Roman" w:hAnsi="Times New Roman" w:cs="Times New Roman"/>
          <w:sz w:val="24"/>
          <w:szCs w:val="24"/>
          <w:lang w:val="en-US"/>
        </w:rPr>
        <w:t>-</w:t>
      </w:r>
      <w:r w:rsidRPr="005A354E">
        <w:rPr>
          <w:rFonts w:ascii="Times New Roman" w:hAnsi="Times New Roman" w:cs="Times New Roman"/>
          <w:sz w:val="24"/>
          <w:szCs w:val="24"/>
          <w:lang w:val="en-US"/>
        </w:rPr>
        <w:t>months post-AAV delivery</w:t>
      </w:r>
      <w:r>
        <w:rPr>
          <w:rFonts w:ascii="Times New Roman" w:hAnsi="Times New Roman" w:cs="Times New Roman"/>
          <w:sz w:val="24"/>
          <w:szCs w:val="24"/>
          <w:lang w:val="en-US"/>
        </w:rPr>
        <w:t>. (</w:t>
      </w:r>
      <w:r w:rsidRPr="00614822">
        <w:rPr>
          <w:rFonts w:ascii="Times New Roman" w:hAnsi="Times New Roman" w:cs="Times New Roman"/>
          <w:b/>
          <w:bCs/>
          <w:sz w:val="24"/>
          <w:szCs w:val="24"/>
          <w:lang w:val="en-US"/>
        </w:rPr>
        <w:t>B</w:t>
      </w:r>
      <w:r>
        <w:rPr>
          <w:rFonts w:ascii="Times New Roman" w:hAnsi="Times New Roman" w:cs="Times New Roman"/>
          <w:sz w:val="24"/>
          <w:szCs w:val="24"/>
          <w:lang w:val="en-US"/>
        </w:rPr>
        <w:t xml:space="preserve">) Progression of animals’ performances on the rotarod test, evaluated at </w:t>
      </w:r>
      <w:r w:rsidR="00603ADA">
        <w:rPr>
          <w:rFonts w:ascii="Times New Roman" w:hAnsi="Times New Roman" w:cs="Times New Roman"/>
          <w:sz w:val="24"/>
          <w:szCs w:val="24"/>
          <w:lang w:val="en-US"/>
        </w:rPr>
        <w:t>1-</w:t>
      </w:r>
      <w:r>
        <w:rPr>
          <w:rFonts w:ascii="Times New Roman" w:hAnsi="Times New Roman" w:cs="Times New Roman"/>
          <w:sz w:val="24"/>
          <w:szCs w:val="24"/>
          <w:lang w:val="en-US"/>
        </w:rPr>
        <w:t xml:space="preserve">month, </w:t>
      </w:r>
      <w:r w:rsidR="00603ADA">
        <w:rPr>
          <w:rFonts w:ascii="Times New Roman" w:hAnsi="Times New Roman" w:cs="Times New Roman"/>
          <w:sz w:val="24"/>
          <w:szCs w:val="24"/>
          <w:lang w:val="en-US"/>
        </w:rPr>
        <w:t>2-</w:t>
      </w:r>
      <w:r>
        <w:rPr>
          <w:rFonts w:ascii="Times New Roman" w:hAnsi="Times New Roman" w:cs="Times New Roman"/>
          <w:sz w:val="24"/>
          <w:szCs w:val="24"/>
          <w:lang w:val="en-US"/>
        </w:rPr>
        <w:t>months</w:t>
      </w:r>
      <w:r w:rsidR="00524D92">
        <w:rPr>
          <w:rFonts w:ascii="Times New Roman" w:hAnsi="Times New Roman" w:cs="Times New Roman"/>
          <w:sz w:val="24"/>
          <w:szCs w:val="24"/>
          <w:lang w:val="en-US"/>
        </w:rPr>
        <w:t>,</w:t>
      </w:r>
      <w:r>
        <w:rPr>
          <w:rFonts w:ascii="Times New Roman" w:hAnsi="Times New Roman" w:cs="Times New Roman"/>
          <w:sz w:val="24"/>
          <w:szCs w:val="24"/>
          <w:lang w:val="en-US"/>
        </w:rPr>
        <w:t xml:space="preserve"> and </w:t>
      </w:r>
      <w:r w:rsidR="00603ADA">
        <w:rPr>
          <w:rFonts w:ascii="Times New Roman" w:hAnsi="Times New Roman" w:cs="Times New Roman"/>
          <w:sz w:val="24"/>
          <w:szCs w:val="24"/>
          <w:lang w:val="en-US"/>
        </w:rPr>
        <w:t>3-</w:t>
      </w:r>
      <w:r>
        <w:rPr>
          <w:rFonts w:ascii="Times New Roman" w:hAnsi="Times New Roman" w:cs="Times New Roman"/>
          <w:sz w:val="24"/>
          <w:szCs w:val="24"/>
          <w:lang w:val="en-US"/>
        </w:rPr>
        <w:t>months post-AAV delivery. (</w:t>
      </w:r>
      <w:r w:rsidRPr="00AA3570">
        <w:rPr>
          <w:rFonts w:ascii="Times New Roman" w:hAnsi="Times New Roman" w:cs="Times New Roman"/>
          <w:b/>
          <w:bCs/>
          <w:sz w:val="24"/>
          <w:szCs w:val="24"/>
          <w:lang w:val="en-US"/>
        </w:rPr>
        <w:t>C</w:t>
      </w:r>
      <w:r>
        <w:rPr>
          <w:rFonts w:ascii="Times New Roman" w:hAnsi="Times New Roman" w:cs="Times New Roman"/>
          <w:sz w:val="24"/>
          <w:szCs w:val="24"/>
          <w:lang w:val="en-US"/>
        </w:rPr>
        <w:t xml:space="preserve">) </w:t>
      </w:r>
      <w:r w:rsidRPr="00DB10A4">
        <w:rPr>
          <w:rFonts w:ascii="Times New Roman" w:hAnsi="Times New Roman" w:cs="Times New Roman"/>
          <w:sz w:val="24"/>
          <w:szCs w:val="24"/>
          <w:lang w:val="en-US"/>
        </w:rPr>
        <w:t xml:space="preserve">Evaluation of the animals’ motor coordination using the gait test </w:t>
      </w:r>
      <w:r w:rsidR="00603ADA" w:rsidRPr="00DB10A4">
        <w:rPr>
          <w:rFonts w:ascii="Times New Roman" w:hAnsi="Times New Roman" w:cs="Times New Roman"/>
          <w:sz w:val="24"/>
          <w:szCs w:val="24"/>
          <w:lang w:val="en-US"/>
        </w:rPr>
        <w:t>3</w:t>
      </w:r>
      <w:r w:rsidR="00603ADA">
        <w:rPr>
          <w:rFonts w:ascii="Times New Roman" w:hAnsi="Times New Roman" w:cs="Times New Roman"/>
          <w:sz w:val="24"/>
          <w:szCs w:val="24"/>
          <w:lang w:val="en-US"/>
        </w:rPr>
        <w:t>-</w:t>
      </w:r>
      <w:r w:rsidRPr="00DB10A4">
        <w:rPr>
          <w:rFonts w:ascii="Times New Roman" w:hAnsi="Times New Roman" w:cs="Times New Roman"/>
          <w:sz w:val="24"/>
          <w:szCs w:val="24"/>
          <w:lang w:val="en-US"/>
        </w:rPr>
        <w:t>months post-AAV delivery.</w:t>
      </w:r>
      <w:r>
        <w:rPr>
          <w:rFonts w:ascii="Times New Roman" w:hAnsi="Times New Roman" w:cs="Times New Roman"/>
          <w:sz w:val="24"/>
          <w:szCs w:val="24"/>
          <w:lang w:val="en-US"/>
        </w:rPr>
        <w:t xml:space="preserve"> (</w:t>
      </w:r>
      <w:r>
        <w:rPr>
          <w:rFonts w:ascii="Times New Roman" w:hAnsi="Times New Roman" w:cs="Times New Roman"/>
          <w:b/>
          <w:bCs/>
          <w:sz w:val="24"/>
          <w:szCs w:val="24"/>
          <w:lang w:val="en-US"/>
        </w:rPr>
        <w:t>D</w:t>
      </w:r>
      <w:r>
        <w:rPr>
          <w:rFonts w:ascii="Times New Roman" w:hAnsi="Times New Roman" w:cs="Times New Roman"/>
          <w:sz w:val="24"/>
          <w:szCs w:val="24"/>
          <w:lang w:val="en-US"/>
        </w:rPr>
        <w:t xml:space="preserve">) Progression of animals’ deficits on the gait test, evaluated at </w:t>
      </w:r>
      <w:r w:rsidR="00603ADA">
        <w:rPr>
          <w:rFonts w:ascii="Times New Roman" w:hAnsi="Times New Roman" w:cs="Times New Roman"/>
          <w:sz w:val="24"/>
          <w:szCs w:val="24"/>
          <w:lang w:val="en-US"/>
        </w:rPr>
        <w:t>1-</w:t>
      </w:r>
      <w:r>
        <w:rPr>
          <w:rFonts w:ascii="Times New Roman" w:hAnsi="Times New Roman" w:cs="Times New Roman"/>
          <w:sz w:val="24"/>
          <w:szCs w:val="24"/>
          <w:lang w:val="en-US"/>
        </w:rPr>
        <w:t xml:space="preserve">month, </w:t>
      </w:r>
      <w:r w:rsidR="00603ADA">
        <w:rPr>
          <w:rFonts w:ascii="Times New Roman" w:hAnsi="Times New Roman" w:cs="Times New Roman"/>
          <w:sz w:val="24"/>
          <w:szCs w:val="24"/>
          <w:lang w:val="en-US"/>
        </w:rPr>
        <w:t>2-</w:t>
      </w:r>
      <w:r>
        <w:rPr>
          <w:rFonts w:ascii="Times New Roman" w:hAnsi="Times New Roman" w:cs="Times New Roman"/>
          <w:sz w:val="24"/>
          <w:szCs w:val="24"/>
          <w:lang w:val="en-US"/>
        </w:rPr>
        <w:t xml:space="preserve">months, and </w:t>
      </w:r>
      <w:r w:rsidR="00603ADA">
        <w:rPr>
          <w:rFonts w:ascii="Times New Roman" w:hAnsi="Times New Roman" w:cs="Times New Roman"/>
          <w:sz w:val="24"/>
          <w:szCs w:val="24"/>
          <w:lang w:val="en-US"/>
        </w:rPr>
        <w:t>3-</w:t>
      </w:r>
      <w:r>
        <w:rPr>
          <w:rFonts w:ascii="Times New Roman" w:hAnsi="Times New Roman" w:cs="Times New Roman"/>
          <w:sz w:val="24"/>
          <w:szCs w:val="24"/>
          <w:lang w:val="en-US"/>
        </w:rPr>
        <w:t xml:space="preserve">months post-AAV-delivery. </w:t>
      </w:r>
      <w:r w:rsidR="004938E6">
        <w:rPr>
          <w:rFonts w:ascii="Times New Roman" w:hAnsi="Times New Roman" w:cs="Times New Roman"/>
          <w:sz w:val="24"/>
          <w:szCs w:val="24"/>
          <w:lang w:val="en-US"/>
        </w:rPr>
        <w:t>(</w:t>
      </w:r>
      <w:r w:rsidR="004938E6" w:rsidRPr="00807CA3">
        <w:rPr>
          <w:rFonts w:ascii="Times New Roman" w:hAnsi="Times New Roman" w:cs="Times New Roman"/>
          <w:b/>
          <w:bCs/>
          <w:sz w:val="24"/>
          <w:szCs w:val="24"/>
          <w:lang w:val="en-US"/>
        </w:rPr>
        <w:t>E</w:t>
      </w:r>
      <w:r w:rsidR="004938E6">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DB10A4">
        <w:rPr>
          <w:rFonts w:ascii="Times New Roman" w:hAnsi="Times New Roman" w:cs="Times New Roman"/>
          <w:sz w:val="24"/>
          <w:szCs w:val="24"/>
          <w:lang w:val="en-US"/>
        </w:rPr>
        <w:t>Evaluation of animals’ performance in the open field at 3</w:t>
      </w:r>
      <w:r w:rsidR="00603ADA">
        <w:rPr>
          <w:rFonts w:ascii="Times New Roman" w:hAnsi="Times New Roman" w:cs="Times New Roman"/>
          <w:sz w:val="24"/>
          <w:szCs w:val="24"/>
          <w:lang w:val="en-US"/>
        </w:rPr>
        <w:t>-</w:t>
      </w:r>
      <w:r w:rsidRPr="00DB10A4">
        <w:rPr>
          <w:rFonts w:ascii="Times New Roman" w:hAnsi="Times New Roman" w:cs="Times New Roman"/>
          <w:sz w:val="24"/>
          <w:szCs w:val="24"/>
          <w:lang w:val="en-US"/>
        </w:rPr>
        <w:t xml:space="preserve"> months post-AAV-delivery.</w:t>
      </w:r>
      <w:r>
        <w:rPr>
          <w:rFonts w:ascii="Times New Roman" w:hAnsi="Times New Roman" w:cs="Times New Roman"/>
          <w:sz w:val="24"/>
          <w:szCs w:val="24"/>
          <w:lang w:val="en-US"/>
        </w:rPr>
        <w:t xml:space="preserve"> (</w:t>
      </w:r>
      <w:r w:rsidRPr="00AA3570">
        <w:rPr>
          <w:rFonts w:ascii="Times New Roman" w:hAnsi="Times New Roman" w:cs="Times New Roman"/>
          <w:b/>
          <w:bCs/>
          <w:sz w:val="24"/>
          <w:szCs w:val="24"/>
          <w:lang w:val="en-US"/>
        </w:rPr>
        <w:t>F</w:t>
      </w:r>
      <w:r>
        <w:rPr>
          <w:rFonts w:ascii="Times New Roman" w:hAnsi="Times New Roman" w:cs="Times New Roman"/>
          <w:sz w:val="24"/>
          <w:szCs w:val="24"/>
          <w:lang w:val="en-US"/>
        </w:rPr>
        <w:t>)</w:t>
      </w:r>
      <w:r w:rsidRPr="00AA3570">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Progression of animals’ performances in the open field, evaluated at </w:t>
      </w:r>
      <w:r w:rsidR="00603ADA">
        <w:rPr>
          <w:rFonts w:ascii="Times New Roman" w:hAnsi="Times New Roman" w:cs="Times New Roman"/>
          <w:sz w:val="24"/>
          <w:szCs w:val="24"/>
          <w:lang w:val="en-US"/>
        </w:rPr>
        <w:t>1-</w:t>
      </w:r>
      <w:r>
        <w:rPr>
          <w:rFonts w:ascii="Times New Roman" w:hAnsi="Times New Roman" w:cs="Times New Roman"/>
          <w:sz w:val="24"/>
          <w:szCs w:val="24"/>
          <w:lang w:val="en-US"/>
        </w:rPr>
        <w:t xml:space="preserve">month, </w:t>
      </w:r>
      <w:r w:rsidR="00603ADA">
        <w:rPr>
          <w:rFonts w:ascii="Times New Roman" w:hAnsi="Times New Roman" w:cs="Times New Roman"/>
          <w:sz w:val="24"/>
          <w:szCs w:val="24"/>
          <w:lang w:val="en-US"/>
        </w:rPr>
        <w:t>2-</w:t>
      </w:r>
      <w:r>
        <w:rPr>
          <w:rFonts w:ascii="Times New Roman" w:hAnsi="Times New Roman" w:cs="Times New Roman"/>
          <w:sz w:val="24"/>
          <w:szCs w:val="24"/>
          <w:lang w:val="en-US"/>
        </w:rPr>
        <w:t>months</w:t>
      </w:r>
      <w:r w:rsidR="00524D92">
        <w:rPr>
          <w:rFonts w:ascii="Times New Roman" w:hAnsi="Times New Roman" w:cs="Times New Roman"/>
          <w:sz w:val="24"/>
          <w:szCs w:val="24"/>
          <w:lang w:val="en-US"/>
        </w:rPr>
        <w:t>,</w:t>
      </w:r>
      <w:r>
        <w:rPr>
          <w:rFonts w:ascii="Times New Roman" w:hAnsi="Times New Roman" w:cs="Times New Roman"/>
          <w:sz w:val="24"/>
          <w:szCs w:val="24"/>
          <w:lang w:val="en-US"/>
        </w:rPr>
        <w:t xml:space="preserve"> and </w:t>
      </w:r>
      <w:r w:rsidR="00603ADA">
        <w:rPr>
          <w:rFonts w:ascii="Times New Roman" w:hAnsi="Times New Roman" w:cs="Times New Roman"/>
          <w:sz w:val="24"/>
          <w:szCs w:val="24"/>
          <w:lang w:val="en-US"/>
        </w:rPr>
        <w:t>3-</w:t>
      </w:r>
      <w:r>
        <w:rPr>
          <w:rFonts w:ascii="Times New Roman" w:hAnsi="Times New Roman" w:cs="Times New Roman"/>
          <w:sz w:val="24"/>
          <w:szCs w:val="24"/>
          <w:lang w:val="en-US"/>
        </w:rPr>
        <w:t>months post-AAV delivery. (</w:t>
      </w:r>
      <w:r w:rsidRPr="00AA3570">
        <w:rPr>
          <w:rFonts w:ascii="Times New Roman" w:hAnsi="Times New Roman" w:cs="Times New Roman"/>
          <w:b/>
          <w:bCs/>
          <w:sz w:val="24"/>
          <w:szCs w:val="24"/>
          <w:lang w:val="en-US"/>
        </w:rPr>
        <w:t>G</w:t>
      </w:r>
      <w:r>
        <w:rPr>
          <w:rFonts w:ascii="Times New Roman" w:hAnsi="Times New Roman" w:cs="Times New Roman"/>
          <w:sz w:val="24"/>
          <w:szCs w:val="24"/>
          <w:lang w:val="en-US"/>
        </w:rPr>
        <w:t xml:space="preserve">) </w:t>
      </w:r>
      <w:r w:rsidRPr="007D7475">
        <w:rPr>
          <w:rFonts w:ascii="Times New Roman" w:hAnsi="Times New Roman" w:cs="Times New Roman"/>
          <w:sz w:val="24"/>
          <w:szCs w:val="24"/>
          <w:lang w:val="en-US"/>
        </w:rPr>
        <w:t xml:space="preserve">Evaluation of animals’ performance in </w:t>
      </w:r>
      <w:r>
        <w:rPr>
          <w:rFonts w:ascii="Times New Roman" w:hAnsi="Times New Roman" w:cs="Times New Roman"/>
          <w:sz w:val="24"/>
          <w:szCs w:val="24"/>
          <w:lang w:val="en-US"/>
        </w:rPr>
        <w:t xml:space="preserve">the training phase of the </w:t>
      </w:r>
      <w:r w:rsidRPr="007D7475">
        <w:rPr>
          <w:rFonts w:ascii="Times New Roman" w:hAnsi="Times New Roman" w:cs="Times New Roman"/>
          <w:sz w:val="24"/>
          <w:szCs w:val="24"/>
          <w:lang w:val="en-US"/>
        </w:rPr>
        <w:t>MWM</w:t>
      </w:r>
      <w:r>
        <w:rPr>
          <w:rFonts w:ascii="Times New Roman" w:hAnsi="Times New Roman" w:cs="Times New Roman"/>
          <w:sz w:val="24"/>
          <w:szCs w:val="24"/>
          <w:lang w:val="en-US"/>
        </w:rPr>
        <w:t xml:space="preserve"> test</w:t>
      </w:r>
      <w:r w:rsidRPr="007D7475">
        <w:rPr>
          <w:rFonts w:ascii="Times New Roman" w:hAnsi="Times New Roman" w:cs="Times New Roman"/>
          <w:sz w:val="24"/>
          <w:szCs w:val="24"/>
          <w:lang w:val="en-US"/>
        </w:rPr>
        <w:t xml:space="preserve"> at </w:t>
      </w:r>
      <w:r w:rsidR="00603ADA" w:rsidRPr="007D7475">
        <w:rPr>
          <w:rFonts w:ascii="Times New Roman" w:hAnsi="Times New Roman" w:cs="Times New Roman"/>
          <w:sz w:val="24"/>
          <w:szCs w:val="24"/>
          <w:lang w:val="en-US"/>
        </w:rPr>
        <w:t>3</w:t>
      </w:r>
      <w:r w:rsidR="00603ADA">
        <w:rPr>
          <w:rFonts w:ascii="Times New Roman" w:hAnsi="Times New Roman" w:cs="Times New Roman"/>
          <w:sz w:val="24"/>
          <w:szCs w:val="24"/>
          <w:lang w:val="en-US"/>
        </w:rPr>
        <w:t>-</w:t>
      </w:r>
      <w:r w:rsidRPr="007D7475">
        <w:rPr>
          <w:rFonts w:ascii="Times New Roman" w:hAnsi="Times New Roman" w:cs="Times New Roman"/>
          <w:sz w:val="24"/>
          <w:szCs w:val="24"/>
          <w:lang w:val="en-US"/>
        </w:rPr>
        <w:t>months post-AAV-delivery.</w:t>
      </w:r>
      <w:r>
        <w:rPr>
          <w:rFonts w:ascii="Times New Roman" w:hAnsi="Times New Roman" w:cs="Times New Roman"/>
          <w:sz w:val="24"/>
          <w:szCs w:val="24"/>
          <w:lang w:val="en-US"/>
        </w:rPr>
        <w:t xml:space="preserve"> (</w:t>
      </w:r>
      <w:r w:rsidRPr="00AA3570">
        <w:rPr>
          <w:rFonts w:ascii="Times New Roman" w:hAnsi="Times New Roman" w:cs="Times New Roman"/>
          <w:b/>
          <w:bCs/>
          <w:sz w:val="24"/>
          <w:szCs w:val="24"/>
          <w:lang w:val="en-US"/>
        </w:rPr>
        <w:t>H</w:t>
      </w:r>
      <w:r>
        <w:rPr>
          <w:rFonts w:ascii="Times New Roman" w:hAnsi="Times New Roman" w:cs="Times New Roman"/>
          <w:sz w:val="24"/>
          <w:szCs w:val="24"/>
          <w:lang w:val="en-US"/>
        </w:rPr>
        <w:t xml:space="preserve">) Evaluation of animals’ performance in the probe trial of the MWM test at </w:t>
      </w:r>
      <w:r w:rsidR="00DC1729">
        <w:rPr>
          <w:rFonts w:ascii="Times New Roman" w:hAnsi="Times New Roman" w:cs="Times New Roman"/>
          <w:sz w:val="24"/>
          <w:szCs w:val="24"/>
          <w:lang w:val="en-US"/>
        </w:rPr>
        <w:t>3-</w:t>
      </w:r>
      <w:r>
        <w:rPr>
          <w:rFonts w:ascii="Times New Roman" w:hAnsi="Times New Roman" w:cs="Times New Roman"/>
          <w:sz w:val="24"/>
          <w:szCs w:val="24"/>
          <w:lang w:val="en-US"/>
        </w:rPr>
        <w:t>months post-AAV-delivery.</w:t>
      </w:r>
      <w:r w:rsidRPr="00AA3570">
        <w:rPr>
          <w:rFonts w:ascii="Times New Roman" w:hAnsi="Times New Roman" w:cs="Times New Roman"/>
          <w:sz w:val="24"/>
          <w:szCs w:val="24"/>
          <w:lang w:val="en-US"/>
        </w:rPr>
        <w:t xml:space="preserve"> </w:t>
      </w:r>
      <w:r w:rsidRPr="00B70C14">
        <w:rPr>
          <w:rFonts w:ascii="Times New Roman" w:hAnsi="Times New Roman" w:cs="Times New Roman"/>
          <w:sz w:val="24"/>
          <w:szCs w:val="24"/>
          <w:lang w:val="en-US"/>
        </w:rPr>
        <w:t xml:space="preserve">The data are presented as the means ± </w:t>
      </w:r>
      <w:proofErr w:type="spellStart"/>
      <w:r w:rsidRPr="00B70C14">
        <w:rPr>
          <w:rFonts w:ascii="Times New Roman" w:hAnsi="Times New Roman" w:cs="Times New Roman"/>
          <w:sz w:val="24"/>
          <w:szCs w:val="24"/>
          <w:lang w:val="en-US"/>
        </w:rPr>
        <w:t>s.e.m.</w:t>
      </w:r>
      <w:proofErr w:type="spellEnd"/>
      <w:r>
        <w:rPr>
          <w:rFonts w:ascii="Times New Roman" w:hAnsi="Times New Roman" w:cs="Times New Roman"/>
          <w:sz w:val="24"/>
          <w:szCs w:val="24"/>
          <w:lang w:val="en-US"/>
        </w:rPr>
        <w:t xml:space="preserve"> (n=6-10 </w:t>
      </w:r>
      <w:r w:rsidR="006E3877">
        <w:rPr>
          <w:rFonts w:ascii="Times New Roman" w:hAnsi="Times New Roman" w:cs="Times New Roman"/>
          <w:sz w:val="24"/>
          <w:szCs w:val="24"/>
          <w:lang w:val="en-US"/>
        </w:rPr>
        <w:t xml:space="preserve">mice </w:t>
      </w:r>
      <w:r>
        <w:rPr>
          <w:rFonts w:ascii="Times New Roman" w:hAnsi="Times New Roman" w:cs="Times New Roman"/>
          <w:sz w:val="24"/>
          <w:szCs w:val="24"/>
          <w:lang w:val="en-US"/>
        </w:rPr>
        <w:t>per experimental condition).</w:t>
      </w:r>
      <w:r w:rsidRPr="00B70C14">
        <w:rPr>
          <w:rFonts w:ascii="Times New Roman" w:hAnsi="Times New Roman" w:cs="Times New Roman"/>
          <w:sz w:val="24"/>
          <w:szCs w:val="24"/>
          <w:lang w:val="en-US"/>
        </w:rPr>
        <w:t xml:space="preserve"> </w:t>
      </w:r>
      <w:r w:rsidRPr="005956ED">
        <w:rPr>
          <w:rFonts w:ascii="Times New Roman" w:eastAsia="Times New Roman" w:hAnsi="Times New Roman" w:cs="Times New Roman"/>
          <w:sz w:val="24"/>
          <w:szCs w:val="24"/>
          <w:lang w:val="en-US" w:eastAsia="fr-FR"/>
        </w:rPr>
        <w:t>One-way</w:t>
      </w:r>
      <w:r w:rsidRPr="00B70C14">
        <w:rPr>
          <w:rFonts w:ascii="Times New Roman" w:eastAsia="Times New Roman" w:hAnsi="Times New Roman" w:cs="Times New Roman"/>
          <w:sz w:val="24"/>
          <w:szCs w:val="24"/>
          <w:lang w:val="en-US" w:eastAsia="fr-FR"/>
        </w:rPr>
        <w:t xml:space="preserve"> ANOVA followed by Tukey’s multiple comparisons test; </w:t>
      </w:r>
      <w:r>
        <w:rPr>
          <w:rFonts w:ascii="Times New Roman" w:eastAsia="Times New Roman" w:hAnsi="Times New Roman" w:cs="Times New Roman"/>
          <w:sz w:val="24"/>
          <w:szCs w:val="24"/>
          <w:lang w:val="en-US" w:eastAsia="fr-FR"/>
        </w:rPr>
        <w:t>(</w:t>
      </w:r>
      <w:r w:rsidRPr="005956ED">
        <w:rPr>
          <w:rFonts w:ascii="Times New Roman" w:eastAsia="Times New Roman" w:hAnsi="Times New Roman" w:cs="Times New Roman"/>
          <w:b/>
          <w:bCs/>
          <w:sz w:val="24"/>
          <w:szCs w:val="24"/>
          <w:lang w:val="en-US" w:eastAsia="fr-FR"/>
        </w:rPr>
        <w:t>A</w:t>
      </w:r>
      <w:r w:rsidRPr="00493018">
        <w:rPr>
          <w:rFonts w:ascii="Times New Roman" w:eastAsia="Times New Roman" w:hAnsi="Times New Roman" w:cs="Times New Roman"/>
          <w:sz w:val="24"/>
          <w:szCs w:val="24"/>
          <w:lang w:val="en-US" w:eastAsia="fr-FR"/>
        </w:rPr>
        <w:t>,</w:t>
      </w:r>
      <w:r w:rsidRPr="005956ED">
        <w:rPr>
          <w:rFonts w:ascii="Times New Roman" w:eastAsia="Times New Roman" w:hAnsi="Times New Roman" w:cs="Times New Roman"/>
          <w:b/>
          <w:bCs/>
          <w:sz w:val="24"/>
          <w:szCs w:val="24"/>
          <w:lang w:val="en-US" w:eastAsia="fr-FR"/>
        </w:rPr>
        <w:t xml:space="preserve"> C</w:t>
      </w:r>
      <w:r w:rsidRPr="00493018">
        <w:rPr>
          <w:rFonts w:ascii="Times New Roman" w:eastAsia="Times New Roman" w:hAnsi="Times New Roman" w:cs="Times New Roman"/>
          <w:sz w:val="24"/>
          <w:szCs w:val="24"/>
          <w:lang w:val="en-US" w:eastAsia="fr-FR"/>
        </w:rPr>
        <w:t>,</w:t>
      </w:r>
      <w:r w:rsidRPr="005956ED">
        <w:rPr>
          <w:rFonts w:ascii="Times New Roman" w:eastAsia="Times New Roman" w:hAnsi="Times New Roman" w:cs="Times New Roman"/>
          <w:b/>
          <w:bCs/>
          <w:sz w:val="24"/>
          <w:szCs w:val="24"/>
          <w:lang w:val="en-US" w:eastAsia="fr-FR"/>
        </w:rPr>
        <w:t xml:space="preserve"> E </w:t>
      </w:r>
      <w:r w:rsidRPr="00493018">
        <w:rPr>
          <w:rFonts w:ascii="Times New Roman" w:eastAsia="Times New Roman" w:hAnsi="Times New Roman" w:cs="Times New Roman"/>
          <w:sz w:val="24"/>
          <w:szCs w:val="24"/>
          <w:lang w:val="en-US" w:eastAsia="fr-FR"/>
        </w:rPr>
        <w:t>&amp;</w:t>
      </w:r>
      <w:r w:rsidRPr="005956ED">
        <w:rPr>
          <w:rFonts w:ascii="Times New Roman" w:eastAsia="Times New Roman" w:hAnsi="Times New Roman" w:cs="Times New Roman"/>
          <w:b/>
          <w:bCs/>
          <w:sz w:val="24"/>
          <w:szCs w:val="24"/>
          <w:lang w:val="en-US" w:eastAsia="fr-FR"/>
        </w:rPr>
        <w:t xml:space="preserve"> H</w:t>
      </w:r>
      <w:r>
        <w:rPr>
          <w:rFonts w:ascii="Times New Roman" w:eastAsia="Times New Roman" w:hAnsi="Times New Roman" w:cs="Times New Roman"/>
          <w:sz w:val="24"/>
          <w:szCs w:val="24"/>
          <w:lang w:val="en-US" w:eastAsia="fr-FR"/>
        </w:rPr>
        <w:t xml:space="preserve">) </w:t>
      </w:r>
      <w:r w:rsidRPr="00B70C14">
        <w:rPr>
          <w:rFonts w:ascii="Times New Roman" w:hAnsi="Times New Roman" w:cs="Times New Roman"/>
          <w:sz w:val="24"/>
          <w:szCs w:val="24"/>
          <w:lang w:val="en-US"/>
        </w:rPr>
        <w:t xml:space="preserve">* p ≤ 0.05, ** p ≤ 0.01, *** p ≤ 0.01 and **** p ≤ 0.0001. </w:t>
      </w:r>
      <w:r w:rsidRPr="00B70C14">
        <w:rPr>
          <w:rFonts w:ascii="Times New Roman" w:eastAsia="Times New Roman" w:hAnsi="Times New Roman" w:cs="Times New Roman"/>
          <w:sz w:val="24"/>
          <w:szCs w:val="24"/>
          <w:lang w:val="en-US" w:eastAsia="fr-FR"/>
        </w:rPr>
        <w:t xml:space="preserve">Two-way </w:t>
      </w:r>
      <w:r w:rsidR="00FF5965">
        <w:rPr>
          <w:rFonts w:ascii="Times New Roman" w:eastAsia="Times New Roman" w:hAnsi="Times New Roman" w:cs="Times New Roman"/>
          <w:sz w:val="24"/>
          <w:szCs w:val="24"/>
          <w:lang w:val="en-US" w:eastAsia="fr-FR"/>
        </w:rPr>
        <w:t xml:space="preserve">repeated measures </w:t>
      </w:r>
      <w:r w:rsidRPr="00B70C14">
        <w:rPr>
          <w:rFonts w:ascii="Times New Roman" w:eastAsia="Times New Roman" w:hAnsi="Times New Roman" w:cs="Times New Roman"/>
          <w:sz w:val="24"/>
          <w:szCs w:val="24"/>
          <w:lang w:val="en-US" w:eastAsia="fr-FR"/>
        </w:rPr>
        <w:t xml:space="preserve">ANOVA followed by Tukey’s multiple </w:t>
      </w:r>
      <w:r w:rsidRPr="00B70C14">
        <w:rPr>
          <w:rFonts w:ascii="Times New Roman" w:eastAsia="Times New Roman" w:hAnsi="Times New Roman" w:cs="Times New Roman"/>
          <w:sz w:val="24"/>
          <w:szCs w:val="24"/>
          <w:lang w:val="en-US" w:eastAsia="fr-FR"/>
        </w:rPr>
        <w:lastRenderedPageBreak/>
        <w:t>comparisons test;</w:t>
      </w:r>
      <w:r w:rsidRPr="00B70C14">
        <w:rPr>
          <w:rFonts w:ascii="Times New Roman" w:hAnsi="Times New Roman" w:cs="Times New Roman"/>
          <w:sz w:val="24"/>
          <w:szCs w:val="24"/>
          <w:lang w:val="en-US"/>
        </w:rPr>
        <w:t xml:space="preserve"> </w:t>
      </w:r>
      <w:r w:rsidR="00E11DD0" w:rsidRPr="00234F64">
        <w:rPr>
          <w:rFonts w:ascii="Times New Roman" w:hAnsi="Times New Roman"/>
          <w:sz w:val="24"/>
          <w:lang w:val="en-US"/>
        </w:rPr>
        <w:t>(</w:t>
      </w:r>
      <w:r w:rsidR="00E11DD0" w:rsidRPr="00234F64">
        <w:rPr>
          <w:rFonts w:ascii="Times New Roman" w:hAnsi="Times New Roman" w:cs="Times New Roman"/>
          <w:b/>
          <w:bCs/>
          <w:sz w:val="24"/>
          <w:szCs w:val="24"/>
          <w:lang w:val="en-US"/>
        </w:rPr>
        <w:t>B</w:t>
      </w:r>
      <w:r w:rsidR="00E11DD0" w:rsidRPr="00234F64">
        <w:rPr>
          <w:rFonts w:ascii="Times New Roman" w:hAnsi="Times New Roman" w:cs="Times New Roman"/>
          <w:sz w:val="24"/>
          <w:szCs w:val="24"/>
          <w:lang w:val="en-US"/>
        </w:rPr>
        <w:t xml:space="preserve">, </w:t>
      </w:r>
      <w:r w:rsidR="00E11DD0" w:rsidRPr="00234F64">
        <w:rPr>
          <w:rFonts w:ascii="Times New Roman" w:hAnsi="Times New Roman" w:cs="Times New Roman"/>
          <w:b/>
          <w:bCs/>
          <w:sz w:val="24"/>
          <w:szCs w:val="24"/>
          <w:lang w:val="en-US"/>
        </w:rPr>
        <w:t>D</w:t>
      </w:r>
      <w:r w:rsidR="00E11DD0" w:rsidRPr="00234F64">
        <w:rPr>
          <w:rFonts w:ascii="Times New Roman" w:hAnsi="Times New Roman" w:cs="Times New Roman"/>
          <w:sz w:val="24"/>
          <w:szCs w:val="24"/>
          <w:lang w:val="en-US"/>
        </w:rPr>
        <w:t xml:space="preserve"> &amp; </w:t>
      </w:r>
      <w:r w:rsidR="00E11DD0" w:rsidRPr="00234F64">
        <w:rPr>
          <w:rFonts w:ascii="Times New Roman" w:hAnsi="Times New Roman" w:cs="Times New Roman"/>
          <w:b/>
          <w:bCs/>
          <w:sz w:val="24"/>
          <w:szCs w:val="24"/>
          <w:lang w:val="en-US"/>
        </w:rPr>
        <w:t>F</w:t>
      </w:r>
      <w:r w:rsidR="00E11DD0" w:rsidRPr="00234F64">
        <w:rPr>
          <w:rFonts w:ascii="Times New Roman" w:hAnsi="Times New Roman" w:cs="Times New Roman"/>
          <w:sz w:val="24"/>
          <w:szCs w:val="24"/>
          <w:lang w:val="en-US"/>
        </w:rPr>
        <w:t xml:space="preserve">) $ p ≤ 0.05, $$ p ≤ 0.01, $$$ p ≤ 0.001 and $$$$ p ≤ 0.0001 versus control group; £ p ≤ 0.05 and ££ p ≤ 0.01 versus </w:t>
      </w:r>
      <w:proofErr w:type="spellStart"/>
      <w:r w:rsidR="00E11DD0" w:rsidRPr="00234F64">
        <w:rPr>
          <w:rFonts w:ascii="Times New Roman" w:hAnsi="Times New Roman" w:cs="Times New Roman"/>
          <w:sz w:val="24"/>
          <w:szCs w:val="24"/>
          <w:lang w:val="en-US"/>
        </w:rPr>
        <w:t>mTurq</w:t>
      </w:r>
      <w:proofErr w:type="spellEnd"/>
      <w:r w:rsidR="00E11DD0" w:rsidRPr="00234F64">
        <w:rPr>
          <w:rFonts w:ascii="Times New Roman" w:hAnsi="Times New Roman" w:cs="Times New Roman"/>
          <w:sz w:val="24"/>
          <w:szCs w:val="24"/>
          <w:lang w:val="en-US"/>
        </w:rPr>
        <w:t xml:space="preserve"> group; # p ≤ 0.05 versus baseline for each group</w:t>
      </w:r>
      <w:r w:rsidR="008851BD" w:rsidRPr="00234F64">
        <w:rPr>
          <w:rFonts w:ascii="Times New Roman" w:hAnsi="Times New Roman" w:cs="Times New Roman"/>
          <w:sz w:val="24"/>
          <w:szCs w:val="24"/>
          <w:lang w:val="en-US"/>
        </w:rPr>
        <w:t>;</w:t>
      </w:r>
      <w:r w:rsidR="00E11DD0" w:rsidRPr="00234F64">
        <w:rPr>
          <w:rFonts w:ascii="Times New Roman" w:hAnsi="Times New Roman" w:cs="Times New Roman"/>
          <w:sz w:val="24"/>
          <w:szCs w:val="24"/>
          <w:lang w:val="en-US"/>
        </w:rPr>
        <w:t xml:space="preserve"> </w:t>
      </w:r>
      <w:r w:rsidRPr="00234F64">
        <w:rPr>
          <w:rFonts w:ascii="Times New Roman" w:hAnsi="Times New Roman" w:cs="Times New Roman"/>
          <w:sz w:val="24"/>
          <w:szCs w:val="24"/>
          <w:lang w:val="en-US"/>
        </w:rPr>
        <w:t>(</w:t>
      </w:r>
      <w:r w:rsidRPr="005956ED">
        <w:rPr>
          <w:rFonts w:ascii="Times New Roman" w:hAnsi="Times New Roman" w:cs="Times New Roman"/>
          <w:b/>
          <w:bCs/>
          <w:sz w:val="24"/>
          <w:szCs w:val="24"/>
          <w:lang w:val="en-US"/>
        </w:rPr>
        <w:t>G</w:t>
      </w:r>
      <w:r>
        <w:rPr>
          <w:rFonts w:ascii="Times New Roman" w:hAnsi="Times New Roman" w:cs="Times New Roman"/>
          <w:sz w:val="24"/>
          <w:szCs w:val="24"/>
          <w:lang w:val="en-US"/>
        </w:rPr>
        <w:t xml:space="preserve">) </w:t>
      </w:r>
      <w:r w:rsidRPr="004E24FE">
        <w:rPr>
          <w:rFonts w:ascii="Times New Roman" w:hAnsi="Times New Roman" w:cs="Times New Roman"/>
          <w:sz w:val="24"/>
          <w:szCs w:val="24"/>
          <w:lang w:val="en-US"/>
        </w:rPr>
        <w:t>* p ≤ 0.05, ** p ≤ 0.01, *** p ≤ 0.01 and **** p ≤ 0.0001</w:t>
      </w:r>
      <w:r w:rsidR="0059195D">
        <w:rPr>
          <w:rFonts w:ascii="Times New Roman" w:hAnsi="Times New Roman" w:cs="Times New Roman"/>
          <w:sz w:val="24"/>
          <w:szCs w:val="24"/>
          <w:lang w:val="en-US"/>
        </w:rPr>
        <w:t>. MWM: Morris water maze</w:t>
      </w:r>
      <w:r w:rsidR="00A93852" w:rsidRPr="00A93852">
        <w:rPr>
          <w:rFonts w:ascii="Times New Roman" w:hAnsi="Times New Roman" w:cs="Times New Roman"/>
          <w:sz w:val="24"/>
          <w:szCs w:val="24"/>
          <w:lang w:val="en-US"/>
        </w:rPr>
        <w:t xml:space="preserve"> </w:t>
      </w:r>
    </w:p>
    <w:p w14:paraId="5DC45627" w14:textId="77777777" w:rsidR="00AB0BA3" w:rsidRDefault="00AB0BA3" w:rsidP="00AB0BA3">
      <w:pPr>
        <w:spacing w:line="480" w:lineRule="auto"/>
        <w:contextualSpacing/>
        <w:jc w:val="both"/>
        <w:rPr>
          <w:rFonts w:ascii="Times New Roman" w:hAnsi="Times New Roman" w:cs="Times New Roman"/>
          <w:sz w:val="24"/>
          <w:szCs w:val="24"/>
          <w:lang w:val="en-US"/>
        </w:rPr>
      </w:pPr>
    </w:p>
    <w:p w14:paraId="26B5F23C" w14:textId="1057C224" w:rsidR="00D45694" w:rsidRPr="00B70C14" w:rsidRDefault="00D45694" w:rsidP="00AB0BA3">
      <w:pPr>
        <w:spacing w:line="480" w:lineRule="auto"/>
        <w:contextualSpacing/>
        <w:jc w:val="both"/>
        <w:rPr>
          <w:rFonts w:ascii="Times New Roman" w:hAnsi="Times New Roman" w:cs="Times New Roman"/>
          <w:sz w:val="24"/>
          <w:szCs w:val="24"/>
          <w:lang w:val="en-US"/>
        </w:rPr>
      </w:pPr>
    </w:p>
    <w:p w14:paraId="118B2003" w14:textId="7F6AC035" w:rsidR="00AB0BA3" w:rsidRDefault="00AB0BA3" w:rsidP="00807CA3">
      <w:pPr>
        <w:spacing w:line="480" w:lineRule="auto"/>
        <w:contextualSpacing/>
        <w:jc w:val="both"/>
        <w:rPr>
          <w:rFonts w:ascii="Times New Roman" w:hAnsi="Times New Roman" w:cs="Times New Roman"/>
          <w:sz w:val="24"/>
          <w:szCs w:val="24"/>
          <w:lang w:val="en-US"/>
        </w:rPr>
      </w:pPr>
      <w:r w:rsidRPr="005956ED">
        <w:rPr>
          <w:rFonts w:ascii="Times New Roman" w:hAnsi="Times New Roman" w:cs="Times New Roman"/>
          <w:b/>
          <w:bCs/>
          <w:sz w:val="24"/>
          <w:szCs w:val="24"/>
          <w:lang w:val="en-US"/>
        </w:rPr>
        <w:t xml:space="preserve">Fig. 3: Widespread overexpression of hα-syn induces selective dopaminergic neuronal loss in substantia nigra </w:t>
      </w:r>
      <w:r w:rsidR="00C60276" w:rsidRPr="005956ED">
        <w:rPr>
          <w:rFonts w:ascii="Times New Roman" w:hAnsi="Times New Roman" w:cs="Times New Roman"/>
          <w:b/>
          <w:bCs/>
          <w:sz w:val="24"/>
          <w:szCs w:val="24"/>
          <w:lang w:val="en-US"/>
        </w:rPr>
        <w:t>3</w:t>
      </w:r>
      <w:r w:rsidR="00C60276">
        <w:rPr>
          <w:rFonts w:ascii="Times New Roman" w:hAnsi="Times New Roman" w:cs="Times New Roman"/>
          <w:b/>
          <w:bCs/>
          <w:sz w:val="24"/>
          <w:szCs w:val="24"/>
          <w:lang w:val="en-US"/>
        </w:rPr>
        <w:t>-</w:t>
      </w:r>
      <w:r w:rsidRPr="005956ED">
        <w:rPr>
          <w:rFonts w:ascii="Times New Roman" w:hAnsi="Times New Roman" w:cs="Times New Roman"/>
          <w:b/>
          <w:bCs/>
          <w:sz w:val="24"/>
          <w:szCs w:val="24"/>
          <w:lang w:val="en-US"/>
        </w:rPr>
        <w:t>months post-AAV delivery.</w:t>
      </w:r>
      <w:r w:rsidRPr="005956ED">
        <w:rPr>
          <w:rFonts w:ascii="Times New Roman" w:hAnsi="Times New Roman" w:cs="Times New Roman"/>
          <w:sz w:val="24"/>
          <w:szCs w:val="24"/>
          <w:lang w:val="en-US"/>
        </w:rPr>
        <w:t xml:space="preserve"> (</w:t>
      </w:r>
      <w:r w:rsidRPr="005956ED">
        <w:rPr>
          <w:rFonts w:ascii="Times New Roman" w:hAnsi="Times New Roman" w:cs="Times New Roman"/>
          <w:b/>
          <w:bCs/>
          <w:sz w:val="24"/>
          <w:szCs w:val="24"/>
          <w:lang w:val="en-US"/>
        </w:rPr>
        <w:t>A-D</w:t>
      </w:r>
      <w:r w:rsidRPr="005956ED">
        <w:rPr>
          <w:rFonts w:ascii="Times New Roman" w:hAnsi="Times New Roman" w:cs="Times New Roman"/>
          <w:sz w:val="24"/>
          <w:szCs w:val="24"/>
          <w:lang w:val="en-US"/>
        </w:rPr>
        <w:t xml:space="preserve">) Stereological quantification of </w:t>
      </w:r>
      <w:proofErr w:type="spellStart"/>
      <w:r w:rsidRPr="005956ED">
        <w:rPr>
          <w:rFonts w:ascii="Times New Roman" w:hAnsi="Times New Roman" w:cs="Times New Roman"/>
          <w:sz w:val="24"/>
          <w:szCs w:val="24"/>
          <w:lang w:val="en-US"/>
        </w:rPr>
        <w:t>NeuN</w:t>
      </w:r>
      <w:proofErr w:type="spellEnd"/>
      <w:r w:rsidR="00FE0230" w:rsidRPr="00807CA3">
        <w:rPr>
          <w:rFonts w:ascii="Times New Roman" w:hAnsi="Times New Roman" w:cs="Times New Roman"/>
          <w:sz w:val="24"/>
          <w:szCs w:val="24"/>
          <w:vertAlign w:val="superscript"/>
          <w:lang w:val="en-US"/>
        </w:rPr>
        <w:t>+</w:t>
      </w:r>
      <w:r w:rsidRPr="005956ED">
        <w:rPr>
          <w:rFonts w:ascii="Times New Roman" w:hAnsi="Times New Roman" w:cs="Times New Roman"/>
          <w:sz w:val="24"/>
          <w:szCs w:val="24"/>
          <w:lang w:val="en-US"/>
        </w:rPr>
        <w:t xml:space="preserve"> cells in the (</w:t>
      </w:r>
      <w:r w:rsidRPr="005956ED">
        <w:rPr>
          <w:rFonts w:ascii="Times New Roman" w:hAnsi="Times New Roman" w:cs="Times New Roman"/>
          <w:b/>
          <w:bCs/>
          <w:sz w:val="24"/>
          <w:szCs w:val="24"/>
          <w:lang w:val="en-US"/>
        </w:rPr>
        <w:t>A</w:t>
      </w:r>
      <w:r w:rsidRPr="005956ED">
        <w:rPr>
          <w:rFonts w:ascii="Times New Roman" w:hAnsi="Times New Roman" w:cs="Times New Roman"/>
          <w:sz w:val="24"/>
          <w:szCs w:val="24"/>
          <w:lang w:val="en-US"/>
        </w:rPr>
        <w:t>) striatum, (</w:t>
      </w:r>
      <w:r w:rsidRPr="005956ED">
        <w:rPr>
          <w:rFonts w:ascii="Times New Roman" w:hAnsi="Times New Roman" w:cs="Times New Roman"/>
          <w:b/>
          <w:bCs/>
          <w:sz w:val="24"/>
          <w:szCs w:val="24"/>
          <w:lang w:val="en-US"/>
        </w:rPr>
        <w:t>B</w:t>
      </w:r>
      <w:r w:rsidRPr="005956ED">
        <w:rPr>
          <w:rFonts w:ascii="Times New Roman" w:hAnsi="Times New Roman" w:cs="Times New Roman"/>
          <w:sz w:val="24"/>
          <w:szCs w:val="24"/>
          <w:lang w:val="en-US"/>
        </w:rPr>
        <w:t>) motor cortex, (</w:t>
      </w:r>
      <w:r w:rsidRPr="005956ED">
        <w:rPr>
          <w:rFonts w:ascii="Times New Roman" w:hAnsi="Times New Roman" w:cs="Times New Roman"/>
          <w:b/>
          <w:bCs/>
          <w:sz w:val="24"/>
          <w:szCs w:val="24"/>
          <w:lang w:val="en-US"/>
        </w:rPr>
        <w:t>C</w:t>
      </w:r>
      <w:r w:rsidRPr="005956ED">
        <w:rPr>
          <w:rFonts w:ascii="Times New Roman" w:hAnsi="Times New Roman" w:cs="Times New Roman"/>
          <w:sz w:val="24"/>
          <w:szCs w:val="24"/>
          <w:lang w:val="en-US"/>
        </w:rPr>
        <w:t>) hippocampus, and (</w:t>
      </w:r>
      <w:r w:rsidRPr="005956ED">
        <w:rPr>
          <w:rFonts w:ascii="Times New Roman" w:hAnsi="Times New Roman" w:cs="Times New Roman"/>
          <w:b/>
          <w:bCs/>
          <w:sz w:val="24"/>
          <w:szCs w:val="24"/>
          <w:lang w:val="en-US"/>
        </w:rPr>
        <w:t>D</w:t>
      </w:r>
      <w:r w:rsidRPr="005956ED">
        <w:rPr>
          <w:rFonts w:ascii="Times New Roman" w:hAnsi="Times New Roman" w:cs="Times New Roman"/>
          <w:sz w:val="24"/>
          <w:szCs w:val="24"/>
          <w:lang w:val="en-US"/>
        </w:rPr>
        <w:t xml:space="preserve">) </w:t>
      </w:r>
      <w:r>
        <w:rPr>
          <w:rFonts w:ascii="Times New Roman" w:hAnsi="Times New Roman" w:cs="Times New Roman"/>
          <w:sz w:val="24"/>
          <w:szCs w:val="24"/>
          <w:lang w:val="en-US"/>
        </w:rPr>
        <w:t>SN</w:t>
      </w:r>
      <w:r w:rsidRPr="005956ED">
        <w:rPr>
          <w:rFonts w:ascii="Times New Roman" w:hAnsi="Times New Roman" w:cs="Times New Roman"/>
          <w:sz w:val="24"/>
          <w:szCs w:val="24"/>
          <w:lang w:val="en-US"/>
        </w:rPr>
        <w:t>. (</w:t>
      </w:r>
      <w:r w:rsidRPr="005956ED">
        <w:rPr>
          <w:rFonts w:ascii="Times New Roman" w:hAnsi="Times New Roman" w:cs="Times New Roman"/>
          <w:b/>
          <w:bCs/>
          <w:sz w:val="24"/>
          <w:szCs w:val="24"/>
          <w:lang w:val="en-US"/>
        </w:rPr>
        <w:t>E</w:t>
      </w:r>
      <w:r w:rsidRPr="005956ED">
        <w:rPr>
          <w:rFonts w:ascii="Times New Roman" w:hAnsi="Times New Roman" w:cs="Times New Roman"/>
          <w:sz w:val="24"/>
          <w:szCs w:val="24"/>
          <w:lang w:val="en-US"/>
        </w:rPr>
        <w:t xml:space="preserve">) Representative </w:t>
      </w:r>
      <w:r w:rsidR="007F7536">
        <w:rPr>
          <w:rFonts w:ascii="Times New Roman" w:hAnsi="Times New Roman" w:cs="Times New Roman"/>
          <w:sz w:val="24"/>
          <w:szCs w:val="24"/>
          <w:lang w:val="en-US"/>
        </w:rPr>
        <w:t>bright-field</w:t>
      </w:r>
      <w:r w:rsidR="0093659E">
        <w:rPr>
          <w:rFonts w:ascii="Times New Roman" w:hAnsi="Times New Roman" w:cs="Times New Roman"/>
          <w:sz w:val="24"/>
          <w:szCs w:val="24"/>
          <w:lang w:val="en-US"/>
        </w:rPr>
        <w:t xml:space="preserve"> </w:t>
      </w:r>
      <w:r w:rsidR="003C3302">
        <w:rPr>
          <w:rFonts w:ascii="Times New Roman" w:hAnsi="Times New Roman" w:cs="Times New Roman"/>
          <w:sz w:val="24"/>
          <w:szCs w:val="24"/>
          <w:lang w:val="en-US"/>
        </w:rPr>
        <w:t xml:space="preserve">microscopy </w:t>
      </w:r>
      <w:r w:rsidRPr="005956ED">
        <w:rPr>
          <w:rFonts w:ascii="Times New Roman" w:hAnsi="Times New Roman" w:cs="Times New Roman"/>
          <w:sz w:val="24"/>
          <w:szCs w:val="24"/>
          <w:lang w:val="en-US"/>
        </w:rPr>
        <w:t xml:space="preserve">images </w:t>
      </w:r>
      <w:r w:rsidR="007B213F">
        <w:rPr>
          <w:rFonts w:ascii="Times New Roman" w:hAnsi="Times New Roman" w:cs="Times New Roman"/>
          <w:sz w:val="24"/>
          <w:szCs w:val="24"/>
          <w:lang w:val="en-US"/>
        </w:rPr>
        <w:t>of</w:t>
      </w:r>
      <w:r w:rsidR="00BE1F5C">
        <w:rPr>
          <w:rFonts w:ascii="Times New Roman" w:hAnsi="Times New Roman" w:cs="Times New Roman"/>
          <w:sz w:val="24"/>
          <w:szCs w:val="24"/>
          <w:lang w:val="en-US"/>
        </w:rPr>
        <w:t xml:space="preserve"> coronal brain slices </w:t>
      </w:r>
      <w:r w:rsidR="007B213F">
        <w:rPr>
          <w:rFonts w:ascii="Times New Roman" w:hAnsi="Times New Roman" w:cs="Times New Roman"/>
          <w:sz w:val="24"/>
          <w:szCs w:val="24"/>
          <w:lang w:val="en-US"/>
        </w:rPr>
        <w:t>illustrating</w:t>
      </w:r>
      <w:r w:rsidR="007B213F" w:rsidRPr="005956ED">
        <w:rPr>
          <w:rFonts w:ascii="Times New Roman" w:hAnsi="Times New Roman" w:cs="Times New Roman"/>
          <w:sz w:val="24"/>
          <w:szCs w:val="24"/>
          <w:lang w:val="en-US"/>
        </w:rPr>
        <w:t xml:space="preserve"> </w:t>
      </w:r>
      <w:r w:rsidRPr="005956ED">
        <w:rPr>
          <w:rFonts w:ascii="Times New Roman" w:hAnsi="Times New Roman" w:cs="Times New Roman"/>
          <w:sz w:val="24"/>
          <w:szCs w:val="24"/>
          <w:lang w:val="en-US"/>
        </w:rPr>
        <w:t>TH</w:t>
      </w:r>
      <w:r w:rsidR="003C3DF3" w:rsidRPr="00807CA3">
        <w:rPr>
          <w:rFonts w:ascii="Times New Roman" w:hAnsi="Times New Roman" w:cs="Times New Roman"/>
          <w:sz w:val="24"/>
          <w:szCs w:val="24"/>
          <w:vertAlign w:val="superscript"/>
          <w:lang w:val="en-US"/>
        </w:rPr>
        <w:t>+</w:t>
      </w:r>
      <w:r w:rsidRPr="005956ED">
        <w:rPr>
          <w:rFonts w:ascii="Times New Roman" w:hAnsi="Times New Roman" w:cs="Times New Roman"/>
          <w:sz w:val="24"/>
          <w:szCs w:val="24"/>
          <w:lang w:val="en-US"/>
        </w:rPr>
        <w:t xml:space="preserve"> neurons in the midbrain. Tissue was counterstained with Nissl stain (scale bar=200 </w:t>
      </w:r>
      <w:proofErr w:type="spellStart"/>
      <w:r w:rsidRPr="005956ED">
        <w:rPr>
          <w:rFonts w:ascii="Times New Roman" w:hAnsi="Times New Roman" w:cs="Times New Roman"/>
          <w:sz w:val="24"/>
          <w:szCs w:val="24"/>
          <w:lang w:val="en-US"/>
        </w:rPr>
        <w:t>μm</w:t>
      </w:r>
      <w:proofErr w:type="spellEnd"/>
      <w:r w:rsidRPr="005956ED">
        <w:rPr>
          <w:rFonts w:ascii="Times New Roman" w:hAnsi="Times New Roman" w:cs="Times New Roman"/>
          <w:sz w:val="24"/>
          <w:szCs w:val="24"/>
          <w:lang w:val="en-US"/>
        </w:rPr>
        <w:t>). (</w:t>
      </w:r>
      <w:r w:rsidRPr="005956ED">
        <w:rPr>
          <w:rFonts w:ascii="Times New Roman" w:hAnsi="Times New Roman" w:cs="Times New Roman"/>
          <w:b/>
          <w:bCs/>
          <w:sz w:val="24"/>
          <w:szCs w:val="24"/>
          <w:lang w:val="en-US"/>
        </w:rPr>
        <w:t>F-G</w:t>
      </w:r>
      <w:r w:rsidRPr="005956ED">
        <w:rPr>
          <w:rFonts w:ascii="Times New Roman" w:hAnsi="Times New Roman" w:cs="Times New Roman"/>
          <w:sz w:val="24"/>
          <w:szCs w:val="24"/>
          <w:lang w:val="en-US"/>
        </w:rPr>
        <w:t>) Stereological quantification of (</w:t>
      </w:r>
      <w:r w:rsidRPr="005956ED">
        <w:rPr>
          <w:rFonts w:ascii="Times New Roman" w:hAnsi="Times New Roman" w:cs="Times New Roman"/>
          <w:b/>
          <w:bCs/>
          <w:sz w:val="24"/>
          <w:szCs w:val="24"/>
          <w:lang w:val="en-US"/>
        </w:rPr>
        <w:t>F</w:t>
      </w:r>
      <w:r w:rsidRPr="005956ED">
        <w:rPr>
          <w:rFonts w:ascii="Times New Roman" w:hAnsi="Times New Roman" w:cs="Times New Roman"/>
          <w:sz w:val="24"/>
          <w:szCs w:val="24"/>
          <w:lang w:val="en-US"/>
        </w:rPr>
        <w:t>) TH</w:t>
      </w:r>
      <w:r w:rsidR="003C3DF3" w:rsidRPr="00807CA3">
        <w:rPr>
          <w:rFonts w:ascii="Times New Roman" w:hAnsi="Times New Roman" w:cs="Times New Roman"/>
          <w:sz w:val="24"/>
          <w:szCs w:val="24"/>
          <w:vertAlign w:val="superscript"/>
          <w:lang w:val="en-US"/>
        </w:rPr>
        <w:t>+</w:t>
      </w:r>
      <w:r w:rsidRPr="005956ED">
        <w:rPr>
          <w:rFonts w:ascii="Times New Roman" w:hAnsi="Times New Roman" w:cs="Times New Roman"/>
          <w:sz w:val="24"/>
          <w:szCs w:val="24"/>
          <w:lang w:val="en-US"/>
        </w:rPr>
        <w:t xml:space="preserve"> dopaminergic neurons and (</w:t>
      </w:r>
      <w:r w:rsidRPr="005956ED">
        <w:rPr>
          <w:rFonts w:ascii="Times New Roman" w:hAnsi="Times New Roman" w:cs="Times New Roman"/>
          <w:b/>
          <w:bCs/>
          <w:sz w:val="24"/>
          <w:szCs w:val="24"/>
          <w:lang w:val="en-US"/>
        </w:rPr>
        <w:t>G</w:t>
      </w:r>
      <w:r w:rsidRPr="005956ED">
        <w:rPr>
          <w:rFonts w:ascii="Times New Roman" w:hAnsi="Times New Roman" w:cs="Times New Roman"/>
          <w:sz w:val="24"/>
          <w:szCs w:val="24"/>
          <w:lang w:val="en-US"/>
        </w:rPr>
        <w:t>) Nissl</w:t>
      </w:r>
      <w:r w:rsidR="008B0939" w:rsidRPr="00807CA3">
        <w:rPr>
          <w:rFonts w:ascii="Times New Roman" w:hAnsi="Times New Roman" w:cs="Times New Roman"/>
          <w:sz w:val="24"/>
          <w:szCs w:val="24"/>
          <w:vertAlign w:val="superscript"/>
          <w:lang w:val="en-US"/>
        </w:rPr>
        <w:t>+</w:t>
      </w:r>
      <w:r w:rsidRPr="005956ED">
        <w:rPr>
          <w:rFonts w:ascii="Times New Roman" w:hAnsi="Times New Roman" w:cs="Times New Roman"/>
          <w:sz w:val="24"/>
          <w:szCs w:val="24"/>
          <w:lang w:val="en-US"/>
        </w:rPr>
        <w:t xml:space="preserve"> </w:t>
      </w:r>
      <w:r w:rsidR="008B0939">
        <w:rPr>
          <w:rFonts w:ascii="Times New Roman" w:hAnsi="Times New Roman" w:cs="Times New Roman"/>
          <w:sz w:val="24"/>
          <w:szCs w:val="24"/>
          <w:lang w:val="en-US"/>
        </w:rPr>
        <w:t>cells)</w:t>
      </w:r>
      <w:r w:rsidR="008B0939" w:rsidRPr="005956ED">
        <w:rPr>
          <w:rFonts w:ascii="Times New Roman" w:hAnsi="Times New Roman" w:cs="Times New Roman"/>
          <w:sz w:val="24"/>
          <w:szCs w:val="24"/>
          <w:lang w:val="en-US"/>
        </w:rPr>
        <w:t xml:space="preserve"> </w:t>
      </w:r>
      <w:r w:rsidRPr="005956ED">
        <w:rPr>
          <w:rFonts w:ascii="Times New Roman" w:hAnsi="Times New Roman" w:cs="Times New Roman"/>
          <w:sz w:val="24"/>
          <w:szCs w:val="24"/>
          <w:lang w:val="en-US"/>
        </w:rPr>
        <w:t xml:space="preserve">in the </w:t>
      </w:r>
      <w:r w:rsidR="008B0939">
        <w:rPr>
          <w:rFonts w:ascii="Times New Roman" w:hAnsi="Times New Roman" w:cs="Times New Roman"/>
          <w:sz w:val="24"/>
          <w:szCs w:val="24"/>
          <w:lang w:val="en-US"/>
        </w:rPr>
        <w:t>SN</w:t>
      </w:r>
      <w:r w:rsidRPr="005956ED">
        <w:rPr>
          <w:rFonts w:ascii="Times New Roman" w:hAnsi="Times New Roman" w:cs="Times New Roman"/>
          <w:sz w:val="24"/>
          <w:szCs w:val="24"/>
          <w:lang w:val="en-US"/>
        </w:rPr>
        <w:t>. (</w:t>
      </w:r>
      <w:r w:rsidRPr="005956ED">
        <w:rPr>
          <w:rFonts w:ascii="Times New Roman" w:hAnsi="Times New Roman" w:cs="Times New Roman"/>
          <w:b/>
          <w:bCs/>
          <w:sz w:val="24"/>
          <w:szCs w:val="24"/>
          <w:lang w:val="en-US"/>
        </w:rPr>
        <w:t>H</w:t>
      </w:r>
      <w:r w:rsidRPr="005956ED">
        <w:rPr>
          <w:rFonts w:ascii="Times New Roman" w:hAnsi="Times New Roman" w:cs="Times New Roman"/>
          <w:sz w:val="24"/>
          <w:szCs w:val="24"/>
          <w:lang w:val="en-US"/>
        </w:rPr>
        <w:t>) Stereological quantification of TH</w:t>
      </w:r>
      <w:r w:rsidR="004C24B4" w:rsidRPr="00807CA3">
        <w:rPr>
          <w:rFonts w:ascii="Times New Roman" w:hAnsi="Times New Roman" w:cs="Times New Roman"/>
          <w:sz w:val="24"/>
          <w:szCs w:val="24"/>
          <w:vertAlign w:val="superscript"/>
          <w:lang w:val="en-US"/>
        </w:rPr>
        <w:t>+</w:t>
      </w:r>
      <w:r w:rsidRPr="005956ED">
        <w:rPr>
          <w:rFonts w:ascii="Times New Roman" w:hAnsi="Times New Roman" w:cs="Times New Roman"/>
          <w:sz w:val="24"/>
          <w:szCs w:val="24"/>
          <w:lang w:val="en-US"/>
        </w:rPr>
        <w:t xml:space="preserve"> dopaminergic neurons in the VTA. (</w:t>
      </w:r>
      <w:r w:rsidRPr="005956ED">
        <w:rPr>
          <w:rFonts w:ascii="Times New Roman" w:hAnsi="Times New Roman" w:cs="Times New Roman"/>
          <w:b/>
          <w:bCs/>
          <w:sz w:val="24"/>
          <w:szCs w:val="24"/>
          <w:lang w:val="en-US"/>
        </w:rPr>
        <w:t>I</w:t>
      </w:r>
      <w:r w:rsidRPr="005956ED">
        <w:rPr>
          <w:rFonts w:ascii="Times New Roman" w:hAnsi="Times New Roman" w:cs="Times New Roman"/>
          <w:sz w:val="24"/>
          <w:szCs w:val="24"/>
          <w:lang w:val="en-US"/>
        </w:rPr>
        <w:t xml:space="preserve">) Representative images </w:t>
      </w:r>
      <w:r w:rsidR="0004335C">
        <w:rPr>
          <w:rFonts w:ascii="Times New Roman" w:hAnsi="Times New Roman" w:cs="Times New Roman"/>
          <w:sz w:val="24"/>
          <w:szCs w:val="24"/>
          <w:lang w:val="en-US"/>
        </w:rPr>
        <w:t>of</w:t>
      </w:r>
      <w:r w:rsidR="008463CD">
        <w:rPr>
          <w:rFonts w:ascii="Times New Roman" w:hAnsi="Times New Roman" w:cs="Times New Roman"/>
          <w:sz w:val="24"/>
          <w:szCs w:val="24"/>
          <w:lang w:val="en-US"/>
        </w:rPr>
        <w:t xml:space="preserve"> coronal brain slices </w:t>
      </w:r>
      <w:r w:rsidRPr="005956ED">
        <w:rPr>
          <w:rFonts w:ascii="Times New Roman" w:hAnsi="Times New Roman" w:cs="Times New Roman"/>
          <w:sz w:val="24"/>
          <w:szCs w:val="24"/>
          <w:lang w:val="en-US"/>
        </w:rPr>
        <w:t>illustrating the TH staining in the striatum (scale bar=1 mm). (</w:t>
      </w:r>
      <w:r w:rsidRPr="005956ED">
        <w:rPr>
          <w:rFonts w:ascii="Times New Roman" w:hAnsi="Times New Roman" w:cs="Times New Roman"/>
          <w:b/>
          <w:bCs/>
          <w:sz w:val="24"/>
          <w:szCs w:val="24"/>
          <w:lang w:val="en-US"/>
        </w:rPr>
        <w:t>J</w:t>
      </w:r>
      <w:r w:rsidRPr="005956ED">
        <w:rPr>
          <w:rFonts w:ascii="Times New Roman" w:hAnsi="Times New Roman" w:cs="Times New Roman"/>
          <w:sz w:val="24"/>
          <w:szCs w:val="24"/>
          <w:lang w:val="en-US"/>
        </w:rPr>
        <w:t xml:space="preserve">) Quantification of TH staining optical density values in </w:t>
      </w:r>
      <w:r w:rsidR="001279B0">
        <w:rPr>
          <w:rFonts w:ascii="Times New Roman" w:hAnsi="Times New Roman" w:cs="Times New Roman"/>
          <w:sz w:val="24"/>
          <w:szCs w:val="24"/>
          <w:lang w:val="en-US"/>
        </w:rPr>
        <w:t xml:space="preserve">the </w:t>
      </w:r>
      <w:r w:rsidRPr="005956ED">
        <w:rPr>
          <w:rFonts w:ascii="Times New Roman" w:hAnsi="Times New Roman" w:cs="Times New Roman"/>
          <w:sz w:val="24"/>
          <w:szCs w:val="24"/>
          <w:lang w:val="en-US"/>
        </w:rPr>
        <w:t xml:space="preserve">striatum. The data are expressed as the means ± </w:t>
      </w:r>
      <w:proofErr w:type="spellStart"/>
      <w:r w:rsidRPr="005956ED">
        <w:rPr>
          <w:rFonts w:ascii="Times New Roman" w:hAnsi="Times New Roman" w:cs="Times New Roman"/>
          <w:sz w:val="24"/>
          <w:szCs w:val="24"/>
          <w:lang w:val="en-US"/>
        </w:rPr>
        <w:t>s.e.m.</w:t>
      </w:r>
      <w:proofErr w:type="spellEnd"/>
      <w:r w:rsidRPr="005956ED">
        <w:rPr>
          <w:rFonts w:ascii="Times New Roman" w:hAnsi="Times New Roman" w:cs="Times New Roman"/>
          <w:sz w:val="24"/>
          <w:szCs w:val="24"/>
          <w:lang w:val="en-US"/>
        </w:rPr>
        <w:t xml:space="preserve"> (n=6-10 mice per experimental condition). </w:t>
      </w:r>
      <w:r w:rsidRPr="00C90972">
        <w:rPr>
          <w:rFonts w:ascii="Times New Roman" w:eastAsia="Times New Roman" w:hAnsi="Times New Roman" w:cs="Times New Roman"/>
          <w:sz w:val="24"/>
          <w:szCs w:val="24"/>
          <w:lang w:val="en-US" w:eastAsia="fr-FR"/>
        </w:rPr>
        <w:t xml:space="preserve">One-way ANOVA followed by Tukey’s multiple comparisons test; </w:t>
      </w:r>
      <w:r w:rsidRPr="00C90972">
        <w:rPr>
          <w:rFonts w:ascii="Times New Roman" w:hAnsi="Times New Roman" w:cs="Times New Roman"/>
          <w:sz w:val="24"/>
          <w:szCs w:val="24"/>
          <w:lang w:val="en-US"/>
        </w:rPr>
        <w:t>* p ≤ 0.05, *** p ≤ 0.</w:t>
      </w:r>
      <w:r w:rsidR="00266328">
        <w:rPr>
          <w:rFonts w:ascii="Times New Roman" w:hAnsi="Times New Roman" w:cs="Times New Roman"/>
          <w:sz w:val="24"/>
          <w:szCs w:val="24"/>
          <w:lang w:val="en-US"/>
        </w:rPr>
        <w:t>0</w:t>
      </w:r>
      <w:r w:rsidRPr="00C90972">
        <w:rPr>
          <w:rFonts w:ascii="Times New Roman" w:hAnsi="Times New Roman" w:cs="Times New Roman"/>
          <w:sz w:val="24"/>
          <w:szCs w:val="24"/>
          <w:lang w:val="en-US"/>
        </w:rPr>
        <w:t xml:space="preserve">01. </w:t>
      </w:r>
      <w:r>
        <w:rPr>
          <w:rFonts w:ascii="Times New Roman" w:hAnsi="Times New Roman" w:cs="Times New Roman"/>
          <w:sz w:val="24"/>
          <w:szCs w:val="24"/>
          <w:lang w:val="en-US"/>
        </w:rPr>
        <w:t>SN: substantia nigra; TH: tyrosine hydroxylase; VTA: ventral tegmental area.</w:t>
      </w:r>
    </w:p>
    <w:p w14:paraId="7082AE0C" w14:textId="7EC83FA1" w:rsidR="00D45694" w:rsidRDefault="00D45694" w:rsidP="00AB0BA3">
      <w:pPr>
        <w:spacing w:line="480" w:lineRule="auto"/>
        <w:contextualSpacing/>
        <w:rPr>
          <w:rFonts w:ascii="Times New Roman" w:hAnsi="Times New Roman" w:cs="Times New Roman"/>
          <w:sz w:val="24"/>
          <w:szCs w:val="24"/>
          <w:lang w:val="en-US"/>
        </w:rPr>
      </w:pPr>
    </w:p>
    <w:p w14:paraId="1D806E61" w14:textId="1C33661E" w:rsidR="00317279" w:rsidRDefault="00AB0BA3" w:rsidP="00317279">
      <w:pPr>
        <w:spacing w:line="480" w:lineRule="auto"/>
        <w:contextualSpacing/>
        <w:jc w:val="both"/>
        <w:rPr>
          <w:rFonts w:ascii="Times New Roman" w:hAnsi="Times New Roman" w:cs="Times New Roman"/>
          <w:sz w:val="24"/>
          <w:szCs w:val="24"/>
          <w:lang w:val="en-US"/>
        </w:rPr>
      </w:pPr>
      <w:r w:rsidRPr="00B70C14">
        <w:rPr>
          <w:rFonts w:ascii="Times New Roman" w:hAnsi="Times New Roman" w:cs="Times New Roman"/>
          <w:b/>
          <w:bCs/>
          <w:sz w:val="24"/>
          <w:szCs w:val="24"/>
          <w:lang w:val="en-US"/>
        </w:rPr>
        <w:t>Fig</w:t>
      </w:r>
      <w:r>
        <w:rPr>
          <w:rFonts w:ascii="Times New Roman" w:hAnsi="Times New Roman" w:cs="Times New Roman"/>
          <w:b/>
          <w:bCs/>
          <w:sz w:val="24"/>
          <w:szCs w:val="24"/>
          <w:lang w:val="en-US"/>
        </w:rPr>
        <w:t>.</w:t>
      </w:r>
      <w:r w:rsidRPr="00B70C14">
        <w:rPr>
          <w:rFonts w:ascii="Times New Roman" w:hAnsi="Times New Roman" w:cs="Times New Roman"/>
          <w:b/>
          <w:bCs/>
          <w:sz w:val="24"/>
          <w:szCs w:val="24"/>
          <w:lang w:val="en-US"/>
        </w:rPr>
        <w:t xml:space="preserve"> 4: Overexpression of hα-syn induces the formation of α-syn aggregates in the substantia nigra</w:t>
      </w:r>
      <w:r>
        <w:rPr>
          <w:rFonts w:ascii="Times New Roman" w:hAnsi="Times New Roman" w:cs="Times New Roman"/>
          <w:b/>
          <w:bCs/>
          <w:sz w:val="24"/>
          <w:szCs w:val="24"/>
          <w:lang w:val="en-US"/>
        </w:rPr>
        <w:t xml:space="preserve"> </w:t>
      </w:r>
      <w:r w:rsidR="00294473">
        <w:rPr>
          <w:rFonts w:ascii="Times New Roman" w:hAnsi="Times New Roman" w:cs="Times New Roman"/>
          <w:b/>
          <w:bCs/>
          <w:sz w:val="24"/>
          <w:szCs w:val="24"/>
          <w:lang w:val="en-US"/>
        </w:rPr>
        <w:t>3-</w:t>
      </w:r>
      <w:r>
        <w:rPr>
          <w:rFonts w:ascii="Times New Roman" w:hAnsi="Times New Roman" w:cs="Times New Roman"/>
          <w:b/>
          <w:bCs/>
          <w:sz w:val="24"/>
          <w:szCs w:val="24"/>
          <w:lang w:val="en-US"/>
        </w:rPr>
        <w:t>months post-AAV delivery</w:t>
      </w:r>
      <w:r w:rsidRPr="00B70C14">
        <w:rPr>
          <w:rFonts w:ascii="Times New Roman" w:hAnsi="Times New Roman" w:cs="Times New Roman"/>
          <w:b/>
          <w:bCs/>
          <w:sz w:val="24"/>
          <w:szCs w:val="24"/>
          <w:lang w:val="en-US"/>
        </w:rPr>
        <w:t xml:space="preserve">. </w:t>
      </w:r>
      <w:r w:rsidRPr="00B70C14">
        <w:rPr>
          <w:rFonts w:ascii="Times New Roman" w:hAnsi="Times New Roman" w:cs="Times New Roman"/>
          <w:sz w:val="24"/>
          <w:szCs w:val="24"/>
          <w:lang w:val="en-US"/>
        </w:rPr>
        <w:t>(</w:t>
      </w:r>
      <w:r w:rsidRPr="00B70C14">
        <w:rPr>
          <w:rFonts w:ascii="Times New Roman" w:hAnsi="Times New Roman" w:cs="Times New Roman"/>
          <w:b/>
          <w:bCs/>
          <w:sz w:val="24"/>
          <w:szCs w:val="24"/>
          <w:lang w:val="en-US"/>
        </w:rPr>
        <w:t>A-E</w:t>
      </w:r>
      <w:r w:rsidRPr="00B70C14">
        <w:rPr>
          <w:rFonts w:ascii="Times New Roman" w:hAnsi="Times New Roman" w:cs="Times New Roman"/>
          <w:sz w:val="24"/>
          <w:szCs w:val="24"/>
          <w:lang w:val="en-US"/>
        </w:rPr>
        <w:t xml:space="preserve">) Dot blot analysis and quantification of 100 ng of protein prepared from the insoluble fraction of the SN of </w:t>
      </w:r>
      <w:r w:rsidR="006B5DEB">
        <w:rPr>
          <w:rFonts w:ascii="Times New Roman" w:hAnsi="Times New Roman" w:cs="Times New Roman"/>
          <w:sz w:val="24"/>
          <w:szCs w:val="24"/>
          <w:lang w:val="en-US"/>
        </w:rPr>
        <w:t xml:space="preserve">control, </w:t>
      </w:r>
      <w:proofErr w:type="spellStart"/>
      <w:r w:rsidRPr="00B70C14">
        <w:rPr>
          <w:rFonts w:ascii="Times New Roman" w:hAnsi="Times New Roman" w:cs="Times New Roman"/>
          <w:sz w:val="24"/>
          <w:szCs w:val="24"/>
          <w:lang w:val="en-US"/>
        </w:rPr>
        <w:t>mTurq</w:t>
      </w:r>
      <w:proofErr w:type="spellEnd"/>
      <w:r w:rsidR="006B5DEB">
        <w:rPr>
          <w:rFonts w:ascii="Times New Roman" w:hAnsi="Times New Roman" w:cs="Times New Roman"/>
          <w:sz w:val="24"/>
          <w:szCs w:val="24"/>
          <w:lang w:val="en-US"/>
        </w:rPr>
        <w:t>,</w:t>
      </w:r>
      <w:r w:rsidRPr="00B70C14">
        <w:rPr>
          <w:rFonts w:ascii="Times New Roman" w:hAnsi="Times New Roman" w:cs="Times New Roman"/>
          <w:sz w:val="24"/>
          <w:szCs w:val="24"/>
          <w:lang w:val="en-US"/>
        </w:rPr>
        <w:t xml:space="preserve"> and hα-syn mice</w:t>
      </w:r>
      <w:r w:rsidR="0043430F">
        <w:rPr>
          <w:rFonts w:ascii="Times New Roman" w:hAnsi="Times New Roman" w:cs="Times New Roman"/>
          <w:sz w:val="24"/>
          <w:szCs w:val="24"/>
          <w:lang w:val="en-US"/>
        </w:rPr>
        <w:t xml:space="preserve"> </w:t>
      </w:r>
      <w:r w:rsidR="0043430F" w:rsidRPr="00807CA3">
        <w:rPr>
          <w:rFonts w:ascii="Times New Roman" w:hAnsi="Times New Roman" w:cs="Times New Roman"/>
          <w:sz w:val="24"/>
          <w:szCs w:val="24"/>
          <w:lang w:val="en-US"/>
        </w:rPr>
        <w:t>(n=6 mice per experimental condition)</w:t>
      </w:r>
      <w:r w:rsidRPr="0039592C">
        <w:rPr>
          <w:rFonts w:ascii="Times New Roman" w:hAnsi="Times New Roman" w:cs="Times New Roman"/>
          <w:sz w:val="24"/>
          <w:szCs w:val="24"/>
          <w:lang w:val="en-US"/>
        </w:rPr>
        <w:t>.</w:t>
      </w:r>
      <w:r w:rsidRPr="00B70C14">
        <w:rPr>
          <w:rFonts w:ascii="Times New Roman" w:hAnsi="Times New Roman" w:cs="Times New Roman"/>
          <w:sz w:val="24"/>
          <w:szCs w:val="24"/>
          <w:lang w:val="en-US"/>
        </w:rPr>
        <w:t xml:space="preserve"> </w:t>
      </w:r>
      <w:r w:rsidR="00EC174A">
        <w:rPr>
          <w:rFonts w:ascii="Times New Roman" w:hAnsi="Times New Roman" w:cs="Times New Roman"/>
          <w:sz w:val="24"/>
          <w:szCs w:val="24"/>
          <w:lang w:val="en-US"/>
        </w:rPr>
        <w:t>Recombinant m</w:t>
      </w:r>
      <w:r w:rsidRPr="00B70C14">
        <w:rPr>
          <w:rFonts w:ascii="Times New Roman" w:hAnsi="Times New Roman" w:cs="Times New Roman"/>
          <w:sz w:val="24"/>
          <w:szCs w:val="24"/>
          <w:lang w:val="en-US"/>
        </w:rPr>
        <w:t xml:space="preserve">onomeric α-syn (Mono) and PFF were used as controls. Membranes were evaluated </w:t>
      </w:r>
      <w:r w:rsidRPr="00B70C14">
        <w:rPr>
          <w:rFonts w:ascii="Times New Roman" w:hAnsi="Times New Roman" w:cs="Times New Roman"/>
          <w:sz w:val="24"/>
          <w:szCs w:val="24"/>
          <w:lang w:val="en-US"/>
        </w:rPr>
        <w:lastRenderedPageBreak/>
        <w:t xml:space="preserve">for protein expression </w:t>
      </w:r>
      <w:r w:rsidR="00674B6F">
        <w:rPr>
          <w:rFonts w:ascii="Times New Roman" w:hAnsi="Times New Roman" w:cs="Times New Roman"/>
          <w:sz w:val="24"/>
          <w:szCs w:val="24"/>
          <w:lang w:val="en-US"/>
        </w:rPr>
        <w:t>using</w:t>
      </w:r>
      <w:r w:rsidR="00674B6F" w:rsidRPr="00B70C14">
        <w:rPr>
          <w:rFonts w:ascii="Times New Roman" w:hAnsi="Times New Roman" w:cs="Times New Roman"/>
          <w:sz w:val="24"/>
          <w:szCs w:val="24"/>
          <w:lang w:val="en-US"/>
        </w:rPr>
        <w:t xml:space="preserve"> </w:t>
      </w:r>
      <w:r w:rsidRPr="00B70C14">
        <w:rPr>
          <w:rFonts w:ascii="Times New Roman" w:hAnsi="Times New Roman" w:cs="Times New Roman"/>
          <w:sz w:val="24"/>
          <w:szCs w:val="24"/>
          <w:lang w:val="en-US"/>
        </w:rPr>
        <w:t xml:space="preserve">the </w:t>
      </w:r>
      <w:r>
        <w:rPr>
          <w:rFonts w:ascii="Times New Roman" w:hAnsi="Times New Roman" w:cs="Times New Roman"/>
          <w:sz w:val="24"/>
          <w:szCs w:val="24"/>
          <w:lang w:val="en-US"/>
        </w:rPr>
        <w:t xml:space="preserve">following </w:t>
      </w:r>
      <w:r w:rsidRPr="00B70C14">
        <w:rPr>
          <w:rFonts w:ascii="Times New Roman" w:hAnsi="Times New Roman" w:cs="Times New Roman"/>
          <w:sz w:val="24"/>
          <w:szCs w:val="24"/>
          <w:lang w:val="en-US"/>
        </w:rPr>
        <w:t>antibodies</w:t>
      </w:r>
      <w:r>
        <w:rPr>
          <w:rFonts w:ascii="Times New Roman" w:hAnsi="Times New Roman" w:cs="Times New Roman"/>
          <w:sz w:val="24"/>
          <w:szCs w:val="24"/>
          <w:lang w:val="en-US"/>
        </w:rPr>
        <w:t>:</w:t>
      </w:r>
      <w:r w:rsidRPr="00B70C14">
        <w:rPr>
          <w:rFonts w:ascii="Times New Roman" w:hAnsi="Times New Roman" w:cs="Times New Roman"/>
          <w:sz w:val="24"/>
          <w:szCs w:val="24"/>
          <w:lang w:val="en-US"/>
        </w:rPr>
        <w:t xml:space="preserve"> (</w:t>
      </w:r>
      <w:r w:rsidRPr="00B70C14">
        <w:rPr>
          <w:rFonts w:ascii="Times New Roman" w:hAnsi="Times New Roman" w:cs="Times New Roman"/>
          <w:b/>
          <w:bCs/>
          <w:sz w:val="24"/>
          <w:szCs w:val="24"/>
          <w:lang w:val="en-US"/>
        </w:rPr>
        <w:t>A</w:t>
      </w:r>
      <w:r w:rsidRPr="00B70C14">
        <w:rPr>
          <w:rFonts w:ascii="Times New Roman" w:hAnsi="Times New Roman" w:cs="Times New Roman"/>
          <w:sz w:val="24"/>
          <w:szCs w:val="24"/>
          <w:lang w:val="en-US"/>
        </w:rPr>
        <w:t xml:space="preserve">) </w:t>
      </w:r>
      <w:del w:id="161" w:author="Abid Oueslati [2]" w:date="2023-11-07T21:55:00Z">
        <w:r w:rsidDel="00DF4EB8">
          <w:rPr>
            <w:rFonts w:ascii="Times New Roman" w:hAnsi="Times New Roman" w:cs="Times New Roman"/>
            <w:sz w:val="24"/>
            <w:szCs w:val="24"/>
            <w:lang w:val="en-US"/>
          </w:rPr>
          <w:delText>α-s</w:delText>
        </w:r>
        <w:r w:rsidRPr="00B70C14" w:rsidDel="00DF4EB8">
          <w:rPr>
            <w:rFonts w:ascii="Times New Roman" w:hAnsi="Times New Roman" w:cs="Times New Roman"/>
            <w:sz w:val="24"/>
            <w:szCs w:val="24"/>
            <w:lang w:val="en-US"/>
          </w:rPr>
          <w:delText xml:space="preserve">yn </w:delText>
        </w:r>
      </w:del>
      <w:ins w:id="162" w:author="Abid Oueslati [2]" w:date="2023-11-07T21:54:00Z">
        <w:r w:rsidR="00DF4EB8">
          <w:rPr>
            <w:rFonts w:ascii="Times New Roman" w:hAnsi="Times New Roman" w:cs="Times New Roman"/>
            <w:sz w:val="24"/>
            <w:szCs w:val="24"/>
            <w:lang w:val="en-US"/>
          </w:rPr>
          <w:t>Syn1/</w:t>
        </w:r>
      </w:ins>
      <w:r w:rsidRPr="00B70C14">
        <w:rPr>
          <w:rFonts w:ascii="Times New Roman" w:hAnsi="Times New Roman" w:cs="Times New Roman"/>
          <w:sz w:val="24"/>
          <w:szCs w:val="24"/>
          <w:lang w:val="en-US"/>
        </w:rPr>
        <w:t>BD</w:t>
      </w:r>
      <w:r>
        <w:rPr>
          <w:rFonts w:ascii="Times New Roman" w:hAnsi="Times New Roman" w:cs="Times New Roman"/>
          <w:sz w:val="24"/>
          <w:szCs w:val="24"/>
          <w:lang w:val="en-US"/>
        </w:rPr>
        <w:t xml:space="preserve"> </w:t>
      </w:r>
      <w:r w:rsidRPr="00B70C14">
        <w:rPr>
          <w:rFonts w:ascii="Times New Roman" w:hAnsi="Times New Roman" w:cs="Times New Roman"/>
          <w:sz w:val="24"/>
          <w:szCs w:val="24"/>
          <w:lang w:val="en-US"/>
        </w:rPr>
        <w:t>Lab, (</w:t>
      </w:r>
      <w:r w:rsidRPr="00B70C14">
        <w:rPr>
          <w:rFonts w:ascii="Times New Roman" w:hAnsi="Times New Roman" w:cs="Times New Roman"/>
          <w:b/>
          <w:bCs/>
          <w:sz w:val="24"/>
          <w:szCs w:val="24"/>
          <w:lang w:val="en-US"/>
        </w:rPr>
        <w:t>B</w:t>
      </w:r>
      <w:r w:rsidRPr="00B70C14">
        <w:rPr>
          <w:rFonts w:ascii="Times New Roman" w:hAnsi="Times New Roman" w:cs="Times New Roman"/>
          <w:sz w:val="24"/>
          <w:szCs w:val="24"/>
          <w:lang w:val="en-US"/>
        </w:rPr>
        <w:t xml:space="preserve">) </w:t>
      </w:r>
      <w:r>
        <w:rPr>
          <w:rFonts w:ascii="Times New Roman" w:hAnsi="Times New Roman" w:cs="Times New Roman"/>
          <w:sz w:val="24"/>
          <w:szCs w:val="24"/>
          <w:lang w:val="en-US"/>
        </w:rPr>
        <w:t>α-s</w:t>
      </w:r>
      <w:r w:rsidRPr="00B70C14">
        <w:rPr>
          <w:rFonts w:ascii="Times New Roman" w:hAnsi="Times New Roman" w:cs="Times New Roman"/>
          <w:sz w:val="24"/>
          <w:szCs w:val="24"/>
          <w:lang w:val="en-US"/>
        </w:rPr>
        <w:t>yn-FL140, (</w:t>
      </w:r>
      <w:r w:rsidRPr="00B70C14">
        <w:rPr>
          <w:rFonts w:ascii="Times New Roman" w:hAnsi="Times New Roman" w:cs="Times New Roman"/>
          <w:b/>
          <w:bCs/>
          <w:sz w:val="24"/>
          <w:szCs w:val="24"/>
          <w:lang w:val="en-US"/>
        </w:rPr>
        <w:t>C</w:t>
      </w:r>
      <w:r w:rsidRPr="00B70C14">
        <w:rPr>
          <w:rFonts w:ascii="Times New Roman" w:hAnsi="Times New Roman" w:cs="Times New Roman"/>
          <w:sz w:val="24"/>
          <w:szCs w:val="24"/>
          <w:lang w:val="en-US"/>
        </w:rPr>
        <w:t xml:space="preserve">) </w:t>
      </w:r>
      <w:r>
        <w:rPr>
          <w:rFonts w:ascii="Times New Roman" w:hAnsi="Times New Roman" w:cs="Times New Roman"/>
          <w:sz w:val="24"/>
          <w:szCs w:val="24"/>
          <w:lang w:val="en-US"/>
        </w:rPr>
        <w:t>α-s</w:t>
      </w:r>
      <w:r w:rsidRPr="00B70C14">
        <w:rPr>
          <w:rFonts w:ascii="Times New Roman" w:hAnsi="Times New Roman" w:cs="Times New Roman"/>
          <w:sz w:val="24"/>
          <w:szCs w:val="24"/>
          <w:lang w:val="en-US"/>
        </w:rPr>
        <w:t>yn LB509, (</w:t>
      </w:r>
      <w:r w:rsidRPr="00B70C14">
        <w:rPr>
          <w:rFonts w:ascii="Times New Roman" w:hAnsi="Times New Roman" w:cs="Times New Roman"/>
          <w:b/>
          <w:bCs/>
          <w:sz w:val="24"/>
          <w:szCs w:val="24"/>
          <w:lang w:val="en-US"/>
        </w:rPr>
        <w:t>D</w:t>
      </w:r>
      <w:r w:rsidRPr="00B70C14">
        <w:rPr>
          <w:rFonts w:ascii="Times New Roman" w:hAnsi="Times New Roman" w:cs="Times New Roman"/>
          <w:sz w:val="24"/>
          <w:szCs w:val="24"/>
          <w:lang w:val="en-US"/>
        </w:rPr>
        <w:t xml:space="preserve">) </w:t>
      </w:r>
      <w:r w:rsidRPr="004A19E5">
        <w:rPr>
          <w:rFonts w:ascii="Times New Roman" w:hAnsi="Times New Roman" w:cs="Times New Roman"/>
          <w:sz w:val="24"/>
          <w:szCs w:val="24"/>
          <w:lang w:val="en-US"/>
        </w:rPr>
        <w:t>p</w:t>
      </w:r>
      <w:r w:rsidR="00194D3C" w:rsidRPr="00807CA3">
        <w:rPr>
          <w:rFonts w:ascii="Times New Roman" w:hAnsi="Times New Roman" w:cs="Times New Roman"/>
          <w:sz w:val="24"/>
          <w:szCs w:val="24"/>
          <w:lang w:val="en-US"/>
        </w:rPr>
        <w:t>S</w:t>
      </w:r>
      <w:r w:rsidRPr="004A19E5">
        <w:rPr>
          <w:rFonts w:ascii="Times New Roman" w:hAnsi="Times New Roman" w:cs="Times New Roman"/>
          <w:sz w:val="24"/>
          <w:szCs w:val="24"/>
          <w:lang w:val="en-US"/>
        </w:rPr>
        <w:t>129</w:t>
      </w:r>
      <w:r w:rsidR="00810EB5" w:rsidRPr="004A19E5">
        <w:rPr>
          <w:rFonts w:ascii="Times New Roman" w:hAnsi="Times New Roman" w:cs="Times New Roman"/>
          <w:sz w:val="24"/>
          <w:szCs w:val="24"/>
          <w:lang w:val="en-US"/>
        </w:rPr>
        <w:t xml:space="preserve"> (Wako)</w:t>
      </w:r>
      <w:r w:rsidRPr="004A19E5">
        <w:rPr>
          <w:rFonts w:ascii="Times New Roman" w:hAnsi="Times New Roman" w:cs="Times New Roman"/>
          <w:sz w:val="24"/>
          <w:szCs w:val="24"/>
          <w:lang w:val="en-US"/>
        </w:rPr>
        <w:t>,</w:t>
      </w:r>
      <w:r w:rsidRPr="00B70C14">
        <w:rPr>
          <w:rFonts w:ascii="Times New Roman" w:hAnsi="Times New Roman" w:cs="Times New Roman"/>
          <w:sz w:val="24"/>
          <w:szCs w:val="24"/>
          <w:lang w:val="en-US"/>
        </w:rPr>
        <w:t xml:space="preserve"> (</w:t>
      </w:r>
      <w:r w:rsidRPr="00B70C14">
        <w:rPr>
          <w:rFonts w:ascii="Times New Roman" w:hAnsi="Times New Roman" w:cs="Times New Roman"/>
          <w:b/>
          <w:bCs/>
          <w:sz w:val="24"/>
          <w:szCs w:val="24"/>
          <w:lang w:val="en-US"/>
        </w:rPr>
        <w:t>E</w:t>
      </w:r>
      <w:r w:rsidRPr="00B70C14">
        <w:rPr>
          <w:rFonts w:ascii="Times New Roman" w:hAnsi="Times New Roman" w:cs="Times New Roman"/>
          <w:sz w:val="24"/>
          <w:szCs w:val="24"/>
          <w:lang w:val="en-US"/>
        </w:rPr>
        <w:t>) 4B1</w:t>
      </w:r>
      <w:r>
        <w:rPr>
          <w:rFonts w:ascii="Times New Roman" w:hAnsi="Times New Roman" w:cs="Times New Roman"/>
          <w:sz w:val="24"/>
          <w:szCs w:val="24"/>
          <w:lang w:val="en-US"/>
        </w:rPr>
        <w:t>,</w:t>
      </w:r>
      <w:r w:rsidRPr="00B70C14">
        <w:rPr>
          <w:rFonts w:ascii="Times New Roman" w:hAnsi="Times New Roman" w:cs="Times New Roman"/>
          <w:sz w:val="24"/>
          <w:szCs w:val="24"/>
          <w:lang w:val="en-US"/>
        </w:rPr>
        <w:t xml:space="preserve"> and (</w:t>
      </w:r>
      <w:r w:rsidRPr="00B70C14">
        <w:rPr>
          <w:rFonts w:ascii="Times New Roman" w:hAnsi="Times New Roman" w:cs="Times New Roman"/>
          <w:b/>
          <w:bCs/>
          <w:sz w:val="24"/>
          <w:szCs w:val="24"/>
          <w:lang w:val="en-US"/>
        </w:rPr>
        <w:t>F</w:t>
      </w:r>
      <w:r w:rsidRPr="00B70C14">
        <w:rPr>
          <w:rFonts w:ascii="Times New Roman" w:hAnsi="Times New Roman" w:cs="Times New Roman"/>
          <w:sz w:val="24"/>
          <w:szCs w:val="24"/>
          <w:lang w:val="en-US"/>
        </w:rPr>
        <w:t xml:space="preserve">) Syn-O2. </w:t>
      </w:r>
      <w:r w:rsidR="00DF7417" w:rsidRPr="00807CA3">
        <w:rPr>
          <w:rFonts w:ascii="Times New Roman" w:hAnsi="Times New Roman" w:cs="Times New Roman"/>
          <w:sz w:val="24"/>
          <w:szCs w:val="24"/>
          <w:lang w:val="en-US"/>
        </w:rPr>
        <w:t xml:space="preserve">The data are presented as the means ± </w:t>
      </w:r>
      <w:proofErr w:type="spellStart"/>
      <w:r w:rsidR="00DF7417" w:rsidRPr="00807CA3">
        <w:rPr>
          <w:rFonts w:ascii="Times New Roman" w:hAnsi="Times New Roman" w:cs="Times New Roman"/>
          <w:sz w:val="24"/>
          <w:szCs w:val="24"/>
          <w:lang w:val="en-US"/>
        </w:rPr>
        <w:t>s.e.m.</w:t>
      </w:r>
      <w:proofErr w:type="spellEnd"/>
      <w:r w:rsidR="00DF7417" w:rsidRPr="00807CA3">
        <w:rPr>
          <w:rFonts w:ascii="Times New Roman" w:hAnsi="Times New Roman" w:cs="Times New Roman"/>
          <w:sz w:val="24"/>
          <w:szCs w:val="24"/>
          <w:lang w:val="en-US"/>
        </w:rPr>
        <w:t xml:space="preserve"> (n=3).</w:t>
      </w:r>
      <w:r w:rsidR="00DF7417" w:rsidRPr="00DF7417">
        <w:rPr>
          <w:rFonts w:ascii="Times New Roman" w:hAnsi="Times New Roman" w:cs="Times New Roman"/>
          <w:sz w:val="24"/>
          <w:szCs w:val="24"/>
          <w:lang w:val="en-US"/>
        </w:rPr>
        <w:t xml:space="preserve"> </w:t>
      </w:r>
      <w:r w:rsidR="00DF7417" w:rsidRPr="00DF7417">
        <w:rPr>
          <w:rFonts w:ascii="Times New Roman" w:hAnsi="Times New Roman"/>
          <w:sz w:val="24"/>
          <w:lang w:val="en-US"/>
        </w:rPr>
        <w:t>One-way ANOVA followed by Tukey’s multiple comparisons test; * p ≤ 0.05, ** p ≤ 0.01, **** p ≤ 0.0001 versus Mono</w:t>
      </w:r>
      <w:r w:rsidR="00DF7417" w:rsidRPr="00DF7417">
        <w:rPr>
          <w:rFonts w:ascii="Times New Roman" w:hAnsi="Times New Roman" w:cs="Times New Roman"/>
          <w:sz w:val="24"/>
          <w:szCs w:val="24"/>
          <w:lang w:val="en-US"/>
        </w:rPr>
        <w:t>;</w:t>
      </w:r>
      <w:r w:rsidR="00DF7417" w:rsidRPr="00DF7417">
        <w:rPr>
          <w:rFonts w:ascii="Times New Roman" w:hAnsi="Times New Roman"/>
          <w:sz w:val="24"/>
          <w:lang w:val="en-US"/>
        </w:rPr>
        <w:t xml:space="preserve"> ## p ≤ 0.01, #### p ≤ 0.0001 versus PFF</w:t>
      </w:r>
      <w:r w:rsidR="00DF7417" w:rsidRPr="00DF7417">
        <w:rPr>
          <w:rFonts w:ascii="Times New Roman" w:hAnsi="Times New Roman" w:cs="Times New Roman"/>
          <w:sz w:val="24"/>
          <w:szCs w:val="24"/>
          <w:lang w:val="en-US"/>
        </w:rPr>
        <w:t>;</w:t>
      </w:r>
      <w:r w:rsidR="00DF7417" w:rsidRPr="00DF7417">
        <w:rPr>
          <w:rFonts w:ascii="Times New Roman" w:hAnsi="Times New Roman"/>
          <w:sz w:val="24"/>
          <w:lang w:val="en-US"/>
        </w:rPr>
        <w:t xml:space="preserve"> $$$ p ≤ 0.001, $$$$ p ≤ 0.0001 versus hα-syn.</w:t>
      </w:r>
      <w:r w:rsidR="00DF7417" w:rsidRPr="00CA6F60">
        <w:rPr>
          <w:rFonts w:ascii="Times New Roman" w:hAnsi="Times New Roman" w:cs="Times New Roman"/>
          <w:sz w:val="24"/>
          <w:szCs w:val="24"/>
          <w:lang w:val="en-US"/>
        </w:rPr>
        <w:t xml:space="preserve"> </w:t>
      </w:r>
      <w:r w:rsidRPr="00B70C14">
        <w:rPr>
          <w:rFonts w:ascii="Times New Roman" w:hAnsi="Times New Roman" w:cs="Times New Roman"/>
          <w:sz w:val="24"/>
          <w:szCs w:val="24"/>
          <w:lang w:val="en-US"/>
        </w:rPr>
        <w:t>(</w:t>
      </w:r>
      <w:r w:rsidRPr="00B70C14">
        <w:rPr>
          <w:rFonts w:ascii="Times New Roman" w:hAnsi="Times New Roman" w:cs="Times New Roman"/>
          <w:b/>
          <w:bCs/>
          <w:sz w:val="24"/>
          <w:szCs w:val="24"/>
          <w:lang w:val="en-US"/>
        </w:rPr>
        <w:t>G</w:t>
      </w:r>
      <w:r w:rsidRPr="00B70C14">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Representative </w:t>
      </w:r>
      <w:r w:rsidRPr="00B70C14">
        <w:rPr>
          <w:rFonts w:ascii="Times New Roman" w:hAnsi="Times New Roman" w:cs="Times New Roman"/>
          <w:sz w:val="24"/>
          <w:szCs w:val="24"/>
          <w:lang w:val="en-US"/>
        </w:rPr>
        <w:t>RT-</w:t>
      </w:r>
      <w:proofErr w:type="spellStart"/>
      <w:r w:rsidRPr="00B70C14">
        <w:rPr>
          <w:rFonts w:ascii="Times New Roman" w:hAnsi="Times New Roman" w:cs="Times New Roman"/>
          <w:sz w:val="24"/>
          <w:szCs w:val="24"/>
          <w:lang w:val="en-US"/>
        </w:rPr>
        <w:t>QuIC</w:t>
      </w:r>
      <w:proofErr w:type="spellEnd"/>
      <w:r w:rsidRPr="00B70C14">
        <w:rPr>
          <w:rFonts w:ascii="Times New Roman" w:hAnsi="Times New Roman" w:cs="Times New Roman"/>
          <w:sz w:val="24"/>
          <w:szCs w:val="24"/>
          <w:lang w:val="en-US"/>
        </w:rPr>
        <w:t xml:space="preserve"> analysis illustrating the kinetics of recombinant α-syn aggregation in the presence of protein from the insoluble fraction </w:t>
      </w:r>
      <w:r w:rsidR="0000628F">
        <w:rPr>
          <w:rFonts w:ascii="Times New Roman" w:hAnsi="Times New Roman" w:cs="Times New Roman"/>
          <w:sz w:val="24"/>
          <w:szCs w:val="24"/>
          <w:lang w:val="en-US"/>
        </w:rPr>
        <w:t>of</w:t>
      </w:r>
      <w:r w:rsidRPr="00B70C14">
        <w:rPr>
          <w:rFonts w:ascii="Times New Roman" w:hAnsi="Times New Roman" w:cs="Times New Roman"/>
          <w:sz w:val="24"/>
          <w:szCs w:val="24"/>
          <w:lang w:val="en-US"/>
        </w:rPr>
        <w:t xml:space="preserve"> </w:t>
      </w:r>
      <w:r w:rsidR="00855DFE">
        <w:rPr>
          <w:rFonts w:ascii="Times New Roman" w:hAnsi="Times New Roman" w:cs="Times New Roman"/>
          <w:sz w:val="24"/>
          <w:szCs w:val="24"/>
          <w:lang w:val="en-US"/>
        </w:rPr>
        <w:t xml:space="preserve">the </w:t>
      </w:r>
      <w:r w:rsidR="00855DFE" w:rsidRPr="00B70C14">
        <w:rPr>
          <w:rFonts w:ascii="Times New Roman" w:hAnsi="Times New Roman" w:cs="Times New Roman"/>
          <w:sz w:val="24"/>
          <w:szCs w:val="24"/>
          <w:lang w:val="en-US"/>
        </w:rPr>
        <w:t xml:space="preserve">SN of </w:t>
      </w:r>
      <w:proofErr w:type="spellStart"/>
      <w:r w:rsidR="00855DFE" w:rsidRPr="00B70C14">
        <w:rPr>
          <w:rFonts w:ascii="Times New Roman" w:hAnsi="Times New Roman" w:cs="Times New Roman"/>
          <w:sz w:val="24"/>
          <w:szCs w:val="24"/>
          <w:lang w:val="en-US"/>
        </w:rPr>
        <w:t>mTurq</w:t>
      </w:r>
      <w:proofErr w:type="spellEnd"/>
      <w:r w:rsidR="00855DFE">
        <w:rPr>
          <w:rFonts w:ascii="Times New Roman" w:hAnsi="Times New Roman" w:cs="Times New Roman"/>
          <w:sz w:val="24"/>
          <w:szCs w:val="24"/>
          <w:lang w:val="en-US"/>
        </w:rPr>
        <w:t>,</w:t>
      </w:r>
      <w:r w:rsidR="00855DFE" w:rsidRPr="00B70C14">
        <w:rPr>
          <w:rFonts w:ascii="Times New Roman" w:hAnsi="Times New Roman" w:cs="Times New Roman"/>
          <w:sz w:val="24"/>
          <w:szCs w:val="24"/>
          <w:lang w:val="en-US"/>
        </w:rPr>
        <w:t xml:space="preserve"> and hα-syn mice</w:t>
      </w:r>
      <w:r w:rsidR="00855DFE">
        <w:rPr>
          <w:rFonts w:ascii="Times New Roman" w:hAnsi="Times New Roman" w:cs="Times New Roman"/>
          <w:sz w:val="24"/>
          <w:szCs w:val="24"/>
          <w:lang w:val="en-US"/>
        </w:rPr>
        <w:t xml:space="preserve"> </w:t>
      </w:r>
      <w:r w:rsidR="00855DFE" w:rsidRPr="005F5042">
        <w:rPr>
          <w:rFonts w:ascii="Times New Roman" w:hAnsi="Times New Roman" w:cs="Times New Roman"/>
          <w:sz w:val="24"/>
          <w:szCs w:val="24"/>
          <w:lang w:val="en-US"/>
        </w:rPr>
        <w:t>(n=6 mice per experimental condition)</w:t>
      </w:r>
      <w:r w:rsidRPr="00B70C14">
        <w:rPr>
          <w:rFonts w:ascii="Times New Roman" w:hAnsi="Times New Roman" w:cs="Times New Roman"/>
          <w:sz w:val="24"/>
          <w:szCs w:val="24"/>
          <w:lang w:val="en-US"/>
        </w:rPr>
        <w:t xml:space="preserve">. Monomeric α-syn (Mono) and PFF were used as controls. The average </w:t>
      </w:r>
      <w:proofErr w:type="spellStart"/>
      <w:r w:rsidRPr="00B70C14">
        <w:rPr>
          <w:rFonts w:ascii="Times New Roman" w:hAnsi="Times New Roman" w:cs="Times New Roman"/>
          <w:sz w:val="24"/>
          <w:szCs w:val="24"/>
          <w:lang w:val="en-US"/>
        </w:rPr>
        <w:t>ThT</w:t>
      </w:r>
      <w:proofErr w:type="spellEnd"/>
      <w:r w:rsidRPr="00B70C14">
        <w:rPr>
          <w:rFonts w:ascii="Times New Roman" w:hAnsi="Times New Roman" w:cs="Times New Roman"/>
          <w:sz w:val="24"/>
          <w:szCs w:val="24"/>
          <w:lang w:val="en-US"/>
        </w:rPr>
        <w:t xml:space="preserve"> fluorescence intensity was plotted against time.</w:t>
      </w:r>
      <w:r w:rsidRPr="000368F1">
        <w:rPr>
          <w:rFonts w:ascii="Times New Roman" w:hAnsi="Times New Roman" w:cs="Times New Roman"/>
          <w:sz w:val="24"/>
          <w:szCs w:val="24"/>
          <w:lang w:val="en-US"/>
        </w:rPr>
        <w:t xml:space="preserve"> </w:t>
      </w:r>
      <w:r w:rsidRPr="00B70C14">
        <w:rPr>
          <w:rFonts w:ascii="Times New Roman" w:hAnsi="Times New Roman" w:cs="Times New Roman"/>
          <w:sz w:val="24"/>
          <w:szCs w:val="24"/>
          <w:lang w:val="en-US"/>
        </w:rPr>
        <w:t>(</w:t>
      </w:r>
      <w:r w:rsidRPr="00B70C14">
        <w:rPr>
          <w:rFonts w:ascii="Times New Roman" w:hAnsi="Times New Roman" w:cs="Times New Roman"/>
          <w:b/>
          <w:bCs/>
          <w:sz w:val="24"/>
          <w:szCs w:val="24"/>
          <w:lang w:val="en-US"/>
        </w:rPr>
        <w:t>H</w:t>
      </w:r>
      <w:r w:rsidRPr="00B70C14">
        <w:rPr>
          <w:rFonts w:ascii="Times New Roman" w:hAnsi="Times New Roman" w:cs="Times New Roman"/>
          <w:sz w:val="24"/>
          <w:szCs w:val="24"/>
          <w:lang w:val="en-US"/>
        </w:rPr>
        <w:t>) Filter retardation assay and quantification of α-syn protein levels</w:t>
      </w:r>
      <w:r>
        <w:rPr>
          <w:rFonts w:ascii="Times New Roman" w:hAnsi="Times New Roman" w:cs="Times New Roman"/>
          <w:sz w:val="24"/>
          <w:szCs w:val="24"/>
          <w:lang w:val="en-US"/>
        </w:rPr>
        <w:t xml:space="preserve"> (α-s</w:t>
      </w:r>
      <w:r w:rsidRPr="00B70C14">
        <w:rPr>
          <w:rFonts w:ascii="Times New Roman" w:hAnsi="Times New Roman" w:cs="Times New Roman"/>
          <w:sz w:val="24"/>
          <w:szCs w:val="24"/>
          <w:lang w:val="en-US"/>
        </w:rPr>
        <w:t>yn-FL140</w:t>
      </w:r>
      <w:r>
        <w:rPr>
          <w:rFonts w:ascii="Times New Roman" w:hAnsi="Times New Roman" w:cs="Times New Roman"/>
          <w:sz w:val="24"/>
          <w:szCs w:val="24"/>
          <w:lang w:val="en-US"/>
        </w:rPr>
        <w:t>)</w:t>
      </w:r>
      <w:r w:rsidRPr="00B70C14">
        <w:rPr>
          <w:rFonts w:ascii="Times New Roman" w:hAnsi="Times New Roman" w:cs="Times New Roman"/>
          <w:sz w:val="24"/>
          <w:szCs w:val="24"/>
          <w:lang w:val="en-US"/>
        </w:rPr>
        <w:t xml:space="preserve"> showing the accumulation of α-syn aggregates in the insoluble fractions of hα-syn and recombinant α-syn P</w:t>
      </w:r>
      <w:r>
        <w:rPr>
          <w:rFonts w:ascii="Times New Roman" w:hAnsi="Times New Roman" w:cs="Times New Roman"/>
          <w:sz w:val="24"/>
          <w:szCs w:val="24"/>
          <w:lang w:val="en-US"/>
        </w:rPr>
        <w:t>FF</w:t>
      </w:r>
      <w:r w:rsidRPr="00B70C14">
        <w:rPr>
          <w:rFonts w:ascii="Times New Roman" w:hAnsi="Times New Roman" w:cs="Times New Roman"/>
          <w:sz w:val="24"/>
          <w:szCs w:val="24"/>
          <w:lang w:val="en-US"/>
        </w:rPr>
        <w:t>s after RT-</w:t>
      </w:r>
      <w:proofErr w:type="spellStart"/>
      <w:r w:rsidRPr="003C7A40">
        <w:rPr>
          <w:rFonts w:ascii="Times New Roman" w:hAnsi="Times New Roman" w:cs="Times New Roman"/>
          <w:sz w:val="24"/>
          <w:szCs w:val="24"/>
          <w:lang w:val="en-US"/>
        </w:rPr>
        <w:t>QuIC</w:t>
      </w:r>
      <w:proofErr w:type="spellEnd"/>
      <w:r w:rsidRPr="003C7A40">
        <w:rPr>
          <w:rFonts w:ascii="Times New Roman" w:hAnsi="Times New Roman" w:cs="Times New Roman"/>
          <w:sz w:val="24"/>
          <w:szCs w:val="24"/>
          <w:lang w:val="en-US"/>
        </w:rPr>
        <w:t xml:space="preserve">. The data are presented as the means ± </w:t>
      </w:r>
      <w:proofErr w:type="spellStart"/>
      <w:r w:rsidRPr="003C7A40">
        <w:rPr>
          <w:rFonts w:ascii="Times New Roman" w:hAnsi="Times New Roman" w:cs="Times New Roman"/>
          <w:sz w:val="24"/>
          <w:szCs w:val="24"/>
          <w:lang w:val="en-US"/>
        </w:rPr>
        <w:t>s.e.m.</w:t>
      </w:r>
      <w:proofErr w:type="spellEnd"/>
      <w:r w:rsidRPr="003C7A40">
        <w:rPr>
          <w:rFonts w:ascii="Times New Roman" w:hAnsi="Times New Roman" w:cs="Times New Roman"/>
          <w:sz w:val="24"/>
          <w:szCs w:val="24"/>
          <w:lang w:val="en-US"/>
        </w:rPr>
        <w:t xml:space="preserve"> (n=3). </w:t>
      </w:r>
      <w:r w:rsidRPr="003C7A40">
        <w:rPr>
          <w:rFonts w:ascii="Times New Roman" w:hAnsi="Times New Roman"/>
          <w:sz w:val="24"/>
          <w:lang w:val="en-US"/>
        </w:rPr>
        <w:t>One-way ANOVA followed by Tukey’s multiple comparisons test; * p ≤ 0.05, ** p ≤ 0.01.</w:t>
      </w:r>
      <w:r w:rsidRPr="00CA6F60" w:rsidDel="00D90DC6">
        <w:rPr>
          <w:rFonts w:ascii="Times New Roman" w:hAnsi="Times New Roman" w:cs="Times New Roman"/>
          <w:sz w:val="24"/>
          <w:szCs w:val="24"/>
          <w:lang w:val="en-US"/>
        </w:rPr>
        <w:t xml:space="preserve"> </w:t>
      </w:r>
      <w:r w:rsidRPr="00B70C14">
        <w:rPr>
          <w:rFonts w:ascii="Times New Roman" w:hAnsi="Times New Roman" w:cs="Times New Roman"/>
          <w:sz w:val="24"/>
          <w:szCs w:val="24"/>
          <w:lang w:val="en-US"/>
        </w:rPr>
        <w:t>Mono: α-syn monomer; PFF: pre-formed fibrils</w:t>
      </w:r>
      <w:r w:rsidR="000C27DC">
        <w:rPr>
          <w:rFonts w:ascii="Times New Roman" w:hAnsi="Times New Roman" w:cs="Times New Roman"/>
          <w:sz w:val="24"/>
          <w:szCs w:val="24"/>
          <w:lang w:val="en-US"/>
        </w:rPr>
        <w:t>;</w:t>
      </w:r>
      <w:r w:rsidRPr="00B70C14">
        <w:rPr>
          <w:rFonts w:ascii="Times New Roman" w:hAnsi="Times New Roman" w:cs="Times New Roman"/>
          <w:sz w:val="24"/>
          <w:szCs w:val="24"/>
          <w:lang w:val="en-US"/>
        </w:rPr>
        <w:t xml:space="preserve"> RT-</w:t>
      </w:r>
      <w:proofErr w:type="spellStart"/>
      <w:r w:rsidRPr="00B70C14">
        <w:rPr>
          <w:rFonts w:ascii="Times New Roman" w:hAnsi="Times New Roman" w:cs="Times New Roman"/>
          <w:sz w:val="24"/>
          <w:szCs w:val="24"/>
          <w:lang w:val="en-US"/>
        </w:rPr>
        <w:t>QuIC</w:t>
      </w:r>
      <w:proofErr w:type="spellEnd"/>
      <w:r w:rsidRPr="00B70C14">
        <w:rPr>
          <w:rFonts w:ascii="Times New Roman" w:hAnsi="Times New Roman" w:cs="Times New Roman"/>
          <w:sz w:val="24"/>
          <w:szCs w:val="24"/>
          <w:lang w:val="en-US"/>
        </w:rPr>
        <w:t xml:space="preserve">, real-time quaking-induced conversion; </w:t>
      </w:r>
      <w:proofErr w:type="spellStart"/>
      <w:r w:rsidRPr="00B70C14">
        <w:rPr>
          <w:rFonts w:ascii="Times New Roman" w:hAnsi="Times New Roman" w:cs="Times New Roman"/>
          <w:sz w:val="24"/>
          <w:szCs w:val="24"/>
          <w:lang w:val="en-US"/>
        </w:rPr>
        <w:t>ThT</w:t>
      </w:r>
      <w:proofErr w:type="spellEnd"/>
      <w:r w:rsidRPr="00B70C14">
        <w:rPr>
          <w:rFonts w:ascii="Times New Roman" w:hAnsi="Times New Roman" w:cs="Times New Roman"/>
          <w:sz w:val="24"/>
          <w:szCs w:val="24"/>
          <w:lang w:val="en-US"/>
        </w:rPr>
        <w:t xml:space="preserve">, thioflavin T. Antibody detection: </w:t>
      </w:r>
      <w:del w:id="163" w:author="Abid Oueslati [2]" w:date="2023-11-07T21:55:00Z">
        <w:r w:rsidDel="00DF4EB8">
          <w:rPr>
            <w:rFonts w:ascii="Times New Roman" w:hAnsi="Times New Roman" w:cs="Times New Roman"/>
            <w:sz w:val="24"/>
            <w:szCs w:val="24"/>
            <w:lang w:val="en-US"/>
          </w:rPr>
          <w:delText>α-s</w:delText>
        </w:r>
        <w:r w:rsidRPr="00B70C14" w:rsidDel="00DF4EB8">
          <w:rPr>
            <w:rFonts w:ascii="Times New Roman" w:hAnsi="Times New Roman" w:cs="Times New Roman"/>
            <w:sz w:val="24"/>
            <w:szCs w:val="24"/>
            <w:lang w:val="en-US"/>
          </w:rPr>
          <w:delText xml:space="preserve">yn </w:delText>
        </w:r>
      </w:del>
      <w:ins w:id="164" w:author="Abid Oueslati [2]" w:date="2023-11-07T21:54:00Z">
        <w:r w:rsidR="00DF4EB8">
          <w:rPr>
            <w:rFonts w:ascii="Times New Roman" w:hAnsi="Times New Roman" w:cs="Times New Roman"/>
            <w:sz w:val="24"/>
            <w:szCs w:val="24"/>
            <w:lang w:val="en-US"/>
          </w:rPr>
          <w:t>Syn1/</w:t>
        </w:r>
      </w:ins>
      <w:r w:rsidRPr="00B70C14">
        <w:rPr>
          <w:rFonts w:ascii="Times New Roman" w:hAnsi="Times New Roman" w:cs="Times New Roman"/>
          <w:sz w:val="24"/>
          <w:szCs w:val="24"/>
          <w:lang w:val="en-US"/>
        </w:rPr>
        <w:t>BD</w:t>
      </w:r>
      <w:r>
        <w:rPr>
          <w:rFonts w:ascii="Times New Roman" w:hAnsi="Times New Roman" w:cs="Times New Roman"/>
          <w:sz w:val="24"/>
          <w:szCs w:val="24"/>
          <w:lang w:val="en-US"/>
        </w:rPr>
        <w:t xml:space="preserve"> </w:t>
      </w:r>
      <w:r w:rsidRPr="00B70C14">
        <w:rPr>
          <w:rFonts w:ascii="Times New Roman" w:hAnsi="Times New Roman" w:cs="Times New Roman"/>
          <w:sz w:val="24"/>
          <w:szCs w:val="24"/>
          <w:lang w:val="en-US"/>
        </w:rPr>
        <w:t xml:space="preserve">Lab </w:t>
      </w:r>
      <w:r w:rsidR="00322AB6">
        <w:rPr>
          <w:rFonts w:ascii="Times New Roman" w:hAnsi="Times New Roman" w:cs="Times New Roman"/>
          <w:sz w:val="24"/>
          <w:szCs w:val="24"/>
          <w:lang w:val="en-US"/>
        </w:rPr>
        <w:t>and</w:t>
      </w:r>
      <w:r w:rsidR="00322AB6" w:rsidRPr="00B70C14">
        <w:rPr>
          <w:rFonts w:ascii="Times New Roman" w:hAnsi="Times New Roman" w:cs="Times New Roman"/>
          <w:sz w:val="24"/>
          <w:szCs w:val="24"/>
          <w:lang w:val="en-US"/>
        </w:rPr>
        <w:t xml:space="preserve"> </w:t>
      </w:r>
      <w:r>
        <w:rPr>
          <w:rFonts w:ascii="Times New Roman" w:hAnsi="Times New Roman" w:cs="Times New Roman"/>
          <w:sz w:val="24"/>
          <w:szCs w:val="24"/>
          <w:lang w:val="en-US"/>
        </w:rPr>
        <w:t>α-s</w:t>
      </w:r>
      <w:r w:rsidRPr="00B70C14">
        <w:rPr>
          <w:rFonts w:ascii="Times New Roman" w:hAnsi="Times New Roman" w:cs="Times New Roman"/>
          <w:sz w:val="24"/>
          <w:szCs w:val="24"/>
          <w:lang w:val="en-US"/>
        </w:rPr>
        <w:t xml:space="preserve">yn-FL140: mouse </w:t>
      </w:r>
      <w:r w:rsidR="00322AB6">
        <w:rPr>
          <w:rFonts w:ascii="Times New Roman" w:hAnsi="Times New Roman" w:cs="Times New Roman"/>
          <w:sz w:val="24"/>
          <w:szCs w:val="24"/>
          <w:lang w:val="en-US"/>
        </w:rPr>
        <w:t>and</w:t>
      </w:r>
      <w:r w:rsidR="00322AB6" w:rsidRPr="00B70C14">
        <w:rPr>
          <w:rFonts w:ascii="Times New Roman" w:hAnsi="Times New Roman" w:cs="Times New Roman"/>
          <w:sz w:val="24"/>
          <w:szCs w:val="24"/>
          <w:lang w:val="en-US"/>
        </w:rPr>
        <w:t xml:space="preserve"> </w:t>
      </w:r>
      <w:r w:rsidRPr="00B70C14">
        <w:rPr>
          <w:rFonts w:ascii="Times New Roman" w:hAnsi="Times New Roman" w:cs="Times New Roman"/>
          <w:sz w:val="24"/>
          <w:szCs w:val="24"/>
          <w:lang w:val="en-US"/>
        </w:rPr>
        <w:t xml:space="preserve">human α-syn; </w:t>
      </w:r>
      <w:r>
        <w:rPr>
          <w:rFonts w:ascii="Times New Roman" w:hAnsi="Times New Roman" w:cs="Times New Roman"/>
          <w:sz w:val="24"/>
          <w:szCs w:val="24"/>
          <w:lang w:val="en-US"/>
        </w:rPr>
        <w:t>α-s</w:t>
      </w:r>
      <w:r w:rsidRPr="00B70C14">
        <w:rPr>
          <w:rFonts w:ascii="Times New Roman" w:hAnsi="Times New Roman" w:cs="Times New Roman"/>
          <w:sz w:val="24"/>
          <w:szCs w:val="24"/>
          <w:lang w:val="en-US"/>
        </w:rPr>
        <w:t xml:space="preserve">yn LB509: human α-syn; </w:t>
      </w:r>
      <w:r w:rsidR="00455BB2">
        <w:rPr>
          <w:rFonts w:ascii="Times New Roman" w:hAnsi="Times New Roman" w:cs="Times New Roman"/>
          <w:sz w:val="24"/>
          <w:szCs w:val="24"/>
          <w:lang w:val="en-US"/>
        </w:rPr>
        <w:t xml:space="preserve">pS129: </w:t>
      </w:r>
      <w:r w:rsidR="00934F55">
        <w:rPr>
          <w:rFonts w:ascii="Times New Roman" w:hAnsi="Times New Roman" w:cs="Times New Roman"/>
          <w:sz w:val="24"/>
          <w:szCs w:val="24"/>
          <w:lang w:val="en-US"/>
        </w:rPr>
        <w:t xml:space="preserve">phosphorylated </w:t>
      </w:r>
      <w:r w:rsidR="00934F55" w:rsidRPr="00B70C14">
        <w:rPr>
          <w:rFonts w:ascii="Times New Roman" w:hAnsi="Times New Roman" w:cs="Times New Roman"/>
          <w:sz w:val="24"/>
          <w:szCs w:val="24"/>
          <w:lang w:val="en-US"/>
        </w:rPr>
        <w:t xml:space="preserve">α-syn </w:t>
      </w:r>
      <w:r w:rsidR="00934F55">
        <w:rPr>
          <w:rFonts w:ascii="Times New Roman" w:hAnsi="Times New Roman" w:cs="Times New Roman"/>
          <w:sz w:val="24"/>
          <w:szCs w:val="24"/>
          <w:lang w:val="en-US"/>
        </w:rPr>
        <w:t xml:space="preserve">at S129; </w:t>
      </w:r>
      <w:r w:rsidRPr="00B70C14">
        <w:rPr>
          <w:rFonts w:ascii="Times New Roman" w:hAnsi="Times New Roman" w:cs="Times New Roman"/>
          <w:sz w:val="24"/>
          <w:szCs w:val="24"/>
          <w:lang w:val="en-US"/>
        </w:rPr>
        <w:t>4B1: Non pS129 α-syn aggregates</w:t>
      </w:r>
      <w:r>
        <w:rPr>
          <w:rFonts w:ascii="Times New Roman" w:hAnsi="Times New Roman" w:cs="Times New Roman"/>
          <w:sz w:val="24"/>
          <w:szCs w:val="24"/>
          <w:lang w:val="en-US"/>
        </w:rPr>
        <w:t xml:space="preserve">; Syn-O2: </w:t>
      </w:r>
      <w:r w:rsidRPr="00B70C14">
        <w:rPr>
          <w:rFonts w:ascii="Times New Roman" w:hAnsi="Times New Roman" w:cs="Times New Roman"/>
          <w:sz w:val="24"/>
          <w:szCs w:val="24"/>
          <w:lang w:val="en-US"/>
        </w:rPr>
        <w:t>α-syn</w:t>
      </w:r>
      <w:r>
        <w:rPr>
          <w:rFonts w:ascii="Times New Roman" w:hAnsi="Times New Roman" w:cs="Times New Roman"/>
          <w:sz w:val="24"/>
          <w:szCs w:val="24"/>
          <w:lang w:val="en-US"/>
        </w:rPr>
        <w:t xml:space="preserve"> aggregates</w:t>
      </w:r>
      <w:r w:rsidRPr="00B70C14">
        <w:rPr>
          <w:rFonts w:ascii="Times New Roman" w:hAnsi="Times New Roman" w:cs="Times New Roman"/>
          <w:sz w:val="24"/>
          <w:szCs w:val="24"/>
          <w:lang w:val="en-US"/>
        </w:rPr>
        <w:t>.</w:t>
      </w:r>
      <w:r w:rsidR="00317279">
        <w:rPr>
          <w:rFonts w:ascii="Times New Roman" w:hAnsi="Times New Roman" w:cs="Times New Roman"/>
          <w:sz w:val="24"/>
          <w:szCs w:val="24"/>
          <w:lang w:val="en-US"/>
        </w:rPr>
        <w:t xml:space="preserve"> </w:t>
      </w:r>
      <w:r w:rsidR="00317279" w:rsidRPr="00D439AD">
        <w:rPr>
          <w:rFonts w:ascii="Times New Roman" w:hAnsi="Times New Roman" w:cs="Times New Roman"/>
          <w:sz w:val="24"/>
          <w:szCs w:val="24"/>
          <w:lang w:val="en-US"/>
        </w:rPr>
        <w:t>Full</w:t>
      </w:r>
      <w:r w:rsidR="00317279">
        <w:rPr>
          <w:rFonts w:ascii="Times New Roman" w:hAnsi="Times New Roman" w:cs="Times New Roman"/>
          <w:sz w:val="24"/>
          <w:szCs w:val="24"/>
          <w:lang w:val="en-US"/>
        </w:rPr>
        <w:t xml:space="preserve"> dot blots and filter retardation</w:t>
      </w:r>
      <w:r w:rsidR="00B56C0A">
        <w:rPr>
          <w:rFonts w:ascii="Times New Roman" w:hAnsi="Times New Roman" w:cs="Times New Roman"/>
          <w:sz w:val="24"/>
          <w:szCs w:val="24"/>
          <w:lang w:val="en-US"/>
        </w:rPr>
        <w:t xml:space="preserve"> membranes</w:t>
      </w:r>
      <w:r w:rsidR="00317279">
        <w:rPr>
          <w:rFonts w:ascii="Times New Roman" w:hAnsi="Times New Roman" w:cs="Times New Roman"/>
          <w:sz w:val="24"/>
          <w:szCs w:val="24"/>
          <w:lang w:val="en-US"/>
        </w:rPr>
        <w:t xml:space="preserve"> are shown in Suppl. Fig. </w:t>
      </w:r>
      <w:del w:id="165" w:author="Abid Oueslati [2]" w:date="2023-11-07T21:40:00Z">
        <w:r w:rsidR="00317279" w:rsidDel="007C7711">
          <w:rPr>
            <w:rFonts w:ascii="Times New Roman" w:hAnsi="Times New Roman" w:cs="Times New Roman"/>
            <w:sz w:val="24"/>
            <w:szCs w:val="24"/>
            <w:lang w:val="en-US"/>
          </w:rPr>
          <w:delText>7</w:delText>
        </w:r>
      </w:del>
      <w:ins w:id="166" w:author="Abid Oueslati [2]" w:date="2023-11-07T21:40:00Z">
        <w:r w:rsidR="007C7711">
          <w:rPr>
            <w:rFonts w:ascii="Times New Roman" w:hAnsi="Times New Roman" w:cs="Times New Roman"/>
            <w:sz w:val="24"/>
            <w:szCs w:val="24"/>
            <w:lang w:val="en-US"/>
          </w:rPr>
          <w:t>8</w:t>
        </w:r>
      </w:ins>
      <w:r w:rsidR="00317279">
        <w:rPr>
          <w:rFonts w:ascii="Times New Roman" w:hAnsi="Times New Roman" w:cs="Times New Roman"/>
          <w:sz w:val="24"/>
          <w:szCs w:val="24"/>
          <w:lang w:val="en-US"/>
        </w:rPr>
        <w:t>.</w:t>
      </w:r>
    </w:p>
    <w:p w14:paraId="0553DBEE" w14:textId="50E0DAD0" w:rsidR="00D45694" w:rsidRDefault="00D45694" w:rsidP="00AB0BA3">
      <w:pPr>
        <w:spacing w:line="480" w:lineRule="auto"/>
        <w:contextualSpacing/>
        <w:rPr>
          <w:rFonts w:ascii="Times New Roman" w:hAnsi="Times New Roman" w:cs="Times New Roman"/>
          <w:sz w:val="24"/>
          <w:szCs w:val="24"/>
          <w:lang w:val="en-US"/>
        </w:rPr>
      </w:pPr>
    </w:p>
    <w:p w14:paraId="0EEAD81A" w14:textId="7D192A98" w:rsidR="00D45694" w:rsidRPr="00807CA3" w:rsidRDefault="00AB0BA3" w:rsidP="00807CA3">
      <w:pPr>
        <w:spacing w:line="480" w:lineRule="auto"/>
        <w:jc w:val="both"/>
        <w:rPr>
          <w:rFonts w:ascii="Times New Roman" w:hAnsi="Times New Roman" w:cs="Times New Roman"/>
          <w:b/>
          <w:bCs/>
          <w:sz w:val="24"/>
          <w:szCs w:val="24"/>
          <w:lang w:val="en-US"/>
        </w:rPr>
      </w:pPr>
      <w:r w:rsidRPr="003806DC">
        <w:rPr>
          <w:rFonts w:ascii="Times New Roman" w:hAnsi="Times New Roman" w:cs="Times New Roman"/>
          <w:b/>
          <w:bCs/>
          <w:sz w:val="24"/>
          <w:szCs w:val="24"/>
          <w:lang w:val="en-US"/>
        </w:rPr>
        <w:t>Fig</w:t>
      </w:r>
      <w:r w:rsidR="00E060BC">
        <w:rPr>
          <w:rFonts w:ascii="Times New Roman" w:hAnsi="Times New Roman" w:cs="Times New Roman"/>
          <w:b/>
          <w:bCs/>
          <w:sz w:val="24"/>
          <w:szCs w:val="24"/>
          <w:lang w:val="en-US"/>
        </w:rPr>
        <w:t>.</w:t>
      </w:r>
      <w:r w:rsidRPr="003806DC">
        <w:rPr>
          <w:rFonts w:ascii="Times New Roman" w:hAnsi="Times New Roman" w:cs="Times New Roman"/>
          <w:b/>
          <w:bCs/>
          <w:sz w:val="24"/>
          <w:szCs w:val="24"/>
          <w:lang w:val="en-US"/>
        </w:rPr>
        <w:t xml:space="preserve"> 5: Overexpression of hα-syn induces a neuroinflammatory response in the midbrain. </w:t>
      </w:r>
      <w:r w:rsidRPr="0025750B">
        <w:rPr>
          <w:rFonts w:ascii="Times New Roman" w:hAnsi="Times New Roman" w:cs="Times New Roman"/>
          <w:sz w:val="24"/>
          <w:szCs w:val="24"/>
          <w:lang w:val="en-US"/>
        </w:rPr>
        <w:t>(</w:t>
      </w:r>
      <w:r w:rsidRPr="0025750B">
        <w:rPr>
          <w:rFonts w:ascii="Times New Roman" w:hAnsi="Times New Roman" w:cs="Times New Roman"/>
          <w:b/>
          <w:bCs/>
          <w:sz w:val="24"/>
          <w:szCs w:val="24"/>
          <w:lang w:val="en-US"/>
        </w:rPr>
        <w:t>A</w:t>
      </w:r>
      <w:r w:rsidRPr="0025750B">
        <w:rPr>
          <w:rFonts w:ascii="Times New Roman" w:hAnsi="Times New Roman" w:cs="Times New Roman"/>
          <w:sz w:val="24"/>
          <w:szCs w:val="24"/>
          <w:lang w:val="en-US"/>
        </w:rPr>
        <w:t>) Representative fluorescence confocal</w:t>
      </w:r>
      <w:r w:rsidR="00D84D21">
        <w:rPr>
          <w:rFonts w:ascii="Times New Roman" w:hAnsi="Times New Roman" w:cs="Times New Roman"/>
          <w:sz w:val="24"/>
          <w:szCs w:val="24"/>
          <w:lang w:val="en-US"/>
        </w:rPr>
        <w:t xml:space="preserve"> microscopy</w:t>
      </w:r>
      <w:r w:rsidRPr="0025750B">
        <w:rPr>
          <w:rFonts w:ascii="Times New Roman" w:hAnsi="Times New Roman" w:cs="Times New Roman"/>
          <w:sz w:val="24"/>
          <w:szCs w:val="24"/>
          <w:lang w:val="en-US"/>
        </w:rPr>
        <w:t xml:space="preserve"> images </w:t>
      </w:r>
      <w:r w:rsidR="0004335C">
        <w:rPr>
          <w:rFonts w:ascii="Times New Roman" w:hAnsi="Times New Roman" w:cs="Times New Roman"/>
          <w:sz w:val="24"/>
          <w:szCs w:val="24"/>
          <w:lang w:val="en-US"/>
        </w:rPr>
        <w:t>of</w:t>
      </w:r>
      <w:r w:rsidR="00A70200">
        <w:rPr>
          <w:rFonts w:ascii="Times New Roman" w:hAnsi="Times New Roman" w:cs="Times New Roman"/>
          <w:sz w:val="24"/>
          <w:szCs w:val="24"/>
          <w:lang w:val="en-US"/>
        </w:rPr>
        <w:t xml:space="preserve"> coronal brain slices </w:t>
      </w:r>
      <w:r w:rsidR="0004335C">
        <w:rPr>
          <w:rFonts w:ascii="Times New Roman" w:hAnsi="Times New Roman" w:cs="Times New Roman"/>
          <w:sz w:val="24"/>
          <w:szCs w:val="24"/>
          <w:lang w:val="en-US"/>
        </w:rPr>
        <w:t xml:space="preserve">illustrating </w:t>
      </w:r>
      <w:r w:rsidRPr="0025750B">
        <w:rPr>
          <w:rFonts w:ascii="Times New Roman" w:hAnsi="Times New Roman" w:cs="Times New Roman"/>
          <w:sz w:val="24"/>
          <w:szCs w:val="24"/>
          <w:lang w:val="en-US"/>
        </w:rPr>
        <w:t xml:space="preserve">Iba1 staining </w:t>
      </w:r>
      <w:r w:rsidR="00AC525D">
        <w:rPr>
          <w:rFonts w:ascii="Times New Roman" w:hAnsi="Times New Roman" w:cs="Times New Roman"/>
          <w:sz w:val="24"/>
          <w:szCs w:val="24"/>
          <w:lang w:val="en-US"/>
        </w:rPr>
        <w:t xml:space="preserve">in </w:t>
      </w:r>
      <w:r w:rsidR="003E5089">
        <w:rPr>
          <w:rFonts w:ascii="Times New Roman" w:hAnsi="Times New Roman" w:cs="Times New Roman"/>
          <w:sz w:val="24"/>
          <w:szCs w:val="24"/>
          <w:lang w:val="en-US"/>
        </w:rPr>
        <w:t xml:space="preserve">different brain regions (cortex, striatum, hippocampus, and SN) </w:t>
      </w:r>
      <w:r w:rsidRPr="0025750B">
        <w:rPr>
          <w:rFonts w:ascii="Times New Roman" w:hAnsi="Times New Roman" w:cs="Times New Roman"/>
          <w:sz w:val="24"/>
          <w:szCs w:val="24"/>
          <w:lang w:val="en-US"/>
        </w:rPr>
        <w:t xml:space="preserve">(scale </w:t>
      </w:r>
      <w:r w:rsidR="001955F5" w:rsidRPr="0025750B">
        <w:rPr>
          <w:rFonts w:ascii="Times New Roman" w:hAnsi="Times New Roman" w:cs="Times New Roman"/>
          <w:sz w:val="24"/>
          <w:szCs w:val="24"/>
          <w:lang w:val="en-US"/>
        </w:rPr>
        <w:t>bar</w:t>
      </w:r>
      <w:r w:rsidR="001955F5">
        <w:rPr>
          <w:rFonts w:ascii="Times New Roman" w:hAnsi="Times New Roman" w:cs="Times New Roman"/>
          <w:sz w:val="24"/>
          <w:szCs w:val="24"/>
          <w:lang w:val="en-US"/>
        </w:rPr>
        <w:t>=</w:t>
      </w:r>
      <w:r w:rsidRPr="0025750B">
        <w:rPr>
          <w:rFonts w:ascii="Times New Roman" w:hAnsi="Times New Roman" w:cs="Times New Roman"/>
          <w:sz w:val="24"/>
          <w:szCs w:val="24"/>
          <w:lang w:val="en-US"/>
        </w:rPr>
        <w:t xml:space="preserve">20 </w:t>
      </w:r>
      <w:proofErr w:type="spellStart"/>
      <w:r w:rsidRPr="0025750B">
        <w:rPr>
          <w:rFonts w:ascii="Times New Roman" w:hAnsi="Times New Roman" w:cs="Times New Roman"/>
          <w:sz w:val="24"/>
          <w:szCs w:val="24"/>
          <w:lang w:val="en-US"/>
        </w:rPr>
        <w:t>μm</w:t>
      </w:r>
      <w:proofErr w:type="spellEnd"/>
      <w:r w:rsidRPr="0025750B">
        <w:rPr>
          <w:rFonts w:ascii="Times New Roman" w:hAnsi="Times New Roman" w:cs="Times New Roman"/>
          <w:sz w:val="24"/>
          <w:szCs w:val="24"/>
          <w:lang w:val="en-US"/>
        </w:rPr>
        <w:t xml:space="preserve">). </w:t>
      </w:r>
      <w:r w:rsidRPr="003806DC">
        <w:rPr>
          <w:rFonts w:ascii="Times New Roman" w:hAnsi="Times New Roman" w:cs="Times New Roman"/>
          <w:sz w:val="24"/>
          <w:szCs w:val="24"/>
          <w:lang w:val="en-US"/>
        </w:rPr>
        <w:t>(</w:t>
      </w:r>
      <w:r w:rsidRPr="003806DC">
        <w:rPr>
          <w:rFonts w:ascii="Times New Roman" w:hAnsi="Times New Roman" w:cs="Times New Roman"/>
          <w:b/>
          <w:bCs/>
          <w:sz w:val="24"/>
          <w:szCs w:val="24"/>
          <w:lang w:val="en-US"/>
        </w:rPr>
        <w:t>B</w:t>
      </w:r>
      <w:r w:rsidRPr="003806DC">
        <w:rPr>
          <w:rFonts w:ascii="Times New Roman" w:hAnsi="Times New Roman" w:cs="Times New Roman"/>
          <w:sz w:val="24"/>
          <w:szCs w:val="24"/>
          <w:lang w:val="en-US"/>
        </w:rPr>
        <w:t xml:space="preserve">) Quantification of total </w:t>
      </w:r>
      <w:r w:rsidR="004C694A">
        <w:rPr>
          <w:rFonts w:ascii="Times New Roman" w:hAnsi="Times New Roman" w:cs="Times New Roman"/>
          <w:sz w:val="24"/>
          <w:szCs w:val="24"/>
          <w:lang w:val="en-US"/>
        </w:rPr>
        <w:t>processes</w:t>
      </w:r>
      <w:r w:rsidR="004C694A" w:rsidRPr="003806DC">
        <w:rPr>
          <w:rFonts w:ascii="Times New Roman" w:hAnsi="Times New Roman" w:cs="Times New Roman"/>
          <w:sz w:val="24"/>
          <w:szCs w:val="24"/>
          <w:lang w:val="en-US"/>
        </w:rPr>
        <w:t xml:space="preserve"> </w:t>
      </w:r>
      <w:r w:rsidRPr="003806DC">
        <w:rPr>
          <w:rFonts w:ascii="Times New Roman" w:hAnsi="Times New Roman" w:cs="Times New Roman"/>
          <w:sz w:val="24"/>
          <w:szCs w:val="24"/>
          <w:lang w:val="en-US"/>
        </w:rPr>
        <w:t xml:space="preserve">length of microglia in different </w:t>
      </w:r>
      <w:r w:rsidR="00FD66DA">
        <w:rPr>
          <w:rFonts w:ascii="Times New Roman" w:hAnsi="Times New Roman" w:cs="Times New Roman"/>
          <w:sz w:val="24"/>
          <w:szCs w:val="24"/>
          <w:lang w:val="en-US"/>
        </w:rPr>
        <w:t xml:space="preserve">brain </w:t>
      </w:r>
      <w:r w:rsidR="00EC34C9">
        <w:rPr>
          <w:rFonts w:ascii="Times New Roman" w:hAnsi="Times New Roman" w:cs="Times New Roman"/>
          <w:sz w:val="24"/>
          <w:szCs w:val="24"/>
          <w:lang w:val="en-US"/>
        </w:rPr>
        <w:t>regions</w:t>
      </w:r>
      <w:r w:rsidR="00EC34C9" w:rsidRPr="003806DC">
        <w:rPr>
          <w:rFonts w:ascii="Times New Roman" w:hAnsi="Times New Roman" w:cs="Times New Roman"/>
          <w:sz w:val="24"/>
          <w:szCs w:val="24"/>
          <w:lang w:val="en-US"/>
        </w:rPr>
        <w:t xml:space="preserve"> </w:t>
      </w:r>
      <w:r w:rsidRPr="003806DC">
        <w:rPr>
          <w:rFonts w:ascii="Times New Roman" w:hAnsi="Times New Roman" w:cs="Times New Roman"/>
          <w:sz w:val="24"/>
          <w:szCs w:val="24"/>
          <w:lang w:val="en-US"/>
        </w:rPr>
        <w:t xml:space="preserve">of mice overexpressing </w:t>
      </w:r>
      <w:proofErr w:type="spellStart"/>
      <w:r w:rsidRPr="003806DC">
        <w:rPr>
          <w:rFonts w:ascii="Times New Roman" w:hAnsi="Times New Roman" w:cs="Times New Roman"/>
          <w:sz w:val="24"/>
          <w:szCs w:val="24"/>
          <w:lang w:val="en-US"/>
        </w:rPr>
        <w:t>mTurq</w:t>
      </w:r>
      <w:proofErr w:type="spellEnd"/>
      <w:r w:rsidRPr="003806DC">
        <w:rPr>
          <w:rFonts w:ascii="Times New Roman" w:hAnsi="Times New Roman" w:cs="Times New Roman"/>
          <w:sz w:val="24"/>
          <w:szCs w:val="24"/>
          <w:lang w:val="en-US"/>
        </w:rPr>
        <w:t xml:space="preserve"> or hα-syn, </w:t>
      </w:r>
      <w:r w:rsidR="00B65408" w:rsidRPr="003806DC">
        <w:rPr>
          <w:rFonts w:ascii="Times New Roman" w:hAnsi="Times New Roman" w:cs="Times New Roman"/>
          <w:sz w:val="24"/>
          <w:szCs w:val="24"/>
          <w:lang w:val="en-US"/>
        </w:rPr>
        <w:t>3</w:t>
      </w:r>
      <w:r w:rsidR="00B65408">
        <w:rPr>
          <w:rFonts w:ascii="Times New Roman" w:hAnsi="Times New Roman" w:cs="Times New Roman"/>
          <w:sz w:val="24"/>
          <w:szCs w:val="24"/>
          <w:lang w:val="en-US"/>
        </w:rPr>
        <w:t>-</w:t>
      </w:r>
      <w:r w:rsidRPr="003806DC">
        <w:rPr>
          <w:rFonts w:ascii="Times New Roman" w:hAnsi="Times New Roman" w:cs="Times New Roman"/>
          <w:sz w:val="24"/>
          <w:szCs w:val="24"/>
          <w:lang w:val="en-US"/>
        </w:rPr>
        <w:lastRenderedPageBreak/>
        <w:t>months post-AAV delivery. (</w:t>
      </w:r>
      <w:r w:rsidRPr="003806DC">
        <w:rPr>
          <w:rFonts w:ascii="Times New Roman" w:hAnsi="Times New Roman" w:cs="Times New Roman"/>
          <w:b/>
          <w:bCs/>
          <w:sz w:val="24"/>
          <w:szCs w:val="24"/>
          <w:lang w:val="en-US"/>
        </w:rPr>
        <w:t>C</w:t>
      </w:r>
      <w:r w:rsidRPr="003806DC">
        <w:rPr>
          <w:rFonts w:ascii="Times New Roman" w:hAnsi="Times New Roman" w:cs="Times New Roman"/>
          <w:sz w:val="24"/>
          <w:szCs w:val="24"/>
          <w:lang w:val="en-US"/>
        </w:rPr>
        <w:t xml:space="preserve">) Quantification of total </w:t>
      </w:r>
      <w:r w:rsidR="00B65408">
        <w:rPr>
          <w:rFonts w:ascii="Times New Roman" w:hAnsi="Times New Roman" w:cs="Times New Roman"/>
          <w:sz w:val="24"/>
          <w:szCs w:val="24"/>
          <w:lang w:val="en-US"/>
        </w:rPr>
        <w:t>processes</w:t>
      </w:r>
      <w:r w:rsidR="00B65408" w:rsidRPr="003806DC">
        <w:rPr>
          <w:rFonts w:ascii="Times New Roman" w:hAnsi="Times New Roman" w:cs="Times New Roman"/>
          <w:sz w:val="24"/>
          <w:szCs w:val="24"/>
          <w:lang w:val="en-US"/>
        </w:rPr>
        <w:t xml:space="preserve"> </w:t>
      </w:r>
      <w:r w:rsidRPr="003806DC">
        <w:rPr>
          <w:rFonts w:ascii="Times New Roman" w:hAnsi="Times New Roman" w:cs="Times New Roman"/>
          <w:sz w:val="24"/>
          <w:szCs w:val="24"/>
          <w:lang w:val="en-US"/>
        </w:rPr>
        <w:t>length of microglia in</w:t>
      </w:r>
      <w:r>
        <w:rPr>
          <w:rFonts w:ascii="Times New Roman" w:hAnsi="Times New Roman" w:cs="Times New Roman"/>
          <w:sz w:val="24"/>
          <w:szCs w:val="24"/>
          <w:lang w:val="en-US"/>
        </w:rPr>
        <w:t xml:space="preserve"> the</w:t>
      </w:r>
      <w:r w:rsidRPr="003806DC">
        <w:rPr>
          <w:rFonts w:ascii="Times New Roman" w:hAnsi="Times New Roman" w:cs="Times New Roman"/>
          <w:sz w:val="24"/>
          <w:szCs w:val="24"/>
          <w:lang w:val="en-US"/>
        </w:rPr>
        <w:t xml:space="preserve"> </w:t>
      </w:r>
      <w:r>
        <w:rPr>
          <w:rFonts w:ascii="Times New Roman" w:hAnsi="Times New Roman" w:cs="Times New Roman"/>
          <w:sz w:val="24"/>
          <w:szCs w:val="24"/>
          <w:lang w:val="en-US"/>
        </w:rPr>
        <w:t>SN</w:t>
      </w:r>
      <w:r w:rsidRPr="003806DC">
        <w:rPr>
          <w:rFonts w:ascii="Times New Roman" w:hAnsi="Times New Roman" w:cs="Times New Roman"/>
          <w:sz w:val="24"/>
          <w:szCs w:val="24"/>
          <w:lang w:val="en-US"/>
        </w:rPr>
        <w:t xml:space="preserve"> of mice overexpressing </w:t>
      </w:r>
      <w:proofErr w:type="spellStart"/>
      <w:r w:rsidRPr="003806DC">
        <w:rPr>
          <w:rFonts w:ascii="Times New Roman" w:hAnsi="Times New Roman" w:cs="Times New Roman"/>
          <w:sz w:val="24"/>
          <w:szCs w:val="24"/>
          <w:lang w:val="en-US"/>
        </w:rPr>
        <w:t>mTurq</w:t>
      </w:r>
      <w:proofErr w:type="spellEnd"/>
      <w:r w:rsidRPr="003806DC">
        <w:rPr>
          <w:rFonts w:ascii="Times New Roman" w:hAnsi="Times New Roman" w:cs="Times New Roman"/>
          <w:sz w:val="24"/>
          <w:szCs w:val="24"/>
          <w:lang w:val="en-US"/>
        </w:rPr>
        <w:t xml:space="preserve"> or hα-syn</w:t>
      </w:r>
      <w:r>
        <w:rPr>
          <w:rFonts w:ascii="Times New Roman" w:hAnsi="Times New Roman" w:cs="Times New Roman"/>
          <w:sz w:val="24"/>
          <w:szCs w:val="24"/>
          <w:lang w:val="en-US"/>
        </w:rPr>
        <w:t>,</w:t>
      </w:r>
      <w:r w:rsidRPr="003806DC">
        <w:rPr>
          <w:rFonts w:ascii="Times New Roman" w:hAnsi="Times New Roman" w:cs="Times New Roman"/>
          <w:sz w:val="24"/>
          <w:szCs w:val="24"/>
          <w:lang w:val="en-US"/>
        </w:rPr>
        <w:t xml:space="preserve"> 2</w:t>
      </w:r>
      <w:r w:rsidR="007764F0">
        <w:rPr>
          <w:rFonts w:ascii="Times New Roman" w:hAnsi="Times New Roman" w:cs="Times New Roman"/>
          <w:sz w:val="24"/>
          <w:szCs w:val="24"/>
          <w:lang w:val="en-US"/>
        </w:rPr>
        <w:t>-</w:t>
      </w:r>
      <w:r w:rsidRPr="003806DC">
        <w:rPr>
          <w:rFonts w:ascii="Times New Roman" w:hAnsi="Times New Roman" w:cs="Times New Roman"/>
          <w:sz w:val="24"/>
          <w:szCs w:val="24"/>
          <w:lang w:val="en-US"/>
        </w:rPr>
        <w:t xml:space="preserve">weeks </w:t>
      </w:r>
      <w:r>
        <w:rPr>
          <w:rFonts w:ascii="Times New Roman" w:hAnsi="Times New Roman" w:cs="Times New Roman"/>
          <w:sz w:val="24"/>
          <w:szCs w:val="24"/>
          <w:lang w:val="en-US"/>
        </w:rPr>
        <w:t xml:space="preserve">and </w:t>
      </w:r>
      <w:r w:rsidR="007764F0" w:rsidRPr="003F447A">
        <w:rPr>
          <w:rFonts w:ascii="Times New Roman" w:hAnsi="Times New Roman" w:cs="Times New Roman"/>
          <w:sz w:val="24"/>
          <w:szCs w:val="24"/>
          <w:lang w:val="en-US"/>
        </w:rPr>
        <w:t>3</w:t>
      </w:r>
      <w:r w:rsidR="007764F0">
        <w:rPr>
          <w:rFonts w:ascii="Times New Roman" w:hAnsi="Times New Roman" w:cs="Times New Roman"/>
          <w:sz w:val="24"/>
          <w:szCs w:val="24"/>
          <w:lang w:val="en-US"/>
        </w:rPr>
        <w:t>-</w:t>
      </w:r>
      <w:r w:rsidRPr="003F447A">
        <w:rPr>
          <w:rFonts w:ascii="Times New Roman" w:hAnsi="Times New Roman" w:cs="Times New Roman"/>
          <w:sz w:val="24"/>
          <w:szCs w:val="24"/>
          <w:lang w:val="en-US"/>
        </w:rPr>
        <w:t xml:space="preserve">months </w:t>
      </w:r>
      <w:r w:rsidRPr="003806DC">
        <w:rPr>
          <w:rFonts w:ascii="Times New Roman" w:hAnsi="Times New Roman" w:cs="Times New Roman"/>
          <w:sz w:val="24"/>
          <w:szCs w:val="24"/>
          <w:lang w:val="en-US"/>
        </w:rPr>
        <w:t xml:space="preserve">post-AAV delivery. </w:t>
      </w:r>
      <w:r w:rsidR="00445116" w:rsidRPr="003806DC">
        <w:rPr>
          <w:rFonts w:ascii="Times New Roman" w:hAnsi="Times New Roman" w:cs="Times New Roman"/>
          <w:sz w:val="24"/>
          <w:szCs w:val="24"/>
          <w:lang w:val="en-US"/>
        </w:rPr>
        <w:t>(</w:t>
      </w:r>
      <w:r w:rsidR="00445116">
        <w:rPr>
          <w:rFonts w:ascii="Times New Roman" w:hAnsi="Times New Roman" w:cs="Times New Roman"/>
          <w:b/>
          <w:bCs/>
          <w:sz w:val="24"/>
          <w:szCs w:val="24"/>
          <w:lang w:val="en-US"/>
        </w:rPr>
        <w:t>D</w:t>
      </w:r>
      <w:r w:rsidR="00445116" w:rsidRPr="003806DC">
        <w:rPr>
          <w:rFonts w:ascii="Times New Roman" w:hAnsi="Times New Roman" w:cs="Times New Roman"/>
          <w:sz w:val="24"/>
          <w:szCs w:val="24"/>
          <w:lang w:val="en-US"/>
        </w:rPr>
        <w:t xml:space="preserve">) Quantification of </w:t>
      </w:r>
      <w:r w:rsidR="00A43FCD">
        <w:rPr>
          <w:rFonts w:ascii="Times New Roman" w:hAnsi="Times New Roman" w:cs="Times New Roman"/>
          <w:sz w:val="24"/>
          <w:szCs w:val="24"/>
          <w:lang w:val="en-US"/>
        </w:rPr>
        <w:t xml:space="preserve">the </w:t>
      </w:r>
      <w:r w:rsidR="00300357">
        <w:rPr>
          <w:rFonts w:ascii="Times New Roman" w:hAnsi="Times New Roman" w:cs="Times New Roman"/>
          <w:sz w:val="24"/>
          <w:szCs w:val="24"/>
          <w:lang w:val="en-US"/>
        </w:rPr>
        <w:t>number of Iba1</w:t>
      </w:r>
      <w:r w:rsidR="00300357" w:rsidRPr="00807CA3">
        <w:rPr>
          <w:rFonts w:ascii="Times New Roman" w:hAnsi="Times New Roman" w:cs="Times New Roman"/>
          <w:sz w:val="24"/>
          <w:szCs w:val="24"/>
          <w:vertAlign w:val="superscript"/>
          <w:lang w:val="en-US"/>
        </w:rPr>
        <w:t>+</w:t>
      </w:r>
      <w:r w:rsidR="00445116" w:rsidRPr="003806DC">
        <w:rPr>
          <w:rFonts w:ascii="Times New Roman" w:hAnsi="Times New Roman" w:cs="Times New Roman"/>
          <w:sz w:val="24"/>
          <w:szCs w:val="24"/>
          <w:lang w:val="en-US"/>
        </w:rPr>
        <w:t xml:space="preserve"> </w:t>
      </w:r>
      <w:r w:rsidR="00A43FCD">
        <w:rPr>
          <w:rFonts w:ascii="Times New Roman" w:hAnsi="Times New Roman" w:cs="Times New Roman"/>
          <w:sz w:val="24"/>
          <w:szCs w:val="24"/>
          <w:lang w:val="en-US"/>
        </w:rPr>
        <w:t xml:space="preserve">cells </w:t>
      </w:r>
      <w:r w:rsidR="00445116" w:rsidRPr="003806DC">
        <w:rPr>
          <w:rFonts w:ascii="Times New Roman" w:hAnsi="Times New Roman" w:cs="Times New Roman"/>
          <w:sz w:val="24"/>
          <w:szCs w:val="24"/>
          <w:lang w:val="en-US"/>
        </w:rPr>
        <w:t xml:space="preserve">in different </w:t>
      </w:r>
      <w:r w:rsidR="00445116">
        <w:rPr>
          <w:rFonts w:ascii="Times New Roman" w:hAnsi="Times New Roman" w:cs="Times New Roman"/>
          <w:sz w:val="24"/>
          <w:szCs w:val="24"/>
          <w:lang w:val="en-US"/>
        </w:rPr>
        <w:t xml:space="preserve">brain </w:t>
      </w:r>
      <w:r w:rsidR="00EC34C9">
        <w:rPr>
          <w:rFonts w:ascii="Times New Roman" w:hAnsi="Times New Roman" w:cs="Times New Roman"/>
          <w:sz w:val="24"/>
          <w:szCs w:val="24"/>
          <w:lang w:val="en-US"/>
        </w:rPr>
        <w:t xml:space="preserve">regions </w:t>
      </w:r>
      <w:r w:rsidR="00445116" w:rsidRPr="003806DC">
        <w:rPr>
          <w:rFonts w:ascii="Times New Roman" w:hAnsi="Times New Roman" w:cs="Times New Roman"/>
          <w:sz w:val="24"/>
          <w:szCs w:val="24"/>
          <w:lang w:val="en-US"/>
        </w:rPr>
        <w:t xml:space="preserve">of mice overexpressing </w:t>
      </w:r>
      <w:proofErr w:type="spellStart"/>
      <w:r w:rsidR="00445116" w:rsidRPr="003806DC">
        <w:rPr>
          <w:rFonts w:ascii="Times New Roman" w:hAnsi="Times New Roman" w:cs="Times New Roman"/>
          <w:sz w:val="24"/>
          <w:szCs w:val="24"/>
          <w:lang w:val="en-US"/>
        </w:rPr>
        <w:t>mTurq</w:t>
      </w:r>
      <w:proofErr w:type="spellEnd"/>
      <w:r w:rsidR="00445116" w:rsidRPr="003806DC">
        <w:rPr>
          <w:rFonts w:ascii="Times New Roman" w:hAnsi="Times New Roman" w:cs="Times New Roman"/>
          <w:sz w:val="24"/>
          <w:szCs w:val="24"/>
          <w:lang w:val="en-US"/>
        </w:rPr>
        <w:t xml:space="preserve"> or hα-syn, 3</w:t>
      </w:r>
      <w:r w:rsidR="00445116">
        <w:rPr>
          <w:rFonts w:ascii="Times New Roman" w:hAnsi="Times New Roman" w:cs="Times New Roman"/>
          <w:sz w:val="24"/>
          <w:szCs w:val="24"/>
          <w:lang w:val="en-US"/>
        </w:rPr>
        <w:t>-</w:t>
      </w:r>
      <w:r w:rsidR="00445116" w:rsidRPr="003806DC">
        <w:rPr>
          <w:rFonts w:ascii="Times New Roman" w:hAnsi="Times New Roman" w:cs="Times New Roman"/>
          <w:sz w:val="24"/>
          <w:szCs w:val="24"/>
          <w:lang w:val="en-US"/>
        </w:rPr>
        <w:t>months post-AAV delivery. (</w:t>
      </w:r>
      <w:r w:rsidR="00A43FCD">
        <w:rPr>
          <w:rFonts w:ascii="Times New Roman" w:hAnsi="Times New Roman" w:cs="Times New Roman"/>
          <w:b/>
          <w:bCs/>
          <w:sz w:val="24"/>
          <w:szCs w:val="24"/>
          <w:lang w:val="en-US"/>
        </w:rPr>
        <w:t>E</w:t>
      </w:r>
      <w:r w:rsidR="00445116" w:rsidRPr="003806DC">
        <w:rPr>
          <w:rFonts w:ascii="Times New Roman" w:hAnsi="Times New Roman" w:cs="Times New Roman"/>
          <w:sz w:val="24"/>
          <w:szCs w:val="24"/>
          <w:lang w:val="en-US"/>
        </w:rPr>
        <w:t xml:space="preserve">) Quantification of </w:t>
      </w:r>
      <w:r w:rsidR="00A43FCD">
        <w:rPr>
          <w:rFonts w:ascii="Times New Roman" w:hAnsi="Times New Roman" w:cs="Times New Roman"/>
          <w:sz w:val="24"/>
          <w:szCs w:val="24"/>
          <w:lang w:val="en-US"/>
        </w:rPr>
        <w:t>the number of Iba1</w:t>
      </w:r>
      <w:r w:rsidR="00A43FCD" w:rsidRPr="00625304">
        <w:rPr>
          <w:rFonts w:ascii="Times New Roman" w:hAnsi="Times New Roman" w:cs="Times New Roman"/>
          <w:sz w:val="24"/>
          <w:szCs w:val="24"/>
          <w:vertAlign w:val="superscript"/>
          <w:lang w:val="en-US"/>
        </w:rPr>
        <w:t>+</w:t>
      </w:r>
      <w:r w:rsidR="00445116" w:rsidRPr="003806DC">
        <w:rPr>
          <w:rFonts w:ascii="Times New Roman" w:hAnsi="Times New Roman" w:cs="Times New Roman"/>
          <w:sz w:val="24"/>
          <w:szCs w:val="24"/>
          <w:lang w:val="en-US"/>
        </w:rPr>
        <w:t xml:space="preserve"> </w:t>
      </w:r>
      <w:r w:rsidR="00A43FCD">
        <w:rPr>
          <w:rFonts w:ascii="Times New Roman" w:hAnsi="Times New Roman" w:cs="Times New Roman"/>
          <w:sz w:val="24"/>
          <w:szCs w:val="24"/>
          <w:lang w:val="en-US"/>
        </w:rPr>
        <w:t xml:space="preserve">cells </w:t>
      </w:r>
      <w:r w:rsidR="00445116" w:rsidRPr="003806DC">
        <w:rPr>
          <w:rFonts w:ascii="Times New Roman" w:hAnsi="Times New Roman" w:cs="Times New Roman"/>
          <w:sz w:val="24"/>
          <w:szCs w:val="24"/>
          <w:lang w:val="en-US"/>
        </w:rPr>
        <w:t>in</w:t>
      </w:r>
      <w:r w:rsidR="00445116">
        <w:rPr>
          <w:rFonts w:ascii="Times New Roman" w:hAnsi="Times New Roman" w:cs="Times New Roman"/>
          <w:sz w:val="24"/>
          <w:szCs w:val="24"/>
          <w:lang w:val="en-US"/>
        </w:rPr>
        <w:t xml:space="preserve"> the</w:t>
      </w:r>
      <w:r w:rsidR="00445116" w:rsidRPr="003806DC">
        <w:rPr>
          <w:rFonts w:ascii="Times New Roman" w:hAnsi="Times New Roman" w:cs="Times New Roman"/>
          <w:sz w:val="24"/>
          <w:szCs w:val="24"/>
          <w:lang w:val="en-US"/>
        </w:rPr>
        <w:t xml:space="preserve"> </w:t>
      </w:r>
      <w:r w:rsidR="00445116">
        <w:rPr>
          <w:rFonts w:ascii="Times New Roman" w:hAnsi="Times New Roman" w:cs="Times New Roman"/>
          <w:sz w:val="24"/>
          <w:szCs w:val="24"/>
          <w:lang w:val="en-US"/>
        </w:rPr>
        <w:t>SN</w:t>
      </w:r>
      <w:r w:rsidR="00445116" w:rsidRPr="003806DC">
        <w:rPr>
          <w:rFonts w:ascii="Times New Roman" w:hAnsi="Times New Roman" w:cs="Times New Roman"/>
          <w:sz w:val="24"/>
          <w:szCs w:val="24"/>
          <w:lang w:val="en-US"/>
        </w:rPr>
        <w:t xml:space="preserve"> of mice overexpressing </w:t>
      </w:r>
      <w:proofErr w:type="spellStart"/>
      <w:r w:rsidR="00445116" w:rsidRPr="003806DC">
        <w:rPr>
          <w:rFonts w:ascii="Times New Roman" w:hAnsi="Times New Roman" w:cs="Times New Roman"/>
          <w:sz w:val="24"/>
          <w:szCs w:val="24"/>
          <w:lang w:val="en-US"/>
        </w:rPr>
        <w:t>mTurq</w:t>
      </w:r>
      <w:proofErr w:type="spellEnd"/>
      <w:r w:rsidR="00445116" w:rsidRPr="003806DC">
        <w:rPr>
          <w:rFonts w:ascii="Times New Roman" w:hAnsi="Times New Roman" w:cs="Times New Roman"/>
          <w:sz w:val="24"/>
          <w:szCs w:val="24"/>
          <w:lang w:val="en-US"/>
        </w:rPr>
        <w:t xml:space="preserve"> or hα-syn</w:t>
      </w:r>
      <w:r w:rsidR="00445116">
        <w:rPr>
          <w:rFonts w:ascii="Times New Roman" w:hAnsi="Times New Roman" w:cs="Times New Roman"/>
          <w:sz w:val="24"/>
          <w:szCs w:val="24"/>
          <w:lang w:val="en-US"/>
        </w:rPr>
        <w:t>,</w:t>
      </w:r>
      <w:r w:rsidR="00445116" w:rsidRPr="003806DC">
        <w:rPr>
          <w:rFonts w:ascii="Times New Roman" w:hAnsi="Times New Roman" w:cs="Times New Roman"/>
          <w:sz w:val="24"/>
          <w:szCs w:val="24"/>
          <w:lang w:val="en-US"/>
        </w:rPr>
        <w:t xml:space="preserve"> 2</w:t>
      </w:r>
      <w:r w:rsidR="00445116">
        <w:rPr>
          <w:rFonts w:ascii="Times New Roman" w:hAnsi="Times New Roman" w:cs="Times New Roman"/>
          <w:sz w:val="24"/>
          <w:szCs w:val="24"/>
          <w:lang w:val="en-US"/>
        </w:rPr>
        <w:t>-</w:t>
      </w:r>
      <w:r w:rsidR="00445116" w:rsidRPr="003806DC">
        <w:rPr>
          <w:rFonts w:ascii="Times New Roman" w:hAnsi="Times New Roman" w:cs="Times New Roman"/>
          <w:sz w:val="24"/>
          <w:szCs w:val="24"/>
          <w:lang w:val="en-US"/>
        </w:rPr>
        <w:t xml:space="preserve">weeks </w:t>
      </w:r>
      <w:r w:rsidR="00445116">
        <w:rPr>
          <w:rFonts w:ascii="Times New Roman" w:hAnsi="Times New Roman" w:cs="Times New Roman"/>
          <w:sz w:val="24"/>
          <w:szCs w:val="24"/>
          <w:lang w:val="en-US"/>
        </w:rPr>
        <w:t xml:space="preserve">and </w:t>
      </w:r>
      <w:r w:rsidR="00445116" w:rsidRPr="003F447A">
        <w:rPr>
          <w:rFonts w:ascii="Times New Roman" w:hAnsi="Times New Roman" w:cs="Times New Roman"/>
          <w:sz w:val="24"/>
          <w:szCs w:val="24"/>
          <w:lang w:val="en-US"/>
        </w:rPr>
        <w:t>3</w:t>
      </w:r>
      <w:r w:rsidR="00445116">
        <w:rPr>
          <w:rFonts w:ascii="Times New Roman" w:hAnsi="Times New Roman" w:cs="Times New Roman"/>
          <w:sz w:val="24"/>
          <w:szCs w:val="24"/>
          <w:lang w:val="en-US"/>
        </w:rPr>
        <w:t>-</w:t>
      </w:r>
      <w:r w:rsidR="00445116" w:rsidRPr="003F447A">
        <w:rPr>
          <w:rFonts w:ascii="Times New Roman" w:hAnsi="Times New Roman" w:cs="Times New Roman"/>
          <w:sz w:val="24"/>
          <w:szCs w:val="24"/>
          <w:lang w:val="en-US"/>
        </w:rPr>
        <w:t xml:space="preserve">months </w:t>
      </w:r>
      <w:r w:rsidR="00445116" w:rsidRPr="003806DC">
        <w:rPr>
          <w:rFonts w:ascii="Times New Roman" w:hAnsi="Times New Roman" w:cs="Times New Roman"/>
          <w:sz w:val="24"/>
          <w:szCs w:val="24"/>
          <w:lang w:val="en-US"/>
        </w:rPr>
        <w:t>post-AAV delivery.</w:t>
      </w:r>
      <w:r w:rsidR="00A43FCD">
        <w:rPr>
          <w:rFonts w:ascii="Times New Roman" w:hAnsi="Times New Roman" w:cs="Times New Roman"/>
          <w:sz w:val="24"/>
          <w:szCs w:val="24"/>
          <w:lang w:val="en-US"/>
        </w:rPr>
        <w:t xml:space="preserve"> </w:t>
      </w:r>
      <w:r w:rsidR="007552A2">
        <w:rPr>
          <w:rFonts w:ascii="Times New Roman" w:hAnsi="Times New Roman" w:cs="Times New Roman"/>
          <w:sz w:val="24"/>
          <w:szCs w:val="24"/>
          <w:lang w:val="en-US"/>
        </w:rPr>
        <w:t>(</w:t>
      </w:r>
      <w:r w:rsidR="007552A2" w:rsidRPr="00807CA3">
        <w:rPr>
          <w:rFonts w:ascii="Times New Roman" w:hAnsi="Times New Roman" w:cs="Times New Roman"/>
          <w:b/>
          <w:bCs/>
          <w:sz w:val="24"/>
          <w:szCs w:val="24"/>
          <w:lang w:val="en-US"/>
        </w:rPr>
        <w:t>F</w:t>
      </w:r>
      <w:r w:rsidR="007552A2">
        <w:rPr>
          <w:rFonts w:ascii="Times New Roman" w:hAnsi="Times New Roman" w:cs="Times New Roman"/>
          <w:sz w:val="24"/>
          <w:szCs w:val="24"/>
          <w:lang w:val="en-US"/>
        </w:rPr>
        <w:t xml:space="preserve">) </w:t>
      </w:r>
      <w:r w:rsidR="00402DE6">
        <w:rPr>
          <w:rFonts w:ascii="Times New Roman" w:hAnsi="Times New Roman" w:cs="Times New Roman"/>
          <w:sz w:val="24"/>
          <w:szCs w:val="24"/>
          <w:lang w:val="en-US"/>
        </w:rPr>
        <w:t xml:space="preserve">Quantification of </w:t>
      </w:r>
      <w:r w:rsidR="00402DE6" w:rsidRPr="00674B6F">
        <w:rPr>
          <w:rFonts w:ascii="Times New Roman" w:hAnsi="Times New Roman" w:cs="Times New Roman"/>
          <w:sz w:val="24"/>
          <w:szCs w:val="24"/>
          <w:lang w:val="en-US"/>
        </w:rPr>
        <w:t xml:space="preserve">the </w:t>
      </w:r>
      <w:r w:rsidR="00255965" w:rsidRPr="00674B6F">
        <w:rPr>
          <w:rFonts w:ascii="Times New Roman" w:hAnsi="Times New Roman" w:cs="Times New Roman"/>
          <w:sz w:val="24"/>
          <w:szCs w:val="24"/>
          <w:lang w:val="en-US"/>
        </w:rPr>
        <w:t>percentage area of GFAP staining</w:t>
      </w:r>
      <w:r w:rsidR="00402DE6" w:rsidRPr="00402DE6">
        <w:rPr>
          <w:rFonts w:ascii="Times New Roman" w:hAnsi="Times New Roman" w:cs="Times New Roman"/>
          <w:sz w:val="24"/>
          <w:szCs w:val="24"/>
          <w:lang w:val="en-US"/>
        </w:rPr>
        <w:t xml:space="preserve"> </w:t>
      </w:r>
      <w:r w:rsidR="00402DE6" w:rsidRPr="003806DC">
        <w:rPr>
          <w:rFonts w:ascii="Times New Roman" w:hAnsi="Times New Roman" w:cs="Times New Roman"/>
          <w:sz w:val="24"/>
          <w:szCs w:val="24"/>
          <w:lang w:val="en-US"/>
        </w:rPr>
        <w:t xml:space="preserve">in different </w:t>
      </w:r>
      <w:r w:rsidR="00402DE6">
        <w:rPr>
          <w:rFonts w:ascii="Times New Roman" w:hAnsi="Times New Roman" w:cs="Times New Roman"/>
          <w:sz w:val="24"/>
          <w:szCs w:val="24"/>
          <w:lang w:val="en-US"/>
        </w:rPr>
        <w:t xml:space="preserve">brain </w:t>
      </w:r>
      <w:r w:rsidR="004C6F71">
        <w:rPr>
          <w:rFonts w:ascii="Times New Roman" w:hAnsi="Times New Roman" w:cs="Times New Roman"/>
          <w:sz w:val="24"/>
          <w:szCs w:val="24"/>
          <w:lang w:val="en-US"/>
        </w:rPr>
        <w:t>regions</w:t>
      </w:r>
      <w:r w:rsidR="00402DE6" w:rsidRPr="003806DC">
        <w:rPr>
          <w:rFonts w:ascii="Times New Roman" w:hAnsi="Times New Roman" w:cs="Times New Roman"/>
          <w:sz w:val="24"/>
          <w:szCs w:val="24"/>
          <w:lang w:val="en-US"/>
        </w:rPr>
        <w:t xml:space="preserve"> of mice overexpressing </w:t>
      </w:r>
      <w:proofErr w:type="spellStart"/>
      <w:r w:rsidR="00402DE6" w:rsidRPr="003806DC">
        <w:rPr>
          <w:rFonts w:ascii="Times New Roman" w:hAnsi="Times New Roman" w:cs="Times New Roman"/>
          <w:sz w:val="24"/>
          <w:szCs w:val="24"/>
          <w:lang w:val="en-US"/>
        </w:rPr>
        <w:t>mTurq</w:t>
      </w:r>
      <w:proofErr w:type="spellEnd"/>
      <w:r w:rsidR="00402DE6" w:rsidRPr="003806DC">
        <w:rPr>
          <w:rFonts w:ascii="Times New Roman" w:hAnsi="Times New Roman" w:cs="Times New Roman"/>
          <w:sz w:val="24"/>
          <w:szCs w:val="24"/>
          <w:lang w:val="en-US"/>
        </w:rPr>
        <w:t xml:space="preserve"> or hα-syn, 3</w:t>
      </w:r>
      <w:r w:rsidR="00402DE6">
        <w:rPr>
          <w:rFonts w:ascii="Times New Roman" w:hAnsi="Times New Roman" w:cs="Times New Roman"/>
          <w:sz w:val="24"/>
          <w:szCs w:val="24"/>
          <w:lang w:val="en-US"/>
        </w:rPr>
        <w:t>-</w:t>
      </w:r>
      <w:r w:rsidR="00402DE6" w:rsidRPr="003806DC">
        <w:rPr>
          <w:rFonts w:ascii="Times New Roman" w:hAnsi="Times New Roman" w:cs="Times New Roman"/>
          <w:sz w:val="24"/>
          <w:szCs w:val="24"/>
          <w:lang w:val="en-US"/>
        </w:rPr>
        <w:t>months post-AAV delivery.</w:t>
      </w:r>
      <w:r w:rsidR="00255965">
        <w:rPr>
          <w:rFonts w:ascii="Times New Roman" w:hAnsi="Times New Roman" w:cs="Times New Roman"/>
          <w:sz w:val="24"/>
          <w:szCs w:val="24"/>
          <w:lang w:val="en-US"/>
        </w:rPr>
        <w:t xml:space="preserve"> </w:t>
      </w:r>
      <w:r w:rsidR="00402DE6">
        <w:rPr>
          <w:rFonts w:ascii="Times New Roman" w:hAnsi="Times New Roman" w:cs="Times New Roman"/>
          <w:sz w:val="24"/>
          <w:szCs w:val="24"/>
          <w:lang w:val="en-US"/>
        </w:rPr>
        <w:t>(</w:t>
      </w:r>
      <w:r w:rsidR="00402DE6" w:rsidRPr="00807CA3">
        <w:rPr>
          <w:rFonts w:ascii="Times New Roman" w:hAnsi="Times New Roman" w:cs="Times New Roman"/>
          <w:b/>
          <w:bCs/>
          <w:sz w:val="24"/>
          <w:szCs w:val="24"/>
          <w:lang w:val="en-US"/>
        </w:rPr>
        <w:t>G</w:t>
      </w:r>
      <w:r w:rsidR="00402DE6">
        <w:rPr>
          <w:rFonts w:ascii="Times New Roman" w:hAnsi="Times New Roman" w:cs="Times New Roman"/>
          <w:sz w:val="24"/>
          <w:szCs w:val="24"/>
          <w:lang w:val="en-US"/>
        </w:rPr>
        <w:t>)</w:t>
      </w:r>
      <w:r w:rsidR="00255965">
        <w:rPr>
          <w:rFonts w:ascii="Times New Roman" w:hAnsi="Times New Roman" w:cs="Times New Roman"/>
          <w:sz w:val="24"/>
          <w:szCs w:val="24"/>
          <w:lang w:val="en-US"/>
        </w:rPr>
        <w:t xml:space="preserve"> Quantification of </w:t>
      </w:r>
      <w:r w:rsidR="00255965" w:rsidRPr="00807CA3">
        <w:rPr>
          <w:rFonts w:ascii="Times New Roman" w:hAnsi="Times New Roman" w:cs="Times New Roman"/>
          <w:sz w:val="24"/>
          <w:szCs w:val="24"/>
          <w:lang w:val="en-US"/>
        </w:rPr>
        <w:t xml:space="preserve">the </w:t>
      </w:r>
      <w:r w:rsidR="003C4068" w:rsidRPr="00807CA3">
        <w:rPr>
          <w:rFonts w:ascii="Times New Roman" w:hAnsi="Times New Roman" w:cs="Times New Roman"/>
          <w:sz w:val="24"/>
          <w:szCs w:val="24"/>
          <w:lang w:val="en-US"/>
        </w:rPr>
        <w:t>mean intensity of GFAP</w:t>
      </w:r>
      <w:r w:rsidR="00255965" w:rsidRPr="00807CA3">
        <w:rPr>
          <w:rFonts w:ascii="Times New Roman" w:hAnsi="Times New Roman" w:cs="Times New Roman"/>
          <w:sz w:val="24"/>
          <w:szCs w:val="24"/>
          <w:lang w:val="en-US"/>
        </w:rPr>
        <w:t xml:space="preserve"> s</w:t>
      </w:r>
      <w:r w:rsidR="003C4068" w:rsidRPr="00807CA3">
        <w:rPr>
          <w:rFonts w:ascii="Times New Roman" w:hAnsi="Times New Roman" w:cs="Times New Roman"/>
          <w:sz w:val="24"/>
          <w:szCs w:val="24"/>
          <w:lang w:val="en-US"/>
        </w:rPr>
        <w:t>ignal/s</w:t>
      </w:r>
      <w:r w:rsidR="00255965" w:rsidRPr="00807CA3">
        <w:rPr>
          <w:rFonts w:ascii="Times New Roman" w:hAnsi="Times New Roman" w:cs="Times New Roman"/>
          <w:sz w:val="24"/>
          <w:szCs w:val="24"/>
          <w:lang w:val="en-US"/>
        </w:rPr>
        <w:t>taining</w:t>
      </w:r>
      <w:r w:rsidR="00255965" w:rsidRPr="00402DE6">
        <w:rPr>
          <w:rFonts w:ascii="Times New Roman" w:hAnsi="Times New Roman" w:cs="Times New Roman"/>
          <w:sz w:val="24"/>
          <w:szCs w:val="24"/>
          <w:lang w:val="en-US"/>
        </w:rPr>
        <w:t xml:space="preserve"> </w:t>
      </w:r>
      <w:r w:rsidR="00255965" w:rsidRPr="003806DC">
        <w:rPr>
          <w:rFonts w:ascii="Times New Roman" w:hAnsi="Times New Roman" w:cs="Times New Roman"/>
          <w:sz w:val="24"/>
          <w:szCs w:val="24"/>
          <w:lang w:val="en-US"/>
        </w:rPr>
        <w:t xml:space="preserve">in different </w:t>
      </w:r>
      <w:r w:rsidR="00255965">
        <w:rPr>
          <w:rFonts w:ascii="Times New Roman" w:hAnsi="Times New Roman" w:cs="Times New Roman"/>
          <w:sz w:val="24"/>
          <w:szCs w:val="24"/>
          <w:lang w:val="en-US"/>
        </w:rPr>
        <w:t xml:space="preserve">brain </w:t>
      </w:r>
      <w:r w:rsidR="00626C01">
        <w:rPr>
          <w:rFonts w:ascii="Times New Roman" w:hAnsi="Times New Roman" w:cs="Times New Roman"/>
          <w:sz w:val="24"/>
          <w:szCs w:val="24"/>
          <w:lang w:val="en-US"/>
        </w:rPr>
        <w:t>regions</w:t>
      </w:r>
      <w:r w:rsidR="00255965" w:rsidRPr="003806DC">
        <w:rPr>
          <w:rFonts w:ascii="Times New Roman" w:hAnsi="Times New Roman" w:cs="Times New Roman"/>
          <w:sz w:val="24"/>
          <w:szCs w:val="24"/>
          <w:lang w:val="en-US"/>
        </w:rPr>
        <w:t xml:space="preserve"> of mice overexpressing </w:t>
      </w:r>
      <w:proofErr w:type="spellStart"/>
      <w:r w:rsidR="00255965" w:rsidRPr="003806DC">
        <w:rPr>
          <w:rFonts w:ascii="Times New Roman" w:hAnsi="Times New Roman" w:cs="Times New Roman"/>
          <w:sz w:val="24"/>
          <w:szCs w:val="24"/>
          <w:lang w:val="en-US"/>
        </w:rPr>
        <w:t>mTurq</w:t>
      </w:r>
      <w:proofErr w:type="spellEnd"/>
      <w:r w:rsidR="00255965" w:rsidRPr="003806DC">
        <w:rPr>
          <w:rFonts w:ascii="Times New Roman" w:hAnsi="Times New Roman" w:cs="Times New Roman"/>
          <w:sz w:val="24"/>
          <w:szCs w:val="24"/>
          <w:lang w:val="en-US"/>
        </w:rPr>
        <w:t xml:space="preserve"> or hα-syn, 3</w:t>
      </w:r>
      <w:r w:rsidR="00255965">
        <w:rPr>
          <w:rFonts w:ascii="Times New Roman" w:hAnsi="Times New Roman" w:cs="Times New Roman"/>
          <w:sz w:val="24"/>
          <w:szCs w:val="24"/>
          <w:lang w:val="en-US"/>
        </w:rPr>
        <w:t>-</w:t>
      </w:r>
      <w:r w:rsidR="00255965" w:rsidRPr="003806DC">
        <w:rPr>
          <w:rFonts w:ascii="Times New Roman" w:hAnsi="Times New Roman" w:cs="Times New Roman"/>
          <w:sz w:val="24"/>
          <w:szCs w:val="24"/>
          <w:lang w:val="en-US"/>
        </w:rPr>
        <w:t>months post-AAV delivery.</w:t>
      </w:r>
      <w:r w:rsidR="00255965">
        <w:rPr>
          <w:rFonts w:ascii="Times New Roman" w:hAnsi="Times New Roman" w:cs="Times New Roman"/>
          <w:sz w:val="24"/>
          <w:szCs w:val="24"/>
          <w:lang w:val="en-US"/>
        </w:rPr>
        <w:t xml:space="preserve"> </w:t>
      </w:r>
      <w:r w:rsidRPr="00A15916">
        <w:rPr>
          <w:rFonts w:ascii="Times New Roman" w:hAnsi="Times New Roman" w:cs="Times New Roman"/>
          <w:sz w:val="24"/>
          <w:szCs w:val="24"/>
          <w:lang w:val="en-US"/>
        </w:rPr>
        <w:t xml:space="preserve">The data are presented as the means ± </w:t>
      </w:r>
      <w:proofErr w:type="spellStart"/>
      <w:r w:rsidRPr="00A15916">
        <w:rPr>
          <w:rFonts w:ascii="Times New Roman" w:hAnsi="Times New Roman" w:cs="Times New Roman"/>
          <w:sz w:val="24"/>
          <w:szCs w:val="24"/>
          <w:lang w:val="en-US"/>
        </w:rPr>
        <w:t>s.e.m</w:t>
      </w:r>
      <w:r>
        <w:rPr>
          <w:rFonts w:ascii="Times New Roman" w:hAnsi="Times New Roman" w:cs="Times New Roman"/>
          <w:sz w:val="24"/>
          <w:szCs w:val="24"/>
          <w:lang w:val="en-US"/>
        </w:rPr>
        <w:t>.</w:t>
      </w:r>
      <w:proofErr w:type="spellEnd"/>
      <w:r w:rsidRPr="00A15916">
        <w:rPr>
          <w:rFonts w:ascii="Times New Roman" w:hAnsi="Times New Roman" w:cs="Times New Roman"/>
          <w:sz w:val="24"/>
          <w:szCs w:val="24"/>
          <w:lang w:val="en-US"/>
        </w:rPr>
        <w:t xml:space="preserve"> (n=5-6</w:t>
      </w:r>
      <w:r w:rsidR="00A76D8A">
        <w:rPr>
          <w:rFonts w:ascii="Times New Roman" w:hAnsi="Times New Roman" w:cs="Times New Roman"/>
          <w:sz w:val="24"/>
          <w:szCs w:val="24"/>
          <w:lang w:val="en-US"/>
        </w:rPr>
        <w:t xml:space="preserve"> mice per </w:t>
      </w:r>
      <w:r w:rsidR="00A76D8A" w:rsidRPr="006406C8">
        <w:rPr>
          <w:rFonts w:ascii="Times New Roman" w:hAnsi="Times New Roman" w:cs="Times New Roman"/>
          <w:sz w:val="24"/>
          <w:szCs w:val="24"/>
          <w:lang w:val="en-US"/>
        </w:rPr>
        <w:t>experimental</w:t>
      </w:r>
      <w:r w:rsidR="007764F0" w:rsidRPr="006406C8">
        <w:rPr>
          <w:rFonts w:ascii="Times New Roman" w:hAnsi="Times New Roman" w:cs="Times New Roman"/>
          <w:sz w:val="24"/>
          <w:szCs w:val="24"/>
          <w:lang w:val="en-US"/>
        </w:rPr>
        <w:t xml:space="preserve"> </w:t>
      </w:r>
      <w:r w:rsidRPr="006406C8">
        <w:rPr>
          <w:rFonts w:ascii="Times New Roman" w:hAnsi="Times New Roman" w:cs="Times New Roman"/>
          <w:sz w:val="24"/>
          <w:szCs w:val="24"/>
          <w:lang w:val="en-US"/>
        </w:rPr>
        <w:t xml:space="preserve">condition). </w:t>
      </w:r>
      <w:r w:rsidR="00EB1469" w:rsidRPr="006406C8">
        <w:rPr>
          <w:rFonts w:ascii="Times New Roman" w:hAnsi="Times New Roman" w:cs="Times New Roman"/>
          <w:sz w:val="24"/>
          <w:szCs w:val="24"/>
          <w:lang w:val="en-US"/>
        </w:rPr>
        <w:t>(</w:t>
      </w:r>
      <w:r w:rsidR="00EB1469" w:rsidRPr="00807CA3">
        <w:rPr>
          <w:rFonts w:ascii="Times New Roman" w:hAnsi="Times New Roman" w:cs="Times New Roman"/>
          <w:b/>
          <w:bCs/>
          <w:sz w:val="24"/>
          <w:szCs w:val="24"/>
          <w:lang w:val="en-US"/>
        </w:rPr>
        <w:t>B</w:t>
      </w:r>
      <w:r w:rsidR="00140040" w:rsidRPr="00807CA3">
        <w:rPr>
          <w:rFonts w:ascii="Times New Roman" w:hAnsi="Times New Roman" w:cs="Times New Roman"/>
          <w:b/>
          <w:bCs/>
          <w:sz w:val="24"/>
          <w:szCs w:val="24"/>
          <w:lang w:val="en-US"/>
        </w:rPr>
        <w:t>, D, G</w:t>
      </w:r>
      <w:r w:rsidR="00181F18">
        <w:rPr>
          <w:rFonts w:ascii="Times New Roman" w:hAnsi="Times New Roman" w:cs="Times New Roman"/>
          <w:b/>
          <w:bCs/>
          <w:sz w:val="24"/>
          <w:szCs w:val="24"/>
          <w:lang w:val="en-US"/>
        </w:rPr>
        <w:t xml:space="preserve"> </w:t>
      </w:r>
      <w:r w:rsidR="002E7755">
        <w:rPr>
          <w:rFonts w:ascii="Times New Roman" w:hAnsi="Times New Roman" w:cs="Times New Roman"/>
          <w:b/>
          <w:bCs/>
          <w:sz w:val="24"/>
          <w:szCs w:val="24"/>
          <w:lang w:val="en-US"/>
        </w:rPr>
        <w:t>&amp;</w:t>
      </w:r>
      <w:r w:rsidR="00140040" w:rsidRPr="00807CA3">
        <w:rPr>
          <w:rFonts w:ascii="Times New Roman" w:hAnsi="Times New Roman" w:cs="Times New Roman"/>
          <w:b/>
          <w:bCs/>
          <w:sz w:val="24"/>
          <w:szCs w:val="24"/>
          <w:lang w:val="en-US"/>
        </w:rPr>
        <w:t xml:space="preserve"> </w:t>
      </w:r>
      <w:r w:rsidR="002E7755">
        <w:rPr>
          <w:rFonts w:ascii="Times New Roman" w:hAnsi="Times New Roman" w:cs="Times New Roman"/>
          <w:b/>
          <w:bCs/>
          <w:sz w:val="24"/>
          <w:szCs w:val="24"/>
          <w:lang w:val="en-US"/>
        </w:rPr>
        <w:t>F</w:t>
      </w:r>
      <w:r w:rsidR="00140040" w:rsidRPr="006406C8">
        <w:rPr>
          <w:rFonts w:ascii="Times New Roman" w:hAnsi="Times New Roman" w:cs="Times New Roman"/>
          <w:sz w:val="24"/>
          <w:szCs w:val="24"/>
          <w:lang w:val="en-US"/>
        </w:rPr>
        <w:t xml:space="preserve">) </w:t>
      </w:r>
      <w:r w:rsidRPr="006406C8">
        <w:rPr>
          <w:rFonts w:ascii="Times New Roman" w:hAnsi="Times New Roman"/>
          <w:sz w:val="24"/>
          <w:lang w:val="en-US"/>
        </w:rPr>
        <w:t>Two-way ANOVA followed by Tukey’s multiple comparisons test; * p ≤ 0.01, *** p ≤ 0.001, **** p ≤ 0.0001.</w:t>
      </w:r>
      <w:r w:rsidRPr="006406C8" w:rsidDel="00A15916">
        <w:rPr>
          <w:rFonts w:ascii="Times New Roman" w:hAnsi="Times New Roman" w:cs="Times New Roman"/>
          <w:sz w:val="24"/>
          <w:szCs w:val="24"/>
          <w:lang w:val="en-US"/>
        </w:rPr>
        <w:t xml:space="preserve"> </w:t>
      </w:r>
      <w:r w:rsidR="00140040" w:rsidRPr="006406C8">
        <w:rPr>
          <w:rFonts w:ascii="Times New Roman" w:hAnsi="Times New Roman" w:cs="Times New Roman"/>
          <w:sz w:val="24"/>
          <w:szCs w:val="24"/>
          <w:lang w:val="en-US"/>
        </w:rPr>
        <w:t>(</w:t>
      </w:r>
      <w:r w:rsidR="00140040" w:rsidRPr="00807CA3">
        <w:rPr>
          <w:rFonts w:ascii="Times New Roman" w:hAnsi="Times New Roman" w:cs="Times New Roman"/>
          <w:b/>
          <w:bCs/>
          <w:sz w:val="24"/>
          <w:szCs w:val="24"/>
          <w:lang w:val="en-US"/>
        </w:rPr>
        <w:t xml:space="preserve">C </w:t>
      </w:r>
      <w:r w:rsidR="002E7755">
        <w:rPr>
          <w:rFonts w:ascii="Times New Roman" w:hAnsi="Times New Roman" w:cs="Times New Roman"/>
          <w:b/>
          <w:bCs/>
          <w:sz w:val="24"/>
          <w:szCs w:val="24"/>
          <w:lang w:val="en-US"/>
        </w:rPr>
        <w:t>&amp;</w:t>
      </w:r>
      <w:r w:rsidR="006406C8" w:rsidRPr="00807CA3">
        <w:rPr>
          <w:rFonts w:ascii="Times New Roman" w:hAnsi="Times New Roman" w:cs="Times New Roman"/>
          <w:b/>
          <w:bCs/>
          <w:sz w:val="24"/>
          <w:szCs w:val="24"/>
          <w:lang w:val="en-US"/>
        </w:rPr>
        <w:t xml:space="preserve"> E</w:t>
      </w:r>
      <w:r w:rsidR="006406C8" w:rsidRPr="006406C8">
        <w:rPr>
          <w:rFonts w:ascii="Times New Roman" w:hAnsi="Times New Roman" w:cs="Times New Roman"/>
          <w:sz w:val="24"/>
          <w:szCs w:val="24"/>
          <w:lang w:val="en-US"/>
        </w:rPr>
        <w:t xml:space="preserve">) One-way ANOVA followed by Tukey’s multiple comparison test; </w:t>
      </w:r>
      <w:r w:rsidR="006406C8" w:rsidRPr="00807CA3">
        <w:rPr>
          <w:rFonts w:ascii="Times New Roman" w:hAnsi="Times New Roman"/>
          <w:sz w:val="24"/>
          <w:lang w:val="en-US"/>
        </w:rPr>
        <w:t>** p ≤ 0.01; *** p ≤ 0.001, **** p ≤ 0.0001.</w:t>
      </w:r>
      <w:r w:rsidR="006406C8" w:rsidRPr="006406C8">
        <w:rPr>
          <w:rFonts w:ascii="Times New Roman" w:hAnsi="Times New Roman" w:cs="Times New Roman"/>
          <w:sz w:val="24"/>
          <w:szCs w:val="24"/>
          <w:lang w:val="en-US"/>
        </w:rPr>
        <w:t xml:space="preserve"> </w:t>
      </w:r>
      <w:proofErr w:type="spellStart"/>
      <w:r w:rsidRPr="006406C8">
        <w:rPr>
          <w:rFonts w:ascii="Times New Roman" w:hAnsi="Times New Roman" w:cs="Times New Roman"/>
          <w:sz w:val="24"/>
          <w:szCs w:val="24"/>
          <w:lang w:val="en-US"/>
        </w:rPr>
        <w:t>Ctx</w:t>
      </w:r>
      <w:proofErr w:type="spellEnd"/>
      <w:r w:rsidRPr="003806DC">
        <w:rPr>
          <w:rFonts w:ascii="Times New Roman" w:hAnsi="Times New Roman" w:cs="Times New Roman"/>
          <w:sz w:val="24"/>
          <w:szCs w:val="24"/>
          <w:lang w:val="en-US"/>
        </w:rPr>
        <w:t xml:space="preserve">: cortex; Str: striatum; Hip: hippocampus; SN: </w:t>
      </w:r>
      <w:r>
        <w:rPr>
          <w:rFonts w:ascii="Times New Roman" w:hAnsi="Times New Roman" w:cs="Times New Roman"/>
          <w:sz w:val="24"/>
          <w:szCs w:val="24"/>
          <w:lang w:val="en-US"/>
        </w:rPr>
        <w:t>s</w:t>
      </w:r>
      <w:r w:rsidRPr="003806DC">
        <w:rPr>
          <w:rFonts w:ascii="Times New Roman" w:hAnsi="Times New Roman" w:cs="Times New Roman"/>
          <w:sz w:val="24"/>
          <w:szCs w:val="24"/>
          <w:lang w:val="en-US"/>
        </w:rPr>
        <w:t xml:space="preserve">ubstantia </w:t>
      </w:r>
      <w:r>
        <w:rPr>
          <w:rFonts w:ascii="Times New Roman" w:hAnsi="Times New Roman" w:cs="Times New Roman"/>
          <w:sz w:val="24"/>
          <w:szCs w:val="24"/>
          <w:lang w:val="en-US"/>
        </w:rPr>
        <w:t>n</w:t>
      </w:r>
      <w:r w:rsidRPr="003806DC">
        <w:rPr>
          <w:rFonts w:ascii="Times New Roman" w:hAnsi="Times New Roman" w:cs="Times New Roman"/>
          <w:sz w:val="24"/>
          <w:szCs w:val="24"/>
          <w:lang w:val="en-US"/>
        </w:rPr>
        <w:t>igra.</w:t>
      </w:r>
    </w:p>
    <w:sectPr w:rsidR="00D45694" w:rsidRPr="00807CA3" w:rsidSect="0074171F">
      <w:footerReference w:type="even" r:id="rId8"/>
      <w:footerReference w:type="default" r:id="rId9"/>
      <w:pgSz w:w="11906" w:h="16838"/>
      <w:pgMar w:top="1440" w:right="1800" w:bottom="1440" w:left="180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06FAA" w14:textId="77777777" w:rsidR="00BC6E52" w:rsidRDefault="00BC6E52" w:rsidP="00746C0C">
      <w:pPr>
        <w:spacing w:after="0" w:line="240" w:lineRule="auto"/>
      </w:pPr>
      <w:r>
        <w:separator/>
      </w:r>
    </w:p>
  </w:endnote>
  <w:endnote w:type="continuationSeparator" w:id="0">
    <w:p w14:paraId="116B1480" w14:textId="77777777" w:rsidR="00BC6E52" w:rsidRDefault="00BC6E52" w:rsidP="00746C0C">
      <w:pPr>
        <w:spacing w:after="0" w:line="240" w:lineRule="auto"/>
      </w:pPr>
      <w:r>
        <w:continuationSeparator/>
      </w:r>
    </w:p>
  </w:endnote>
  <w:endnote w:type="continuationNotice" w:id="1">
    <w:p w14:paraId="5809793B" w14:textId="77777777" w:rsidR="00BC6E52" w:rsidRDefault="00BC6E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Roboto">
    <w:panose1 w:val="02000000000000000000"/>
    <w:charset w:val="00"/>
    <w:family w:val="auto"/>
    <w:pitch w:val="variable"/>
    <w:sig w:usb0="E0000AFF" w:usb1="5000217F" w:usb2="00000021"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34243871"/>
      <w:docPartObj>
        <w:docPartGallery w:val="Page Numbers (Bottom of Page)"/>
        <w:docPartUnique/>
      </w:docPartObj>
    </w:sdtPr>
    <w:sdtContent>
      <w:p w14:paraId="72BEF6D7" w14:textId="26F0697C" w:rsidR="00746C0C" w:rsidRDefault="00746C0C" w:rsidP="002B4D6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667DB0">
          <w:rPr>
            <w:rStyle w:val="PageNumber"/>
            <w:noProof/>
          </w:rPr>
          <w:t>15</w:t>
        </w:r>
        <w:r>
          <w:rPr>
            <w:rStyle w:val="PageNumber"/>
          </w:rPr>
          <w:fldChar w:fldCharType="end"/>
        </w:r>
      </w:p>
    </w:sdtContent>
  </w:sdt>
  <w:p w14:paraId="47E336ED" w14:textId="77777777" w:rsidR="00746C0C" w:rsidRDefault="00746C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97897611"/>
      <w:docPartObj>
        <w:docPartGallery w:val="Page Numbers (Bottom of Page)"/>
        <w:docPartUnique/>
      </w:docPartObj>
    </w:sdtPr>
    <w:sdtContent>
      <w:p w14:paraId="3BFC7F23" w14:textId="52D0945D" w:rsidR="00746C0C" w:rsidRDefault="00746C0C" w:rsidP="002B4D6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C9B46EC" w14:textId="77777777" w:rsidR="00746C0C" w:rsidRDefault="00746C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1A978" w14:textId="77777777" w:rsidR="00BC6E52" w:rsidRDefault="00BC6E52" w:rsidP="00746C0C">
      <w:pPr>
        <w:spacing w:after="0" w:line="240" w:lineRule="auto"/>
      </w:pPr>
      <w:r>
        <w:separator/>
      </w:r>
    </w:p>
  </w:footnote>
  <w:footnote w:type="continuationSeparator" w:id="0">
    <w:p w14:paraId="27F829B1" w14:textId="77777777" w:rsidR="00BC6E52" w:rsidRDefault="00BC6E52" w:rsidP="00746C0C">
      <w:pPr>
        <w:spacing w:after="0" w:line="240" w:lineRule="auto"/>
      </w:pPr>
      <w:r>
        <w:continuationSeparator/>
      </w:r>
    </w:p>
  </w:footnote>
  <w:footnote w:type="continuationNotice" w:id="1">
    <w:p w14:paraId="7DA69FCD" w14:textId="77777777" w:rsidR="00BC6E52" w:rsidRDefault="00BC6E5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877F08"/>
    <w:multiLevelType w:val="hybridMultilevel"/>
    <w:tmpl w:val="6DBC21B2"/>
    <w:lvl w:ilvl="0" w:tplc="5A9EFA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6771AF"/>
    <w:multiLevelType w:val="multilevel"/>
    <w:tmpl w:val="4198EE6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3D6F04"/>
    <w:multiLevelType w:val="hybridMultilevel"/>
    <w:tmpl w:val="4D226F22"/>
    <w:lvl w:ilvl="0" w:tplc="FA46D9F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B926E40"/>
    <w:multiLevelType w:val="hybridMultilevel"/>
    <w:tmpl w:val="CFF8D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1391678"/>
    <w:multiLevelType w:val="hybridMultilevel"/>
    <w:tmpl w:val="665AE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61304478">
    <w:abstractNumId w:val="1"/>
  </w:num>
  <w:num w:numId="2" w16cid:durableId="936211604">
    <w:abstractNumId w:val="0"/>
  </w:num>
  <w:num w:numId="3" w16cid:durableId="1030253733">
    <w:abstractNumId w:val="3"/>
  </w:num>
  <w:num w:numId="4" w16cid:durableId="454952335">
    <w:abstractNumId w:val="4"/>
  </w:num>
  <w:num w:numId="5" w16cid:durableId="31608163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bid Oueslati">
    <w15:presenceInfo w15:providerId="AD" w15:userId="S::ABOUE5@ulaval.ca::409b567e-93e7-42d4-907f-97fe90192a8e"/>
  </w15:person>
  <w15:person w15:author="Abid Oueslati [2]">
    <w15:presenceInfo w15:providerId="AD" w15:userId="S::aboue5@ulaval.ca::409b567e-93e7-42d4-907f-97fe90192a8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psafrseows5a3e2e9qp22x60paz02asexva&quot;&gt;PHP&lt;record-ids&gt;&lt;item&gt;1&lt;/item&gt;&lt;item&gt;4&lt;/item&gt;&lt;item&gt;5&lt;/item&gt;&lt;item&gt;6&lt;/item&gt;&lt;item&gt;7&lt;/item&gt;&lt;item&gt;8&lt;/item&gt;&lt;item&gt;9&lt;/item&gt;&lt;item&gt;11&lt;/item&gt;&lt;item&gt;12&lt;/item&gt;&lt;item&gt;15&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3&lt;/item&gt;&lt;item&gt;34&lt;/item&gt;&lt;item&gt;35&lt;/item&gt;&lt;item&gt;36&lt;/item&gt;&lt;item&gt;37&lt;/item&gt;&lt;item&gt;38&lt;/item&gt;&lt;item&gt;39&lt;/item&gt;&lt;item&gt;42&lt;/item&gt;&lt;item&gt;43&lt;/item&gt;&lt;item&gt;44&lt;/item&gt;&lt;item&gt;45&lt;/item&gt;&lt;item&gt;46&lt;/item&gt;&lt;item&gt;47&lt;/item&gt;&lt;item&gt;48&lt;/item&gt;&lt;item&gt;49&lt;/item&gt;&lt;item&gt;50&lt;/item&gt;&lt;item&gt;52&lt;/item&gt;&lt;item&gt;53&lt;/item&gt;&lt;item&gt;54&lt;/item&gt;&lt;item&gt;55&lt;/item&gt;&lt;item&gt;56&lt;/item&gt;&lt;item&gt;57&lt;/item&gt;&lt;item&gt;58&lt;/item&gt;&lt;item&gt;59&lt;/item&gt;&lt;item&gt;60&lt;/item&gt;&lt;item&gt;61&lt;/item&gt;&lt;item&gt;62&lt;/item&gt;&lt;item&gt;63&lt;/item&gt;&lt;item&gt;64&lt;/item&gt;&lt;item&gt;65&lt;/item&gt;&lt;item&gt;66&lt;/item&gt;&lt;item&gt;67&lt;/item&gt;&lt;item&gt;68&lt;/item&gt;&lt;item&gt;69&lt;/item&gt;&lt;item&gt;70&lt;/item&gt;&lt;item&gt;71&lt;/item&gt;&lt;item&gt;73&lt;/item&gt;&lt;item&gt;74&lt;/item&gt;&lt;item&gt;75&lt;/item&gt;&lt;item&gt;76&lt;/item&gt;&lt;item&gt;77&lt;/item&gt;&lt;item&gt;79&lt;/item&gt;&lt;item&gt;80&lt;/item&gt;&lt;item&gt;81&lt;/item&gt;&lt;item&gt;84&lt;/item&gt;&lt;item&gt;85&lt;/item&gt;&lt;item&gt;86&lt;/item&gt;&lt;item&gt;87&lt;/item&gt;&lt;item&gt;88&lt;/item&gt;&lt;item&gt;89&lt;/item&gt;&lt;item&gt;90&lt;/item&gt;&lt;item&gt;91&lt;/item&gt;&lt;item&gt;92&lt;/item&gt;&lt;item&gt;93&lt;/item&gt;&lt;item&gt;94&lt;/item&gt;&lt;item&gt;95&lt;/item&gt;&lt;item&gt;96&lt;/item&gt;&lt;item&gt;97&lt;/item&gt;&lt;item&gt;98&lt;/item&gt;&lt;item&gt;99&lt;/item&gt;&lt;item&gt;100&lt;/item&gt;&lt;item&gt;101&lt;/item&gt;&lt;item&gt;102&lt;/item&gt;&lt;item&gt;103&lt;/item&gt;&lt;item&gt;104&lt;/item&gt;&lt;item&gt;105&lt;/item&gt;&lt;item&gt;106&lt;/item&gt;&lt;/record-ids&gt;&lt;/item&gt;&lt;/Libraries&gt;"/>
  </w:docVars>
  <w:rsids>
    <w:rsidRoot w:val="00B20B05"/>
    <w:rsid w:val="00000BDB"/>
    <w:rsid w:val="00001126"/>
    <w:rsid w:val="00001533"/>
    <w:rsid w:val="00001B3D"/>
    <w:rsid w:val="00005A38"/>
    <w:rsid w:val="0000628F"/>
    <w:rsid w:val="00006330"/>
    <w:rsid w:val="00006559"/>
    <w:rsid w:val="000112F0"/>
    <w:rsid w:val="000116D0"/>
    <w:rsid w:val="000140BC"/>
    <w:rsid w:val="00016B62"/>
    <w:rsid w:val="00020ECA"/>
    <w:rsid w:val="000229DA"/>
    <w:rsid w:val="000231E1"/>
    <w:rsid w:val="00023A5D"/>
    <w:rsid w:val="00026B5E"/>
    <w:rsid w:val="000310C4"/>
    <w:rsid w:val="00032E2C"/>
    <w:rsid w:val="0003314E"/>
    <w:rsid w:val="000368F1"/>
    <w:rsid w:val="0003770F"/>
    <w:rsid w:val="00037FA5"/>
    <w:rsid w:val="00041566"/>
    <w:rsid w:val="00042AC6"/>
    <w:rsid w:val="0004335C"/>
    <w:rsid w:val="00043DD7"/>
    <w:rsid w:val="00047FDC"/>
    <w:rsid w:val="00050E9F"/>
    <w:rsid w:val="00051791"/>
    <w:rsid w:val="00052145"/>
    <w:rsid w:val="000530AA"/>
    <w:rsid w:val="0005389C"/>
    <w:rsid w:val="00054A10"/>
    <w:rsid w:val="000568C0"/>
    <w:rsid w:val="000578BB"/>
    <w:rsid w:val="00057C92"/>
    <w:rsid w:val="00060C02"/>
    <w:rsid w:val="000611D4"/>
    <w:rsid w:val="00063337"/>
    <w:rsid w:val="00064367"/>
    <w:rsid w:val="00064B93"/>
    <w:rsid w:val="00067A88"/>
    <w:rsid w:val="00070B5B"/>
    <w:rsid w:val="000736E6"/>
    <w:rsid w:val="000748C7"/>
    <w:rsid w:val="000757AD"/>
    <w:rsid w:val="00077734"/>
    <w:rsid w:val="000778E6"/>
    <w:rsid w:val="00077A93"/>
    <w:rsid w:val="0008054B"/>
    <w:rsid w:val="00080941"/>
    <w:rsid w:val="00080EB5"/>
    <w:rsid w:val="000846C8"/>
    <w:rsid w:val="000879F6"/>
    <w:rsid w:val="00090797"/>
    <w:rsid w:val="000933AB"/>
    <w:rsid w:val="0009346E"/>
    <w:rsid w:val="00093548"/>
    <w:rsid w:val="00095C58"/>
    <w:rsid w:val="000A1362"/>
    <w:rsid w:val="000A15B9"/>
    <w:rsid w:val="000A47B0"/>
    <w:rsid w:val="000A4D98"/>
    <w:rsid w:val="000B095E"/>
    <w:rsid w:val="000B2920"/>
    <w:rsid w:val="000B2D46"/>
    <w:rsid w:val="000B383E"/>
    <w:rsid w:val="000B60FB"/>
    <w:rsid w:val="000B7B4D"/>
    <w:rsid w:val="000C130A"/>
    <w:rsid w:val="000C27DC"/>
    <w:rsid w:val="000C27FB"/>
    <w:rsid w:val="000C5072"/>
    <w:rsid w:val="000C63AA"/>
    <w:rsid w:val="000C73DA"/>
    <w:rsid w:val="000C744B"/>
    <w:rsid w:val="000D1362"/>
    <w:rsid w:val="000D17D4"/>
    <w:rsid w:val="000D1FC6"/>
    <w:rsid w:val="000D47CC"/>
    <w:rsid w:val="000D5DAE"/>
    <w:rsid w:val="000E09A9"/>
    <w:rsid w:val="000F1262"/>
    <w:rsid w:val="000F2BDB"/>
    <w:rsid w:val="000F369C"/>
    <w:rsid w:val="000F539C"/>
    <w:rsid w:val="000F5ECB"/>
    <w:rsid w:val="001008E5"/>
    <w:rsid w:val="0010160D"/>
    <w:rsid w:val="00101EA9"/>
    <w:rsid w:val="00103C04"/>
    <w:rsid w:val="00104C41"/>
    <w:rsid w:val="00104DBF"/>
    <w:rsid w:val="00106834"/>
    <w:rsid w:val="001076DD"/>
    <w:rsid w:val="001103B1"/>
    <w:rsid w:val="00111629"/>
    <w:rsid w:val="00111C23"/>
    <w:rsid w:val="0011454C"/>
    <w:rsid w:val="00117140"/>
    <w:rsid w:val="00117DFD"/>
    <w:rsid w:val="00120513"/>
    <w:rsid w:val="00121F74"/>
    <w:rsid w:val="00122890"/>
    <w:rsid w:val="00122BFB"/>
    <w:rsid w:val="001233D3"/>
    <w:rsid w:val="001242C8"/>
    <w:rsid w:val="0012455D"/>
    <w:rsid w:val="00124F47"/>
    <w:rsid w:val="00125714"/>
    <w:rsid w:val="001265C4"/>
    <w:rsid w:val="001279B0"/>
    <w:rsid w:val="001309EB"/>
    <w:rsid w:val="00130D50"/>
    <w:rsid w:val="0013268B"/>
    <w:rsid w:val="001326A0"/>
    <w:rsid w:val="00135D16"/>
    <w:rsid w:val="001361B3"/>
    <w:rsid w:val="001361E1"/>
    <w:rsid w:val="001370FC"/>
    <w:rsid w:val="00140040"/>
    <w:rsid w:val="00141117"/>
    <w:rsid w:val="001428AD"/>
    <w:rsid w:val="00143606"/>
    <w:rsid w:val="00144150"/>
    <w:rsid w:val="00144353"/>
    <w:rsid w:val="00146D4A"/>
    <w:rsid w:val="001504B0"/>
    <w:rsid w:val="001504BB"/>
    <w:rsid w:val="00150793"/>
    <w:rsid w:val="00151D99"/>
    <w:rsid w:val="0015278F"/>
    <w:rsid w:val="00161D6C"/>
    <w:rsid w:val="00163E20"/>
    <w:rsid w:val="0016688F"/>
    <w:rsid w:val="00171457"/>
    <w:rsid w:val="00174B23"/>
    <w:rsid w:val="00175715"/>
    <w:rsid w:val="00176F19"/>
    <w:rsid w:val="001779D3"/>
    <w:rsid w:val="0018182B"/>
    <w:rsid w:val="00181F18"/>
    <w:rsid w:val="00187236"/>
    <w:rsid w:val="001934FB"/>
    <w:rsid w:val="0019370B"/>
    <w:rsid w:val="00193978"/>
    <w:rsid w:val="00194D3C"/>
    <w:rsid w:val="001955F5"/>
    <w:rsid w:val="001957C9"/>
    <w:rsid w:val="00196327"/>
    <w:rsid w:val="00196C23"/>
    <w:rsid w:val="00197964"/>
    <w:rsid w:val="001A0BD1"/>
    <w:rsid w:val="001A56C4"/>
    <w:rsid w:val="001A7E4B"/>
    <w:rsid w:val="001B34C8"/>
    <w:rsid w:val="001B5C53"/>
    <w:rsid w:val="001B778C"/>
    <w:rsid w:val="001C06D5"/>
    <w:rsid w:val="001C1251"/>
    <w:rsid w:val="001C1702"/>
    <w:rsid w:val="001C4D05"/>
    <w:rsid w:val="001C5EC9"/>
    <w:rsid w:val="001C7896"/>
    <w:rsid w:val="001D0E0E"/>
    <w:rsid w:val="001D39C9"/>
    <w:rsid w:val="001D402F"/>
    <w:rsid w:val="001E002E"/>
    <w:rsid w:val="001E4272"/>
    <w:rsid w:val="001E4768"/>
    <w:rsid w:val="001F09D6"/>
    <w:rsid w:val="001F0D7C"/>
    <w:rsid w:val="001F146C"/>
    <w:rsid w:val="001F3434"/>
    <w:rsid w:val="001F364A"/>
    <w:rsid w:val="001F6998"/>
    <w:rsid w:val="00200FD8"/>
    <w:rsid w:val="00201993"/>
    <w:rsid w:val="00202EFC"/>
    <w:rsid w:val="0020437E"/>
    <w:rsid w:val="00204B76"/>
    <w:rsid w:val="0020602C"/>
    <w:rsid w:val="0020796E"/>
    <w:rsid w:val="002101EA"/>
    <w:rsid w:val="00210845"/>
    <w:rsid w:val="00213E47"/>
    <w:rsid w:val="00214E12"/>
    <w:rsid w:val="00215CB3"/>
    <w:rsid w:val="0021666F"/>
    <w:rsid w:val="002169E8"/>
    <w:rsid w:val="00221E04"/>
    <w:rsid w:val="002237A5"/>
    <w:rsid w:val="00223C92"/>
    <w:rsid w:val="00225361"/>
    <w:rsid w:val="0022624F"/>
    <w:rsid w:val="00226FFB"/>
    <w:rsid w:val="00232842"/>
    <w:rsid w:val="00234157"/>
    <w:rsid w:val="00234F64"/>
    <w:rsid w:val="00235A29"/>
    <w:rsid w:val="00240100"/>
    <w:rsid w:val="00243AE3"/>
    <w:rsid w:val="002444AF"/>
    <w:rsid w:val="00244CB7"/>
    <w:rsid w:val="00245748"/>
    <w:rsid w:val="00247130"/>
    <w:rsid w:val="00247E0C"/>
    <w:rsid w:val="0025009B"/>
    <w:rsid w:val="00251073"/>
    <w:rsid w:val="00252D65"/>
    <w:rsid w:val="0025368E"/>
    <w:rsid w:val="00255965"/>
    <w:rsid w:val="002560A3"/>
    <w:rsid w:val="00256FD4"/>
    <w:rsid w:val="0025750B"/>
    <w:rsid w:val="002607B6"/>
    <w:rsid w:val="00260D88"/>
    <w:rsid w:val="00262F5F"/>
    <w:rsid w:val="00263C6E"/>
    <w:rsid w:val="00266328"/>
    <w:rsid w:val="00267E94"/>
    <w:rsid w:val="00270D01"/>
    <w:rsid w:val="002711B9"/>
    <w:rsid w:val="0027142D"/>
    <w:rsid w:val="002716D3"/>
    <w:rsid w:val="00274B87"/>
    <w:rsid w:val="00275F59"/>
    <w:rsid w:val="00277C11"/>
    <w:rsid w:val="00281BDF"/>
    <w:rsid w:val="00284A30"/>
    <w:rsid w:val="002857B8"/>
    <w:rsid w:val="00287830"/>
    <w:rsid w:val="00294473"/>
    <w:rsid w:val="00294A2C"/>
    <w:rsid w:val="00296437"/>
    <w:rsid w:val="002A072E"/>
    <w:rsid w:val="002A1E86"/>
    <w:rsid w:val="002A2C46"/>
    <w:rsid w:val="002A339B"/>
    <w:rsid w:val="002A4D5A"/>
    <w:rsid w:val="002A58B4"/>
    <w:rsid w:val="002A6064"/>
    <w:rsid w:val="002A6693"/>
    <w:rsid w:val="002A6DB1"/>
    <w:rsid w:val="002A6F4C"/>
    <w:rsid w:val="002A70FC"/>
    <w:rsid w:val="002B4070"/>
    <w:rsid w:val="002B4D6D"/>
    <w:rsid w:val="002B4EAE"/>
    <w:rsid w:val="002B52B5"/>
    <w:rsid w:val="002B55D8"/>
    <w:rsid w:val="002C123A"/>
    <w:rsid w:val="002C1337"/>
    <w:rsid w:val="002C60E2"/>
    <w:rsid w:val="002C6136"/>
    <w:rsid w:val="002D25FD"/>
    <w:rsid w:val="002D5A1E"/>
    <w:rsid w:val="002D5E3F"/>
    <w:rsid w:val="002D6A3D"/>
    <w:rsid w:val="002E2433"/>
    <w:rsid w:val="002E3474"/>
    <w:rsid w:val="002E7551"/>
    <w:rsid w:val="002E7755"/>
    <w:rsid w:val="002F2087"/>
    <w:rsid w:val="002F2803"/>
    <w:rsid w:val="002F3182"/>
    <w:rsid w:val="002F357F"/>
    <w:rsid w:val="002F5C24"/>
    <w:rsid w:val="002F6460"/>
    <w:rsid w:val="00300357"/>
    <w:rsid w:val="00301560"/>
    <w:rsid w:val="003020B5"/>
    <w:rsid w:val="003021E2"/>
    <w:rsid w:val="00302D1D"/>
    <w:rsid w:val="00303B04"/>
    <w:rsid w:val="00304555"/>
    <w:rsid w:val="003049B7"/>
    <w:rsid w:val="0030585B"/>
    <w:rsid w:val="00307098"/>
    <w:rsid w:val="00310BA1"/>
    <w:rsid w:val="00311F17"/>
    <w:rsid w:val="003136D5"/>
    <w:rsid w:val="00314E2C"/>
    <w:rsid w:val="003152CD"/>
    <w:rsid w:val="00317279"/>
    <w:rsid w:val="00317A1E"/>
    <w:rsid w:val="003221F9"/>
    <w:rsid w:val="00322AB6"/>
    <w:rsid w:val="0032313E"/>
    <w:rsid w:val="003234A3"/>
    <w:rsid w:val="00325575"/>
    <w:rsid w:val="00327DB3"/>
    <w:rsid w:val="003330FE"/>
    <w:rsid w:val="0033444F"/>
    <w:rsid w:val="00334C51"/>
    <w:rsid w:val="00341750"/>
    <w:rsid w:val="00341DC1"/>
    <w:rsid w:val="00343FD2"/>
    <w:rsid w:val="003441F0"/>
    <w:rsid w:val="00344A9B"/>
    <w:rsid w:val="00346343"/>
    <w:rsid w:val="00346DB7"/>
    <w:rsid w:val="003474AC"/>
    <w:rsid w:val="003503BB"/>
    <w:rsid w:val="00352732"/>
    <w:rsid w:val="00353F43"/>
    <w:rsid w:val="00354A9B"/>
    <w:rsid w:val="00355AC9"/>
    <w:rsid w:val="003562B9"/>
    <w:rsid w:val="00356432"/>
    <w:rsid w:val="00357794"/>
    <w:rsid w:val="003634D0"/>
    <w:rsid w:val="00372301"/>
    <w:rsid w:val="00376474"/>
    <w:rsid w:val="00376480"/>
    <w:rsid w:val="003806DC"/>
    <w:rsid w:val="00381D99"/>
    <w:rsid w:val="003835B0"/>
    <w:rsid w:val="003838FE"/>
    <w:rsid w:val="00383F8E"/>
    <w:rsid w:val="00385593"/>
    <w:rsid w:val="00390FDC"/>
    <w:rsid w:val="00391E04"/>
    <w:rsid w:val="00392AB2"/>
    <w:rsid w:val="00394003"/>
    <w:rsid w:val="003940EA"/>
    <w:rsid w:val="003946CC"/>
    <w:rsid w:val="0039592C"/>
    <w:rsid w:val="003A19CA"/>
    <w:rsid w:val="003A1DDC"/>
    <w:rsid w:val="003A28B1"/>
    <w:rsid w:val="003A304D"/>
    <w:rsid w:val="003B1E3C"/>
    <w:rsid w:val="003B28A4"/>
    <w:rsid w:val="003B2E51"/>
    <w:rsid w:val="003B54D8"/>
    <w:rsid w:val="003B60B6"/>
    <w:rsid w:val="003B6F58"/>
    <w:rsid w:val="003B7135"/>
    <w:rsid w:val="003C0A29"/>
    <w:rsid w:val="003C15C5"/>
    <w:rsid w:val="003C3302"/>
    <w:rsid w:val="003C3DF3"/>
    <w:rsid w:val="003C4068"/>
    <w:rsid w:val="003C4F1B"/>
    <w:rsid w:val="003C60C2"/>
    <w:rsid w:val="003C6E2A"/>
    <w:rsid w:val="003C7A40"/>
    <w:rsid w:val="003C7BD9"/>
    <w:rsid w:val="003D1005"/>
    <w:rsid w:val="003D2FEB"/>
    <w:rsid w:val="003D3411"/>
    <w:rsid w:val="003D6429"/>
    <w:rsid w:val="003E042C"/>
    <w:rsid w:val="003E1FA0"/>
    <w:rsid w:val="003E2A37"/>
    <w:rsid w:val="003E5089"/>
    <w:rsid w:val="003E55C0"/>
    <w:rsid w:val="003F014D"/>
    <w:rsid w:val="003F0C48"/>
    <w:rsid w:val="003F2D18"/>
    <w:rsid w:val="003F3062"/>
    <w:rsid w:val="003F4B86"/>
    <w:rsid w:val="00400836"/>
    <w:rsid w:val="00400B80"/>
    <w:rsid w:val="004012CA"/>
    <w:rsid w:val="00401FF1"/>
    <w:rsid w:val="00402DE6"/>
    <w:rsid w:val="00403BC4"/>
    <w:rsid w:val="00403CCE"/>
    <w:rsid w:val="00404011"/>
    <w:rsid w:val="004042FD"/>
    <w:rsid w:val="004045C8"/>
    <w:rsid w:val="00405FD9"/>
    <w:rsid w:val="0040670D"/>
    <w:rsid w:val="00406EFC"/>
    <w:rsid w:val="00407822"/>
    <w:rsid w:val="0041298A"/>
    <w:rsid w:val="004129CF"/>
    <w:rsid w:val="00415E7B"/>
    <w:rsid w:val="00420326"/>
    <w:rsid w:val="00423F0B"/>
    <w:rsid w:val="004242ED"/>
    <w:rsid w:val="00424FFF"/>
    <w:rsid w:val="00430582"/>
    <w:rsid w:val="00430D6D"/>
    <w:rsid w:val="004314B4"/>
    <w:rsid w:val="004333B7"/>
    <w:rsid w:val="00434140"/>
    <w:rsid w:val="0043430F"/>
    <w:rsid w:val="00434A91"/>
    <w:rsid w:val="004364E0"/>
    <w:rsid w:val="004375FB"/>
    <w:rsid w:val="004377A3"/>
    <w:rsid w:val="004411E8"/>
    <w:rsid w:val="004431F6"/>
    <w:rsid w:val="00445116"/>
    <w:rsid w:val="004453A5"/>
    <w:rsid w:val="00445F6B"/>
    <w:rsid w:val="00451C08"/>
    <w:rsid w:val="00452ABF"/>
    <w:rsid w:val="00453695"/>
    <w:rsid w:val="00455BB2"/>
    <w:rsid w:val="00456743"/>
    <w:rsid w:val="004568F2"/>
    <w:rsid w:val="00456EA7"/>
    <w:rsid w:val="00457DF6"/>
    <w:rsid w:val="00463886"/>
    <w:rsid w:val="00466660"/>
    <w:rsid w:val="004713AC"/>
    <w:rsid w:val="00471645"/>
    <w:rsid w:val="00473066"/>
    <w:rsid w:val="00473975"/>
    <w:rsid w:val="00476BF9"/>
    <w:rsid w:val="00481FCB"/>
    <w:rsid w:val="0048215C"/>
    <w:rsid w:val="00482B30"/>
    <w:rsid w:val="00483388"/>
    <w:rsid w:val="00486BAD"/>
    <w:rsid w:val="004912D6"/>
    <w:rsid w:val="004923EB"/>
    <w:rsid w:val="00492C28"/>
    <w:rsid w:val="00493018"/>
    <w:rsid w:val="004936B1"/>
    <w:rsid w:val="004938E6"/>
    <w:rsid w:val="004947A8"/>
    <w:rsid w:val="004A195A"/>
    <w:rsid w:val="004A19E5"/>
    <w:rsid w:val="004A36A0"/>
    <w:rsid w:val="004A47EF"/>
    <w:rsid w:val="004A4A51"/>
    <w:rsid w:val="004A4D3D"/>
    <w:rsid w:val="004A4D50"/>
    <w:rsid w:val="004A7FD2"/>
    <w:rsid w:val="004B0DEB"/>
    <w:rsid w:val="004B1FAF"/>
    <w:rsid w:val="004B269B"/>
    <w:rsid w:val="004B3C0D"/>
    <w:rsid w:val="004B4B8F"/>
    <w:rsid w:val="004B4D83"/>
    <w:rsid w:val="004B7EEB"/>
    <w:rsid w:val="004C0424"/>
    <w:rsid w:val="004C2080"/>
    <w:rsid w:val="004C2157"/>
    <w:rsid w:val="004C24B4"/>
    <w:rsid w:val="004C3817"/>
    <w:rsid w:val="004C6138"/>
    <w:rsid w:val="004C694A"/>
    <w:rsid w:val="004C6C46"/>
    <w:rsid w:val="004C6F71"/>
    <w:rsid w:val="004C72CF"/>
    <w:rsid w:val="004C76FA"/>
    <w:rsid w:val="004C7A7F"/>
    <w:rsid w:val="004D2852"/>
    <w:rsid w:val="004D4775"/>
    <w:rsid w:val="004D4961"/>
    <w:rsid w:val="004E1512"/>
    <w:rsid w:val="004E24FE"/>
    <w:rsid w:val="004E2655"/>
    <w:rsid w:val="004E2EBF"/>
    <w:rsid w:val="004E4207"/>
    <w:rsid w:val="004E480B"/>
    <w:rsid w:val="004E54D2"/>
    <w:rsid w:val="004F0D7C"/>
    <w:rsid w:val="004F1D5D"/>
    <w:rsid w:val="004F2115"/>
    <w:rsid w:val="004F5147"/>
    <w:rsid w:val="004F520E"/>
    <w:rsid w:val="004F6E43"/>
    <w:rsid w:val="0050115F"/>
    <w:rsid w:val="005026C8"/>
    <w:rsid w:val="00504009"/>
    <w:rsid w:val="00504B31"/>
    <w:rsid w:val="00504C4F"/>
    <w:rsid w:val="0050627A"/>
    <w:rsid w:val="00506763"/>
    <w:rsid w:val="00515952"/>
    <w:rsid w:val="00515C7C"/>
    <w:rsid w:val="005177DE"/>
    <w:rsid w:val="005231FB"/>
    <w:rsid w:val="00524D92"/>
    <w:rsid w:val="0052687D"/>
    <w:rsid w:val="00527803"/>
    <w:rsid w:val="0052792C"/>
    <w:rsid w:val="0053007F"/>
    <w:rsid w:val="005306AC"/>
    <w:rsid w:val="005323AA"/>
    <w:rsid w:val="00535BA0"/>
    <w:rsid w:val="00536E1F"/>
    <w:rsid w:val="005403A3"/>
    <w:rsid w:val="0054698F"/>
    <w:rsid w:val="00547177"/>
    <w:rsid w:val="00547295"/>
    <w:rsid w:val="00547CDD"/>
    <w:rsid w:val="00550983"/>
    <w:rsid w:val="0055166A"/>
    <w:rsid w:val="00551CE1"/>
    <w:rsid w:val="00551D7A"/>
    <w:rsid w:val="0055388C"/>
    <w:rsid w:val="005539C8"/>
    <w:rsid w:val="00555D15"/>
    <w:rsid w:val="0056044A"/>
    <w:rsid w:val="005607BC"/>
    <w:rsid w:val="00562BBC"/>
    <w:rsid w:val="005643F5"/>
    <w:rsid w:val="00565453"/>
    <w:rsid w:val="00566994"/>
    <w:rsid w:val="00570A06"/>
    <w:rsid w:val="0057106E"/>
    <w:rsid w:val="005710F5"/>
    <w:rsid w:val="0057290C"/>
    <w:rsid w:val="00573904"/>
    <w:rsid w:val="00574907"/>
    <w:rsid w:val="005749AF"/>
    <w:rsid w:val="005758FE"/>
    <w:rsid w:val="00575A5A"/>
    <w:rsid w:val="00575D94"/>
    <w:rsid w:val="005762A6"/>
    <w:rsid w:val="0057768F"/>
    <w:rsid w:val="00580070"/>
    <w:rsid w:val="00580394"/>
    <w:rsid w:val="00581B05"/>
    <w:rsid w:val="00582454"/>
    <w:rsid w:val="00582DA1"/>
    <w:rsid w:val="00583311"/>
    <w:rsid w:val="00583908"/>
    <w:rsid w:val="00584C21"/>
    <w:rsid w:val="0058592D"/>
    <w:rsid w:val="005877E1"/>
    <w:rsid w:val="0059055B"/>
    <w:rsid w:val="005918EE"/>
    <w:rsid w:val="0059195D"/>
    <w:rsid w:val="00591ADF"/>
    <w:rsid w:val="00593AD9"/>
    <w:rsid w:val="00593EF7"/>
    <w:rsid w:val="005956ED"/>
    <w:rsid w:val="00595B74"/>
    <w:rsid w:val="0059612A"/>
    <w:rsid w:val="0059796C"/>
    <w:rsid w:val="005A0CD5"/>
    <w:rsid w:val="005A1258"/>
    <w:rsid w:val="005A354E"/>
    <w:rsid w:val="005A3DE1"/>
    <w:rsid w:val="005A4435"/>
    <w:rsid w:val="005A4F29"/>
    <w:rsid w:val="005A57A4"/>
    <w:rsid w:val="005A65CD"/>
    <w:rsid w:val="005A7360"/>
    <w:rsid w:val="005A7ADD"/>
    <w:rsid w:val="005A7CD5"/>
    <w:rsid w:val="005B06E7"/>
    <w:rsid w:val="005B1BC7"/>
    <w:rsid w:val="005B2E3F"/>
    <w:rsid w:val="005B472F"/>
    <w:rsid w:val="005B5A6E"/>
    <w:rsid w:val="005B6E96"/>
    <w:rsid w:val="005B6F81"/>
    <w:rsid w:val="005B7CE2"/>
    <w:rsid w:val="005B7D21"/>
    <w:rsid w:val="005C05C4"/>
    <w:rsid w:val="005C08D1"/>
    <w:rsid w:val="005C4BA1"/>
    <w:rsid w:val="005C5106"/>
    <w:rsid w:val="005C53AC"/>
    <w:rsid w:val="005C5F13"/>
    <w:rsid w:val="005D036B"/>
    <w:rsid w:val="005D2867"/>
    <w:rsid w:val="005D46A8"/>
    <w:rsid w:val="005D6691"/>
    <w:rsid w:val="005D6A1B"/>
    <w:rsid w:val="005D7662"/>
    <w:rsid w:val="005E0B4E"/>
    <w:rsid w:val="005E3B67"/>
    <w:rsid w:val="005E4F30"/>
    <w:rsid w:val="005E64A5"/>
    <w:rsid w:val="005E6B2B"/>
    <w:rsid w:val="005F1BD1"/>
    <w:rsid w:val="005F1E6D"/>
    <w:rsid w:val="005F2EFA"/>
    <w:rsid w:val="005F37FB"/>
    <w:rsid w:val="005F576F"/>
    <w:rsid w:val="00601AA6"/>
    <w:rsid w:val="00603939"/>
    <w:rsid w:val="00603ADA"/>
    <w:rsid w:val="00604BCC"/>
    <w:rsid w:val="006065E6"/>
    <w:rsid w:val="00607C31"/>
    <w:rsid w:val="00607F79"/>
    <w:rsid w:val="00610C71"/>
    <w:rsid w:val="00611BB2"/>
    <w:rsid w:val="006145E7"/>
    <w:rsid w:val="00614822"/>
    <w:rsid w:val="0061555B"/>
    <w:rsid w:val="006166FE"/>
    <w:rsid w:val="00621D8C"/>
    <w:rsid w:val="00623CEE"/>
    <w:rsid w:val="00624990"/>
    <w:rsid w:val="00625C31"/>
    <w:rsid w:val="00626C01"/>
    <w:rsid w:val="00630C2C"/>
    <w:rsid w:val="00634B32"/>
    <w:rsid w:val="006354ED"/>
    <w:rsid w:val="00635A05"/>
    <w:rsid w:val="006368F6"/>
    <w:rsid w:val="006406C8"/>
    <w:rsid w:val="00641088"/>
    <w:rsid w:val="00643996"/>
    <w:rsid w:val="006476C1"/>
    <w:rsid w:val="006510B1"/>
    <w:rsid w:val="00652D97"/>
    <w:rsid w:val="0065475C"/>
    <w:rsid w:val="00656A6C"/>
    <w:rsid w:val="00661F50"/>
    <w:rsid w:val="00662D0C"/>
    <w:rsid w:val="0066473D"/>
    <w:rsid w:val="00664FCB"/>
    <w:rsid w:val="006652AF"/>
    <w:rsid w:val="00667153"/>
    <w:rsid w:val="00667DB0"/>
    <w:rsid w:val="0067013B"/>
    <w:rsid w:val="006717D7"/>
    <w:rsid w:val="00672A78"/>
    <w:rsid w:val="00674B6F"/>
    <w:rsid w:val="00676333"/>
    <w:rsid w:val="00676522"/>
    <w:rsid w:val="00676FEC"/>
    <w:rsid w:val="00681F9B"/>
    <w:rsid w:val="00684630"/>
    <w:rsid w:val="00686E7C"/>
    <w:rsid w:val="00691522"/>
    <w:rsid w:val="006945A7"/>
    <w:rsid w:val="00694C62"/>
    <w:rsid w:val="006956E0"/>
    <w:rsid w:val="0069737A"/>
    <w:rsid w:val="00697C9B"/>
    <w:rsid w:val="006A182C"/>
    <w:rsid w:val="006A4F15"/>
    <w:rsid w:val="006A68F0"/>
    <w:rsid w:val="006A6EB8"/>
    <w:rsid w:val="006A7EEF"/>
    <w:rsid w:val="006B02EB"/>
    <w:rsid w:val="006B5DEB"/>
    <w:rsid w:val="006B74E9"/>
    <w:rsid w:val="006C0A51"/>
    <w:rsid w:val="006C2385"/>
    <w:rsid w:val="006C4689"/>
    <w:rsid w:val="006C59C5"/>
    <w:rsid w:val="006C6031"/>
    <w:rsid w:val="006C6B74"/>
    <w:rsid w:val="006D09D0"/>
    <w:rsid w:val="006D171A"/>
    <w:rsid w:val="006D17AA"/>
    <w:rsid w:val="006D1CB9"/>
    <w:rsid w:val="006D2849"/>
    <w:rsid w:val="006D50CD"/>
    <w:rsid w:val="006E2519"/>
    <w:rsid w:val="006E3013"/>
    <w:rsid w:val="006E3042"/>
    <w:rsid w:val="006E3877"/>
    <w:rsid w:val="006E3D79"/>
    <w:rsid w:val="006F1169"/>
    <w:rsid w:val="006F1303"/>
    <w:rsid w:val="006F154F"/>
    <w:rsid w:val="006F4643"/>
    <w:rsid w:val="006F69CD"/>
    <w:rsid w:val="006F7067"/>
    <w:rsid w:val="0070040F"/>
    <w:rsid w:val="007007FB"/>
    <w:rsid w:val="00701DC8"/>
    <w:rsid w:val="00704DDD"/>
    <w:rsid w:val="00705FFD"/>
    <w:rsid w:val="00706E85"/>
    <w:rsid w:val="00706FEC"/>
    <w:rsid w:val="00710B98"/>
    <w:rsid w:val="0071285C"/>
    <w:rsid w:val="00712ECD"/>
    <w:rsid w:val="00713C1B"/>
    <w:rsid w:val="007145EA"/>
    <w:rsid w:val="00720199"/>
    <w:rsid w:val="00721642"/>
    <w:rsid w:val="00721EAD"/>
    <w:rsid w:val="0072261A"/>
    <w:rsid w:val="00723108"/>
    <w:rsid w:val="00725468"/>
    <w:rsid w:val="00730F2F"/>
    <w:rsid w:val="00735B16"/>
    <w:rsid w:val="00736EAD"/>
    <w:rsid w:val="007373B3"/>
    <w:rsid w:val="007401D0"/>
    <w:rsid w:val="007412B8"/>
    <w:rsid w:val="0074138F"/>
    <w:rsid w:val="0074171F"/>
    <w:rsid w:val="00742FFA"/>
    <w:rsid w:val="00743ABD"/>
    <w:rsid w:val="00745B71"/>
    <w:rsid w:val="00746C0C"/>
    <w:rsid w:val="00747543"/>
    <w:rsid w:val="00750000"/>
    <w:rsid w:val="00750C3E"/>
    <w:rsid w:val="00750CC7"/>
    <w:rsid w:val="007526B9"/>
    <w:rsid w:val="00753081"/>
    <w:rsid w:val="007552A2"/>
    <w:rsid w:val="00755770"/>
    <w:rsid w:val="0076150A"/>
    <w:rsid w:val="007640C1"/>
    <w:rsid w:val="007646A5"/>
    <w:rsid w:val="00770A96"/>
    <w:rsid w:val="00772B33"/>
    <w:rsid w:val="007738AF"/>
    <w:rsid w:val="00774637"/>
    <w:rsid w:val="007758D9"/>
    <w:rsid w:val="007764F0"/>
    <w:rsid w:val="007767D3"/>
    <w:rsid w:val="00777576"/>
    <w:rsid w:val="00780502"/>
    <w:rsid w:val="007808E5"/>
    <w:rsid w:val="007809FF"/>
    <w:rsid w:val="00781045"/>
    <w:rsid w:val="007817AE"/>
    <w:rsid w:val="007821EC"/>
    <w:rsid w:val="007876BB"/>
    <w:rsid w:val="00787D9B"/>
    <w:rsid w:val="007908E8"/>
    <w:rsid w:val="00792696"/>
    <w:rsid w:val="00796C0C"/>
    <w:rsid w:val="00797FF0"/>
    <w:rsid w:val="007A1775"/>
    <w:rsid w:val="007A1BFE"/>
    <w:rsid w:val="007A255C"/>
    <w:rsid w:val="007A3849"/>
    <w:rsid w:val="007A3B7B"/>
    <w:rsid w:val="007A6A10"/>
    <w:rsid w:val="007A781E"/>
    <w:rsid w:val="007A7C7C"/>
    <w:rsid w:val="007B05CB"/>
    <w:rsid w:val="007B213F"/>
    <w:rsid w:val="007B3698"/>
    <w:rsid w:val="007B79FC"/>
    <w:rsid w:val="007C1799"/>
    <w:rsid w:val="007C1C90"/>
    <w:rsid w:val="007C33F8"/>
    <w:rsid w:val="007C5819"/>
    <w:rsid w:val="007C5C13"/>
    <w:rsid w:val="007C7711"/>
    <w:rsid w:val="007D0A9D"/>
    <w:rsid w:val="007D0BB5"/>
    <w:rsid w:val="007D1B6C"/>
    <w:rsid w:val="007D480E"/>
    <w:rsid w:val="007D5A62"/>
    <w:rsid w:val="007D7475"/>
    <w:rsid w:val="007E4508"/>
    <w:rsid w:val="007E5BF6"/>
    <w:rsid w:val="007E67D4"/>
    <w:rsid w:val="007E6938"/>
    <w:rsid w:val="007F2D82"/>
    <w:rsid w:val="007F4A64"/>
    <w:rsid w:val="007F6F78"/>
    <w:rsid w:val="007F7536"/>
    <w:rsid w:val="00804B0A"/>
    <w:rsid w:val="00804D6B"/>
    <w:rsid w:val="00806266"/>
    <w:rsid w:val="00807CA3"/>
    <w:rsid w:val="00807DC8"/>
    <w:rsid w:val="0081014B"/>
    <w:rsid w:val="008102B2"/>
    <w:rsid w:val="00810EB5"/>
    <w:rsid w:val="00811F7D"/>
    <w:rsid w:val="00812AAB"/>
    <w:rsid w:val="00813ACF"/>
    <w:rsid w:val="008141FD"/>
    <w:rsid w:val="008150AE"/>
    <w:rsid w:val="00815267"/>
    <w:rsid w:val="00815C02"/>
    <w:rsid w:val="00820EFF"/>
    <w:rsid w:val="00822E24"/>
    <w:rsid w:val="00825912"/>
    <w:rsid w:val="0082618C"/>
    <w:rsid w:val="0082625A"/>
    <w:rsid w:val="008306C4"/>
    <w:rsid w:val="008328AA"/>
    <w:rsid w:val="0083619C"/>
    <w:rsid w:val="008374EE"/>
    <w:rsid w:val="00840452"/>
    <w:rsid w:val="00840E0D"/>
    <w:rsid w:val="00842E7D"/>
    <w:rsid w:val="00843862"/>
    <w:rsid w:val="00843ADA"/>
    <w:rsid w:val="008463CD"/>
    <w:rsid w:val="00846660"/>
    <w:rsid w:val="00846A4D"/>
    <w:rsid w:val="00846B12"/>
    <w:rsid w:val="00850F61"/>
    <w:rsid w:val="00851651"/>
    <w:rsid w:val="00853D9B"/>
    <w:rsid w:val="00854692"/>
    <w:rsid w:val="00854C69"/>
    <w:rsid w:val="00854E42"/>
    <w:rsid w:val="0085555B"/>
    <w:rsid w:val="00855DFE"/>
    <w:rsid w:val="00856DAC"/>
    <w:rsid w:val="00862C05"/>
    <w:rsid w:val="00863136"/>
    <w:rsid w:val="008653EB"/>
    <w:rsid w:val="00865DAD"/>
    <w:rsid w:val="0086644A"/>
    <w:rsid w:val="008725A6"/>
    <w:rsid w:val="00872C15"/>
    <w:rsid w:val="00873A72"/>
    <w:rsid w:val="00874E20"/>
    <w:rsid w:val="00877436"/>
    <w:rsid w:val="008806A4"/>
    <w:rsid w:val="00881B77"/>
    <w:rsid w:val="008851BD"/>
    <w:rsid w:val="0088787B"/>
    <w:rsid w:val="00890ECE"/>
    <w:rsid w:val="008916BB"/>
    <w:rsid w:val="008918CC"/>
    <w:rsid w:val="008933A3"/>
    <w:rsid w:val="008975BA"/>
    <w:rsid w:val="00897821"/>
    <w:rsid w:val="008979A9"/>
    <w:rsid w:val="008A1A9A"/>
    <w:rsid w:val="008B0939"/>
    <w:rsid w:val="008B5D58"/>
    <w:rsid w:val="008B6FD8"/>
    <w:rsid w:val="008C1B00"/>
    <w:rsid w:val="008C454B"/>
    <w:rsid w:val="008C4FE3"/>
    <w:rsid w:val="008C5672"/>
    <w:rsid w:val="008D03A7"/>
    <w:rsid w:val="008D0A84"/>
    <w:rsid w:val="008D11FF"/>
    <w:rsid w:val="008D333D"/>
    <w:rsid w:val="008E01D5"/>
    <w:rsid w:val="008E2A5B"/>
    <w:rsid w:val="008E3BEC"/>
    <w:rsid w:val="008E6F26"/>
    <w:rsid w:val="008F088D"/>
    <w:rsid w:val="008F2C11"/>
    <w:rsid w:val="008F4C4B"/>
    <w:rsid w:val="008F6EEA"/>
    <w:rsid w:val="008F79C2"/>
    <w:rsid w:val="00900FDD"/>
    <w:rsid w:val="00901234"/>
    <w:rsid w:val="0090140C"/>
    <w:rsid w:val="00901416"/>
    <w:rsid w:val="009021CD"/>
    <w:rsid w:val="00902226"/>
    <w:rsid w:val="00902B47"/>
    <w:rsid w:val="00905543"/>
    <w:rsid w:val="0090554C"/>
    <w:rsid w:val="00906181"/>
    <w:rsid w:val="009076A6"/>
    <w:rsid w:val="00907FA2"/>
    <w:rsid w:val="00910A8E"/>
    <w:rsid w:val="009160E7"/>
    <w:rsid w:val="00917FFD"/>
    <w:rsid w:val="0092037D"/>
    <w:rsid w:val="00922FE4"/>
    <w:rsid w:val="00927B48"/>
    <w:rsid w:val="009341E5"/>
    <w:rsid w:val="00934F55"/>
    <w:rsid w:val="009350EC"/>
    <w:rsid w:val="0093659E"/>
    <w:rsid w:val="00936B21"/>
    <w:rsid w:val="00936DD5"/>
    <w:rsid w:val="009448AC"/>
    <w:rsid w:val="009453C6"/>
    <w:rsid w:val="00945D96"/>
    <w:rsid w:val="00951089"/>
    <w:rsid w:val="00951AD0"/>
    <w:rsid w:val="00951DC3"/>
    <w:rsid w:val="009625CE"/>
    <w:rsid w:val="00962735"/>
    <w:rsid w:val="00972218"/>
    <w:rsid w:val="00975186"/>
    <w:rsid w:val="0097701E"/>
    <w:rsid w:val="00977C34"/>
    <w:rsid w:val="00982E2C"/>
    <w:rsid w:val="00984AEB"/>
    <w:rsid w:val="009856A7"/>
    <w:rsid w:val="00985B5B"/>
    <w:rsid w:val="00985CC4"/>
    <w:rsid w:val="009877EC"/>
    <w:rsid w:val="00987ACB"/>
    <w:rsid w:val="009914B1"/>
    <w:rsid w:val="009931D5"/>
    <w:rsid w:val="0099474D"/>
    <w:rsid w:val="00995CE5"/>
    <w:rsid w:val="009A074C"/>
    <w:rsid w:val="009A3213"/>
    <w:rsid w:val="009A6C95"/>
    <w:rsid w:val="009B1019"/>
    <w:rsid w:val="009B4818"/>
    <w:rsid w:val="009B49EB"/>
    <w:rsid w:val="009B6C81"/>
    <w:rsid w:val="009C07DE"/>
    <w:rsid w:val="009C0B5A"/>
    <w:rsid w:val="009C2730"/>
    <w:rsid w:val="009C2E5F"/>
    <w:rsid w:val="009C3D17"/>
    <w:rsid w:val="009C435B"/>
    <w:rsid w:val="009C4601"/>
    <w:rsid w:val="009C706C"/>
    <w:rsid w:val="009C7F21"/>
    <w:rsid w:val="009D10E4"/>
    <w:rsid w:val="009D642F"/>
    <w:rsid w:val="009D781E"/>
    <w:rsid w:val="009E0DF8"/>
    <w:rsid w:val="009E1882"/>
    <w:rsid w:val="009E20AE"/>
    <w:rsid w:val="009E3CEB"/>
    <w:rsid w:val="009E48F5"/>
    <w:rsid w:val="009E61DE"/>
    <w:rsid w:val="009E6DB1"/>
    <w:rsid w:val="009E7949"/>
    <w:rsid w:val="009F00EE"/>
    <w:rsid w:val="009F08ED"/>
    <w:rsid w:val="009F1CFE"/>
    <w:rsid w:val="009F22EE"/>
    <w:rsid w:val="009F402F"/>
    <w:rsid w:val="009F4943"/>
    <w:rsid w:val="009F6474"/>
    <w:rsid w:val="009F7650"/>
    <w:rsid w:val="00A0035A"/>
    <w:rsid w:val="00A0436E"/>
    <w:rsid w:val="00A046E5"/>
    <w:rsid w:val="00A04FCE"/>
    <w:rsid w:val="00A0722F"/>
    <w:rsid w:val="00A1069E"/>
    <w:rsid w:val="00A106B9"/>
    <w:rsid w:val="00A112CC"/>
    <w:rsid w:val="00A12B77"/>
    <w:rsid w:val="00A139CA"/>
    <w:rsid w:val="00A15916"/>
    <w:rsid w:val="00A1592E"/>
    <w:rsid w:val="00A16C36"/>
    <w:rsid w:val="00A24064"/>
    <w:rsid w:val="00A25017"/>
    <w:rsid w:val="00A2571C"/>
    <w:rsid w:val="00A26C3C"/>
    <w:rsid w:val="00A30687"/>
    <w:rsid w:val="00A3191C"/>
    <w:rsid w:val="00A32667"/>
    <w:rsid w:val="00A36D53"/>
    <w:rsid w:val="00A36FC6"/>
    <w:rsid w:val="00A40956"/>
    <w:rsid w:val="00A42531"/>
    <w:rsid w:val="00A43FCD"/>
    <w:rsid w:val="00A448DD"/>
    <w:rsid w:val="00A44E46"/>
    <w:rsid w:val="00A46AA3"/>
    <w:rsid w:val="00A46DD2"/>
    <w:rsid w:val="00A47668"/>
    <w:rsid w:val="00A5078B"/>
    <w:rsid w:val="00A50B0A"/>
    <w:rsid w:val="00A51D7F"/>
    <w:rsid w:val="00A5245C"/>
    <w:rsid w:val="00A55241"/>
    <w:rsid w:val="00A55602"/>
    <w:rsid w:val="00A55A91"/>
    <w:rsid w:val="00A55F24"/>
    <w:rsid w:val="00A56DD2"/>
    <w:rsid w:val="00A60E71"/>
    <w:rsid w:val="00A615B3"/>
    <w:rsid w:val="00A63A24"/>
    <w:rsid w:val="00A64EB3"/>
    <w:rsid w:val="00A65428"/>
    <w:rsid w:val="00A65C84"/>
    <w:rsid w:val="00A66F58"/>
    <w:rsid w:val="00A70200"/>
    <w:rsid w:val="00A70E90"/>
    <w:rsid w:val="00A71610"/>
    <w:rsid w:val="00A71E7B"/>
    <w:rsid w:val="00A71FAB"/>
    <w:rsid w:val="00A725C9"/>
    <w:rsid w:val="00A72EEC"/>
    <w:rsid w:val="00A73295"/>
    <w:rsid w:val="00A7403D"/>
    <w:rsid w:val="00A7501E"/>
    <w:rsid w:val="00A75A8C"/>
    <w:rsid w:val="00A76914"/>
    <w:rsid w:val="00A76D8A"/>
    <w:rsid w:val="00A777B3"/>
    <w:rsid w:val="00A777DE"/>
    <w:rsid w:val="00A779D6"/>
    <w:rsid w:val="00A81F98"/>
    <w:rsid w:val="00A83AE0"/>
    <w:rsid w:val="00A84DBF"/>
    <w:rsid w:val="00A869E4"/>
    <w:rsid w:val="00A87376"/>
    <w:rsid w:val="00A9096C"/>
    <w:rsid w:val="00A9156C"/>
    <w:rsid w:val="00A93852"/>
    <w:rsid w:val="00A94741"/>
    <w:rsid w:val="00A94E5D"/>
    <w:rsid w:val="00A9531F"/>
    <w:rsid w:val="00A95A26"/>
    <w:rsid w:val="00A96349"/>
    <w:rsid w:val="00A972C8"/>
    <w:rsid w:val="00A97943"/>
    <w:rsid w:val="00A97A02"/>
    <w:rsid w:val="00AA2C95"/>
    <w:rsid w:val="00AA3570"/>
    <w:rsid w:val="00AA608A"/>
    <w:rsid w:val="00AB0BA3"/>
    <w:rsid w:val="00AB0BA7"/>
    <w:rsid w:val="00AB14B0"/>
    <w:rsid w:val="00AB1531"/>
    <w:rsid w:val="00AB160F"/>
    <w:rsid w:val="00AB1AEE"/>
    <w:rsid w:val="00AB2090"/>
    <w:rsid w:val="00AB32A0"/>
    <w:rsid w:val="00AB5030"/>
    <w:rsid w:val="00AB623F"/>
    <w:rsid w:val="00AB6856"/>
    <w:rsid w:val="00AC1460"/>
    <w:rsid w:val="00AC1E68"/>
    <w:rsid w:val="00AC212E"/>
    <w:rsid w:val="00AC525D"/>
    <w:rsid w:val="00AC53F2"/>
    <w:rsid w:val="00AD0016"/>
    <w:rsid w:val="00AD06BF"/>
    <w:rsid w:val="00AD1F87"/>
    <w:rsid w:val="00AD41C8"/>
    <w:rsid w:val="00AD7290"/>
    <w:rsid w:val="00AD777E"/>
    <w:rsid w:val="00AD7995"/>
    <w:rsid w:val="00AD79CD"/>
    <w:rsid w:val="00AE0B48"/>
    <w:rsid w:val="00AE0DAC"/>
    <w:rsid w:val="00AE4D67"/>
    <w:rsid w:val="00AE5254"/>
    <w:rsid w:val="00AE65A1"/>
    <w:rsid w:val="00AF05D4"/>
    <w:rsid w:val="00AF30AD"/>
    <w:rsid w:val="00AF3563"/>
    <w:rsid w:val="00AF358A"/>
    <w:rsid w:val="00AF3687"/>
    <w:rsid w:val="00AF4912"/>
    <w:rsid w:val="00AF7E7A"/>
    <w:rsid w:val="00B004A5"/>
    <w:rsid w:val="00B012DC"/>
    <w:rsid w:val="00B03653"/>
    <w:rsid w:val="00B05432"/>
    <w:rsid w:val="00B0543C"/>
    <w:rsid w:val="00B060DD"/>
    <w:rsid w:val="00B06626"/>
    <w:rsid w:val="00B10E1E"/>
    <w:rsid w:val="00B117EE"/>
    <w:rsid w:val="00B1209B"/>
    <w:rsid w:val="00B15CA2"/>
    <w:rsid w:val="00B20507"/>
    <w:rsid w:val="00B20B05"/>
    <w:rsid w:val="00B22C8F"/>
    <w:rsid w:val="00B23489"/>
    <w:rsid w:val="00B25C02"/>
    <w:rsid w:val="00B27807"/>
    <w:rsid w:val="00B313C7"/>
    <w:rsid w:val="00B3154B"/>
    <w:rsid w:val="00B339AF"/>
    <w:rsid w:val="00B3585C"/>
    <w:rsid w:val="00B37581"/>
    <w:rsid w:val="00B409A2"/>
    <w:rsid w:val="00B4345A"/>
    <w:rsid w:val="00B4391F"/>
    <w:rsid w:val="00B45AA2"/>
    <w:rsid w:val="00B45FD8"/>
    <w:rsid w:val="00B506E8"/>
    <w:rsid w:val="00B51260"/>
    <w:rsid w:val="00B5219F"/>
    <w:rsid w:val="00B52527"/>
    <w:rsid w:val="00B52D23"/>
    <w:rsid w:val="00B5664F"/>
    <w:rsid w:val="00B566B9"/>
    <w:rsid w:val="00B56C0A"/>
    <w:rsid w:val="00B6127F"/>
    <w:rsid w:val="00B63865"/>
    <w:rsid w:val="00B63A5F"/>
    <w:rsid w:val="00B63B14"/>
    <w:rsid w:val="00B65408"/>
    <w:rsid w:val="00B66042"/>
    <w:rsid w:val="00B66C21"/>
    <w:rsid w:val="00B67089"/>
    <w:rsid w:val="00B671E5"/>
    <w:rsid w:val="00B70C14"/>
    <w:rsid w:val="00B801DD"/>
    <w:rsid w:val="00B82139"/>
    <w:rsid w:val="00B827C6"/>
    <w:rsid w:val="00B83577"/>
    <w:rsid w:val="00B86DFA"/>
    <w:rsid w:val="00B87BB9"/>
    <w:rsid w:val="00B9013C"/>
    <w:rsid w:val="00B90288"/>
    <w:rsid w:val="00B905FA"/>
    <w:rsid w:val="00B90612"/>
    <w:rsid w:val="00B91A38"/>
    <w:rsid w:val="00B91E81"/>
    <w:rsid w:val="00B93112"/>
    <w:rsid w:val="00B934BE"/>
    <w:rsid w:val="00B96CAA"/>
    <w:rsid w:val="00B97D41"/>
    <w:rsid w:val="00BA1469"/>
    <w:rsid w:val="00BA2C2C"/>
    <w:rsid w:val="00BA2EE9"/>
    <w:rsid w:val="00BA3767"/>
    <w:rsid w:val="00BA3879"/>
    <w:rsid w:val="00BA3FB2"/>
    <w:rsid w:val="00BA4052"/>
    <w:rsid w:val="00BA51FB"/>
    <w:rsid w:val="00BB651B"/>
    <w:rsid w:val="00BB6C4C"/>
    <w:rsid w:val="00BB7691"/>
    <w:rsid w:val="00BC1188"/>
    <w:rsid w:val="00BC2C4B"/>
    <w:rsid w:val="00BC36A7"/>
    <w:rsid w:val="00BC468E"/>
    <w:rsid w:val="00BC4B24"/>
    <w:rsid w:val="00BC4CFC"/>
    <w:rsid w:val="00BC684B"/>
    <w:rsid w:val="00BC6E52"/>
    <w:rsid w:val="00BD074B"/>
    <w:rsid w:val="00BD0981"/>
    <w:rsid w:val="00BD1CA7"/>
    <w:rsid w:val="00BD60F5"/>
    <w:rsid w:val="00BD6B82"/>
    <w:rsid w:val="00BD7DB9"/>
    <w:rsid w:val="00BE0B8F"/>
    <w:rsid w:val="00BE1123"/>
    <w:rsid w:val="00BE1F5C"/>
    <w:rsid w:val="00BE2FE6"/>
    <w:rsid w:val="00BE3621"/>
    <w:rsid w:val="00BE6323"/>
    <w:rsid w:val="00BE66F5"/>
    <w:rsid w:val="00BE6A13"/>
    <w:rsid w:val="00BF0974"/>
    <w:rsid w:val="00BF0C89"/>
    <w:rsid w:val="00BF2408"/>
    <w:rsid w:val="00BF5098"/>
    <w:rsid w:val="00BF592E"/>
    <w:rsid w:val="00C04FF6"/>
    <w:rsid w:val="00C0519B"/>
    <w:rsid w:val="00C06834"/>
    <w:rsid w:val="00C070D8"/>
    <w:rsid w:val="00C1192D"/>
    <w:rsid w:val="00C11E59"/>
    <w:rsid w:val="00C1200E"/>
    <w:rsid w:val="00C13B65"/>
    <w:rsid w:val="00C13CFA"/>
    <w:rsid w:val="00C16178"/>
    <w:rsid w:val="00C164F6"/>
    <w:rsid w:val="00C16503"/>
    <w:rsid w:val="00C16A80"/>
    <w:rsid w:val="00C17208"/>
    <w:rsid w:val="00C17AB9"/>
    <w:rsid w:val="00C2163D"/>
    <w:rsid w:val="00C23B96"/>
    <w:rsid w:val="00C2559E"/>
    <w:rsid w:val="00C31085"/>
    <w:rsid w:val="00C32ADE"/>
    <w:rsid w:val="00C3424B"/>
    <w:rsid w:val="00C356E2"/>
    <w:rsid w:val="00C35FC6"/>
    <w:rsid w:val="00C40470"/>
    <w:rsid w:val="00C41D0A"/>
    <w:rsid w:val="00C51A74"/>
    <w:rsid w:val="00C5384B"/>
    <w:rsid w:val="00C54F51"/>
    <w:rsid w:val="00C55325"/>
    <w:rsid w:val="00C55B95"/>
    <w:rsid w:val="00C57CFB"/>
    <w:rsid w:val="00C57F47"/>
    <w:rsid w:val="00C60276"/>
    <w:rsid w:val="00C6214A"/>
    <w:rsid w:val="00C62F2B"/>
    <w:rsid w:val="00C630DE"/>
    <w:rsid w:val="00C631A8"/>
    <w:rsid w:val="00C633D7"/>
    <w:rsid w:val="00C63BA3"/>
    <w:rsid w:val="00C6769A"/>
    <w:rsid w:val="00C67E39"/>
    <w:rsid w:val="00C70189"/>
    <w:rsid w:val="00C70D3D"/>
    <w:rsid w:val="00C7220A"/>
    <w:rsid w:val="00C725EC"/>
    <w:rsid w:val="00C73CDA"/>
    <w:rsid w:val="00C758DE"/>
    <w:rsid w:val="00C82727"/>
    <w:rsid w:val="00C841BC"/>
    <w:rsid w:val="00C861CC"/>
    <w:rsid w:val="00C90972"/>
    <w:rsid w:val="00C9450C"/>
    <w:rsid w:val="00C951D0"/>
    <w:rsid w:val="00C96A08"/>
    <w:rsid w:val="00C973F1"/>
    <w:rsid w:val="00C97673"/>
    <w:rsid w:val="00CA304C"/>
    <w:rsid w:val="00CA6F60"/>
    <w:rsid w:val="00CB4BB7"/>
    <w:rsid w:val="00CB6F6E"/>
    <w:rsid w:val="00CB7B6D"/>
    <w:rsid w:val="00CC1BC4"/>
    <w:rsid w:val="00CC2EDE"/>
    <w:rsid w:val="00CC3790"/>
    <w:rsid w:val="00CC3C72"/>
    <w:rsid w:val="00CC5FE5"/>
    <w:rsid w:val="00CC6E85"/>
    <w:rsid w:val="00CC7D7F"/>
    <w:rsid w:val="00CD048D"/>
    <w:rsid w:val="00CD5A3C"/>
    <w:rsid w:val="00CD5DC6"/>
    <w:rsid w:val="00CD7128"/>
    <w:rsid w:val="00CD74B4"/>
    <w:rsid w:val="00CD7AEF"/>
    <w:rsid w:val="00CE0B23"/>
    <w:rsid w:val="00CE0E8D"/>
    <w:rsid w:val="00CE101A"/>
    <w:rsid w:val="00CE27CB"/>
    <w:rsid w:val="00CE563B"/>
    <w:rsid w:val="00CF172F"/>
    <w:rsid w:val="00CF229B"/>
    <w:rsid w:val="00CF23CA"/>
    <w:rsid w:val="00CF37EE"/>
    <w:rsid w:val="00CF3B2D"/>
    <w:rsid w:val="00CF4254"/>
    <w:rsid w:val="00D03FB0"/>
    <w:rsid w:val="00D048F2"/>
    <w:rsid w:val="00D057DB"/>
    <w:rsid w:val="00D05B71"/>
    <w:rsid w:val="00D061D7"/>
    <w:rsid w:val="00D1012C"/>
    <w:rsid w:val="00D1196A"/>
    <w:rsid w:val="00D11CC5"/>
    <w:rsid w:val="00D1290F"/>
    <w:rsid w:val="00D131B3"/>
    <w:rsid w:val="00D1394F"/>
    <w:rsid w:val="00D153CF"/>
    <w:rsid w:val="00D204D9"/>
    <w:rsid w:val="00D216AB"/>
    <w:rsid w:val="00D21781"/>
    <w:rsid w:val="00D21946"/>
    <w:rsid w:val="00D23FCE"/>
    <w:rsid w:val="00D24141"/>
    <w:rsid w:val="00D27121"/>
    <w:rsid w:val="00D27D8F"/>
    <w:rsid w:val="00D30500"/>
    <w:rsid w:val="00D314C4"/>
    <w:rsid w:val="00D33EE9"/>
    <w:rsid w:val="00D350A4"/>
    <w:rsid w:val="00D41DB5"/>
    <w:rsid w:val="00D42864"/>
    <w:rsid w:val="00D4326D"/>
    <w:rsid w:val="00D441CF"/>
    <w:rsid w:val="00D448F3"/>
    <w:rsid w:val="00D45694"/>
    <w:rsid w:val="00D46B13"/>
    <w:rsid w:val="00D500EC"/>
    <w:rsid w:val="00D53445"/>
    <w:rsid w:val="00D534F9"/>
    <w:rsid w:val="00D53D14"/>
    <w:rsid w:val="00D54227"/>
    <w:rsid w:val="00D55886"/>
    <w:rsid w:val="00D562C9"/>
    <w:rsid w:val="00D579E5"/>
    <w:rsid w:val="00D57F74"/>
    <w:rsid w:val="00D6068C"/>
    <w:rsid w:val="00D607D6"/>
    <w:rsid w:val="00D618A3"/>
    <w:rsid w:val="00D631C3"/>
    <w:rsid w:val="00D63BE3"/>
    <w:rsid w:val="00D646D6"/>
    <w:rsid w:val="00D64999"/>
    <w:rsid w:val="00D64B3B"/>
    <w:rsid w:val="00D660C7"/>
    <w:rsid w:val="00D66C1E"/>
    <w:rsid w:val="00D70D73"/>
    <w:rsid w:val="00D718E0"/>
    <w:rsid w:val="00D73161"/>
    <w:rsid w:val="00D73A24"/>
    <w:rsid w:val="00D81285"/>
    <w:rsid w:val="00D81411"/>
    <w:rsid w:val="00D81E28"/>
    <w:rsid w:val="00D82968"/>
    <w:rsid w:val="00D83494"/>
    <w:rsid w:val="00D8495B"/>
    <w:rsid w:val="00D84D21"/>
    <w:rsid w:val="00D85375"/>
    <w:rsid w:val="00D8656E"/>
    <w:rsid w:val="00D874D7"/>
    <w:rsid w:val="00D90DC6"/>
    <w:rsid w:val="00D913E7"/>
    <w:rsid w:val="00D92C6F"/>
    <w:rsid w:val="00D961B4"/>
    <w:rsid w:val="00D963AE"/>
    <w:rsid w:val="00DA360B"/>
    <w:rsid w:val="00DA61CA"/>
    <w:rsid w:val="00DA7686"/>
    <w:rsid w:val="00DB10A4"/>
    <w:rsid w:val="00DB14A6"/>
    <w:rsid w:val="00DB4FF2"/>
    <w:rsid w:val="00DB503C"/>
    <w:rsid w:val="00DB660A"/>
    <w:rsid w:val="00DB6C50"/>
    <w:rsid w:val="00DB7BFC"/>
    <w:rsid w:val="00DC1150"/>
    <w:rsid w:val="00DC1729"/>
    <w:rsid w:val="00DC3BE9"/>
    <w:rsid w:val="00DC4E95"/>
    <w:rsid w:val="00DD0294"/>
    <w:rsid w:val="00DD0883"/>
    <w:rsid w:val="00DD0E23"/>
    <w:rsid w:val="00DD33FB"/>
    <w:rsid w:val="00DD38D4"/>
    <w:rsid w:val="00DD3F13"/>
    <w:rsid w:val="00DD49CE"/>
    <w:rsid w:val="00DD4B3E"/>
    <w:rsid w:val="00DD6807"/>
    <w:rsid w:val="00DD6AF5"/>
    <w:rsid w:val="00DE1729"/>
    <w:rsid w:val="00DE2E2D"/>
    <w:rsid w:val="00DE33FE"/>
    <w:rsid w:val="00DE35B7"/>
    <w:rsid w:val="00DE6014"/>
    <w:rsid w:val="00DE6EBB"/>
    <w:rsid w:val="00DE6F28"/>
    <w:rsid w:val="00DE7688"/>
    <w:rsid w:val="00DF22CC"/>
    <w:rsid w:val="00DF4EB8"/>
    <w:rsid w:val="00DF7417"/>
    <w:rsid w:val="00DF7A8C"/>
    <w:rsid w:val="00E057CA"/>
    <w:rsid w:val="00E060BC"/>
    <w:rsid w:val="00E07D32"/>
    <w:rsid w:val="00E1146E"/>
    <w:rsid w:val="00E11DD0"/>
    <w:rsid w:val="00E11E58"/>
    <w:rsid w:val="00E120F4"/>
    <w:rsid w:val="00E12237"/>
    <w:rsid w:val="00E1314F"/>
    <w:rsid w:val="00E16236"/>
    <w:rsid w:val="00E170BA"/>
    <w:rsid w:val="00E205FD"/>
    <w:rsid w:val="00E26378"/>
    <w:rsid w:val="00E27F63"/>
    <w:rsid w:val="00E31B10"/>
    <w:rsid w:val="00E33266"/>
    <w:rsid w:val="00E34B55"/>
    <w:rsid w:val="00E35B16"/>
    <w:rsid w:val="00E40726"/>
    <w:rsid w:val="00E4083B"/>
    <w:rsid w:val="00E44BD8"/>
    <w:rsid w:val="00E44D26"/>
    <w:rsid w:val="00E44F84"/>
    <w:rsid w:val="00E459AE"/>
    <w:rsid w:val="00E530D9"/>
    <w:rsid w:val="00E5332E"/>
    <w:rsid w:val="00E534C2"/>
    <w:rsid w:val="00E54147"/>
    <w:rsid w:val="00E563A0"/>
    <w:rsid w:val="00E5656F"/>
    <w:rsid w:val="00E6338E"/>
    <w:rsid w:val="00E64B24"/>
    <w:rsid w:val="00E64E3B"/>
    <w:rsid w:val="00E67936"/>
    <w:rsid w:val="00E70F7C"/>
    <w:rsid w:val="00E714C7"/>
    <w:rsid w:val="00E71767"/>
    <w:rsid w:val="00E72216"/>
    <w:rsid w:val="00E72B9D"/>
    <w:rsid w:val="00E72E0B"/>
    <w:rsid w:val="00E73B95"/>
    <w:rsid w:val="00E76080"/>
    <w:rsid w:val="00E76C65"/>
    <w:rsid w:val="00E82B8E"/>
    <w:rsid w:val="00E8443C"/>
    <w:rsid w:val="00E8794A"/>
    <w:rsid w:val="00E87E3D"/>
    <w:rsid w:val="00E916CC"/>
    <w:rsid w:val="00E92A03"/>
    <w:rsid w:val="00E9419B"/>
    <w:rsid w:val="00E95DDD"/>
    <w:rsid w:val="00E96D41"/>
    <w:rsid w:val="00E97555"/>
    <w:rsid w:val="00E9774D"/>
    <w:rsid w:val="00E97779"/>
    <w:rsid w:val="00EA1358"/>
    <w:rsid w:val="00EA3C00"/>
    <w:rsid w:val="00EA55FF"/>
    <w:rsid w:val="00EA5D6B"/>
    <w:rsid w:val="00EA777D"/>
    <w:rsid w:val="00EB1441"/>
    <w:rsid w:val="00EB1469"/>
    <w:rsid w:val="00EB4C97"/>
    <w:rsid w:val="00EB7E38"/>
    <w:rsid w:val="00EC0D2F"/>
    <w:rsid w:val="00EC174A"/>
    <w:rsid w:val="00EC34C9"/>
    <w:rsid w:val="00EC373E"/>
    <w:rsid w:val="00EC3E69"/>
    <w:rsid w:val="00EC6C11"/>
    <w:rsid w:val="00ED0030"/>
    <w:rsid w:val="00ED056E"/>
    <w:rsid w:val="00ED0E44"/>
    <w:rsid w:val="00ED1014"/>
    <w:rsid w:val="00ED2076"/>
    <w:rsid w:val="00EE14D3"/>
    <w:rsid w:val="00EE285C"/>
    <w:rsid w:val="00EE4935"/>
    <w:rsid w:val="00EE5848"/>
    <w:rsid w:val="00EE6520"/>
    <w:rsid w:val="00EE6D0F"/>
    <w:rsid w:val="00EE6FBA"/>
    <w:rsid w:val="00EF108E"/>
    <w:rsid w:val="00EF2950"/>
    <w:rsid w:val="00EF2F38"/>
    <w:rsid w:val="00EF404C"/>
    <w:rsid w:val="00EF5313"/>
    <w:rsid w:val="00EF5AFB"/>
    <w:rsid w:val="00EF675C"/>
    <w:rsid w:val="00F0026D"/>
    <w:rsid w:val="00F012AA"/>
    <w:rsid w:val="00F03301"/>
    <w:rsid w:val="00F03677"/>
    <w:rsid w:val="00F04AA0"/>
    <w:rsid w:val="00F05349"/>
    <w:rsid w:val="00F05A9B"/>
    <w:rsid w:val="00F077BB"/>
    <w:rsid w:val="00F10F23"/>
    <w:rsid w:val="00F113A0"/>
    <w:rsid w:val="00F1165F"/>
    <w:rsid w:val="00F125FF"/>
    <w:rsid w:val="00F14B12"/>
    <w:rsid w:val="00F15C93"/>
    <w:rsid w:val="00F21BE1"/>
    <w:rsid w:val="00F22FEA"/>
    <w:rsid w:val="00F2487F"/>
    <w:rsid w:val="00F25225"/>
    <w:rsid w:val="00F31121"/>
    <w:rsid w:val="00F31A8B"/>
    <w:rsid w:val="00F40115"/>
    <w:rsid w:val="00F47EA0"/>
    <w:rsid w:val="00F501A6"/>
    <w:rsid w:val="00F503BF"/>
    <w:rsid w:val="00F5243D"/>
    <w:rsid w:val="00F550FB"/>
    <w:rsid w:val="00F553E6"/>
    <w:rsid w:val="00F56174"/>
    <w:rsid w:val="00F57F68"/>
    <w:rsid w:val="00F6001D"/>
    <w:rsid w:val="00F60981"/>
    <w:rsid w:val="00F612EF"/>
    <w:rsid w:val="00F648B1"/>
    <w:rsid w:val="00F65946"/>
    <w:rsid w:val="00F65A77"/>
    <w:rsid w:val="00F65B79"/>
    <w:rsid w:val="00F66B50"/>
    <w:rsid w:val="00F66E1B"/>
    <w:rsid w:val="00F676DE"/>
    <w:rsid w:val="00F70DA1"/>
    <w:rsid w:val="00F71C53"/>
    <w:rsid w:val="00F74213"/>
    <w:rsid w:val="00F7428F"/>
    <w:rsid w:val="00F77523"/>
    <w:rsid w:val="00F87B61"/>
    <w:rsid w:val="00F90D72"/>
    <w:rsid w:val="00F914AD"/>
    <w:rsid w:val="00F918E2"/>
    <w:rsid w:val="00F91EDD"/>
    <w:rsid w:val="00F9238D"/>
    <w:rsid w:val="00F92A77"/>
    <w:rsid w:val="00F9441E"/>
    <w:rsid w:val="00F963CC"/>
    <w:rsid w:val="00F96BFF"/>
    <w:rsid w:val="00FA087C"/>
    <w:rsid w:val="00FA0F35"/>
    <w:rsid w:val="00FA5BE4"/>
    <w:rsid w:val="00FA60B2"/>
    <w:rsid w:val="00FA6357"/>
    <w:rsid w:val="00FA69DB"/>
    <w:rsid w:val="00FB1F36"/>
    <w:rsid w:val="00FB1F76"/>
    <w:rsid w:val="00FB2277"/>
    <w:rsid w:val="00FB2A63"/>
    <w:rsid w:val="00FB33DB"/>
    <w:rsid w:val="00FB3515"/>
    <w:rsid w:val="00FB3788"/>
    <w:rsid w:val="00FB378F"/>
    <w:rsid w:val="00FB40D1"/>
    <w:rsid w:val="00FB62DB"/>
    <w:rsid w:val="00FB7420"/>
    <w:rsid w:val="00FC2106"/>
    <w:rsid w:val="00FC2A22"/>
    <w:rsid w:val="00FC39CB"/>
    <w:rsid w:val="00FD0EFA"/>
    <w:rsid w:val="00FD2237"/>
    <w:rsid w:val="00FD2EBC"/>
    <w:rsid w:val="00FD3863"/>
    <w:rsid w:val="00FD3962"/>
    <w:rsid w:val="00FD5502"/>
    <w:rsid w:val="00FD66DA"/>
    <w:rsid w:val="00FD789A"/>
    <w:rsid w:val="00FE0230"/>
    <w:rsid w:val="00FE17ED"/>
    <w:rsid w:val="00FE1AE0"/>
    <w:rsid w:val="00FE31CF"/>
    <w:rsid w:val="00FE5C17"/>
    <w:rsid w:val="00FE6013"/>
    <w:rsid w:val="00FE6BFC"/>
    <w:rsid w:val="00FE7148"/>
    <w:rsid w:val="00FE7CA6"/>
    <w:rsid w:val="00FF1EDB"/>
    <w:rsid w:val="00FF2E08"/>
    <w:rsid w:val="00FF33D8"/>
    <w:rsid w:val="00FF5965"/>
    <w:rsid w:val="00FF6127"/>
    <w:rsid w:val="00FF72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B1C191"/>
  <w15:docId w15:val="{091CD840-3C58-C444-A2AF-DF0003CCD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54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next w:val="Normal"/>
    <w:uiPriority w:val="37"/>
    <w:unhideWhenUsed/>
    <w:rsid w:val="005323AA"/>
  </w:style>
  <w:style w:type="paragraph" w:styleId="Revision">
    <w:name w:val="Revision"/>
    <w:hidden/>
    <w:uiPriority w:val="99"/>
    <w:semiHidden/>
    <w:rsid w:val="00C630DE"/>
    <w:pPr>
      <w:spacing w:after="0" w:line="240" w:lineRule="auto"/>
    </w:pPr>
  </w:style>
  <w:style w:type="paragraph" w:styleId="ListParagraph">
    <w:name w:val="List Paragraph"/>
    <w:basedOn w:val="Normal"/>
    <w:uiPriority w:val="34"/>
    <w:qFormat/>
    <w:rsid w:val="00256FD4"/>
    <w:pPr>
      <w:ind w:left="720"/>
      <w:contextualSpacing/>
    </w:pPr>
  </w:style>
  <w:style w:type="character" w:styleId="Hyperlink">
    <w:name w:val="Hyperlink"/>
    <w:basedOn w:val="DefaultParagraphFont"/>
    <w:uiPriority w:val="99"/>
    <w:unhideWhenUsed/>
    <w:rsid w:val="00580394"/>
    <w:rPr>
      <w:color w:val="0563C1" w:themeColor="hyperlink"/>
      <w:u w:val="single"/>
    </w:rPr>
  </w:style>
  <w:style w:type="character" w:styleId="UnresolvedMention">
    <w:name w:val="Unresolved Mention"/>
    <w:basedOn w:val="DefaultParagraphFont"/>
    <w:uiPriority w:val="99"/>
    <w:semiHidden/>
    <w:unhideWhenUsed/>
    <w:rsid w:val="00580394"/>
    <w:rPr>
      <w:color w:val="605E5C"/>
      <w:shd w:val="clear" w:color="auto" w:fill="E1DFDD"/>
    </w:rPr>
  </w:style>
  <w:style w:type="paragraph" w:customStyle="1" w:styleId="EndNoteBibliographyTitle">
    <w:name w:val="EndNote Bibliography Title"/>
    <w:basedOn w:val="Normal"/>
    <w:link w:val="EndNoteBibliographyTitleChar"/>
    <w:rsid w:val="00C973F1"/>
    <w:pPr>
      <w:spacing w:after="0"/>
      <w:jc w:val="center"/>
    </w:pPr>
    <w:rPr>
      <w:rFonts w:ascii="Calibri" w:hAnsi="Calibri" w:cs="Calibri"/>
      <w:lang w:val="en-US"/>
    </w:rPr>
  </w:style>
  <w:style w:type="character" w:customStyle="1" w:styleId="EndNoteBibliographyTitleChar">
    <w:name w:val="EndNote Bibliography Title Char"/>
    <w:basedOn w:val="DefaultParagraphFont"/>
    <w:link w:val="EndNoteBibliographyTitle"/>
    <w:rsid w:val="00C973F1"/>
    <w:rPr>
      <w:rFonts w:ascii="Calibri" w:hAnsi="Calibri" w:cs="Calibri"/>
      <w:lang w:val="en-US"/>
    </w:rPr>
  </w:style>
  <w:style w:type="paragraph" w:customStyle="1" w:styleId="EndNoteBibliography">
    <w:name w:val="EndNote Bibliography"/>
    <w:basedOn w:val="Normal"/>
    <w:link w:val="EndNoteBibliographyChar"/>
    <w:rsid w:val="00C973F1"/>
    <w:pPr>
      <w:spacing w:line="240" w:lineRule="auto"/>
      <w:jc w:val="both"/>
    </w:pPr>
    <w:rPr>
      <w:rFonts w:ascii="Calibri" w:hAnsi="Calibri" w:cs="Calibri"/>
      <w:lang w:val="en-US"/>
    </w:rPr>
  </w:style>
  <w:style w:type="character" w:customStyle="1" w:styleId="EndNoteBibliographyChar">
    <w:name w:val="EndNote Bibliography Char"/>
    <w:basedOn w:val="DefaultParagraphFont"/>
    <w:link w:val="EndNoteBibliography"/>
    <w:rsid w:val="00C973F1"/>
    <w:rPr>
      <w:rFonts w:ascii="Calibri" w:hAnsi="Calibri" w:cs="Calibri"/>
      <w:lang w:val="en-US"/>
    </w:rPr>
  </w:style>
  <w:style w:type="character" w:customStyle="1" w:styleId="apple-converted-space">
    <w:name w:val="apple-converted-space"/>
    <w:basedOn w:val="DefaultParagraphFont"/>
    <w:rsid w:val="00C1192D"/>
  </w:style>
  <w:style w:type="paragraph" w:styleId="Footer">
    <w:name w:val="footer"/>
    <w:basedOn w:val="Normal"/>
    <w:link w:val="FooterChar"/>
    <w:uiPriority w:val="99"/>
    <w:unhideWhenUsed/>
    <w:rsid w:val="00746C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6C0C"/>
  </w:style>
  <w:style w:type="character" w:styleId="PageNumber">
    <w:name w:val="page number"/>
    <w:basedOn w:val="DefaultParagraphFont"/>
    <w:uiPriority w:val="99"/>
    <w:semiHidden/>
    <w:unhideWhenUsed/>
    <w:rsid w:val="00746C0C"/>
  </w:style>
  <w:style w:type="character" w:styleId="FollowedHyperlink">
    <w:name w:val="FollowedHyperlink"/>
    <w:basedOn w:val="DefaultParagraphFont"/>
    <w:uiPriority w:val="99"/>
    <w:semiHidden/>
    <w:unhideWhenUsed/>
    <w:rsid w:val="00B70C14"/>
    <w:rPr>
      <w:color w:val="954F72" w:themeColor="followedHyperlink"/>
      <w:u w:val="single"/>
    </w:rPr>
  </w:style>
  <w:style w:type="character" w:styleId="CommentReference">
    <w:name w:val="annotation reference"/>
    <w:basedOn w:val="DefaultParagraphFont"/>
    <w:uiPriority w:val="99"/>
    <w:semiHidden/>
    <w:unhideWhenUsed/>
    <w:rsid w:val="003D1005"/>
    <w:rPr>
      <w:sz w:val="16"/>
      <w:szCs w:val="16"/>
    </w:rPr>
  </w:style>
  <w:style w:type="paragraph" w:styleId="CommentText">
    <w:name w:val="annotation text"/>
    <w:basedOn w:val="Normal"/>
    <w:link w:val="CommentTextChar"/>
    <w:uiPriority w:val="99"/>
    <w:unhideWhenUsed/>
    <w:rsid w:val="003D1005"/>
    <w:pPr>
      <w:spacing w:line="240" w:lineRule="auto"/>
    </w:pPr>
    <w:rPr>
      <w:sz w:val="20"/>
      <w:szCs w:val="20"/>
    </w:rPr>
  </w:style>
  <w:style w:type="character" w:customStyle="1" w:styleId="CommentTextChar">
    <w:name w:val="Comment Text Char"/>
    <w:basedOn w:val="DefaultParagraphFont"/>
    <w:link w:val="CommentText"/>
    <w:uiPriority w:val="99"/>
    <w:rsid w:val="003D1005"/>
    <w:rPr>
      <w:sz w:val="20"/>
      <w:szCs w:val="20"/>
    </w:rPr>
  </w:style>
  <w:style w:type="paragraph" w:styleId="CommentSubject">
    <w:name w:val="annotation subject"/>
    <w:basedOn w:val="CommentText"/>
    <w:next w:val="CommentText"/>
    <w:link w:val="CommentSubjectChar"/>
    <w:uiPriority w:val="99"/>
    <w:semiHidden/>
    <w:unhideWhenUsed/>
    <w:rsid w:val="003D1005"/>
    <w:rPr>
      <w:b/>
      <w:bCs/>
    </w:rPr>
  </w:style>
  <w:style w:type="character" w:customStyle="1" w:styleId="CommentSubjectChar">
    <w:name w:val="Comment Subject Char"/>
    <w:basedOn w:val="CommentTextChar"/>
    <w:link w:val="CommentSubject"/>
    <w:uiPriority w:val="99"/>
    <w:semiHidden/>
    <w:rsid w:val="003D1005"/>
    <w:rPr>
      <w:b/>
      <w:bCs/>
      <w:sz w:val="20"/>
      <w:szCs w:val="20"/>
    </w:rPr>
  </w:style>
  <w:style w:type="table" w:styleId="TableGrid">
    <w:name w:val="Table Grid"/>
    <w:basedOn w:val="TableNormal"/>
    <w:uiPriority w:val="39"/>
    <w:rsid w:val="00A94E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012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12AA"/>
  </w:style>
  <w:style w:type="character" w:styleId="LineNumber">
    <w:name w:val="line number"/>
    <w:basedOn w:val="DefaultParagraphFont"/>
    <w:uiPriority w:val="99"/>
    <w:semiHidden/>
    <w:unhideWhenUsed/>
    <w:rsid w:val="007417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197161">
      <w:bodyDiv w:val="1"/>
      <w:marLeft w:val="0"/>
      <w:marRight w:val="0"/>
      <w:marTop w:val="0"/>
      <w:marBottom w:val="0"/>
      <w:divBdr>
        <w:top w:val="none" w:sz="0" w:space="0" w:color="auto"/>
        <w:left w:val="none" w:sz="0" w:space="0" w:color="auto"/>
        <w:bottom w:val="none" w:sz="0" w:space="0" w:color="auto"/>
        <w:right w:val="none" w:sz="0" w:space="0" w:color="auto"/>
      </w:divBdr>
    </w:div>
    <w:div w:id="250505432">
      <w:bodyDiv w:val="1"/>
      <w:marLeft w:val="0"/>
      <w:marRight w:val="0"/>
      <w:marTop w:val="0"/>
      <w:marBottom w:val="0"/>
      <w:divBdr>
        <w:top w:val="none" w:sz="0" w:space="0" w:color="auto"/>
        <w:left w:val="none" w:sz="0" w:space="0" w:color="auto"/>
        <w:bottom w:val="none" w:sz="0" w:space="0" w:color="auto"/>
        <w:right w:val="none" w:sz="0" w:space="0" w:color="auto"/>
      </w:divBdr>
    </w:div>
    <w:div w:id="453911048">
      <w:bodyDiv w:val="1"/>
      <w:marLeft w:val="0"/>
      <w:marRight w:val="0"/>
      <w:marTop w:val="0"/>
      <w:marBottom w:val="0"/>
      <w:divBdr>
        <w:top w:val="none" w:sz="0" w:space="0" w:color="auto"/>
        <w:left w:val="none" w:sz="0" w:space="0" w:color="auto"/>
        <w:bottom w:val="none" w:sz="0" w:space="0" w:color="auto"/>
        <w:right w:val="none" w:sz="0" w:space="0" w:color="auto"/>
      </w:divBdr>
    </w:div>
    <w:div w:id="486748487">
      <w:bodyDiv w:val="1"/>
      <w:marLeft w:val="0"/>
      <w:marRight w:val="0"/>
      <w:marTop w:val="0"/>
      <w:marBottom w:val="0"/>
      <w:divBdr>
        <w:top w:val="none" w:sz="0" w:space="0" w:color="auto"/>
        <w:left w:val="none" w:sz="0" w:space="0" w:color="auto"/>
        <w:bottom w:val="none" w:sz="0" w:space="0" w:color="auto"/>
        <w:right w:val="none" w:sz="0" w:space="0" w:color="auto"/>
      </w:divBdr>
    </w:div>
    <w:div w:id="510490654">
      <w:bodyDiv w:val="1"/>
      <w:marLeft w:val="0"/>
      <w:marRight w:val="0"/>
      <w:marTop w:val="0"/>
      <w:marBottom w:val="0"/>
      <w:divBdr>
        <w:top w:val="none" w:sz="0" w:space="0" w:color="auto"/>
        <w:left w:val="none" w:sz="0" w:space="0" w:color="auto"/>
        <w:bottom w:val="none" w:sz="0" w:space="0" w:color="auto"/>
        <w:right w:val="none" w:sz="0" w:space="0" w:color="auto"/>
      </w:divBdr>
    </w:div>
    <w:div w:id="648052132">
      <w:bodyDiv w:val="1"/>
      <w:marLeft w:val="0"/>
      <w:marRight w:val="0"/>
      <w:marTop w:val="0"/>
      <w:marBottom w:val="0"/>
      <w:divBdr>
        <w:top w:val="none" w:sz="0" w:space="0" w:color="auto"/>
        <w:left w:val="none" w:sz="0" w:space="0" w:color="auto"/>
        <w:bottom w:val="none" w:sz="0" w:space="0" w:color="auto"/>
        <w:right w:val="none" w:sz="0" w:space="0" w:color="auto"/>
      </w:divBdr>
      <w:divsChild>
        <w:div w:id="309748170">
          <w:marLeft w:val="0"/>
          <w:marRight w:val="0"/>
          <w:marTop w:val="200"/>
          <w:marBottom w:val="200"/>
          <w:divBdr>
            <w:top w:val="none" w:sz="0" w:space="0" w:color="auto"/>
            <w:left w:val="none" w:sz="0" w:space="0" w:color="auto"/>
            <w:bottom w:val="none" w:sz="0" w:space="0" w:color="auto"/>
            <w:right w:val="none" w:sz="0" w:space="0" w:color="auto"/>
          </w:divBdr>
          <w:divsChild>
            <w:div w:id="31660783">
              <w:marLeft w:val="0"/>
              <w:marRight w:val="0"/>
              <w:marTop w:val="400"/>
              <w:marBottom w:val="400"/>
              <w:divBdr>
                <w:top w:val="none" w:sz="0" w:space="0" w:color="auto"/>
                <w:left w:val="none" w:sz="0" w:space="0" w:color="auto"/>
                <w:bottom w:val="none" w:sz="0" w:space="0" w:color="auto"/>
                <w:right w:val="none" w:sz="0" w:space="0" w:color="auto"/>
              </w:divBdr>
              <w:divsChild>
                <w:div w:id="796722176">
                  <w:marLeft w:val="0"/>
                  <w:marRight w:val="0"/>
                  <w:marTop w:val="400"/>
                  <w:marBottom w:val="400"/>
                  <w:divBdr>
                    <w:top w:val="none" w:sz="0" w:space="0" w:color="auto"/>
                    <w:left w:val="none" w:sz="0" w:space="0" w:color="auto"/>
                    <w:bottom w:val="none" w:sz="0" w:space="0" w:color="auto"/>
                    <w:right w:val="none" w:sz="0" w:space="0" w:color="auto"/>
                  </w:divBdr>
                  <w:divsChild>
                    <w:div w:id="251091632">
                      <w:marLeft w:val="0"/>
                      <w:marRight w:val="0"/>
                      <w:marTop w:val="400"/>
                      <w:marBottom w:val="400"/>
                      <w:divBdr>
                        <w:top w:val="single" w:sz="6" w:space="20" w:color="EAC3AF"/>
                        <w:left w:val="single" w:sz="6" w:space="20" w:color="EAC3AF"/>
                        <w:bottom w:val="single" w:sz="6" w:space="20" w:color="EAC3AF"/>
                        <w:right w:val="single" w:sz="6" w:space="20" w:color="EAC3AF"/>
                      </w:divBdr>
                      <w:divsChild>
                        <w:div w:id="930888969">
                          <w:marLeft w:val="0"/>
                          <w:marRight w:val="0"/>
                          <w:marTop w:val="200"/>
                          <w:marBottom w:val="0"/>
                          <w:divBdr>
                            <w:top w:val="none" w:sz="0" w:space="0" w:color="auto"/>
                            <w:left w:val="none" w:sz="0" w:space="0" w:color="auto"/>
                            <w:bottom w:val="none" w:sz="0" w:space="0" w:color="auto"/>
                            <w:right w:val="none" w:sz="0" w:space="0" w:color="auto"/>
                          </w:divBdr>
                          <w:divsChild>
                            <w:div w:id="63458481">
                              <w:marLeft w:val="0"/>
                              <w:marRight w:val="0"/>
                              <w:marTop w:val="200"/>
                              <w:marBottom w:val="0"/>
                              <w:divBdr>
                                <w:top w:val="none" w:sz="0" w:space="0" w:color="auto"/>
                                <w:left w:val="none" w:sz="0" w:space="0" w:color="auto"/>
                                <w:bottom w:val="none" w:sz="0" w:space="0" w:color="auto"/>
                                <w:right w:val="none" w:sz="0" w:space="0" w:color="auto"/>
                              </w:divBdr>
                            </w:div>
                            <w:div w:id="147017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951935">
              <w:marLeft w:val="0"/>
              <w:marRight w:val="0"/>
              <w:marTop w:val="400"/>
              <w:marBottom w:val="400"/>
              <w:divBdr>
                <w:top w:val="none" w:sz="0" w:space="0" w:color="auto"/>
                <w:left w:val="none" w:sz="0" w:space="0" w:color="auto"/>
                <w:bottom w:val="none" w:sz="0" w:space="0" w:color="auto"/>
                <w:right w:val="none" w:sz="0" w:space="0" w:color="auto"/>
              </w:divBdr>
            </w:div>
            <w:div w:id="177500168">
              <w:marLeft w:val="0"/>
              <w:marRight w:val="0"/>
              <w:marTop w:val="0"/>
              <w:marBottom w:val="0"/>
              <w:divBdr>
                <w:top w:val="none" w:sz="0" w:space="0" w:color="auto"/>
                <w:left w:val="none" w:sz="0" w:space="0" w:color="auto"/>
                <w:bottom w:val="none" w:sz="0" w:space="0" w:color="auto"/>
                <w:right w:val="none" w:sz="0" w:space="0" w:color="auto"/>
              </w:divBdr>
            </w:div>
            <w:div w:id="718213603">
              <w:marLeft w:val="0"/>
              <w:marRight w:val="0"/>
              <w:marTop w:val="400"/>
              <w:marBottom w:val="400"/>
              <w:divBdr>
                <w:top w:val="none" w:sz="0" w:space="0" w:color="auto"/>
                <w:left w:val="none" w:sz="0" w:space="0" w:color="auto"/>
                <w:bottom w:val="none" w:sz="0" w:space="0" w:color="auto"/>
                <w:right w:val="none" w:sz="0" w:space="0" w:color="auto"/>
              </w:divBdr>
            </w:div>
            <w:div w:id="769818323">
              <w:marLeft w:val="0"/>
              <w:marRight w:val="0"/>
              <w:marTop w:val="0"/>
              <w:marBottom w:val="0"/>
              <w:divBdr>
                <w:top w:val="none" w:sz="0" w:space="0" w:color="auto"/>
                <w:left w:val="none" w:sz="0" w:space="0" w:color="auto"/>
                <w:bottom w:val="none" w:sz="0" w:space="0" w:color="auto"/>
                <w:right w:val="none" w:sz="0" w:space="0" w:color="auto"/>
              </w:divBdr>
            </w:div>
            <w:div w:id="903028717">
              <w:marLeft w:val="0"/>
              <w:marRight w:val="0"/>
              <w:marTop w:val="400"/>
              <w:marBottom w:val="400"/>
              <w:divBdr>
                <w:top w:val="none" w:sz="0" w:space="0" w:color="auto"/>
                <w:left w:val="none" w:sz="0" w:space="0" w:color="auto"/>
                <w:bottom w:val="none" w:sz="0" w:space="0" w:color="auto"/>
                <w:right w:val="none" w:sz="0" w:space="0" w:color="auto"/>
              </w:divBdr>
              <w:divsChild>
                <w:div w:id="674572602">
                  <w:marLeft w:val="0"/>
                  <w:marRight w:val="0"/>
                  <w:marTop w:val="200"/>
                  <w:marBottom w:val="200"/>
                  <w:divBdr>
                    <w:top w:val="none" w:sz="0" w:space="0" w:color="auto"/>
                    <w:left w:val="none" w:sz="0" w:space="0" w:color="auto"/>
                    <w:bottom w:val="none" w:sz="0" w:space="0" w:color="auto"/>
                    <w:right w:val="none" w:sz="0" w:space="0" w:color="auto"/>
                  </w:divBdr>
                </w:div>
              </w:divsChild>
            </w:div>
            <w:div w:id="933829489">
              <w:marLeft w:val="0"/>
              <w:marRight w:val="0"/>
              <w:marTop w:val="400"/>
              <w:marBottom w:val="400"/>
              <w:divBdr>
                <w:top w:val="none" w:sz="0" w:space="0" w:color="auto"/>
                <w:left w:val="none" w:sz="0" w:space="0" w:color="auto"/>
                <w:bottom w:val="none" w:sz="0" w:space="0" w:color="auto"/>
                <w:right w:val="none" w:sz="0" w:space="0" w:color="auto"/>
              </w:divBdr>
            </w:div>
            <w:div w:id="939025095">
              <w:marLeft w:val="0"/>
              <w:marRight w:val="0"/>
              <w:marTop w:val="400"/>
              <w:marBottom w:val="400"/>
              <w:divBdr>
                <w:top w:val="none" w:sz="0" w:space="0" w:color="auto"/>
                <w:left w:val="none" w:sz="0" w:space="0" w:color="auto"/>
                <w:bottom w:val="none" w:sz="0" w:space="0" w:color="auto"/>
                <w:right w:val="none" w:sz="0" w:space="0" w:color="auto"/>
              </w:divBdr>
              <w:divsChild>
                <w:div w:id="233198422">
                  <w:marLeft w:val="0"/>
                  <w:marRight w:val="0"/>
                  <w:marTop w:val="0"/>
                  <w:marBottom w:val="0"/>
                  <w:divBdr>
                    <w:top w:val="none" w:sz="0" w:space="0" w:color="auto"/>
                    <w:left w:val="none" w:sz="0" w:space="0" w:color="auto"/>
                    <w:bottom w:val="none" w:sz="0" w:space="0" w:color="auto"/>
                    <w:right w:val="none" w:sz="0" w:space="0" w:color="auto"/>
                  </w:divBdr>
                </w:div>
              </w:divsChild>
            </w:div>
            <w:div w:id="989167274">
              <w:marLeft w:val="0"/>
              <w:marRight w:val="0"/>
              <w:marTop w:val="400"/>
              <w:marBottom w:val="400"/>
              <w:divBdr>
                <w:top w:val="none" w:sz="0" w:space="0" w:color="auto"/>
                <w:left w:val="none" w:sz="0" w:space="0" w:color="auto"/>
                <w:bottom w:val="none" w:sz="0" w:space="0" w:color="auto"/>
                <w:right w:val="none" w:sz="0" w:space="0" w:color="auto"/>
              </w:divBdr>
              <w:divsChild>
                <w:div w:id="1637493050">
                  <w:marLeft w:val="0"/>
                  <w:marRight w:val="0"/>
                  <w:marTop w:val="400"/>
                  <w:marBottom w:val="400"/>
                  <w:divBdr>
                    <w:top w:val="none" w:sz="0" w:space="0" w:color="auto"/>
                    <w:left w:val="none" w:sz="0" w:space="0" w:color="auto"/>
                    <w:bottom w:val="none" w:sz="0" w:space="0" w:color="auto"/>
                    <w:right w:val="none" w:sz="0" w:space="0" w:color="auto"/>
                  </w:divBdr>
                </w:div>
              </w:divsChild>
            </w:div>
            <w:div w:id="1033338260">
              <w:marLeft w:val="0"/>
              <w:marRight w:val="0"/>
              <w:marTop w:val="400"/>
              <w:marBottom w:val="400"/>
              <w:divBdr>
                <w:top w:val="none" w:sz="0" w:space="0" w:color="auto"/>
                <w:left w:val="none" w:sz="0" w:space="0" w:color="auto"/>
                <w:bottom w:val="none" w:sz="0" w:space="0" w:color="auto"/>
                <w:right w:val="none" w:sz="0" w:space="0" w:color="auto"/>
              </w:divBdr>
              <w:divsChild>
                <w:div w:id="1115947567">
                  <w:marLeft w:val="0"/>
                  <w:marRight w:val="0"/>
                  <w:marTop w:val="400"/>
                  <w:marBottom w:val="400"/>
                  <w:divBdr>
                    <w:top w:val="single" w:sz="6" w:space="20" w:color="EAC3AF"/>
                    <w:left w:val="single" w:sz="6" w:space="20" w:color="EAC3AF"/>
                    <w:bottom w:val="single" w:sz="6" w:space="20" w:color="EAC3AF"/>
                    <w:right w:val="single" w:sz="6" w:space="20" w:color="EAC3AF"/>
                  </w:divBdr>
                  <w:divsChild>
                    <w:div w:id="130250752">
                      <w:marLeft w:val="200"/>
                      <w:marRight w:val="200"/>
                      <w:marTop w:val="200"/>
                      <w:marBottom w:val="0"/>
                      <w:divBdr>
                        <w:top w:val="none" w:sz="0" w:space="0" w:color="auto"/>
                        <w:left w:val="none" w:sz="0" w:space="0" w:color="auto"/>
                        <w:bottom w:val="none" w:sz="0" w:space="0" w:color="auto"/>
                        <w:right w:val="none" w:sz="0" w:space="0" w:color="auto"/>
                      </w:divBdr>
                    </w:div>
                    <w:div w:id="368721591">
                      <w:marLeft w:val="0"/>
                      <w:marRight w:val="0"/>
                      <w:marTop w:val="0"/>
                      <w:marBottom w:val="0"/>
                      <w:divBdr>
                        <w:top w:val="none" w:sz="0" w:space="0" w:color="auto"/>
                        <w:left w:val="none" w:sz="0" w:space="0" w:color="auto"/>
                        <w:bottom w:val="none" w:sz="0" w:space="0" w:color="auto"/>
                        <w:right w:val="none" w:sz="0" w:space="0" w:color="auto"/>
                      </w:divBdr>
                    </w:div>
                    <w:div w:id="498622999">
                      <w:marLeft w:val="0"/>
                      <w:marRight w:val="0"/>
                      <w:marTop w:val="200"/>
                      <w:marBottom w:val="200"/>
                      <w:divBdr>
                        <w:top w:val="none" w:sz="0" w:space="0" w:color="auto"/>
                        <w:left w:val="none" w:sz="0" w:space="0" w:color="auto"/>
                        <w:bottom w:val="none" w:sz="0" w:space="0" w:color="auto"/>
                        <w:right w:val="none" w:sz="0" w:space="0" w:color="auto"/>
                      </w:divBdr>
                    </w:div>
                  </w:divsChild>
                </w:div>
              </w:divsChild>
            </w:div>
            <w:div w:id="1035080421">
              <w:marLeft w:val="0"/>
              <w:marRight w:val="0"/>
              <w:marTop w:val="200"/>
              <w:marBottom w:val="200"/>
              <w:divBdr>
                <w:top w:val="none" w:sz="0" w:space="0" w:color="auto"/>
                <w:left w:val="none" w:sz="0" w:space="0" w:color="auto"/>
                <w:bottom w:val="none" w:sz="0" w:space="0" w:color="auto"/>
                <w:right w:val="none" w:sz="0" w:space="0" w:color="auto"/>
              </w:divBdr>
              <w:divsChild>
                <w:div w:id="565385754">
                  <w:marLeft w:val="0"/>
                  <w:marRight w:val="0"/>
                  <w:marTop w:val="0"/>
                  <w:marBottom w:val="0"/>
                  <w:divBdr>
                    <w:top w:val="none" w:sz="0" w:space="0" w:color="auto"/>
                    <w:left w:val="none" w:sz="0" w:space="0" w:color="auto"/>
                    <w:bottom w:val="none" w:sz="0" w:space="0" w:color="auto"/>
                    <w:right w:val="none" w:sz="0" w:space="0" w:color="auto"/>
                  </w:divBdr>
                </w:div>
                <w:div w:id="1143934521">
                  <w:marLeft w:val="0"/>
                  <w:marRight w:val="0"/>
                  <w:marTop w:val="400"/>
                  <w:marBottom w:val="400"/>
                  <w:divBdr>
                    <w:top w:val="single" w:sz="6" w:space="10" w:color="EAC3AF"/>
                    <w:left w:val="single" w:sz="6" w:space="10" w:color="EAC3AF"/>
                    <w:bottom w:val="single" w:sz="6" w:space="10" w:color="EAC3AF"/>
                    <w:right w:val="single" w:sz="6" w:space="10" w:color="EAC3AF"/>
                  </w:divBdr>
                  <w:divsChild>
                    <w:div w:id="844366363">
                      <w:marLeft w:val="0"/>
                      <w:marRight w:val="0"/>
                      <w:marTop w:val="0"/>
                      <w:marBottom w:val="0"/>
                      <w:divBdr>
                        <w:top w:val="none" w:sz="0" w:space="0" w:color="auto"/>
                        <w:left w:val="none" w:sz="0" w:space="0" w:color="auto"/>
                        <w:bottom w:val="none" w:sz="0" w:space="0" w:color="auto"/>
                        <w:right w:val="none" w:sz="0" w:space="0" w:color="auto"/>
                      </w:divBdr>
                    </w:div>
                    <w:div w:id="1863129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274020">
              <w:marLeft w:val="0"/>
              <w:marRight w:val="0"/>
              <w:marTop w:val="400"/>
              <w:marBottom w:val="400"/>
              <w:divBdr>
                <w:top w:val="none" w:sz="0" w:space="0" w:color="auto"/>
                <w:left w:val="none" w:sz="0" w:space="0" w:color="auto"/>
                <w:bottom w:val="none" w:sz="0" w:space="0" w:color="auto"/>
                <w:right w:val="none" w:sz="0" w:space="0" w:color="auto"/>
              </w:divBdr>
            </w:div>
            <w:div w:id="1236162444">
              <w:marLeft w:val="0"/>
              <w:marRight w:val="0"/>
              <w:marTop w:val="400"/>
              <w:marBottom w:val="400"/>
              <w:divBdr>
                <w:top w:val="none" w:sz="0" w:space="0" w:color="auto"/>
                <w:left w:val="none" w:sz="0" w:space="0" w:color="auto"/>
                <w:bottom w:val="none" w:sz="0" w:space="0" w:color="auto"/>
                <w:right w:val="none" w:sz="0" w:space="0" w:color="auto"/>
              </w:divBdr>
            </w:div>
            <w:div w:id="1474366612">
              <w:marLeft w:val="0"/>
              <w:marRight w:val="0"/>
              <w:marTop w:val="400"/>
              <w:marBottom w:val="400"/>
              <w:divBdr>
                <w:top w:val="none" w:sz="0" w:space="0" w:color="auto"/>
                <w:left w:val="none" w:sz="0" w:space="0" w:color="auto"/>
                <w:bottom w:val="none" w:sz="0" w:space="0" w:color="auto"/>
                <w:right w:val="none" w:sz="0" w:space="0" w:color="auto"/>
              </w:divBdr>
            </w:div>
            <w:div w:id="1630623505">
              <w:marLeft w:val="0"/>
              <w:marRight w:val="0"/>
              <w:marTop w:val="400"/>
              <w:marBottom w:val="400"/>
              <w:divBdr>
                <w:top w:val="none" w:sz="0" w:space="0" w:color="auto"/>
                <w:left w:val="none" w:sz="0" w:space="0" w:color="auto"/>
                <w:bottom w:val="none" w:sz="0" w:space="0" w:color="auto"/>
                <w:right w:val="none" w:sz="0" w:space="0" w:color="auto"/>
              </w:divBdr>
              <w:divsChild>
                <w:div w:id="333531964">
                  <w:marLeft w:val="0"/>
                  <w:marRight w:val="0"/>
                  <w:marTop w:val="400"/>
                  <w:marBottom w:val="400"/>
                  <w:divBdr>
                    <w:top w:val="none" w:sz="0" w:space="0" w:color="auto"/>
                    <w:left w:val="none" w:sz="0" w:space="0" w:color="auto"/>
                    <w:bottom w:val="none" w:sz="0" w:space="0" w:color="auto"/>
                    <w:right w:val="none" w:sz="0" w:space="0" w:color="auto"/>
                  </w:divBdr>
                </w:div>
              </w:divsChild>
            </w:div>
            <w:div w:id="2002615055">
              <w:marLeft w:val="0"/>
              <w:marRight w:val="0"/>
              <w:marTop w:val="400"/>
              <w:marBottom w:val="400"/>
              <w:divBdr>
                <w:top w:val="none" w:sz="0" w:space="0" w:color="auto"/>
                <w:left w:val="none" w:sz="0" w:space="0" w:color="auto"/>
                <w:bottom w:val="none" w:sz="0" w:space="0" w:color="auto"/>
                <w:right w:val="none" w:sz="0" w:space="0" w:color="auto"/>
              </w:divBdr>
              <w:divsChild>
                <w:div w:id="1329363976">
                  <w:marLeft w:val="0"/>
                  <w:marRight w:val="0"/>
                  <w:marTop w:val="0"/>
                  <w:marBottom w:val="0"/>
                  <w:divBdr>
                    <w:top w:val="none" w:sz="0" w:space="0" w:color="auto"/>
                    <w:left w:val="none" w:sz="0" w:space="0" w:color="auto"/>
                    <w:bottom w:val="none" w:sz="0" w:space="0" w:color="auto"/>
                    <w:right w:val="none" w:sz="0" w:space="0" w:color="auto"/>
                  </w:divBdr>
                  <w:divsChild>
                    <w:div w:id="928344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482108">
              <w:marLeft w:val="0"/>
              <w:marRight w:val="0"/>
              <w:marTop w:val="400"/>
              <w:marBottom w:val="400"/>
              <w:divBdr>
                <w:top w:val="none" w:sz="0" w:space="0" w:color="auto"/>
                <w:left w:val="none" w:sz="0" w:space="0" w:color="auto"/>
                <w:bottom w:val="none" w:sz="0" w:space="0" w:color="auto"/>
                <w:right w:val="none" w:sz="0" w:space="0" w:color="auto"/>
              </w:divBdr>
              <w:divsChild>
                <w:div w:id="668680500">
                  <w:marLeft w:val="0"/>
                  <w:marRight w:val="0"/>
                  <w:marTop w:val="400"/>
                  <w:marBottom w:val="400"/>
                  <w:divBdr>
                    <w:top w:val="single" w:sz="6" w:space="20" w:color="EAC3AF"/>
                    <w:left w:val="single" w:sz="6" w:space="20" w:color="EAC3AF"/>
                    <w:bottom w:val="single" w:sz="6" w:space="20" w:color="EAC3AF"/>
                    <w:right w:val="single" w:sz="6" w:space="20" w:color="EAC3AF"/>
                  </w:divBdr>
                  <w:divsChild>
                    <w:div w:id="26224270">
                      <w:marLeft w:val="0"/>
                      <w:marRight w:val="0"/>
                      <w:marTop w:val="200"/>
                      <w:marBottom w:val="0"/>
                      <w:divBdr>
                        <w:top w:val="none" w:sz="0" w:space="0" w:color="auto"/>
                        <w:left w:val="none" w:sz="0" w:space="0" w:color="auto"/>
                        <w:bottom w:val="none" w:sz="0" w:space="0" w:color="auto"/>
                        <w:right w:val="none" w:sz="0" w:space="0" w:color="auto"/>
                      </w:divBdr>
                      <w:divsChild>
                        <w:div w:id="1693990666">
                          <w:marLeft w:val="0"/>
                          <w:marRight w:val="0"/>
                          <w:marTop w:val="200"/>
                          <w:marBottom w:val="0"/>
                          <w:divBdr>
                            <w:top w:val="none" w:sz="0" w:space="0" w:color="auto"/>
                            <w:left w:val="none" w:sz="0" w:space="0" w:color="auto"/>
                            <w:bottom w:val="none" w:sz="0" w:space="0" w:color="auto"/>
                            <w:right w:val="none" w:sz="0" w:space="0" w:color="auto"/>
                          </w:divBdr>
                        </w:div>
                        <w:div w:id="2144035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684618">
              <w:marLeft w:val="0"/>
              <w:marRight w:val="0"/>
              <w:marTop w:val="400"/>
              <w:marBottom w:val="400"/>
              <w:divBdr>
                <w:top w:val="none" w:sz="0" w:space="0" w:color="auto"/>
                <w:left w:val="none" w:sz="0" w:space="0" w:color="auto"/>
                <w:bottom w:val="none" w:sz="0" w:space="0" w:color="auto"/>
                <w:right w:val="none" w:sz="0" w:space="0" w:color="auto"/>
              </w:divBdr>
              <w:divsChild>
                <w:div w:id="1009720836">
                  <w:marLeft w:val="0"/>
                  <w:marRight w:val="0"/>
                  <w:marTop w:val="400"/>
                  <w:marBottom w:val="400"/>
                  <w:divBdr>
                    <w:top w:val="none" w:sz="0" w:space="0" w:color="auto"/>
                    <w:left w:val="none" w:sz="0" w:space="0" w:color="auto"/>
                    <w:bottom w:val="none" w:sz="0" w:space="0" w:color="auto"/>
                    <w:right w:val="none" w:sz="0" w:space="0" w:color="auto"/>
                  </w:divBdr>
                </w:div>
                <w:div w:id="1730422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341104">
          <w:marLeft w:val="0"/>
          <w:marRight w:val="0"/>
          <w:marTop w:val="0"/>
          <w:marBottom w:val="0"/>
          <w:divBdr>
            <w:top w:val="none" w:sz="0" w:space="0" w:color="auto"/>
            <w:left w:val="none" w:sz="0" w:space="0" w:color="auto"/>
            <w:bottom w:val="none" w:sz="0" w:space="0" w:color="auto"/>
            <w:right w:val="none" w:sz="0" w:space="0" w:color="auto"/>
          </w:divBdr>
          <w:divsChild>
            <w:div w:id="1498036343">
              <w:marLeft w:val="240"/>
              <w:marRight w:val="0"/>
              <w:marTop w:val="0"/>
              <w:marBottom w:val="0"/>
              <w:divBdr>
                <w:top w:val="none" w:sz="0" w:space="0" w:color="auto"/>
                <w:left w:val="none" w:sz="0" w:space="0" w:color="auto"/>
                <w:bottom w:val="none" w:sz="0" w:space="0" w:color="auto"/>
                <w:right w:val="none" w:sz="0" w:space="0" w:color="auto"/>
              </w:divBdr>
              <w:divsChild>
                <w:div w:id="358431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875547">
      <w:bodyDiv w:val="1"/>
      <w:marLeft w:val="0"/>
      <w:marRight w:val="0"/>
      <w:marTop w:val="0"/>
      <w:marBottom w:val="0"/>
      <w:divBdr>
        <w:top w:val="none" w:sz="0" w:space="0" w:color="auto"/>
        <w:left w:val="none" w:sz="0" w:space="0" w:color="auto"/>
        <w:bottom w:val="none" w:sz="0" w:space="0" w:color="auto"/>
        <w:right w:val="none" w:sz="0" w:space="0" w:color="auto"/>
      </w:divBdr>
    </w:div>
    <w:div w:id="1171794869">
      <w:bodyDiv w:val="1"/>
      <w:marLeft w:val="0"/>
      <w:marRight w:val="0"/>
      <w:marTop w:val="0"/>
      <w:marBottom w:val="0"/>
      <w:divBdr>
        <w:top w:val="none" w:sz="0" w:space="0" w:color="auto"/>
        <w:left w:val="none" w:sz="0" w:space="0" w:color="auto"/>
        <w:bottom w:val="none" w:sz="0" w:space="0" w:color="auto"/>
        <w:right w:val="none" w:sz="0" w:space="0" w:color="auto"/>
      </w:divBdr>
    </w:div>
    <w:div w:id="1176924832">
      <w:bodyDiv w:val="1"/>
      <w:marLeft w:val="0"/>
      <w:marRight w:val="0"/>
      <w:marTop w:val="0"/>
      <w:marBottom w:val="0"/>
      <w:divBdr>
        <w:top w:val="none" w:sz="0" w:space="0" w:color="auto"/>
        <w:left w:val="none" w:sz="0" w:space="0" w:color="auto"/>
        <w:bottom w:val="none" w:sz="0" w:space="0" w:color="auto"/>
        <w:right w:val="none" w:sz="0" w:space="0" w:color="auto"/>
      </w:divBdr>
    </w:div>
    <w:div w:id="1307126387">
      <w:bodyDiv w:val="1"/>
      <w:marLeft w:val="0"/>
      <w:marRight w:val="0"/>
      <w:marTop w:val="0"/>
      <w:marBottom w:val="0"/>
      <w:divBdr>
        <w:top w:val="none" w:sz="0" w:space="0" w:color="auto"/>
        <w:left w:val="none" w:sz="0" w:space="0" w:color="auto"/>
        <w:bottom w:val="none" w:sz="0" w:space="0" w:color="auto"/>
        <w:right w:val="none" w:sz="0" w:space="0" w:color="auto"/>
      </w:divBdr>
    </w:div>
    <w:div w:id="1401099993">
      <w:bodyDiv w:val="1"/>
      <w:marLeft w:val="0"/>
      <w:marRight w:val="0"/>
      <w:marTop w:val="0"/>
      <w:marBottom w:val="0"/>
      <w:divBdr>
        <w:top w:val="none" w:sz="0" w:space="0" w:color="auto"/>
        <w:left w:val="none" w:sz="0" w:space="0" w:color="auto"/>
        <w:bottom w:val="none" w:sz="0" w:space="0" w:color="auto"/>
        <w:right w:val="none" w:sz="0" w:space="0" w:color="auto"/>
      </w:divBdr>
    </w:div>
    <w:div w:id="1576553140">
      <w:bodyDiv w:val="1"/>
      <w:marLeft w:val="0"/>
      <w:marRight w:val="0"/>
      <w:marTop w:val="0"/>
      <w:marBottom w:val="0"/>
      <w:divBdr>
        <w:top w:val="none" w:sz="0" w:space="0" w:color="auto"/>
        <w:left w:val="none" w:sz="0" w:space="0" w:color="auto"/>
        <w:bottom w:val="none" w:sz="0" w:space="0" w:color="auto"/>
        <w:right w:val="none" w:sz="0" w:space="0" w:color="auto"/>
      </w:divBdr>
    </w:div>
    <w:div w:id="1655140772">
      <w:bodyDiv w:val="1"/>
      <w:marLeft w:val="0"/>
      <w:marRight w:val="0"/>
      <w:marTop w:val="0"/>
      <w:marBottom w:val="0"/>
      <w:divBdr>
        <w:top w:val="none" w:sz="0" w:space="0" w:color="auto"/>
        <w:left w:val="none" w:sz="0" w:space="0" w:color="auto"/>
        <w:bottom w:val="none" w:sz="0" w:space="0" w:color="auto"/>
        <w:right w:val="none" w:sz="0" w:space="0" w:color="auto"/>
      </w:divBdr>
    </w:div>
    <w:div w:id="1723367032">
      <w:bodyDiv w:val="1"/>
      <w:marLeft w:val="0"/>
      <w:marRight w:val="0"/>
      <w:marTop w:val="0"/>
      <w:marBottom w:val="0"/>
      <w:divBdr>
        <w:top w:val="none" w:sz="0" w:space="0" w:color="auto"/>
        <w:left w:val="none" w:sz="0" w:space="0" w:color="auto"/>
        <w:bottom w:val="none" w:sz="0" w:space="0" w:color="auto"/>
        <w:right w:val="none" w:sz="0" w:space="0" w:color="auto"/>
      </w:divBdr>
    </w:div>
    <w:div w:id="20321031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28AE5B-5947-4388-B6B9-3F1054454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43</Pages>
  <Words>17605</Words>
  <Characters>100350</Characters>
  <Application>Microsoft Office Word</Application>
  <DocSecurity>0</DocSecurity>
  <Lines>836</Lines>
  <Paragraphs>235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117720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morgan berard</dc:creator>
  <cp:keywords/>
  <dc:description/>
  <cp:lastModifiedBy>Abid Oueslati</cp:lastModifiedBy>
  <cp:revision>22</cp:revision>
  <cp:lastPrinted>2023-01-23T16:37:00Z</cp:lastPrinted>
  <dcterms:created xsi:type="dcterms:W3CDTF">2023-11-07T14:35:00Z</dcterms:created>
  <dcterms:modified xsi:type="dcterms:W3CDTF">2023-11-08T18:18:00Z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zotero-version="5.0.96.3"&gt;&lt;session id="wVUXE0io"/&gt;&lt;style id="http://www.zotero.org/styles/nature" hasBibliography="1" bibliographyStyleHasBeenSet="1"/&gt;&lt;prefs&gt;&lt;pref name="fieldType" value="Field"/&gt;&lt;/prefs&gt;&lt;/data&gt;</vt:lpwstr>
  </property>
</Properties>
</file>