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5FEB4" w14:textId="77777777" w:rsidR="009D1A07" w:rsidRPr="00280A1A" w:rsidRDefault="009D1A07" w:rsidP="00713221">
      <w:pPr>
        <w:spacing w:line="360" w:lineRule="auto"/>
        <w:rPr>
          <w:rFonts w:asciiTheme="minorBidi" w:hAnsiTheme="minorBidi"/>
          <w:b/>
          <w:bCs/>
          <w:sz w:val="24"/>
          <w:szCs w:val="24"/>
        </w:rPr>
      </w:pPr>
      <w:r w:rsidRPr="00280A1A">
        <w:rPr>
          <w:rFonts w:asciiTheme="minorBidi" w:hAnsiTheme="minorBidi"/>
          <w:b/>
          <w:bCs/>
          <w:sz w:val="24"/>
          <w:szCs w:val="24"/>
        </w:rPr>
        <w:t>Supplementary Material</w:t>
      </w:r>
    </w:p>
    <w:p w14:paraId="21992B11" w14:textId="77777777" w:rsidR="009D1A07" w:rsidRPr="00280A1A" w:rsidRDefault="009D1A07" w:rsidP="00713221">
      <w:pPr>
        <w:pStyle w:val="ListParagraph"/>
        <w:numPr>
          <w:ilvl w:val="0"/>
          <w:numId w:val="1"/>
        </w:numPr>
        <w:spacing w:line="360" w:lineRule="auto"/>
        <w:rPr>
          <w:rFonts w:asciiTheme="minorBidi" w:hAnsiTheme="minorBidi"/>
          <w:b/>
          <w:bCs/>
          <w:sz w:val="24"/>
          <w:szCs w:val="24"/>
        </w:rPr>
      </w:pPr>
      <w:r w:rsidRPr="00280A1A">
        <w:rPr>
          <w:rFonts w:asciiTheme="minorBidi" w:hAnsiTheme="minorBidi"/>
          <w:b/>
          <w:bCs/>
          <w:sz w:val="24"/>
          <w:szCs w:val="24"/>
        </w:rPr>
        <w:t>Assays and reference ranges</w:t>
      </w:r>
    </w:p>
    <w:p w14:paraId="0C15DF68" w14:textId="713A9387" w:rsidR="009D1A07" w:rsidRPr="00280A1A" w:rsidRDefault="00DD7DD4" w:rsidP="00713221">
      <w:pPr>
        <w:spacing w:line="360" w:lineRule="auto"/>
        <w:rPr>
          <w:rFonts w:asciiTheme="minorBidi" w:eastAsia="Times New Roman" w:hAnsiTheme="minorBidi"/>
          <w:b/>
          <w:bCs/>
          <w:color w:val="2A2A2A"/>
          <w:sz w:val="24"/>
          <w:szCs w:val="24"/>
        </w:rPr>
      </w:pPr>
      <w:r>
        <w:rPr>
          <w:rFonts w:asciiTheme="minorBidi" w:eastAsia="Times New Roman" w:hAnsiTheme="minorBidi"/>
          <w:b/>
          <w:bCs/>
          <w:color w:val="2A2A2A"/>
          <w:sz w:val="24"/>
          <w:szCs w:val="24"/>
        </w:rPr>
        <w:t>Kuwait cohort</w:t>
      </w:r>
    </w:p>
    <w:p w14:paraId="3E283D0C" w14:textId="77777777" w:rsidR="009D1A07" w:rsidRPr="00280A1A" w:rsidRDefault="009D1A07" w:rsidP="00713221">
      <w:pPr>
        <w:spacing w:line="360" w:lineRule="auto"/>
        <w:ind w:firstLine="720"/>
        <w:rPr>
          <w:rFonts w:asciiTheme="minorBidi" w:hAnsiTheme="minorBidi"/>
          <w:b/>
          <w:bCs/>
          <w:sz w:val="24"/>
          <w:szCs w:val="24"/>
        </w:rPr>
      </w:pPr>
      <w:r w:rsidRPr="00280A1A">
        <w:rPr>
          <w:rFonts w:asciiTheme="minorBidi" w:eastAsia="Times New Roman" w:hAnsiTheme="minorBidi"/>
          <w:color w:val="2A2A2A"/>
          <w:sz w:val="24"/>
          <w:szCs w:val="24"/>
        </w:rPr>
        <w:t xml:space="preserve">Serum LH (&lt;6.2 IU/l) and FSH (&lt;8.8 IU/l) were measured by coated tube immunoradiometric assay (IRMA) from Diagnostic Products Corp. (CA, USA). Sex hormone-binding globulin (SHBG, &gt;20 nmol/l) was measured by a non-competitive ‘liquid phase’ IRMA from Orion </w:t>
      </w:r>
      <w:proofErr w:type="spellStart"/>
      <w:r w:rsidRPr="00280A1A">
        <w:rPr>
          <w:rFonts w:asciiTheme="minorBidi" w:eastAsia="Times New Roman" w:hAnsiTheme="minorBidi"/>
          <w:color w:val="2A2A2A"/>
          <w:sz w:val="24"/>
          <w:szCs w:val="24"/>
        </w:rPr>
        <w:t>Diagnostica</w:t>
      </w:r>
      <w:proofErr w:type="spellEnd"/>
      <w:r w:rsidRPr="00280A1A">
        <w:rPr>
          <w:rFonts w:asciiTheme="minorBidi" w:eastAsia="Times New Roman" w:hAnsiTheme="minorBidi"/>
          <w:color w:val="2A2A2A"/>
          <w:sz w:val="24"/>
          <w:szCs w:val="24"/>
        </w:rPr>
        <w:t xml:space="preserve"> (Espoo, Finland). Prolactin (&lt;406 </w:t>
      </w:r>
      <w:proofErr w:type="spellStart"/>
      <w:r w:rsidRPr="00280A1A">
        <w:rPr>
          <w:rFonts w:asciiTheme="minorBidi" w:eastAsia="Times New Roman" w:hAnsiTheme="minorBidi"/>
          <w:color w:val="2A2A2A"/>
          <w:sz w:val="24"/>
          <w:szCs w:val="24"/>
        </w:rPr>
        <w:t>mIU</w:t>
      </w:r>
      <w:proofErr w:type="spellEnd"/>
      <w:r w:rsidRPr="00280A1A">
        <w:rPr>
          <w:rFonts w:asciiTheme="minorBidi" w:eastAsia="Times New Roman" w:hAnsiTheme="minorBidi"/>
          <w:color w:val="2A2A2A"/>
          <w:sz w:val="24"/>
          <w:szCs w:val="24"/>
        </w:rPr>
        <w:t>/l) was measured by coated tube IRMA (</w:t>
      </w:r>
      <w:proofErr w:type="spellStart"/>
      <w:r w:rsidRPr="00280A1A">
        <w:rPr>
          <w:rFonts w:asciiTheme="minorBidi" w:eastAsia="Times New Roman" w:hAnsiTheme="minorBidi"/>
          <w:color w:val="2A2A2A"/>
          <w:sz w:val="24"/>
          <w:szCs w:val="24"/>
        </w:rPr>
        <w:t>DiaSorin</w:t>
      </w:r>
      <w:proofErr w:type="spellEnd"/>
      <w:r w:rsidRPr="00280A1A">
        <w:rPr>
          <w:rFonts w:asciiTheme="minorBidi" w:eastAsia="Times New Roman" w:hAnsiTheme="minorBidi"/>
          <w:color w:val="2A2A2A"/>
          <w:sz w:val="24"/>
          <w:szCs w:val="24"/>
        </w:rPr>
        <w:t xml:space="preserve">, </w:t>
      </w:r>
      <w:proofErr w:type="spellStart"/>
      <w:r w:rsidRPr="00280A1A">
        <w:rPr>
          <w:rFonts w:asciiTheme="minorBidi" w:eastAsia="Times New Roman" w:hAnsiTheme="minorBidi"/>
          <w:color w:val="2A2A2A"/>
          <w:sz w:val="24"/>
          <w:szCs w:val="24"/>
        </w:rPr>
        <w:t>s.r.l</w:t>
      </w:r>
      <w:proofErr w:type="spellEnd"/>
      <w:r w:rsidRPr="00280A1A">
        <w:rPr>
          <w:rFonts w:asciiTheme="minorBidi" w:eastAsia="Times New Roman" w:hAnsiTheme="minorBidi"/>
          <w:color w:val="2A2A2A"/>
          <w:sz w:val="24"/>
          <w:szCs w:val="24"/>
        </w:rPr>
        <w:t xml:space="preserve">., </w:t>
      </w:r>
      <w:proofErr w:type="spellStart"/>
      <w:r w:rsidRPr="00280A1A">
        <w:rPr>
          <w:rFonts w:asciiTheme="minorBidi" w:eastAsia="Times New Roman" w:hAnsiTheme="minorBidi"/>
          <w:color w:val="2A2A2A"/>
          <w:sz w:val="24"/>
          <w:szCs w:val="24"/>
        </w:rPr>
        <w:t>Saluggia</w:t>
      </w:r>
      <w:proofErr w:type="spellEnd"/>
      <w:r w:rsidRPr="00280A1A">
        <w:rPr>
          <w:rFonts w:asciiTheme="minorBidi" w:eastAsia="Times New Roman" w:hAnsiTheme="minorBidi"/>
          <w:color w:val="2A2A2A"/>
          <w:sz w:val="24"/>
          <w:szCs w:val="24"/>
        </w:rPr>
        <w:t>, Italy). A4 (&lt;9.2 nmol/l) was measured by radioimmunoassay (Diagnostic Systems Laboratories Inc., Texas, USA). Serum FAI (&lt;3 nmol/l) and E2 (E</w:t>
      </w:r>
      <w:r w:rsidRPr="00280A1A">
        <w:rPr>
          <w:rFonts w:asciiTheme="minorBidi" w:eastAsia="Times New Roman" w:hAnsiTheme="minorBidi"/>
          <w:color w:val="2A2A2A"/>
          <w:sz w:val="24"/>
          <w:szCs w:val="24"/>
          <w:vertAlign w:val="subscript"/>
        </w:rPr>
        <w:t>2</w:t>
      </w:r>
      <w:r w:rsidRPr="00280A1A">
        <w:rPr>
          <w:rFonts w:asciiTheme="minorBidi" w:eastAsia="Times New Roman" w:hAnsiTheme="minorBidi"/>
          <w:color w:val="2A2A2A"/>
          <w:sz w:val="24"/>
          <w:szCs w:val="24"/>
        </w:rPr>
        <w:t xml:space="preserve">, &lt;285 pmol/l) were measured by coated tube radioimmunoassay (Orion </w:t>
      </w:r>
      <w:proofErr w:type="spellStart"/>
      <w:r w:rsidRPr="00280A1A">
        <w:rPr>
          <w:rFonts w:asciiTheme="minorBidi" w:eastAsia="Times New Roman" w:hAnsiTheme="minorBidi"/>
          <w:color w:val="2A2A2A"/>
          <w:sz w:val="24"/>
          <w:szCs w:val="24"/>
        </w:rPr>
        <w:t>Diagnostica</w:t>
      </w:r>
      <w:proofErr w:type="spellEnd"/>
      <w:r w:rsidRPr="00280A1A">
        <w:rPr>
          <w:rFonts w:asciiTheme="minorBidi" w:eastAsia="Times New Roman" w:hAnsiTheme="minorBidi"/>
          <w:color w:val="2A2A2A"/>
          <w:sz w:val="24"/>
          <w:szCs w:val="24"/>
        </w:rPr>
        <w:t>). Serum dehydroepiandrosterone sulphate (DHEA-S, &lt;10.3 </w:t>
      </w:r>
      <w:proofErr w:type="spellStart"/>
      <w:r w:rsidRPr="00280A1A">
        <w:rPr>
          <w:rFonts w:asciiTheme="minorBidi" w:eastAsia="Times New Roman" w:hAnsiTheme="minorBidi"/>
          <w:color w:val="2A2A2A"/>
          <w:sz w:val="24"/>
          <w:szCs w:val="24"/>
        </w:rPr>
        <w:t>μmol</w:t>
      </w:r>
      <w:proofErr w:type="spellEnd"/>
      <w:r w:rsidRPr="00280A1A">
        <w:rPr>
          <w:rFonts w:asciiTheme="minorBidi" w:eastAsia="Times New Roman" w:hAnsiTheme="minorBidi"/>
          <w:color w:val="2A2A2A"/>
          <w:sz w:val="24"/>
          <w:szCs w:val="24"/>
        </w:rPr>
        <w:t>/l), 17HP (&lt;7.9 nmol/l), P4 (&lt;4.5 nmol/l) and fasting insulin (FI, &lt;22 </w:t>
      </w:r>
      <w:proofErr w:type="spellStart"/>
      <w:r w:rsidRPr="00280A1A">
        <w:rPr>
          <w:rFonts w:asciiTheme="minorBidi" w:eastAsia="Times New Roman" w:hAnsiTheme="minorBidi"/>
          <w:color w:val="2A2A2A"/>
          <w:sz w:val="24"/>
          <w:szCs w:val="24"/>
        </w:rPr>
        <w:t>mIU</w:t>
      </w:r>
      <w:proofErr w:type="spellEnd"/>
      <w:r w:rsidRPr="00280A1A">
        <w:rPr>
          <w:rFonts w:asciiTheme="minorBidi" w:eastAsia="Times New Roman" w:hAnsiTheme="minorBidi"/>
          <w:color w:val="2A2A2A"/>
          <w:sz w:val="24"/>
          <w:szCs w:val="24"/>
        </w:rPr>
        <w:t>/l) levels were measured by a coated tube radioimmunoassay from Diagnostic Products Corp. Serum insulin-like growth factor I (IGF-I) levels were measured using a two-site IRMA from Diagnostic Systems Laboratories, Inc. The inter- and intra-assay variations of these assays were &lt;10 and &lt;5% respectively. All assays were highly specific with &lt;1.4% cross-reactivity to structurally related hormones. None of the hormone assays included an extraction step to separate it from its binding protein in serum.</w:t>
      </w:r>
    </w:p>
    <w:p w14:paraId="28BACBE7" w14:textId="307286A3" w:rsidR="009D1A07" w:rsidRPr="00280A1A" w:rsidRDefault="00DD7DD4" w:rsidP="00713221">
      <w:pPr>
        <w:spacing w:line="360" w:lineRule="auto"/>
        <w:rPr>
          <w:rFonts w:asciiTheme="minorBidi" w:eastAsia="Times New Roman" w:hAnsiTheme="minorBidi"/>
          <w:b/>
          <w:bCs/>
          <w:color w:val="2A2A2A"/>
          <w:sz w:val="24"/>
          <w:szCs w:val="24"/>
        </w:rPr>
      </w:pPr>
      <w:r>
        <w:rPr>
          <w:rFonts w:asciiTheme="minorBidi" w:eastAsia="Times New Roman" w:hAnsiTheme="minorBidi"/>
          <w:b/>
          <w:bCs/>
          <w:color w:val="2A2A2A"/>
          <w:sz w:val="24"/>
          <w:szCs w:val="24"/>
        </w:rPr>
        <w:t>Rotterdam cohort</w:t>
      </w:r>
    </w:p>
    <w:p w14:paraId="1E72F6D7" w14:textId="77777777" w:rsidR="00074145" w:rsidRDefault="009D1A07" w:rsidP="00713221">
      <w:pPr>
        <w:spacing w:line="360" w:lineRule="auto"/>
        <w:ind w:firstLine="360"/>
        <w:rPr>
          <w:ins w:id="0" w:author="Abdalla Moustafa Selim Elsayed" w:date="2023-04-13T12:13:00Z"/>
          <w:rFonts w:asciiTheme="minorBidi" w:eastAsia="Times New Roman" w:hAnsiTheme="minorBidi"/>
          <w:color w:val="2A2A2A"/>
          <w:sz w:val="24"/>
          <w:szCs w:val="24"/>
        </w:rPr>
      </w:pPr>
      <w:r w:rsidRPr="00280A1A">
        <w:rPr>
          <w:rFonts w:asciiTheme="minorBidi" w:eastAsia="Times New Roman" w:hAnsiTheme="minorBidi"/>
          <w:color w:val="2A2A2A"/>
          <w:sz w:val="24"/>
          <w:szCs w:val="24"/>
        </w:rPr>
        <w:t>serum assays of FSH, PRL, TSH, LH, E2, A4 (AD), FAI (T), sex hormone-binding globulin (SHBG), cortisol, and dehydroepiandrosterone sulfate. Serum LH and FSH levels were measured by immunoradiometric assay (</w:t>
      </w:r>
      <w:proofErr w:type="spellStart"/>
      <w:r w:rsidRPr="00280A1A">
        <w:rPr>
          <w:rFonts w:asciiTheme="minorBidi" w:eastAsia="Times New Roman" w:hAnsiTheme="minorBidi"/>
          <w:color w:val="2A2A2A"/>
          <w:sz w:val="24"/>
          <w:szCs w:val="24"/>
        </w:rPr>
        <w:t>Medgenix</w:t>
      </w:r>
      <w:proofErr w:type="spellEnd"/>
      <w:r w:rsidRPr="00280A1A">
        <w:rPr>
          <w:rFonts w:asciiTheme="minorBidi" w:eastAsia="Times New Roman" w:hAnsiTheme="minorBidi"/>
          <w:color w:val="2A2A2A"/>
          <w:sz w:val="24"/>
          <w:szCs w:val="24"/>
        </w:rPr>
        <w:t xml:space="preserve">, </w:t>
      </w:r>
      <w:proofErr w:type="spellStart"/>
      <w:r w:rsidRPr="00280A1A">
        <w:rPr>
          <w:rFonts w:asciiTheme="minorBidi" w:eastAsia="Times New Roman" w:hAnsiTheme="minorBidi"/>
          <w:color w:val="2A2A2A"/>
          <w:sz w:val="24"/>
          <w:szCs w:val="24"/>
        </w:rPr>
        <w:t>Fleurus</w:t>
      </w:r>
      <w:proofErr w:type="spellEnd"/>
      <w:r w:rsidRPr="00280A1A">
        <w:rPr>
          <w:rFonts w:asciiTheme="minorBidi" w:eastAsia="Times New Roman" w:hAnsiTheme="minorBidi"/>
          <w:color w:val="2A2A2A"/>
          <w:sz w:val="24"/>
          <w:szCs w:val="24"/>
        </w:rPr>
        <w:t>, Belgium), and T, AD, SHBG, and dehydroepiandrosterone sulfate were determined using RIA kits (Diagnostic Products Corp., Los Angeles, CA).</w:t>
      </w:r>
      <w:r w:rsidR="006B2C48" w:rsidRPr="006B2C48">
        <w:t xml:space="preserve"> </w:t>
      </w:r>
      <w:r w:rsidR="006B2C48" w:rsidRPr="006B2C48">
        <w:rPr>
          <w:rFonts w:asciiTheme="minorBidi" w:eastAsia="Times New Roman" w:hAnsiTheme="minorBidi"/>
          <w:color w:val="2A2A2A"/>
          <w:sz w:val="24"/>
          <w:szCs w:val="24"/>
        </w:rPr>
        <w:t xml:space="preserve">Liquid-liquid extraction (hexane) of the samples and analysis, carried out with a Waters ACQUITY UPLC system couple to a Waters </w:t>
      </w:r>
      <w:proofErr w:type="spellStart"/>
      <w:r w:rsidR="006B2C48" w:rsidRPr="006B2C48">
        <w:rPr>
          <w:rFonts w:asciiTheme="minorBidi" w:eastAsia="Times New Roman" w:hAnsiTheme="minorBidi"/>
          <w:color w:val="2A2A2A"/>
          <w:sz w:val="24"/>
          <w:szCs w:val="24"/>
        </w:rPr>
        <w:t>Xevo</w:t>
      </w:r>
      <w:proofErr w:type="spellEnd"/>
      <w:r w:rsidR="006B2C48" w:rsidRPr="006B2C48">
        <w:rPr>
          <w:rFonts w:asciiTheme="minorBidi" w:eastAsia="Times New Roman" w:hAnsiTheme="minorBidi"/>
          <w:color w:val="2A2A2A"/>
          <w:sz w:val="24"/>
          <w:szCs w:val="24"/>
        </w:rPr>
        <w:t xml:space="preserve"> TQ mass spectrometer, were performed as described elsewhere (19) Intra-assay coefficients of variation (CV) were &lt; 6% and intra-assay CV was &lt; 9% at the concentration of 16 and 80 nmol/L, respectively. The measurement of serum 25(OH)D </w:t>
      </w:r>
      <w:r w:rsidR="006B2C48" w:rsidRPr="006B2C48">
        <w:rPr>
          <w:rFonts w:asciiTheme="minorBidi" w:eastAsia="Times New Roman" w:hAnsiTheme="minorBidi"/>
          <w:color w:val="2A2A2A"/>
          <w:sz w:val="24"/>
          <w:szCs w:val="24"/>
        </w:rPr>
        <w:lastRenderedPageBreak/>
        <w:t xml:space="preserve">was carried out by the central chemical laboratory of the Medical Center Alkmaar, the Netherlands. This laboratory is a (ISO-15189) certified laboratory. Endocrine evaluation included serum levels of gonadotropic hormones (LH, FSH) and estradiol (E2), testosterone, dehydroepiandrosterone sulfate (DHEAS), fasting glucose and insulin. Hormone assays have been described in detail elsewhere (20). Insulin was measured by immunoradiometric assay. Testosterone, E2 and DHEAS were determined by </w:t>
      </w:r>
      <w:proofErr w:type="spellStart"/>
      <w:r w:rsidR="006B2C48" w:rsidRPr="006B2C48">
        <w:rPr>
          <w:rFonts w:asciiTheme="minorBidi" w:eastAsia="Times New Roman" w:hAnsiTheme="minorBidi"/>
          <w:color w:val="2A2A2A"/>
          <w:sz w:val="24"/>
          <w:szCs w:val="24"/>
        </w:rPr>
        <w:t>radioimmunometric</w:t>
      </w:r>
      <w:proofErr w:type="spellEnd"/>
      <w:r w:rsidR="006B2C48" w:rsidRPr="006B2C48">
        <w:rPr>
          <w:rFonts w:asciiTheme="minorBidi" w:eastAsia="Times New Roman" w:hAnsiTheme="minorBidi"/>
          <w:color w:val="2A2A2A"/>
          <w:sz w:val="24"/>
          <w:szCs w:val="24"/>
        </w:rPr>
        <w:t xml:space="preserve"> assays (RIAs). Intra-assay and inter-assay CV were less than 3% and less than 5% for testosterone and less than 5% and less than 7% for E2 respectively.</w:t>
      </w:r>
    </w:p>
    <w:p w14:paraId="69CC91BB" w14:textId="7D1DADB7" w:rsidR="00074145" w:rsidRPr="00074145" w:rsidRDefault="00074145" w:rsidP="00074145">
      <w:pPr>
        <w:spacing w:after="0" w:line="360" w:lineRule="auto"/>
        <w:jc w:val="both"/>
        <w:rPr>
          <w:ins w:id="1" w:author="Abdalla Moustafa Selim Elsayed" w:date="2023-04-13T12:12:00Z"/>
          <w:rFonts w:asciiTheme="minorBidi" w:eastAsia="Times New Roman" w:hAnsiTheme="minorBidi"/>
          <w:b/>
          <w:bCs/>
          <w:color w:val="000000" w:themeColor="text1"/>
          <w:sz w:val="24"/>
          <w:szCs w:val="24"/>
          <w:lang w:val="en-GB"/>
          <w:rPrChange w:id="2" w:author="Abdalla Moustafa Selim Elsayed" w:date="2023-04-13T12:13:00Z">
            <w:rPr>
              <w:ins w:id="3" w:author="Abdalla Moustafa Selim Elsayed" w:date="2023-04-13T12:12:00Z"/>
              <w:rFonts w:asciiTheme="minorBidi" w:eastAsia="Times New Roman" w:hAnsiTheme="minorBidi"/>
              <w:color w:val="2A2A2A"/>
              <w:sz w:val="24"/>
              <w:szCs w:val="24"/>
            </w:rPr>
          </w:rPrChange>
        </w:rPr>
        <w:pPrChange w:id="4" w:author="Abdalla Moustafa Selim Elsayed" w:date="2023-04-13T12:13:00Z">
          <w:pPr>
            <w:spacing w:line="360" w:lineRule="auto"/>
            <w:ind w:firstLine="360"/>
          </w:pPr>
        </w:pPrChange>
      </w:pPr>
      <w:ins w:id="5" w:author="Abdalla Moustafa Selim Elsayed" w:date="2023-04-13T12:13:00Z">
        <w:r w:rsidRPr="00074145">
          <w:rPr>
            <w:rFonts w:asciiTheme="minorBidi" w:eastAsia="Times New Roman" w:hAnsiTheme="minorBidi"/>
            <w:b/>
            <w:bCs/>
            <w:color w:val="000000" w:themeColor="text1"/>
            <w:sz w:val="24"/>
            <w:szCs w:val="24"/>
            <w:lang w:val="en-GB"/>
            <w:rPrChange w:id="6" w:author="Abdalla Moustafa Selim Elsayed" w:date="2023-04-13T12:13:00Z">
              <w:rPr>
                <w:rFonts w:asciiTheme="minorBidi" w:eastAsia="Times New Roman" w:hAnsiTheme="minorBidi"/>
                <w:color w:val="2A2A2A"/>
                <w:sz w:val="24"/>
                <w:szCs w:val="24"/>
              </w:rPr>
            </w:rPrChange>
          </w:rPr>
          <w:t>Hormonal Assays</w:t>
        </w:r>
      </w:ins>
    </w:p>
    <w:p w14:paraId="000C44C7" w14:textId="77777777" w:rsidR="00074145" w:rsidRPr="00074145" w:rsidRDefault="00074145" w:rsidP="00074145">
      <w:pPr>
        <w:spacing w:after="0" w:line="360" w:lineRule="auto"/>
        <w:jc w:val="both"/>
        <w:rPr>
          <w:ins w:id="7" w:author="Abdalla Moustafa Selim Elsayed" w:date="2023-04-13T12:12:00Z"/>
          <w:rFonts w:asciiTheme="minorBidi" w:eastAsia="Times New Roman" w:hAnsiTheme="minorBidi"/>
          <w:color w:val="000000" w:themeColor="text1"/>
          <w:sz w:val="24"/>
          <w:szCs w:val="24"/>
          <w:lang w:val="en-GB"/>
          <w:rPrChange w:id="8" w:author="Abdalla Moustafa Selim Elsayed" w:date="2023-04-13T12:13:00Z">
            <w:rPr>
              <w:ins w:id="9" w:author="Abdalla Moustafa Selim Elsayed" w:date="2023-04-13T12:12:00Z"/>
              <w:rFonts w:asciiTheme="minorBidi" w:eastAsia="Times New Roman" w:hAnsiTheme="minorBidi"/>
              <w:b/>
              <w:bCs/>
              <w:color w:val="000000" w:themeColor="text1"/>
              <w:sz w:val="24"/>
              <w:szCs w:val="24"/>
              <w:lang w:val="en-GB"/>
            </w:rPr>
          </w:rPrChange>
        </w:rPr>
      </w:pPr>
      <w:ins w:id="10" w:author="Abdalla Moustafa Selim Elsayed" w:date="2023-04-13T12:12:00Z">
        <w:r w:rsidRPr="00074145">
          <w:rPr>
            <w:rFonts w:asciiTheme="minorBidi" w:eastAsia="Times New Roman" w:hAnsiTheme="minorBidi"/>
            <w:color w:val="000000" w:themeColor="text1"/>
            <w:sz w:val="24"/>
            <w:szCs w:val="24"/>
            <w:lang w:val="en-GB"/>
            <w:rPrChange w:id="11" w:author="Abdalla Moustafa Selim Elsayed" w:date="2023-04-13T12:13:00Z">
              <w:rPr>
                <w:rFonts w:asciiTheme="minorBidi" w:eastAsia="Times New Roman" w:hAnsiTheme="minorBidi"/>
                <w:b/>
                <w:bCs/>
                <w:color w:val="000000" w:themeColor="text1"/>
                <w:sz w:val="24"/>
                <w:szCs w:val="24"/>
                <w:lang w:val="en-GB"/>
              </w:rPr>
            </w:rPrChange>
          </w:rPr>
          <w:t>Kuwait cohort</w:t>
        </w:r>
      </w:ins>
    </w:p>
    <w:p w14:paraId="71B728AF" w14:textId="77777777" w:rsidR="00074145" w:rsidRPr="005772E7" w:rsidRDefault="00074145" w:rsidP="00074145">
      <w:pPr>
        <w:spacing w:after="0" w:line="360" w:lineRule="auto"/>
        <w:ind w:firstLine="720"/>
        <w:jc w:val="both"/>
        <w:rPr>
          <w:ins w:id="12" w:author="Abdalla Moustafa Selim Elsayed" w:date="2023-04-13T12:12:00Z"/>
          <w:rFonts w:asciiTheme="minorBidi" w:eastAsia="Times New Roman" w:hAnsiTheme="minorBidi"/>
          <w:color w:val="000000" w:themeColor="text1"/>
          <w:sz w:val="24"/>
          <w:szCs w:val="24"/>
          <w:lang w:val="en-GB"/>
        </w:rPr>
      </w:pPr>
      <w:ins w:id="13" w:author="Abdalla Moustafa Selim Elsayed" w:date="2023-04-13T12:12:00Z">
        <w:r w:rsidRPr="005772E7">
          <w:rPr>
            <w:rFonts w:asciiTheme="minorBidi" w:eastAsia="Times New Roman" w:hAnsiTheme="minorBidi"/>
            <w:color w:val="000000" w:themeColor="text1"/>
            <w:sz w:val="24"/>
            <w:szCs w:val="24"/>
            <w:lang w:val="en-GB"/>
          </w:rPr>
          <w:t>All hormone assays were determined from one sample after an 8-hour overnight fast. This sample was obtained between 08:00 and 11:00 in the first week of the cycle or after more than 1 month of amenorrhea. Serum steroid hormone levels were determined as previously described</w:t>
        </w:r>
        <w:r w:rsidRPr="005772E7">
          <w:rPr>
            <w:rFonts w:asciiTheme="minorBidi" w:eastAsia="Times New Roman" w:hAnsiTheme="minorBidi"/>
            <w:color w:val="000000" w:themeColor="text1"/>
            <w:sz w:val="24"/>
            <w:szCs w:val="24"/>
            <w:lang w:val="en-GB"/>
          </w:rPr>
          <w:fldChar w:fldCharType="begin"/>
        </w:r>
        <w:r w:rsidRPr="005772E7">
          <w:rPr>
            <w:rFonts w:asciiTheme="minorBidi" w:eastAsia="Times New Roman" w:hAnsiTheme="minorBidi"/>
            <w:color w:val="000000" w:themeColor="text1"/>
            <w:sz w:val="24"/>
            <w:szCs w:val="24"/>
            <w:lang w:val="en-GB"/>
          </w:rPr>
          <w:instrText xml:space="preserve"> ADDIN ZOTERO_ITEM CSL_CITATION {"citationID":"a17vv5d1v83","properties":{"formattedCitation":"[14]","plainCitation":"[14]","noteIndex":0},"citationItems":[{"id":"0Smvkw7Q/j8VzSVqP","uris":["http://zotero.org/users/9706184/items/XAFRGI2B"],"itemData":{"id":28,"type":"article-journal","container-title":"Steroids","DOI":"10.1016/j.steroids.2006.05.005","ISSN":"0039128X","issue":"9","journalAbbreviation":"Steroids","language":"en","page":"751-759","source":"DOI.org (Crossref)","title":"Steroidogenic alterations and adrenal androgen excess in PCOS","volume":"71","author":[{"family":"Doi","given":"Suhail A.R."},{"family":"Al-Zaid","given":"Mona"},{"family":"Towers","given":"Philip A."},{"family":"Scott","given":"Christopher J."},{"family":"Al-Shoumer","given":"Kamal A.S."}],"issued":{"date-parts":[["2006",9]]}}}],"schema":"https://github.com/citation-style-language/schema/raw/master/csl-citation.json"} </w:instrText>
        </w:r>
        <w:r w:rsidRPr="005772E7">
          <w:rPr>
            <w:rFonts w:asciiTheme="minorBidi" w:eastAsia="Times New Roman" w:hAnsiTheme="minorBidi"/>
            <w:color w:val="000000" w:themeColor="text1"/>
            <w:sz w:val="24"/>
            <w:szCs w:val="24"/>
            <w:lang w:val="en-GB"/>
          </w:rPr>
          <w:fldChar w:fldCharType="separate"/>
        </w:r>
        <w:r w:rsidRPr="005772E7">
          <w:rPr>
            <w:rFonts w:asciiTheme="minorBidi" w:hAnsiTheme="minorBidi"/>
            <w:sz w:val="24"/>
            <w:szCs w:val="24"/>
          </w:rPr>
          <w:t>[14]</w:t>
        </w:r>
        <w:r w:rsidRPr="005772E7">
          <w:rPr>
            <w:rFonts w:asciiTheme="minorBidi" w:eastAsia="Times New Roman" w:hAnsiTheme="minorBidi"/>
            <w:color w:val="000000" w:themeColor="text1"/>
            <w:sz w:val="24"/>
            <w:szCs w:val="24"/>
            <w:lang w:val="en-GB"/>
          </w:rPr>
          <w:fldChar w:fldCharType="end"/>
        </w:r>
        <w:r w:rsidRPr="005772E7">
          <w:rPr>
            <w:rFonts w:asciiTheme="minorBidi" w:eastAsia="Times New Roman" w:hAnsiTheme="minorBidi"/>
            <w:color w:val="000000" w:themeColor="text1"/>
            <w:sz w:val="24"/>
            <w:szCs w:val="24"/>
            <w:lang w:val="en-GB"/>
          </w:rPr>
          <w:t xml:space="preserve">. </w:t>
        </w:r>
      </w:ins>
    </w:p>
    <w:p w14:paraId="1AA0A9BB" w14:textId="77777777" w:rsidR="00074145" w:rsidRPr="005772E7" w:rsidRDefault="00074145" w:rsidP="00074145">
      <w:pPr>
        <w:spacing w:after="0" w:line="360" w:lineRule="auto"/>
        <w:ind w:firstLine="720"/>
        <w:jc w:val="both"/>
        <w:rPr>
          <w:ins w:id="14" w:author="Abdalla Moustafa Selim Elsayed" w:date="2023-04-13T12:12:00Z"/>
          <w:rFonts w:asciiTheme="minorBidi" w:eastAsia="Times New Roman" w:hAnsiTheme="minorBidi"/>
          <w:color w:val="000000" w:themeColor="text1"/>
          <w:sz w:val="24"/>
          <w:szCs w:val="24"/>
          <w:lang w:val="en-GB"/>
        </w:rPr>
      </w:pPr>
    </w:p>
    <w:p w14:paraId="209C1844" w14:textId="77777777" w:rsidR="00074145" w:rsidRPr="00074145" w:rsidRDefault="00074145" w:rsidP="00074145">
      <w:pPr>
        <w:spacing w:after="0" w:line="360" w:lineRule="auto"/>
        <w:jc w:val="both"/>
        <w:rPr>
          <w:ins w:id="15" w:author="Abdalla Moustafa Selim Elsayed" w:date="2023-04-13T12:12:00Z"/>
          <w:rFonts w:asciiTheme="minorBidi" w:eastAsia="Times New Roman" w:hAnsiTheme="minorBidi"/>
          <w:color w:val="000000" w:themeColor="text1"/>
          <w:sz w:val="24"/>
          <w:szCs w:val="24"/>
          <w:lang w:val="en-GB"/>
          <w:rPrChange w:id="16" w:author="Abdalla Moustafa Selim Elsayed" w:date="2023-04-13T12:13:00Z">
            <w:rPr>
              <w:ins w:id="17" w:author="Abdalla Moustafa Selim Elsayed" w:date="2023-04-13T12:12:00Z"/>
              <w:rFonts w:asciiTheme="minorBidi" w:eastAsia="Times New Roman" w:hAnsiTheme="minorBidi"/>
              <w:b/>
              <w:bCs/>
              <w:color w:val="000000" w:themeColor="text1"/>
              <w:sz w:val="24"/>
              <w:szCs w:val="24"/>
              <w:lang w:val="en-GB"/>
            </w:rPr>
          </w:rPrChange>
        </w:rPr>
      </w:pPr>
      <w:ins w:id="18" w:author="Abdalla Moustafa Selim Elsayed" w:date="2023-04-13T12:12:00Z">
        <w:r w:rsidRPr="00074145">
          <w:rPr>
            <w:rFonts w:asciiTheme="minorBidi" w:eastAsia="Times New Roman" w:hAnsiTheme="minorBidi"/>
            <w:color w:val="000000" w:themeColor="text1"/>
            <w:sz w:val="24"/>
            <w:szCs w:val="24"/>
            <w:lang w:val="en-GB"/>
            <w:rPrChange w:id="19" w:author="Abdalla Moustafa Selim Elsayed" w:date="2023-04-13T12:13:00Z">
              <w:rPr>
                <w:rFonts w:asciiTheme="minorBidi" w:eastAsia="Times New Roman" w:hAnsiTheme="minorBidi"/>
                <w:b/>
                <w:bCs/>
                <w:color w:val="000000" w:themeColor="text1"/>
                <w:sz w:val="24"/>
                <w:szCs w:val="24"/>
                <w:lang w:val="en-GB"/>
              </w:rPr>
            </w:rPrChange>
          </w:rPr>
          <w:t>Rotterdam cohort</w:t>
        </w:r>
      </w:ins>
    </w:p>
    <w:p w14:paraId="1F5BBE6C" w14:textId="77777777" w:rsidR="00074145" w:rsidRPr="005772E7" w:rsidRDefault="00074145" w:rsidP="00074145">
      <w:pPr>
        <w:spacing w:after="0" w:line="360" w:lineRule="auto"/>
        <w:ind w:firstLine="720"/>
        <w:jc w:val="both"/>
        <w:rPr>
          <w:ins w:id="20" w:author="Abdalla Moustafa Selim Elsayed" w:date="2023-04-13T12:12:00Z"/>
          <w:rFonts w:asciiTheme="minorBidi" w:eastAsia="Times New Roman" w:hAnsiTheme="minorBidi"/>
          <w:color w:val="000000" w:themeColor="text1"/>
          <w:sz w:val="24"/>
          <w:szCs w:val="24"/>
          <w:lang w:val="en-GB"/>
        </w:rPr>
      </w:pPr>
      <w:ins w:id="21" w:author="Abdalla Moustafa Selim Elsayed" w:date="2023-04-13T12:12:00Z">
        <w:r w:rsidRPr="005772E7">
          <w:rPr>
            <w:rFonts w:asciiTheme="minorBidi" w:eastAsia="Times New Roman" w:hAnsiTheme="minorBidi"/>
            <w:color w:val="000000" w:themeColor="text1"/>
            <w:sz w:val="24"/>
            <w:szCs w:val="24"/>
            <w:lang w:val="en-GB"/>
          </w:rPr>
          <w:t xml:space="preserve">For hormone assays venous blood samples were drawn at examination and stored at −80˚C after centrifugation at 3000 rpm for 10 min at 20˚C. Details are given in the supplementary material. </w:t>
        </w:r>
      </w:ins>
    </w:p>
    <w:p w14:paraId="1DA50749" w14:textId="77777777" w:rsidR="00074145" w:rsidRPr="005772E7" w:rsidRDefault="00074145" w:rsidP="00074145">
      <w:pPr>
        <w:spacing w:after="0" w:line="360" w:lineRule="auto"/>
        <w:ind w:firstLine="720"/>
        <w:jc w:val="both"/>
        <w:rPr>
          <w:ins w:id="22" w:author="Abdalla Moustafa Selim Elsayed" w:date="2023-04-13T12:12:00Z"/>
          <w:rFonts w:asciiTheme="minorBidi" w:hAnsiTheme="minorBidi"/>
          <w:color w:val="000000" w:themeColor="text1"/>
          <w:sz w:val="24"/>
          <w:szCs w:val="24"/>
          <w:lang w:val="en-GB"/>
        </w:rPr>
      </w:pPr>
      <w:ins w:id="23" w:author="Abdalla Moustafa Selim Elsayed" w:date="2023-04-13T12:12:00Z">
        <w:r w:rsidRPr="005772E7">
          <w:rPr>
            <w:rFonts w:asciiTheme="minorBidi" w:eastAsia="Times New Roman" w:hAnsiTheme="minorBidi"/>
            <w:color w:val="000000" w:themeColor="text1"/>
            <w:sz w:val="24"/>
            <w:szCs w:val="24"/>
            <w:lang w:val="en-GB"/>
          </w:rPr>
          <w:t>Steroid hormone assays in both datasets were run using immunoradiometric assays. Details are given in the supplementary material. Assays were run immediately in the Kuwait dataset, while in the Rotterdam dataset, venous blood samples were centrifuged within 2 hours after withdrawal and were stored at -80˚C.</w:t>
        </w:r>
      </w:ins>
    </w:p>
    <w:p w14:paraId="212D2EE4" w14:textId="516B5A45" w:rsidR="009D1A07" w:rsidRPr="00280A1A" w:rsidRDefault="009D1A07" w:rsidP="00713221">
      <w:pPr>
        <w:spacing w:line="360" w:lineRule="auto"/>
        <w:ind w:firstLine="360"/>
        <w:rPr>
          <w:rFonts w:asciiTheme="minorBidi" w:eastAsia="Times New Roman" w:hAnsiTheme="minorBidi"/>
          <w:color w:val="2A2A2A"/>
          <w:sz w:val="24"/>
          <w:szCs w:val="24"/>
        </w:rPr>
      </w:pPr>
      <w:r w:rsidRPr="00280A1A">
        <w:rPr>
          <w:rFonts w:asciiTheme="minorBidi" w:eastAsia="Times New Roman" w:hAnsiTheme="minorBidi"/>
          <w:color w:val="2A2A2A"/>
          <w:sz w:val="24"/>
          <w:szCs w:val="24"/>
        </w:rPr>
        <w:br w:type="page"/>
      </w:r>
    </w:p>
    <w:p w14:paraId="5D6CAFBA" w14:textId="77777777" w:rsidR="009D1A07" w:rsidRPr="00280A1A" w:rsidRDefault="009D1A07" w:rsidP="009D1A07">
      <w:pPr>
        <w:rPr>
          <w:rFonts w:asciiTheme="minorBidi" w:hAnsiTheme="minorBidi"/>
          <w:b/>
          <w:bCs/>
          <w:sz w:val="24"/>
          <w:szCs w:val="24"/>
        </w:rPr>
      </w:pPr>
    </w:p>
    <w:p w14:paraId="2D9E56AD" w14:textId="2159493A" w:rsidR="009D1A07" w:rsidRPr="00280A1A" w:rsidRDefault="009D1A07" w:rsidP="009D1A07">
      <w:pPr>
        <w:pStyle w:val="ListParagraph"/>
        <w:numPr>
          <w:ilvl w:val="0"/>
          <w:numId w:val="1"/>
        </w:numPr>
        <w:rPr>
          <w:rFonts w:asciiTheme="minorBidi" w:hAnsiTheme="minorBidi"/>
          <w:b/>
          <w:bCs/>
          <w:sz w:val="24"/>
          <w:szCs w:val="24"/>
        </w:rPr>
      </w:pPr>
      <w:r w:rsidRPr="00280A1A">
        <w:rPr>
          <w:rFonts w:asciiTheme="minorBidi" w:hAnsiTheme="minorBidi"/>
          <w:b/>
          <w:bCs/>
          <w:sz w:val="24"/>
          <w:szCs w:val="24"/>
        </w:rPr>
        <w:t xml:space="preserve">PCOS Profile - Kuwait </w:t>
      </w:r>
      <w:r w:rsidR="00DD7DD4">
        <w:rPr>
          <w:rFonts w:asciiTheme="minorBidi" w:hAnsiTheme="minorBidi"/>
          <w:b/>
          <w:bCs/>
          <w:sz w:val="24"/>
          <w:szCs w:val="24"/>
        </w:rPr>
        <w:t>cohort</w:t>
      </w:r>
      <w:r w:rsidRPr="00280A1A">
        <w:rPr>
          <w:rFonts w:asciiTheme="minorBidi" w:hAnsiTheme="minorBidi"/>
          <w:b/>
          <w:bCs/>
          <w:sz w:val="24"/>
          <w:szCs w:val="24"/>
        </w:rPr>
        <w:t xml:space="preserve"> </w:t>
      </w:r>
    </w:p>
    <w:p w14:paraId="2E6FF81A" w14:textId="77777777" w:rsidR="009D1A07" w:rsidRPr="00280A1A" w:rsidRDefault="009D1A07" w:rsidP="009D1A07">
      <w:pPr>
        <w:rPr>
          <w:rFonts w:asciiTheme="minorBidi" w:eastAsia="Arial" w:hAnsiTheme="minorBidi"/>
          <w:sz w:val="24"/>
          <w:szCs w:val="24"/>
        </w:rPr>
      </w:pPr>
      <w:r w:rsidRPr="00280A1A">
        <w:rPr>
          <w:rFonts w:asciiTheme="minorBidi" w:hAnsiTheme="minorBidi"/>
          <w:b/>
          <w:bCs/>
          <w:sz w:val="24"/>
          <w:szCs w:val="24"/>
        </w:rPr>
        <w:t>Table S1: steroid hormones</w:t>
      </w:r>
    </w:p>
    <w:tbl>
      <w:tblPr>
        <w:tblW w:w="11652" w:type="dxa"/>
        <w:tblInd w:w="-1140" w:type="dxa"/>
        <w:tblLayout w:type="fixed"/>
        <w:tblLook w:val="04A0" w:firstRow="1" w:lastRow="0" w:firstColumn="1" w:lastColumn="0" w:noHBand="0" w:noVBand="1"/>
      </w:tblPr>
      <w:tblGrid>
        <w:gridCol w:w="3102"/>
        <w:gridCol w:w="2446"/>
        <w:gridCol w:w="2446"/>
        <w:gridCol w:w="2446"/>
        <w:gridCol w:w="1212"/>
      </w:tblGrid>
      <w:tr w:rsidR="009D1A07" w:rsidRPr="00280A1A" w14:paraId="2264637D" w14:textId="77777777" w:rsidTr="000643D1">
        <w:trPr>
          <w:trHeight w:val="577"/>
        </w:trPr>
        <w:tc>
          <w:tcPr>
            <w:tcW w:w="3102" w:type="dxa"/>
            <w:tcBorders>
              <w:top w:val="single" w:sz="4" w:space="0" w:color="auto"/>
              <w:bottom w:val="single" w:sz="4" w:space="0" w:color="auto"/>
            </w:tcBorders>
            <w:vAlign w:val="bottom"/>
          </w:tcPr>
          <w:p w14:paraId="188DBB57"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Factor</w:t>
            </w:r>
          </w:p>
        </w:tc>
        <w:tc>
          <w:tcPr>
            <w:tcW w:w="2446" w:type="dxa"/>
            <w:tcBorders>
              <w:top w:val="single" w:sz="4" w:space="0" w:color="auto"/>
              <w:bottom w:val="single" w:sz="4" w:space="0" w:color="auto"/>
            </w:tcBorders>
            <w:shd w:val="clear" w:color="auto" w:fill="auto"/>
            <w:noWrap/>
            <w:vAlign w:val="bottom"/>
            <w:hideMark/>
          </w:tcPr>
          <w:p w14:paraId="1058AD6F" w14:textId="77777777"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A</w:t>
            </w:r>
          </w:p>
        </w:tc>
        <w:tc>
          <w:tcPr>
            <w:tcW w:w="2446" w:type="dxa"/>
            <w:tcBorders>
              <w:top w:val="single" w:sz="4" w:space="0" w:color="auto"/>
              <w:bottom w:val="single" w:sz="4" w:space="0" w:color="auto"/>
            </w:tcBorders>
            <w:shd w:val="clear" w:color="auto" w:fill="auto"/>
            <w:noWrap/>
            <w:vAlign w:val="bottom"/>
            <w:hideMark/>
          </w:tcPr>
          <w:p w14:paraId="350230F9" w14:textId="77777777"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B</w:t>
            </w:r>
          </w:p>
        </w:tc>
        <w:tc>
          <w:tcPr>
            <w:tcW w:w="2446" w:type="dxa"/>
            <w:tcBorders>
              <w:top w:val="single" w:sz="4" w:space="0" w:color="auto"/>
              <w:bottom w:val="single" w:sz="4" w:space="0" w:color="auto"/>
            </w:tcBorders>
            <w:shd w:val="clear" w:color="auto" w:fill="auto"/>
            <w:noWrap/>
            <w:vAlign w:val="bottom"/>
            <w:hideMark/>
          </w:tcPr>
          <w:p w14:paraId="301D9C65" w14:textId="77777777"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C</w:t>
            </w:r>
          </w:p>
        </w:tc>
        <w:tc>
          <w:tcPr>
            <w:tcW w:w="1212" w:type="dxa"/>
            <w:tcBorders>
              <w:top w:val="single" w:sz="4" w:space="0" w:color="auto"/>
              <w:bottom w:val="single" w:sz="4" w:space="0" w:color="auto"/>
            </w:tcBorders>
            <w:shd w:val="clear" w:color="auto" w:fill="auto"/>
            <w:noWrap/>
            <w:vAlign w:val="bottom"/>
            <w:hideMark/>
          </w:tcPr>
          <w:p w14:paraId="7B05A3A8" w14:textId="3C88A249"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p-value</w:t>
            </w:r>
            <w:r w:rsidR="000643D1">
              <w:rPr>
                <w:rFonts w:asciiTheme="minorBidi" w:eastAsia="Times New Roman" w:hAnsiTheme="minorBidi"/>
                <w:b/>
                <w:bCs/>
                <w:color w:val="000000"/>
                <w:sz w:val="24"/>
                <w:szCs w:val="24"/>
                <w:lang w:val="en-GB" w:eastAsia="en-GB"/>
              </w:rPr>
              <w:t>*</w:t>
            </w:r>
          </w:p>
        </w:tc>
      </w:tr>
      <w:tr w:rsidR="009D1A07" w:rsidRPr="00280A1A" w14:paraId="0F12DBF9" w14:textId="77777777" w:rsidTr="000643D1">
        <w:trPr>
          <w:trHeight w:val="577"/>
        </w:trPr>
        <w:tc>
          <w:tcPr>
            <w:tcW w:w="3102" w:type="dxa"/>
            <w:tcBorders>
              <w:top w:val="single" w:sz="4" w:space="0" w:color="auto"/>
            </w:tcBorders>
            <w:vAlign w:val="bottom"/>
          </w:tcPr>
          <w:p w14:paraId="004964D7"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N</w:t>
            </w:r>
          </w:p>
        </w:tc>
        <w:tc>
          <w:tcPr>
            <w:tcW w:w="2446" w:type="dxa"/>
            <w:tcBorders>
              <w:top w:val="single" w:sz="4" w:space="0" w:color="auto"/>
            </w:tcBorders>
            <w:shd w:val="clear" w:color="auto" w:fill="auto"/>
            <w:noWrap/>
            <w:vAlign w:val="bottom"/>
            <w:hideMark/>
          </w:tcPr>
          <w:p w14:paraId="1AAE48F3"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84</w:t>
            </w:r>
          </w:p>
        </w:tc>
        <w:tc>
          <w:tcPr>
            <w:tcW w:w="2446" w:type="dxa"/>
            <w:tcBorders>
              <w:top w:val="single" w:sz="4" w:space="0" w:color="auto"/>
            </w:tcBorders>
            <w:shd w:val="clear" w:color="auto" w:fill="auto"/>
            <w:noWrap/>
            <w:vAlign w:val="bottom"/>
            <w:hideMark/>
          </w:tcPr>
          <w:p w14:paraId="2B3158A3"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54</w:t>
            </w:r>
          </w:p>
        </w:tc>
        <w:tc>
          <w:tcPr>
            <w:tcW w:w="2446" w:type="dxa"/>
            <w:tcBorders>
              <w:top w:val="single" w:sz="4" w:space="0" w:color="auto"/>
            </w:tcBorders>
            <w:shd w:val="clear" w:color="auto" w:fill="auto"/>
            <w:noWrap/>
            <w:vAlign w:val="bottom"/>
            <w:hideMark/>
          </w:tcPr>
          <w:p w14:paraId="1F223C91"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72</w:t>
            </w:r>
          </w:p>
        </w:tc>
        <w:tc>
          <w:tcPr>
            <w:tcW w:w="1212" w:type="dxa"/>
            <w:tcBorders>
              <w:top w:val="single" w:sz="4" w:space="0" w:color="auto"/>
            </w:tcBorders>
            <w:shd w:val="clear" w:color="auto" w:fill="auto"/>
            <w:noWrap/>
            <w:vAlign w:val="bottom"/>
            <w:hideMark/>
          </w:tcPr>
          <w:p w14:paraId="7F7A3A13"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p>
        </w:tc>
      </w:tr>
      <w:tr w:rsidR="009D1A07" w:rsidRPr="00280A1A" w14:paraId="56BF9196" w14:textId="77777777" w:rsidTr="000643D1">
        <w:trPr>
          <w:trHeight w:val="577"/>
        </w:trPr>
        <w:tc>
          <w:tcPr>
            <w:tcW w:w="3102" w:type="dxa"/>
            <w:vAlign w:val="bottom"/>
          </w:tcPr>
          <w:p w14:paraId="618D96AD" w14:textId="77777777"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A4 (nmol/L)</w:t>
            </w:r>
          </w:p>
        </w:tc>
        <w:tc>
          <w:tcPr>
            <w:tcW w:w="2446" w:type="dxa"/>
            <w:shd w:val="clear" w:color="auto" w:fill="auto"/>
            <w:noWrap/>
            <w:vAlign w:val="bottom"/>
            <w:hideMark/>
          </w:tcPr>
          <w:p w14:paraId="0FDA6608"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11.8 (9.7, 15.1)</w:t>
            </w:r>
          </w:p>
        </w:tc>
        <w:tc>
          <w:tcPr>
            <w:tcW w:w="2446" w:type="dxa"/>
            <w:shd w:val="clear" w:color="auto" w:fill="auto"/>
            <w:noWrap/>
            <w:vAlign w:val="bottom"/>
            <w:hideMark/>
          </w:tcPr>
          <w:p w14:paraId="48890C0F"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9.7 (7.0, 11.9)</w:t>
            </w:r>
          </w:p>
        </w:tc>
        <w:tc>
          <w:tcPr>
            <w:tcW w:w="2446" w:type="dxa"/>
            <w:shd w:val="clear" w:color="auto" w:fill="auto"/>
            <w:noWrap/>
            <w:vAlign w:val="bottom"/>
            <w:hideMark/>
          </w:tcPr>
          <w:p w14:paraId="4CA07C68"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9.9 (7.4, 13.3)</w:t>
            </w:r>
          </w:p>
        </w:tc>
        <w:tc>
          <w:tcPr>
            <w:tcW w:w="1212" w:type="dxa"/>
            <w:shd w:val="clear" w:color="auto" w:fill="auto"/>
            <w:noWrap/>
            <w:vAlign w:val="bottom"/>
            <w:hideMark/>
          </w:tcPr>
          <w:p w14:paraId="43D17D45"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&lt;0.001</w:t>
            </w:r>
          </w:p>
        </w:tc>
      </w:tr>
      <w:tr w:rsidR="009D1A07" w:rsidRPr="00280A1A" w14:paraId="3764A8A6" w14:textId="77777777" w:rsidTr="000643D1">
        <w:trPr>
          <w:trHeight w:val="577"/>
        </w:trPr>
        <w:tc>
          <w:tcPr>
            <w:tcW w:w="3102" w:type="dxa"/>
            <w:vAlign w:val="bottom"/>
          </w:tcPr>
          <w:p w14:paraId="0E411950"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DHEAS (µmol/L)</w:t>
            </w:r>
          </w:p>
        </w:tc>
        <w:tc>
          <w:tcPr>
            <w:tcW w:w="2446" w:type="dxa"/>
            <w:shd w:val="clear" w:color="auto" w:fill="auto"/>
            <w:noWrap/>
            <w:vAlign w:val="bottom"/>
            <w:hideMark/>
          </w:tcPr>
          <w:p w14:paraId="7274C22A"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7.5 (5.3, 9.7)</w:t>
            </w:r>
          </w:p>
        </w:tc>
        <w:tc>
          <w:tcPr>
            <w:tcW w:w="2446" w:type="dxa"/>
            <w:shd w:val="clear" w:color="auto" w:fill="auto"/>
            <w:noWrap/>
            <w:vAlign w:val="bottom"/>
            <w:hideMark/>
          </w:tcPr>
          <w:p w14:paraId="0449B6A1"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6.1 (4.4, 8.1)</w:t>
            </w:r>
          </w:p>
        </w:tc>
        <w:tc>
          <w:tcPr>
            <w:tcW w:w="2446" w:type="dxa"/>
            <w:shd w:val="clear" w:color="auto" w:fill="auto"/>
            <w:noWrap/>
            <w:vAlign w:val="bottom"/>
            <w:hideMark/>
          </w:tcPr>
          <w:p w14:paraId="1AEFEB39"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7.8 (5.4, 10.0)</w:t>
            </w:r>
          </w:p>
        </w:tc>
        <w:tc>
          <w:tcPr>
            <w:tcW w:w="1212" w:type="dxa"/>
            <w:shd w:val="clear" w:color="auto" w:fill="auto"/>
            <w:noWrap/>
            <w:vAlign w:val="bottom"/>
            <w:hideMark/>
          </w:tcPr>
          <w:p w14:paraId="011FAE0C"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0.014</w:t>
            </w:r>
          </w:p>
        </w:tc>
      </w:tr>
      <w:tr w:rsidR="009D1A07" w:rsidRPr="00280A1A" w14:paraId="4071467E" w14:textId="77777777" w:rsidTr="000643D1">
        <w:trPr>
          <w:trHeight w:val="577"/>
        </w:trPr>
        <w:tc>
          <w:tcPr>
            <w:tcW w:w="3102" w:type="dxa"/>
            <w:vAlign w:val="bottom"/>
          </w:tcPr>
          <w:p w14:paraId="2BA6BB2E"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T (nmol/L)</w:t>
            </w:r>
          </w:p>
        </w:tc>
        <w:tc>
          <w:tcPr>
            <w:tcW w:w="2446" w:type="dxa"/>
            <w:shd w:val="clear" w:color="auto" w:fill="auto"/>
            <w:noWrap/>
            <w:vAlign w:val="bottom"/>
            <w:hideMark/>
          </w:tcPr>
          <w:p w14:paraId="36678E9B"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2.8 (2.2, 3.7)</w:t>
            </w:r>
          </w:p>
        </w:tc>
        <w:tc>
          <w:tcPr>
            <w:tcW w:w="2446" w:type="dxa"/>
            <w:shd w:val="clear" w:color="auto" w:fill="auto"/>
            <w:noWrap/>
            <w:vAlign w:val="bottom"/>
            <w:hideMark/>
          </w:tcPr>
          <w:p w14:paraId="3DD6A14E"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2.4 (1.8, 3.3)</w:t>
            </w:r>
          </w:p>
        </w:tc>
        <w:tc>
          <w:tcPr>
            <w:tcW w:w="2446" w:type="dxa"/>
            <w:shd w:val="clear" w:color="auto" w:fill="auto"/>
            <w:noWrap/>
            <w:vAlign w:val="bottom"/>
            <w:hideMark/>
          </w:tcPr>
          <w:p w14:paraId="6DF714BC"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2.5 (1.8, 3.2)</w:t>
            </w:r>
          </w:p>
        </w:tc>
        <w:tc>
          <w:tcPr>
            <w:tcW w:w="1212" w:type="dxa"/>
            <w:shd w:val="clear" w:color="auto" w:fill="auto"/>
            <w:noWrap/>
            <w:vAlign w:val="bottom"/>
            <w:hideMark/>
          </w:tcPr>
          <w:p w14:paraId="3AE3639D"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0.017</w:t>
            </w:r>
          </w:p>
        </w:tc>
      </w:tr>
      <w:tr w:rsidR="009D1A07" w:rsidRPr="00280A1A" w14:paraId="2ADC794A" w14:textId="77777777" w:rsidTr="000643D1">
        <w:trPr>
          <w:trHeight w:val="577"/>
        </w:trPr>
        <w:tc>
          <w:tcPr>
            <w:tcW w:w="3102" w:type="dxa"/>
            <w:vAlign w:val="bottom"/>
          </w:tcPr>
          <w:p w14:paraId="54AA1C0D"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FAI (%)</w:t>
            </w:r>
          </w:p>
        </w:tc>
        <w:tc>
          <w:tcPr>
            <w:tcW w:w="2446" w:type="dxa"/>
            <w:shd w:val="clear" w:color="auto" w:fill="auto"/>
            <w:noWrap/>
            <w:vAlign w:val="bottom"/>
            <w:hideMark/>
          </w:tcPr>
          <w:p w14:paraId="1D02F51E"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15.1 (10.8, 21.6)</w:t>
            </w:r>
          </w:p>
        </w:tc>
        <w:tc>
          <w:tcPr>
            <w:tcW w:w="2446" w:type="dxa"/>
            <w:shd w:val="clear" w:color="auto" w:fill="auto"/>
            <w:noWrap/>
            <w:vAlign w:val="bottom"/>
            <w:hideMark/>
          </w:tcPr>
          <w:p w14:paraId="158243F0"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12.3 (8.3, 20.7)</w:t>
            </w:r>
          </w:p>
        </w:tc>
        <w:tc>
          <w:tcPr>
            <w:tcW w:w="2446" w:type="dxa"/>
            <w:shd w:val="clear" w:color="auto" w:fill="auto"/>
            <w:noWrap/>
            <w:vAlign w:val="bottom"/>
            <w:hideMark/>
          </w:tcPr>
          <w:p w14:paraId="4174FEF7"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11.7 (6.6, 16.5)</w:t>
            </w:r>
          </w:p>
        </w:tc>
        <w:tc>
          <w:tcPr>
            <w:tcW w:w="1212" w:type="dxa"/>
            <w:shd w:val="clear" w:color="auto" w:fill="auto"/>
            <w:noWrap/>
            <w:vAlign w:val="bottom"/>
            <w:hideMark/>
          </w:tcPr>
          <w:p w14:paraId="40662D16"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0.001</w:t>
            </w:r>
          </w:p>
        </w:tc>
      </w:tr>
      <w:tr w:rsidR="009D1A07" w:rsidRPr="00280A1A" w14:paraId="0F11FB1F" w14:textId="77777777" w:rsidTr="000643D1">
        <w:trPr>
          <w:trHeight w:val="577"/>
        </w:trPr>
        <w:tc>
          <w:tcPr>
            <w:tcW w:w="3102" w:type="dxa"/>
            <w:vAlign w:val="bottom"/>
          </w:tcPr>
          <w:p w14:paraId="6725CC9E"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P4 (nmol/L)</w:t>
            </w:r>
          </w:p>
        </w:tc>
        <w:tc>
          <w:tcPr>
            <w:tcW w:w="2446" w:type="dxa"/>
            <w:shd w:val="clear" w:color="auto" w:fill="auto"/>
            <w:noWrap/>
            <w:vAlign w:val="bottom"/>
            <w:hideMark/>
          </w:tcPr>
          <w:p w14:paraId="3027C734"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4.6 (3.8, 5.7)</w:t>
            </w:r>
          </w:p>
        </w:tc>
        <w:tc>
          <w:tcPr>
            <w:tcW w:w="2446" w:type="dxa"/>
            <w:shd w:val="clear" w:color="auto" w:fill="auto"/>
            <w:noWrap/>
            <w:vAlign w:val="bottom"/>
            <w:hideMark/>
          </w:tcPr>
          <w:p w14:paraId="0111EEC2"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4.4 (3.7, 5.3)</w:t>
            </w:r>
          </w:p>
        </w:tc>
        <w:tc>
          <w:tcPr>
            <w:tcW w:w="2446" w:type="dxa"/>
            <w:shd w:val="clear" w:color="auto" w:fill="auto"/>
            <w:noWrap/>
            <w:vAlign w:val="bottom"/>
            <w:hideMark/>
          </w:tcPr>
          <w:p w14:paraId="28014C4A"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5.2 (4.1, 7.3)</w:t>
            </w:r>
          </w:p>
        </w:tc>
        <w:tc>
          <w:tcPr>
            <w:tcW w:w="1212" w:type="dxa"/>
            <w:shd w:val="clear" w:color="auto" w:fill="auto"/>
            <w:noWrap/>
            <w:vAlign w:val="bottom"/>
            <w:hideMark/>
          </w:tcPr>
          <w:p w14:paraId="54D8751F"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0.17</w:t>
            </w:r>
          </w:p>
        </w:tc>
      </w:tr>
      <w:tr w:rsidR="009D1A07" w:rsidRPr="00280A1A" w14:paraId="357B61F8" w14:textId="77777777" w:rsidTr="000643D1">
        <w:trPr>
          <w:trHeight w:val="577"/>
        </w:trPr>
        <w:tc>
          <w:tcPr>
            <w:tcW w:w="3102" w:type="dxa"/>
            <w:vAlign w:val="bottom"/>
          </w:tcPr>
          <w:p w14:paraId="3FDB8FC1"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hAnsiTheme="minorBidi"/>
                <w:b/>
                <w:bCs/>
                <w:sz w:val="24"/>
                <w:szCs w:val="24"/>
              </w:rPr>
              <w:t>17</w:t>
            </w:r>
            <w:r w:rsidRPr="00280A1A">
              <w:rPr>
                <w:rFonts w:asciiTheme="minorBidi" w:hAnsiTheme="minorBidi"/>
                <w:b/>
                <w:bCs/>
                <w:sz w:val="24"/>
                <w:szCs w:val="24"/>
              </w:rPr>
              <w:sym w:font="Symbol" w:char="F061"/>
            </w:r>
            <w:r w:rsidRPr="00280A1A">
              <w:rPr>
                <w:rFonts w:asciiTheme="minorBidi" w:hAnsiTheme="minorBidi"/>
                <w:b/>
                <w:bCs/>
                <w:sz w:val="24"/>
                <w:szCs w:val="24"/>
              </w:rPr>
              <w:t>OHPG</w:t>
            </w:r>
            <w:r w:rsidRPr="00280A1A">
              <w:rPr>
                <w:rFonts w:asciiTheme="minorBidi" w:hAnsiTheme="minorBidi"/>
                <w:sz w:val="24"/>
                <w:szCs w:val="24"/>
              </w:rPr>
              <w:t xml:space="preserve">  </w:t>
            </w:r>
            <w:r w:rsidRPr="00280A1A">
              <w:rPr>
                <w:rFonts w:asciiTheme="minorBidi" w:eastAsia="Times New Roman" w:hAnsiTheme="minorBidi"/>
                <w:b/>
                <w:bCs/>
                <w:color w:val="000000"/>
                <w:sz w:val="24"/>
                <w:szCs w:val="24"/>
                <w:lang w:val="en-GB" w:eastAsia="en-GB"/>
              </w:rPr>
              <w:t>(nmol/L)</w:t>
            </w:r>
          </w:p>
        </w:tc>
        <w:tc>
          <w:tcPr>
            <w:tcW w:w="2446" w:type="dxa"/>
            <w:shd w:val="clear" w:color="auto" w:fill="auto"/>
            <w:noWrap/>
            <w:vAlign w:val="bottom"/>
            <w:hideMark/>
          </w:tcPr>
          <w:p w14:paraId="6526C17E"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7.8 (5.3, 10.1)</w:t>
            </w:r>
          </w:p>
        </w:tc>
        <w:tc>
          <w:tcPr>
            <w:tcW w:w="2446" w:type="dxa"/>
            <w:shd w:val="clear" w:color="auto" w:fill="auto"/>
            <w:noWrap/>
            <w:vAlign w:val="bottom"/>
            <w:hideMark/>
          </w:tcPr>
          <w:p w14:paraId="1AD9EB92"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4.8 (3.4, 8.0)</w:t>
            </w:r>
          </w:p>
        </w:tc>
        <w:tc>
          <w:tcPr>
            <w:tcW w:w="2446" w:type="dxa"/>
            <w:shd w:val="clear" w:color="auto" w:fill="auto"/>
            <w:noWrap/>
            <w:vAlign w:val="bottom"/>
            <w:hideMark/>
          </w:tcPr>
          <w:p w14:paraId="352F0FFD"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6.1 (4.0, 8.9)</w:t>
            </w:r>
          </w:p>
        </w:tc>
        <w:tc>
          <w:tcPr>
            <w:tcW w:w="1212" w:type="dxa"/>
            <w:shd w:val="clear" w:color="auto" w:fill="auto"/>
            <w:noWrap/>
            <w:vAlign w:val="bottom"/>
            <w:hideMark/>
          </w:tcPr>
          <w:p w14:paraId="69852F7B"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&lt;0.001</w:t>
            </w:r>
          </w:p>
        </w:tc>
      </w:tr>
      <w:tr w:rsidR="009D1A07" w:rsidRPr="00280A1A" w14:paraId="4CD2659D" w14:textId="77777777" w:rsidTr="000643D1">
        <w:trPr>
          <w:trHeight w:val="577"/>
        </w:trPr>
        <w:tc>
          <w:tcPr>
            <w:tcW w:w="3102" w:type="dxa"/>
            <w:vAlign w:val="bottom"/>
          </w:tcPr>
          <w:p w14:paraId="596A2A3A"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E2 (</w:t>
            </w:r>
            <w:proofErr w:type="spellStart"/>
            <w:r w:rsidRPr="00280A1A">
              <w:rPr>
                <w:rFonts w:asciiTheme="minorBidi" w:eastAsia="Times New Roman" w:hAnsiTheme="minorBidi"/>
                <w:b/>
                <w:bCs/>
                <w:color w:val="000000"/>
                <w:sz w:val="24"/>
                <w:szCs w:val="24"/>
                <w:lang w:val="en-GB" w:eastAsia="en-GB"/>
              </w:rPr>
              <w:t>pmol</w:t>
            </w:r>
            <w:proofErr w:type="spellEnd"/>
            <w:r w:rsidRPr="00280A1A">
              <w:rPr>
                <w:rFonts w:asciiTheme="minorBidi" w:eastAsia="Times New Roman" w:hAnsiTheme="minorBidi"/>
                <w:b/>
                <w:bCs/>
                <w:color w:val="000000"/>
                <w:sz w:val="24"/>
                <w:szCs w:val="24"/>
                <w:lang w:val="en-GB" w:eastAsia="en-GB"/>
              </w:rPr>
              <w:t>/L)</w:t>
            </w:r>
          </w:p>
        </w:tc>
        <w:tc>
          <w:tcPr>
            <w:tcW w:w="2446" w:type="dxa"/>
            <w:shd w:val="clear" w:color="auto" w:fill="auto"/>
            <w:noWrap/>
            <w:vAlign w:val="bottom"/>
            <w:hideMark/>
          </w:tcPr>
          <w:p w14:paraId="58E2E9AE"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154.5 (118.5, 194.5)</w:t>
            </w:r>
          </w:p>
        </w:tc>
        <w:tc>
          <w:tcPr>
            <w:tcW w:w="2446" w:type="dxa"/>
            <w:shd w:val="clear" w:color="auto" w:fill="auto"/>
            <w:noWrap/>
            <w:vAlign w:val="bottom"/>
            <w:hideMark/>
          </w:tcPr>
          <w:p w14:paraId="142BA6A9"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114.0 (73.0, 167.0)</w:t>
            </w:r>
          </w:p>
        </w:tc>
        <w:tc>
          <w:tcPr>
            <w:tcW w:w="2446" w:type="dxa"/>
            <w:shd w:val="clear" w:color="auto" w:fill="auto"/>
            <w:noWrap/>
            <w:vAlign w:val="bottom"/>
            <w:hideMark/>
          </w:tcPr>
          <w:p w14:paraId="69A54AD4"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110.0 (83.0, 152.0)</w:t>
            </w:r>
          </w:p>
        </w:tc>
        <w:tc>
          <w:tcPr>
            <w:tcW w:w="1212" w:type="dxa"/>
            <w:shd w:val="clear" w:color="auto" w:fill="auto"/>
            <w:noWrap/>
            <w:vAlign w:val="bottom"/>
            <w:hideMark/>
          </w:tcPr>
          <w:p w14:paraId="05349204"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&lt;0.001</w:t>
            </w:r>
          </w:p>
        </w:tc>
      </w:tr>
      <w:tr w:rsidR="009D1A07" w:rsidRPr="00280A1A" w14:paraId="208AE3A2" w14:textId="77777777" w:rsidTr="000643D1">
        <w:trPr>
          <w:trHeight w:val="577"/>
        </w:trPr>
        <w:tc>
          <w:tcPr>
            <w:tcW w:w="3102" w:type="dxa"/>
            <w:vAlign w:val="bottom"/>
          </w:tcPr>
          <w:p w14:paraId="3E9120C9"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 xml:space="preserve">P4 to E2 molar ratio </w:t>
            </w:r>
          </w:p>
        </w:tc>
        <w:tc>
          <w:tcPr>
            <w:tcW w:w="2446" w:type="dxa"/>
            <w:shd w:val="clear" w:color="auto" w:fill="auto"/>
            <w:noWrap/>
            <w:vAlign w:val="bottom"/>
            <w:hideMark/>
          </w:tcPr>
          <w:p w14:paraId="60A3964F"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28.4 (22.7, 35.3)</w:t>
            </w:r>
          </w:p>
        </w:tc>
        <w:tc>
          <w:tcPr>
            <w:tcW w:w="2446" w:type="dxa"/>
            <w:shd w:val="clear" w:color="auto" w:fill="auto"/>
            <w:noWrap/>
            <w:vAlign w:val="bottom"/>
            <w:hideMark/>
          </w:tcPr>
          <w:p w14:paraId="7ECA45FD"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27.8 (21.6, 37.1)</w:t>
            </w:r>
          </w:p>
        </w:tc>
        <w:tc>
          <w:tcPr>
            <w:tcW w:w="2446" w:type="dxa"/>
            <w:shd w:val="clear" w:color="auto" w:fill="auto"/>
            <w:noWrap/>
            <w:vAlign w:val="bottom"/>
            <w:hideMark/>
          </w:tcPr>
          <w:p w14:paraId="30EBED54"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48.0 (38.3, 71.4)</w:t>
            </w:r>
          </w:p>
        </w:tc>
        <w:tc>
          <w:tcPr>
            <w:tcW w:w="1212" w:type="dxa"/>
            <w:shd w:val="clear" w:color="auto" w:fill="auto"/>
            <w:noWrap/>
            <w:vAlign w:val="bottom"/>
            <w:hideMark/>
          </w:tcPr>
          <w:p w14:paraId="65FC7113"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&lt;0.001</w:t>
            </w:r>
          </w:p>
        </w:tc>
      </w:tr>
      <w:tr w:rsidR="009D1A07" w:rsidRPr="00280A1A" w14:paraId="54FCF58C" w14:textId="77777777" w:rsidTr="000643D1">
        <w:trPr>
          <w:trHeight w:val="577"/>
        </w:trPr>
        <w:tc>
          <w:tcPr>
            <w:tcW w:w="3102" w:type="dxa"/>
            <w:tcBorders>
              <w:bottom w:val="single" w:sz="4" w:space="0" w:color="auto"/>
            </w:tcBorders>
            <w:vAlign w:val="bottom"/>
          </w:tcPr>
          <w:p w14:paraId="0B4B8FC0"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Cortisol (nmol/L)</w:t>
            </w:r>
          </w:p>
        </w:tc>
        <w:tc>
          <w:tcPr>
            <w:tcW w:w="2446" w:type="dxa"/>
            <w:tcBorders>
              <w:bottom w:val="single" w:sz="4" w:space="0" w:color="auto"/>
            </w:tcBorders>
            <w:shd w:val="clear" w:color="auto" w:fill="auto"/>
            <w:noWrap/>
            <w:vAlign w:val="bottom"/>
            <w:hideMark/>
          </w:tcPr>
          <w:p w14:paraId="6CD680AE"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434.0 (307.0, 541.0)</w:t>
            </w:r>
          </w:p>
        </w:tc>
        <w:tc>
          <w:tcPr>
            <w:tcW w:w="2446" w:type="dxa"/>
            <w:tcBorders>
              <w:bottom w:val="single" w:sz="4" w:space="0" w:color="auto"/>
            </w:tcBorders>
            <w:shd w:val="clear" w:color="auto" w:fill="auto"/>
            <w:noWrap/>
            <w:vAlign w:val="bottom"/>
            <w:hideMark/>
          </w:tcPr>
          <w:p w14:paraId="7C137B6F"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408.0 (266.0, 565.0)</w:t>
            </w:r>
          </w:p>
        </w:tc>
        <w:tc>
          <w:tcPr>
            <w:tcW w:w="2446" w:type="dxa"/>
            <w:tcBorders>
              <w:bottom w:val="single" w:sz="4" w:space="0" w:color="auto"/>
            </w:tcBorders>
            <w:shd w:val="clear" w:color="auto" w:fill="auto"/>
            <w:noWrap/>
            <w:vAlign w:val="bottom"/>
            <w:hideMark/>
          </w:tcPr>
          <w:p w14:paraId="127344A4"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358.0 (263.0, 529.0)</w:t>
            </w:r>
          </w:p>
        </w:tc>
        <w:tc>
          <w:tcPr>
            <w:tcW w:w="1212" w:type="dxa"/>
            <w:tcBorders>
              <w:bottom w:val="single" w:sz="4" w:space="0" w:color="auto"/>
            </w:tcBorders>
            <w:shd w:val="clear" w:color="auto" w:fill="auto"/>
            <w:noWrap/>
            <w:vAlign w:val="bottom"/>
            <w:hideMark/>
          </w:tcPr>
          <w:p w14:paraId="6B1D1008"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0.46</w:t>
            </w:r>
          </w:p>
        </w:tc>
      </w:tr>
    </w:tbl>
    <w:p w14:paraId="5CE0A1BC" w14:textId="77777777" w:rsidR="00713221" w:rsidRPr="00280A1A" w:rsidRDefault="00713221" w:rsidP="009D1A07">
      <w:pPr>
        <w:spacing w:after="0" w:line="240" w:lineRule="auto"/>
        <w:rPr>
          <w:rFonts w:asciiTheme="minorBidi" w:hAnsiTheme="minorBidi"/>
          <w:sz w:val="24"/>
          <w:szCs w:val="24"/>
        </w:rPr>
      </w:pPr>
    </w:p>
    <w:p w14:paraId="0764D268" w14:textId="5BBC2B94" w:rsidR="009D1A07" w:rsidRPr="00280A1A" w:rsidRDefault="00713221" w:rsidP="009D1A07">
      <w:pPr>
        <w:spacing w:after="0" w:line="240" w:lineRule="auto"/>
        <w:rPr>
          <w:rFonts w:asciiTheme="minorBidi" w:hAnsiTheme="minorBidi"/>
          <w:sz w:val="24"/>
          <w:szCs w:val="24"/>
        </w:rPr>
      </w:pPr>
      <w:r w:rsidRPr="00280A1A">
        <w:rPr>
          <w:rFonts w:asciiTheme="minorBidi" w:hAnsiTheme="minorBidi"/>
          <w:sz w:val="24"/>
          <w:szCs w:val="24"/>
        </w:rPr>
        <w:t>M</w:t>
      </w:r>
      <w:r w:rsidR="009D1A07" w:rsidRPr="00280A1A">
        <w:rPr>
          <w:rFonts w:asciiTheme="minorBidi" w:hAnsiTheme="minorBidi"/>
          <w:sz w:val="24"/>
          <w:szCs w:val="24"/>
        </w:rPr>
        <w:t xml:space="preserve">edian (IQR) reported; *From Kruskal-Wallis test. </w:t>
      </w:r>
    </w:p>
    <w:p w14:paraId="41E88B64" w14:textId="77777777" w:rsidR="009D1A07" w:rsidRPr="00280A1A" w:rsidRDefault="009D1A07" w:rsidP="009D1A07">
      <w:pPr>
        <w:spacing w:line="360" w:lineRule="auto"/>
        <w:rPr>
          <w:rFonts w:asciiTheme="minorBidi" w:eastAsia="Times New Roman" w:hAnsiTheme="minorBidi"/>
          <w:sz w:val="24"/>
          <w:szCs w:val="24"/>
        </w:rPr>
      </w:pPr>
    </w:p>
    <w:p w14:paraId="11384A3B" w14:textId="77777777" w:rsidR="009D1A07" w:rsidRPr="00280A1A" w:rsidRDefault="009D1A07" w:rsidP="009D1A07">
      <w:pPr>
        <w:rPr>
          <w:rFonts w:asciiTheme="minorBidi" w:hAnsiTheme="minorBidi"/>
          <w:b/>
          <w:bCs/>
          <w:sz w:val="24"/>
          <w:szCs w:val="24"/>
        </w:rPr>
      </w:pPr>
      <w:r w:rsidRPr="00280A1A">
        <w:rPr>
          <w:rFonts w:asciiTheme="minorBidi" w:hAnsiTheme="minorBidi"/>
          <w:b/>
          <w:bCs/>
          <w:sz w:val="24"/>
          <w:szCs w:val="24"/>
        </w:rPr>
        <w:br w:type="page"/>
      </w:r>
    </w:p>
    <w:p w14:paraId="3784772D" w14:textId="77777777" w:rsidR="009D1A07" w:rsidRPr="00280A1A" w:rsidRDefault="009D1A07" w:rsidP="009D1A07">
      <w:pPr>
        <w:rPr>
          <w:rFonts w:asciiTheme="minorBidi" w:eastAsia="Arial" w:hAnsiTheme="minorBidi"/>
          <w:sz w:val="24"/>
          <w:szCs w:val="24"/>
        </w:rPr>
      </w:pPr>
      <w:r w:rsidRPr="00280A1A">
        <w:rPr>
          <w:rFonts w:asciiTheme="minorBidi" w:hAnsiTheme="minorBidi"/>
          <w:b/>
          <w:bCs/>
          <w:sz w:val="24"/>
          <w:szCs w:val="24"/>
        </w:rPr>
        <w:lastRenderedPageBreak/>
        <w:t>Table S2: other hormones</w:t>
      </w:r>
    </w:p>
    <w:tbl>
      <w:tblPr>
        <w:tblW w:w="9720" w:type="dxa"/>
        <w:tblInd w:w="-455" w:type="dxa"/>
        <w:tblLayout w:type="fixed"/>
        <w:tblLook w:val="04A0" w:firstRow="1" w:lastRow="0" w:firstColumn="1" w:lastColumn="0" w:noHBand="0" w:noVBand="1"/>
      </w:tblPr>
      <w:tblGrid>
        <w:gridCol w:w="1980"/>
        <w:gridCol w:w="2190"/>
        <w:gridCol w:w="2190"/>
        <w:gridCol w:w="2190"/>
        <w:gridCol w:w="1170"/>
      </w:tblGrid>
      <w:tr w:rsidR="009D1A07" w:rsidRPr="00280A1A" w14:paraId="55FF7091" w14:textId="77777777" w:rsidTr="000643D1">
        <w:trPr>
          <w:trHeight w:val="550"/>
        </w:trPr>
        <w:tc>
          <w:tcPr>
            <w:tcW w:w="1980" w:type="dxa"/>
            <w:tcBorders>
              <w:top w:val="single" w:sz="4" w:space="0" w:color="auto"/>
              <w:bottom w:val="single" w:sz="4" w:space="0" w:color="auto"/>
            </w:tcBorders>
            <w:vAlign w:val="bottom"/>
          </w:tcPr>
          <w:p w14:paraId="6FDCC699"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Factor</w:t>
            </w:r>
          </w:p>
        </w:tc>
        <w:tc>
          <w:tcPr>
            <w:tcW w:w="2190" w:type="dxa"/>
            <w:tcBorders>
              <w:top w:val="single" w:sz="4" w:space="0" w:color="auto"/>
              <w:bottom w:val="single" w:sz="4" w:space="0" w:color="auto"/>
            </w:tcBorders>
            <w:shd w:val="clear" w:color="auto" w:fill="auto"/>
            <w:noWrap/>
            <w:vAlign w:val="bottom"/>
            <w:hideMark/>
          </w:tcPr>
          <w:p w14:paraId="03BBBFD7" w14:textId="77777777"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A</w:t>
            </w:r>
          </w:p>
        </w:tc>
        <w:tc>
          <w:tcPr>
            <w:tcW w:w="2190" w:type="dxa"/>
            <w:tcBorders>
              <w:top w:val="single" w:sz="4" w:space="0" w:color="auto"/>
              <w:bottom w:val="single" w:sz="4" w:space="0" w:color="auto"/>
            </w:tcBorders>
            <w:shd w:val="clear" w:color="auto" w:fill="auto"/>
            <w:noWrap/>
            <w:vAlign w:val="bottom"/>
            <w:hideMark/>
          </w:tcPr>
          <w:p w14:paraId="54BB5014" w14:textId="77777777"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B</w:t>
            </w:r>
          </w:p>
        </w:tc>
        <w:tc>
          <w:tcPr>
            <w:tcW w:w="2190" w:type="dxa"/>
            <w:tcBorders>
              <w:top w:val="single" w:sz="4" w:space="0" w:color="auto"/>
              <w:bottom w:val="single" w:sz="4" w:space="0" w:color="auto"/>
            </w:tcBorders>
            <w:shd w:val="clear" w:color="auto" w:fill="auto"/>
            <w:noWrap/>
            <w:vAlign w:val="bottom"/>
            <w:hideMark/>
          </w:tcPr>
          <w:p w14:paraId="30FBF937" w14:textId="77777777"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C</w:t>
            </w:r>
          </w:p>
        </w:tc>
        <w:tc>
          <w:tcPr>
            <w:tcW w:w="1170" w:type="dxa"/>
            <w:tcBorders>
              <w:top w:val="single" w:sz="4" w:space="0" w:color="auto"/>
              <w:bottom w:val="single" w:sz="4" w:space="0" w:color="auto"/>
            </w:tcBorders>
            <w:shd w:val="clear" w:color="auto" w:fill="auto"/>
            <w:noWrap/>
            <w:vAlign w:val="bottom"/>
            <w:hideMark/>
          </w:tcPr>
          <w:p w14:paraId="4D9486AD" w14:textId="1C0D126D"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p-value</w:t>
            </w:r>
            <w:r w:rsidR="000643D1">
              <w:rPr>
                <w:rFonts w:asciiTheme="minorBidi" w:eastAsia="Times New Roman" w:hAnsiTheme="minorBidi"/>
                <w:b/>
                <w:bCs/>
                <w:color w:val="000000"/>
                <w:sz w:val="24"/>
                <w:szCs w:val="24"/>
                <w:lang w:val="en-GB" w:eastAsia="en-GB"/>
              </w:rPr>
              <w:t>*</w:t>
            </w:r>
          </w:p>
        </w:tc>
      </w:tr>
      <w:tr w:rsidR="009D1A07" w:rsidRPr="00280A1A" w14:paraId="0E8F24F1" w14:textId="77777777" w:rsidTr="000643D1">
        <w:trPr>
          <w:trHeight w:val="550"/>
        </w:trPr>
        <w:tc>
          <w:tcPr>
            <w:tcW w:w="1980" w:type="dxa"/>
            <w:tcBorders>
              <w:top w:val="single" w:sz="4" w:space="0" w:color="auto"/>
            </w:tcBorders>
            <w:vAlign w:val="bottom"/>
          </w:tcPr>
          <w:p w14:paraId="438E3CB9"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N</w:t>
            </w:r>
          </w:p>
        </w:tc>
        <w:tc>
          <w:tcPr>
            <w:tcW w:w="2190" w:type="dxa"/>
            <w:tcBorders>
              <w:top w:val="single" w:sz="4" w:space="0" w:color="auto"/>
            </w:tcBorders>
            <w:shd w:val="clear" w:color="auto" w:fill="auto"/>
            <w:noWrap/>
            <w:vAlign w:val="bottom"/>
            <w:hideMark/>
          </w:tcPr>
          <w:p w14:paraId="42BC5B13"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84</w:t>
            </w:r>
          </w:p>
        </w:tc>
        <w:tc>
          <w:tcPr>
            <w:tcW w:w="2190" w:type="dxa"/>
            <w:tcBorders>
              <w:top w:val="single" w:sz="4" w:space="0" w:color="auto"/>
            </w:tcBorders>
            <w:shd w:val="clear" w:color="auto" w:fill="auto"/>
            <w:noWrap/>
            <w:vAlign w:val="bottom"/>
            <w:hideMark/>
          </w:tcPr>
          <w:p w14:paraId="4EFEC7E3"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54</w:t>
            </w:r>
          </w:p>
        </w:tc>
        <w:tc>
          <w:tcPr>
            <w:tcW w:w="2190" w:type="dxa"/>
            <w:tcBorders>
              <w:top w:val="single" w:sz="4" w:space="0" w:color="auto"/>
            </w:tcBorders>
            <w:shd w:val="clear" w:color="auto" w:fill="auto"/>
            <w:noWrap/>
            <w:vAlign w:val="bottom"/>
            <w:hideMark/>
          </w:tcPr>
          <w:p w14:paraId="1F471D18"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72</w:t>
            </w:r>
          </w:p>
        </w:tc>
        <w:tc>
          <w:tcPr>
            <w:tcW w:w="1170" w:type="dxa"/>
            <w:tcBorders>
              <w:top w:val="single" w:sz="4" w:space="0" w:color="auto"/>
            </w:tcBorders>
            <w:shd w:val="clear" w:color="auto" w:fill="auto"/>
            <w:noWrap/>
            <w:vAlign w:val="bottom"/>
            <w:hideMark/>
          </w:tcPr>
          <w:p w14:paraId="0633DC17"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 </w:t>
            </w:r>
          </w:p>
        </w:tc>
      </w:tr>
      <w:tr w:rsidR="009D1A07" w:rsidRPr="00280A1A" w14:paraId="6F9D3D6E" w14:textId="77777777" w:rsidTr="000643D1">
        <w:trPr>
          <w:trHeight w:val="550"/>
        </w:trPr>
        <w:tc>
          <w:tcPr>
            <w:tcW w:w="1980" w:type="dxa"/>
            <w:vAlign w:val="bottom"/>
          </w:tcPr>
          <w:p w14:paraId="2488E913"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LH (IU/L)</w:t>
            </w:r>
          </w:p>
        </w:tc>
        <w:tc>
          <w:tcPr>
            <w:tcW w:w="2190" w:type="dxa"/>
            <w:shd w:val="clear" w:color="auto" w:fill="auto"/>
            <w:noWrap/>
            <w:vAlign w:val="bottom"/>
            <w:hideMark/>
          </w:tcPr>
          <w:p w14:paraId="3362483B"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9.0 (7.8, 11.1)</w:t>
            </w:r>
          </w:p>
        </w:tc>
        <w:tc>
          <w:tcPr>
            <w:tcW w:w="2190" w:type="dxa"/>
            <w:shd w:val="clear" w:color="auto" w:fill="auto"/>
            <w:noWrap/>
            <w:vAlign w:val="bottom"/>
            <w:hideMark/>
          </w:tcPr>
          <w:p w14:paraId="5C79E077"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2.5 (1.8, 3.8)</w:t>
            </w:r>
          </w:p>
        </w:tc>
        <w:tc>
          <w:tcPr>
            <w:tcW w:w="2190" w:type="dxa"/>
            <w:shd w:val="clear" w:color="auto" w:fill="auto"/>
            <w:noWrap/>
            <w:vAlign w:val="bottom"/>
            <w:hideMark/>
          </w:tcPr>
          <w:p w14:paraId="4AA517B0"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2.3 (1.8, 3.0)</w:t>
            </w:r>
          </w:p>
        </w:tc>
        <w:tc>
          <w:tcPr>
            <w:tcW w:w="1170" w:type="dxa"/>
            <w:shd w:val="clear" w:color="auto" w:fill="auto"/>
            <w:noWrap/>
            <w:vAlign w:val="bottom"/>
            <w:hideMark/>
          </w:tcPr>
          <w:p w14:paraId="3A8A8857"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&lt;0.001</w:t>
            </w:r>
          </w:p>
        </w:tc>
      </w:tr>
      <w:tr w:rsidR="009D1A07" w:rsidRPr="00280A1A" w14:paraId="0B7AD125" w14:textId="77777777" w:rsidTr="000643D1">
        <w:trPr>
          <w:trHeight w:val="550"/>
        </w:trPr>
        <w:tc>
          <w:tcPr>
            <w:tcW w:w="1980" w:type="dxa"/>
            <w:vAlign w:val="bottom"/>
          </w:tcPr>
          <w:p w14:paraId="7E4A9E44"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FSH (IU/L)</w:t>
            </w:r>
          </w:p>
        </w:tc>
        <w:tc>
          <w:tcPr>
            <w:tcW w:w="2190" w:type="dxa"/>
            <w:shd w:val="clear" w:color="auto" w:fill="auto"/>
            <w:noWrap/>
            <w:vAlign w:val="bottom"/>
            <w:hideMark/>
          </w:tcPr>
          <w:p w14:paraId="0FA699E8"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5.9 (4.9, 6.9)</w:t>
            </w:r>
          </w:p>
        </w:tc>
        <w:tc>
          <w:tcPr>
            <w:tcW w:w="2190" w:type="dxa"/>
            <w:shd w:val="clear" w:color="auto" w:fill="auto"/>
            <w:noWrap/>
            <w:vAlign w:val="bottom"/>
            <w:hideMark/>
          </w:tcPr>
          <w:p w14:paraId="056B0EDC"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5.2 (4.2, 5.7)</w:t>
            </w:r>
          </w:p>
        </w:tc>
        <w:tc>
          <w:tcPr>
            <w:tcW w:w="2190" w:type="dxa"/>
            <w:shd w:val="clear" w:color="auto" w:fill="auto"/>
            <w:noWrap/>
            <w:vAlign w:val="bottom"/>
            <w:hideMark/>
          </w:tcPr>
          <w:p w14:paraId="7725BC86"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5.3 (4.4, 6.6)</w:t>
            </w:r>
          </w:p>
        </w:tc>
        <w:tc>
          <w:tcPr>
            <w:tcW w:w="1170" w:type="dxa"/>
            <w:shd w:val="clear" w:color="auto" w:fill="auto"/>
            <w:noWrap/>
            <w:vAlign w:val="bottom"/>
            <w:hideMark/>
          </w:tcPr>
          <w:p w14:paraId="7DBE6021"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0.003</w:t>
            </w:r>
          </w:p>
        </w:tc>
      </w:tr>
      <w:tr w:rsidR="009D1A07" w:rsidRPr="00280A1A" w14:paraId="20C31C36" w14:textId="77777777" w:rsidTr="000643D1">
        <w:trPr>
          <w:trHeight w:val="550"/>
        </w:trPr>
        <w:tc>
          <w:tcPr>
            <w:tcW w:w="1980" w:type="dxa"/>
            <w:vAlign w:val="bottom"/>
          </w:tcPr>
          <w:p w14:paraId="01B6355D"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LH to FSH ratio</w:t>
            </w:r>
          </w:p>
        </w:tc>
        <w:tc>
          <w:tcPr>
            <w:tcW w:w="2190" w:type="dxa"/>
            <w:shd w:val="clear" w:color="auto" w:fill="auto"/>
            <w:noWrap/>
            <w:vAlign w:val="bottom"/>
            <w:hideMark/>
          </w:tcPr>
          <w:p w14:paraId="4629D7BF"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1.5 (1.2, 2.0)</w:t>
            </w:r>
          </w:p>
        </w:tc>
        <w:tc>
          <w:tcPr>
            <w:tcW w:w="2190" w:type="dxa"/>
            <w:shd w:val="clear" w:color="auto" w:fill="auto"/>
            <w:noWrap/>
            <w:vAlign w:val="bottom"/>
            <w:hideMark/>
          </w:tcPr>
          <w:p w14:paraId="4E46A59C"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0.6 (0.4, 0.7)</w:t>
            </w:r>
          </w:p>
        </w:tc>
        <w:tc>
          <w:tcPr>
            <w:tcW w:w="2190" w:type="dxa"/>
            <w:shd w:val="clear" w:color="auto" w:fill="auto"/>
            <w:noWrap/>
            <w:vAlign w:val="bottom"/>
            <w:hideMark/>
          </w:tcPr>
          <w:p w14:paraId="074C3FBF"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0.4 (0.3, 0.6)</w:t>
            </w:r>
          </w:p>
        </w:tc>
        <w:tc>
          <w:tcPr>
            <w:tcW w:w="1170" w:type="dxa"/>
            <w:shd w:val="clear" w:color="auto" w:fill="auto"/>
            <w:noWrap/>
            <w:vAlign w:val="bottom"/>
            <w:hideMark/>
          </w:tcPr>
          <w:p w14:paraId="13362F59"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&lt;0.001</w:t>
            </w:r>
          </w:p>
        </w:tc>
      </w:tr>
      <w:tr w:rsidR="009D1A07" w:rsidRPr="00280A1A" w14:paraId="7C7A576D" w14:textId="77777777" w:rsidTr="000643D1">
        <w:trPr>
          <w:trHeight w:val="550"/>
        </w:trPr>
        <w:tc>
          <w:tcPr>
            <w:tcW w:w="1980" w:type="dxa"/>
            <w:tcBorders>
              <w:bottom w:val="single" w:sz="4" w:space="0" w:color="auto"/>
            </w:tcBorders>
            <w:vAlign w:val="bottom"/>
          </w:tcPr>
          <w:p w14:paraId="781E03E7"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 xml:space="preserve">SHBG (nmol/L) </w:t>
            </w:r>
          </w:p>
        </w:tc>
        <w:tc>
          <w:tcPr>
            <w:tcW w:w="2190" w:type="dxa"/>
            <w:tcBorders>
              <w:bottom w:val="single" w:sz="4" w:space="0" w:color="auto"/>
            </w:tcBorders>
            <w:shd w:val="clear" w:color="auto" w:fill="auto"/>
            <w:noWrap/>
            <w:vAlign w:val="bottom"/>
            <w:hideMark/>
          </w:tcPr>
          <w:p w14:paraId="3288AF47"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19.0 (13.0, 26.0)</w:t>
            </w:r>
          </w:p>
        </w:tc>
        <w:tc>
          <w:tcPr>
            <w:tcW w:w="2190" w:type="dxa"/>
            <w:tcBorders>
              <w:bottom w:val="single" w:sz="4" w:space="0" w:color="auto"/>
            </w:tcBorders>
            <w:shd w:val="clear" w:color="auto" w:fill="auto"/>
            <w:noWrap/>
            <w:vAlign w:val="bottom"/>
            <w:hideMark/>
          </w:tcPr>
          <w:p w14:paraId="40B90219"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19.0 (14.0, 24.0)</w:t>
            </w:r>
          </w:p>
        </w:tc>
        <w:tc>
          <w:tcPr>
            <w:tcW w:w="2190" w:type="dxa"/>
            <w:tcBorders>
              <w:bottom w:val="single" w:sz="4" w:space="0" w:color="auto"/>
            </w:tcBorders>
            <w:shd w:val="clear" w:color="auto" w:fill="auto"/>
            <w:noWrap/>
            <w:vAlign w:val="bottom"/>
            <w:hideMark/>
          </w:tcPr>
          <w:p w14:paraId="1492419E"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22.0 (15.8, 31.0)</w:t>
            </w:r>
          </w:p>
        </w:tc>
        <w:tc>
          <w:tcPr>
            <w:tcW w:w="1170" w:type="dxa"/>
            <w:tcBorders>
              <w:bottom w:val="single" w:sz="4" w:space="0" w:color="auto"/>
            </w:tcBorders>
            <w:shd w:val="clear" w:color="auto" w:fill="auto"/>
            <w:noWrap/>
            <w:vAlign w:val="bottom"/>
            <w:hideMark/>
          </w:tcPr>
          <w:p w14:paraId="49EBF748"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0.14</w:t>
            </w:r>
          </w:p>
        </w:tc>
      </w:tr>
    </w:tbl>
    <w:p w14:paraId="2D31D149" w14:textId="77777777" w:rsidR="00713221" w:rsidRPr="00280A1A" w:rsidRDefault="00713221" w:rsidP="009D1A07">
      <w:pPr>
        <w:spacing w:after="0" w:line="240" w:lineRule="auto"/>
        <w:rPr>
          <w:rFonts w:asciiTheme="minorBidi" w:hAnsiTheme="minorBidi"/>
          <w:sz w:val="24"/>
          <w:szCs w:val="24"/>
        </w:rPr>
      </w:pPr>
    </w:p>
    <w:p w14:paraId="7C78DB5E" w14:textId="4AA16879" w:rsidR="009D1A07" w:rsidRPr="00280A1A" w:rsidRDefault="00713221" w:rsidP="009D1A07">
      <w:pPr>
        <w:spacing w:after="0" w:line="240" w:lineRule="auto"/>
        <w:rPr>
          <w:rFonts w:asciiTheme="minorBidi" w:hAnsiTheme="minorBidi"/>
          <w:sz w:val="24"/>
          <w:szCs w:val="24"/>
        </w:rPr>
      </w:pPr>
      <w:r w:rsidRPr="00280A1A">
        <w:rPr>
          <w:rFonts w:asciiTheme="minorBidi" w:hAnsiTheme="minorBidi"/>
          <w:sz w:val="24"/>
          <w:szCs w:val="24"/>
        </w:rPr>
        <w:t>M</w:t>
      </w:r>
      <w:r w:rsidR="009D1A07" w:rsidRPr="00280A1A">
        <w:rPr>
          <w:rFonts w:asciiTheme="minorBidi" w:hAnsiTheme="minorBidi"/>
          <w:sz w:val="24"/>
          <w:szCs w:val="24"/>
        </w:rPr>
        <w:t xml:space="preserve">edian (IQR) reported; *From Kruskal-Wallis test. </w:t>
      </w:r>
    </w:p>
    <w:p w14:paraId="43849F35" w14:textId="77777777" w:rsidR="009D1A07" w:rsidRPr="00280A1A" w:rsidRDefault="009D1A07" w:rsidP="009D1A07">
      <w:pPr>
        <w:rPr>
          <w:rFonts w:asciiTheme="minorBidi" w:hAnsiTheme="minorBidi"/>
          <w:b/>
          <w:bCs/>
          <w:noProof/>
          <w:sz w:val="24"/>
          <w:szCs w:val="24"/>
        </w:rPr>
      </w:pPr>
    </w:p>
    <w:p w14:paraId="51DC8A0C" w14:textId="77777777" w:rsidR="009D1A07" w:rsidRPr="00280A1A" w:rsidRDefault="009D1A07" w:rsidP="009D1A07">
      <w:pPr>
        <w:rPr>
          <w:rFonts w:asciiTheme="minorBidi" w:hAnsiTheme="minorBidi"/>
          <w:sz w:val="24"/>
          <w:szCs w:val="24"/>
        </w:rPr>
      </w:pPr>
    </w:p>
    <w:p w14:paraId="14A8C761" w14:textId="77777777" w:rsidR="009D1A07" w:rsidRPr="00280A1A" w:rsidRDefault="009D1A07" w:rsidP="009D1A07">
      <w:pPr>
        <w:rPr>
          <w:rFonts w:asciiTheme="minorBidi" w:hAnsiTheme="minorBidi"/>
          <w:sz w:val="24"/>
          <w:szCs w:val="24"/>
        </w:rPr>
      </w:pPr>
    </w:p>
    <w:p w14:paraId="29F57FA0" w14:textId="77777777" w:rsidR="009D1A07" w:rsidRPr="00280A1A" w:rsidRDefault="009D1A07" w:rsidP="009D1A07">
      <w:pPr>
        <w:rPr>
          <w:rFonts w:asciiTheme="minorBidi" w:hAnsiTheme="minorBidi"/>
          <w:b/>
          <w:bCs/>
          <w:sz w:val="24"/>
          <w:szCs w:val="24"/>
        </w:rPr>
      </w:pPr>
      <w:r w:rsidRPr="00280A1A">
        <w:rPr>
          <w:rFonts w:asciiTheme="minorBidi" w:hAnsiTheme="minorBidi"/>
          <w:b/>
          <w:bCs/>
          <w:sz w:val="24"/>
          <w:szCs w:val="24"/>
        </w:rPr>
        <w:br w:type="page"/>
      </w:r>
    </w:p>
    <w:p w14:paraId="4A2DD71F" w14:textId="77777777" w:rsidR="009D1A07" w:rsidRPr="00280A1A" w:rsidRDefault="009D1A07" w:rsidP="009D1A07">
      <w:pPr>
        <w:rPr>
          <w:rFonts w:asciiTheme="minorBidi" w:hAnsiTheme="minorBidi"/>
          <w:sz w:val="24"/>
          <w:szCs w:val="24"/>
        </w:rPr>
      </w:pPr>
      <w:r w:rsidRPr="00280A1A">
        <w:rPr>
          <w:rFonts w:asciiTheme="minorBidi" w:hAnsiTheme="minorBidi"/>
          <w:b/>
          <w:bCs/>
          <w:sz w:val="24"/>
          <w:szCs w:val="24"/>
        </w:rPr>
        <w:lastRenderedPageBreak/>
        <w:t>Table S3: intermediary metabolism (glucose homeostasis)</w:t>
      </w:r>
    </w:p>
    <w:tbl>
      <w:tblPr>
        <w:tblW w:w="11430" w:type="dxa"/>
        <w:tblInd w:w="-1080" w:type="dxa"/>
        <w:tblLayout w:type="fixed"/>
        <w:tblLook w:val="04A0" w:firstRow="1" w:lastRow="0" w:firstColumn="1" w:lastColumn="0" w:noHBand="0" w:noVBand="1"/>
      </w:tblPr>
      <w:tblGrid>
        <w:gridCol w:w="3060"/>
        <w:gridCol w:w="2400"/>
        <w:gridCol w:w="2400"/>
        <w:gridCol w:w="2400"/>
        <w:gridCol w:w="1170"/>
      </w:tblGrid>
      <w:tr w:rsidR="009D1A07" w:rsidRPr="00280A1A" w14:paraId="0FD8D4BA" w14:textId="77777777" w:rsidTr="000643D1">
        <w:trPr>
          <w:trHeight w:val="477"/>
        </w:trPr>
        <w:tc>
          <w:tcPr>
            <w:tcW w:w="3060" w:type="dxa"/>
            <w:tcBorders>
              <w:top w:val="single" w:sz="4" w:space="0" w:color="auto"/>
              <w:bottom w:val="single" w:sz="4" w:space="0" w:color="auto"/>
            </w:tcBorders>
            <w:vAlign w:val="bottom"/>
          </w:tcPr>
          <w:p w14:paraId="5BA28A5D"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Factor</w:t>
            </w:r>
          </w:p>
        </w:tc>
        <w:tc>
          <w:tcPr>
            <w:tcW w:w="2400" w:type="dxa"/>
            <w:tcBorders>
              <w:top w:val="single" w:sz="4" w:space="0" w:color="auto"/>
              <w:bottom w:val="single" w:sz="4" w:space="0" w:color="auto"/>
            </w:tcBorders>
            <w:shd w:val="clear" w:color="auto" w:fill="auto"/>
            <w:noWrap/>
            <w:vAlign w:val="bottom"/>
            <w:hideMark/>
          </w:tcPr>
          <w:p w14:paraId="05A30448" w14:textId="77777777"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A</w:t>
            </w:r>
          </w:p>
        </w:tc>
        <w:tc>
          <w:tcPr>
            <w:tcW w:w="2400" w:type="dxa"/>
            <w:tcBorders>
              <w:top w:val="single" w:sz="4" w:space="0" w:color="auto"/>
              <w:bottom w:val="single" w:sz="4" w:space="0" w:color="auto"/>
            </w:tcBorders>
            <w:shd w:val="clear" w:color="auto" w:fill="auto"/>
            <w:noWrap/>
            <w:vAlign w:val="bottom"/>
            <w:hideMark/>
          </w:tcPr>
          <w:p w14:paraId="59E7E03F" w14:textId="77777777"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B</w:t>
            </w:r>
          </w:p>
        </w:tc>
        <w:tc>
          <w:tcPr>
            <w:tcW w:w="2400" w:type="dxa"/>
            <w:tcBorders>
              <w:top w:val="single" w:sz="4" w:space="0" w:color="auto"/>
              <w:bottom w:val="single" w:sz="4" w:space="0" w:color="auto"/>
            </w:tcBorders>
            <w:shd w:val="clear" w:color="auto" w:fill="auto"/>
            <w:noWrap/>
            <w:vAlign w:val="bottom"/>
            <w:hideMark/>
          </w:tcPr>
          <w:p w14:paraId="2F92C387" w14:textId="77777777"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C</w:t>
            </w:r>
          </w:p>
        </w:tc>
        <w:tc>
          <w:tcPr>
            <w:tcW w:w="1170" w:type="dxa"/>
            <w:tcBorders>
              <w:top w:val="single" w:sz="4" w:space="0" w:color="auto"/>
              <w:bottom w:val="single" w:sz="4" w:space="0" w:color="auto"/>
            </w:tcBorders>
            <w:shd w:val="clear" w:color="auto" w:fill="auto"/>
            <w:noWrap/>
            <w:vAlign w:val="bottom"/>
            <w:hideMark/>
          </w:tcPr>
          <w:p w14:paraId="2C63E870" w14:textId="0B216ADB"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p-value</w:t>
            </w:r>
            <w:r w:rsidR="000643D1">
              <w:rPr>
                <w:rFonts w:asciiTheme="minorBidi" w:eastAsia="Times New Roman" w:hAnsiTheme="minorBidi"/>
                <w:b/>
                <w:bCs/>
                <w:color w:val="000000"/>
                <w:sz w:val="24"/>
                <w:szCs w:val="24"/>
                <w:lang w:val="en-GB" w:eastAsia="en-GB"/>
              </w:rPr>
              <w:t>*</w:t>
            </w:r>
          </w:p>
        </w:tc>
      </w:tr>
      <w:tr w:rsidR="009D1A07" w:rsidRPr="00280A1A" w14:paraId="7A1C327B" w14:textId="77777777" w:rsidTr="000643D1">
        <w:trPr>
          <w:trHeight w:val="477"/>
        </w:trPr>
        <w:tc>
          <w:tcPr>
            <w:tcW w:w="3060" w:type="dxa"/>
            <w:tcBorders>
              <w:top w:val="single" w:sz="4" w:space="0" w:color="auto"/>
            </w:tcBorders>
            <w:vAlign w:val="bottom"/>
          </w:tcPr>
          <w:p w14:paraId="0C65945A"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N</w:t>
            </w:r>
          </w:p>
        </w:tc>
        <w:tc>
          <w:tcPr>
            <w:tcW w:w="2400" w:type="dxa"/>
            <w:tcBorders>
              <w:top w:val="single" w:sz="4" w:space="0" w:color="auto"/>
            </w:tcBorders>
            <w:shd w:val="clear" w:color="auto" w:fill="auto"/>
            <w:noWrap/>
            <w:vAlign w:val="bottom"/>
            <w:hideMark/>
          </w:tcPr>
          <w:p w14:paraId="2FF8FDB0"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84</w:t>
            </w:r>
          </w:p>
        </w:tc>
        <w:tc>
          <w:tcPr>
            <w:tcW w:w="2400" w:type="dxa"/>
            <w:tcBorders>
              <w:top w:val="single" w:sz="4" w:space="0" w:color="auto"/>
            </w:tcBorders>
            <w:shd w:val="clear" w:color="auto" w:fill="auto"/>
            <w:noWrap/>
            <w:vAlign w:val="bottom"/>
            <w:hideMark/>
          </w:tcPr>
          <w:p w14:paraId="7E291D3A"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54</w:t>
            </w:r>
          </w:p>
        </w:tc>
        <w:tc>
          <w:tcPr>
            <w:tcW w:w="2400" w:type="dxa"/>
            <w:tcBorders>
              <w:top w:val="single" w:sz="4" w:space="0" w:color="auto"/>
            </w:tcBorders>
            <w:shd w:val="clear" w:color="auto" w:fill="auto"/>
            <w:noWrap/>
            <w:vAlign w:val="bottom"/>
            <w:hideMark/>
          </w:tcPr>
          <w:p w14:paraId="0A53478A"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72</w:t>
            </w:r>
          </w:p>
        </w:tc>
        <w:tc>
          <w:tcPr>
            <w:tcW w:w="1170" w:type="dxa"/>
            <w:tcBorders>
              <w:top w:val="single" w:sz="4" w:space="0" w:color="auto"/>
            </w:tcBorders>
            <w:shd w:val="clear" w:color="auto" w:fill="auto"/>
            <w:noWrap/>
            <w:vAlign w:val="bottom"/>
            <w:hideMark/>
          </w:tcPr>
          <w:p w14:paraId="37EC2A36"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 </w:t>
            </w:r>
          </w:p>
        </w:tc>
      </w:tr>
      <w:tr w:rsidR="009D1A07" w:rsidRPr="00280A1A" w14:paraId="40C213E7" w14:textId="77777777" w:rsidTr="000643D1">
        <w:trPr>
          <w:trHeight w:val="477"/>
        </w:trPr>
        <w:tc>
          <w:tcPr>
            <w:tcW w:w="3060" w:type="dxa"/>
            <w:vAlign w:val="bottom"/>
          </w:tcPr>
          <w:p w14:paraId="26C982DC" w14:textId="7CCB9274"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BMI</w:t>
            </w:r>
          </w:p>
        </w:tc>
        <w:tc>
          <w:tcPr>
            <w:tcW w:w="2400" w:type="dxa"/>
            <w:shd w:val="clear" w:color="auto" w:fill="auto"/>
            <w:noWrap/>
            <w:vAlign w:val="bottom"/>
            <w:hideMark/>
          </w:tcPr>
          <w:p w14:paraId="1BADF43C" w14:textId="46356F1F" w:rsidR="009D1A07" w:rsidRPr="00280A1A" w:rsidRDefault="0092704E" w:rsidP="006552E5">
            <w:pPr>
              <w:spacing w:after="0" w:line="240" w:lineRule="auto"/>
              <w:rPr>
                <w:rFonts w:asciiTheme="minorBidi" w:eastAsia="Times New Roman" w:hAnsiTheme="minorBidi"/>
                <w:color w:val="000000"/>
                <w:sz w:val="24"/>
                <w:szCs w:val="24"/>
                <w:lang w:val="en-GB" w:eastAsia="en-GB"/>
              </w:rPr>
            </w:pPr>
            <w:r>
              <w:rPr>
                <w:rFonts w:asciiTheme="minorBidi" w:eastAsia="Times New Roman" w:hAnsiTheme="minorBidi"/>
                <w:color w:val="000000"/>
                <w:sz w:val="24"/>
                <w:szCs w:val="24"/>
                <w:lang w:val="en-GB" w:eastAsia="en-GB"/>
              </w:rPr>
              <w:t>29</w:t>
            </w:r>
            <w:r w:rsidR="009D1A07" w:rsidRPr="00280A1A">
              <w:rPr>
                <w:rFonts w:asciiTheme="minorBidi" w:eastAsia="Times New Roman" w:hAnsiTheme="minorBidi"/>
                <w:color w:val="000000"/>
                <w:sz w:val="24"/>
                <w:szCs w:val="24"/>
                <w:lang w:val="en-GB" w:eastAsia="en-GB"/>
              </w:rPr>
              <w:t xml:space="preserve"> (</w:t>
            </w:r>
            <w:r>
              <w:rPr>
                <w:rFonts w:asciiTheme="minorBidi" w:eastAsia="Times New Roman" w:hAnsiTheme="minorBidi"/>
                <w:color w:val="000000"/>
                <w:sz w:val="24"/>
                <w:szCs w:val="24"/>
                <w:lang w:val="en-GB" w:eastAsia="en-GB"/>
              </w:rPr>
              <w:t>26, 36</w:t>
            </w:r>
            <w:r w:rsidR="009D1A07" w:rsidRPr="00280A1A">
              <w:rPr>
                <w:rFonts w:asciiTheme="minorBidi" w:eastAsia="Times New Roman" w:hAnsiTheme="minorBidi"/>
                <w:color w:val="000000"/>
                <w:sz w:val="24"/>
                <w:szCs w:val="24"/>
                <w:lang w:val="en-GB" w:eastAsia="en-GB"/>
              </w:rPr>
              <w:t>)</w:t>
            </w:r>
          </w:p>
        </w:tc>
        <w:tc>
          <w:tcPr>
            <w:tcW w:w="2400" w:type="dxa"/>
            <w:shd w:val="clear" w:color="auto" w:fill="auto"/>
            <w:noWrap/>
            <w:vAlign w:val="bottom"/>
            <w:hideMark/>
          </w:tcPr>
          <w:p w14:paraId="7B7F721E" w14:textId="467F5C0E" w:rsidR="009D1A07" w:rsidRPr="00280A1A" w:rsidRDefault="0092704E" w:rsidP="006552E5">
            <w:pPr>
              <w:spacing w:after="0" w:line="240" w:lineRule="auto"/>
              <w:rPr>
                <w:rFonts w:asciiTheme="minorBidi" w:eastAsia="Times New Roman" w:hAnsiTheme="minorBidi"/>
                <w:color w:val="000000"/>
                <w:sz w:val="24"/>
                <w:szCs w:val="24"/>
                <w:lang w:val="en-GB" w:eastAsia="en-GB"/>
              </w:rPr>
            </w:pPr>
            <w:r>
              <w:rPr>
                <w:rFonts w:asciiTheme="minorBidi" w:eastAsia="Times New Roman" w:hAnsiTheme="minorBidi"/>
                <w:color w:val="000000"/>
                <w:sz w:val="24"/>
                <w:szCs w:val="24"/>
                <w:lang w:val="en-GB" w:eastAsia="en-GB"/>
              </w:rPr>
              <w:t>32</w:t>
            </w:r>
            <w:r w:rsidR="009D1A07" w:rsidRPr="00280A1A">
              <w:rPr>
                <w:rFonts w:asciiTheme="minorBidi" w:eastAsia="Times New Roman" w:hAnsiTheme="minorBidi"/>
                <w:color w:val="000000"/>
                <w:sz w:val="24"/>
                <w:szCs w:val="24"/>
                <w:lang w:val="en-GB" w:eastAsia="en-GB"/>
              </w:rPr>
              <w:t xml:space="preserve"> (</w:t>
            </w:r>
            <w:r>
              <w:rPr>
                <w:rFonts w:asciiTheme="minorBidi" w:eastAsia="Times New Roman" w:hAnsiTheme="minorBidi"/>
                <w:color w:val="000000"/>
                <w:sz w:val="24"/>
                <w:szCs w:val="24"/>
                <w:lang w:val="en-GB" w:eastAsia="en-GB"/>
              </w:rPr>
              <w:t>2</w:t>
            </w:r>
            <w:r w:rsidR="009D1A07" w:rsidRPr="00280A1A">
              <w:rPr>
                <w:rFonts w:asciiTheme="minorBidi" w:eastAsia="Times New Roman" w:hAnsiTheme="minorBidi"/>
                <w:color w:val="000000"/>
                <w:sz w:val="24"/>
                <w:szCs w:val="24"/>
                <w:lang w:val="en-GB" w:eastAsia="en-GB"/>
              </w:rPr>
              <w:t>7</w:t>
            </w:r>
            <w:r>
              <w:rPr>
                <w:rFonts w:asciiTheme="minorBidi" w:eastAsia="Times New Roman" w:hAnsiTheme="minorBidi"/>
                <w:color w:val="000000"/>
                <w:sz w:val="24"/>
                <w:szCs w:val="24"/>
                <w:lang w:val="en-GB" w:eastAsia="en-GB"/>
              </w:rPr>
              <w:t>, 37</w:t>
            </w:r>
            <w:r w:rsidR="009D1A07" w:rsidRPr="00280A1A">
              <w:rPr>
                <w:rFonts w:asciiTheme="minorBidi" w:eastAsia="Times New Roman" w:hAnsiTheme="minorBidi"/>
                <w:color w:val="000000"/>
                <w:sz w:val="24"/>
                <w:szCs w:val="24"/>
                <w:lang w:val="en-GB" w:eastAsia="en-GB"/>
              </w:rPr>
              <w:t>)</w:t>
            </w:r>
          </w:p>
        </w:tc>
        <w:tc>
          <w:tcPr>
            <w:tcW w:w="2400" w:type="dxa"/>
            <w:shd w:val="clear" w:color="auto" w:fill="auto"/>
            <w:noWrap/>
            <w:vAlign w:val="bottom"/>
            <w:hideMark/>
          </w:tcPr>
          <w:p w14:paraId="6349DE4F" w14:textId="2F7E5114" w:rsidR="009D1A07" w:rsidRPr="00280A1A" w:rsidRDefault="0092704E" w:rsidP="006552E5">
            <w:pPr>
              <w:spacing w:after="0" w:line="240" w:lineRule="auto"/>
              <w:rPr>
                <w:rFonts w:asciiTheme="minorBidi" w:eastAsia="Times New Roman" w:hAnsiTheme="minorBidi"/>
                <w:color w:val="000000"/>
                <w:sz w:val="24"/>
                <w:szCs w:val="24"/>
                <w:lang w:val="en-GB" w:eastAsia="en-GB"/>
              </w:rPr>
            </w:pPr>
            <w:r w:rsidRPr="0092704E">
              <w:rPr>
                <w:rFonts w:asciiTheme="minorBidi" w:eastAsia="Times New Roman" w:hAnsiTheme="minorBidi"/>
                <w:color w:val="000000"/>
                <w:sz w:val="24"/>
                <w:szCs w:val="24"/>
                <w:lang w:val="en-GB" w:eastAsia="en-GB"/>
              </w:rPr>
              <w:t>28 (24, 35)</w:t>
            </w:r>
          </w:p>
        </w:tc>
        <w:tc>
          <w:tcPr>
            <w:tcW w:w="1170" w:type="dxa"/>
            <w:shd w:val="clear" w:color="auto" w:fill="auto"/>
            <w:noWrap/>
            <w:vAlign w:val="bottom"/>
            <w:hideMark/>
          </w:tcPr>
          <w:p w14:paraId="23E26ED1" w14:textId="599177A4"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w:t>
            </w:r>
            <w:r w:rsidR="00312599">
              <w:rPr>
                <w:rFonts w:asciiTheme="minorBidi" w:eastAsia="Times New Roman" w:hAnsiTheme="minorBidi"/>
                <w:color w:val="000000"/>
                <w:sz w:val="24"/>
                <w:szCs w:val="24"/>
                <w:lang w:val="en-GB" w:eastAsia="en-GB"/>
              </w:rPr>
              <w:t>095</w:t>
            </w:r>
          </w:p>
        </w:tc>
      </w:tr>
      <w:tr w:rsidR="009D1A07" w:rsidRPr="00280A1A" w14:paraId="030CB7D1" w14:textId="77777777" w:rsidTr="000643D1">
        <w:trPr>
          <w:trHeight w:val="477"/>
        </w:trPr>
        <w:tc>
          <w:tcPr>
            <w:tcW w:w="3060" w:type="dxa"/>
            <w:vAlign w:val="bottom"/>
          </w:tcPr>
          <w:p w14:paraId="708265CC" w14:textId="079F13E9"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FPG</w:t>
            </w:r>
          </w:p>
        </w:tc>
        <w:tc>
          <w:tcPr>
            <w:tcW w:w="2400" w:type="dxa"/>
            <w:shd w:val="clear" w:color="auto" w:fill="auto"/>
            <w:noWrap/>
            <w:vAlign w:val="bottom"/>
            <w:hideMark/>
          </w:tcPr>
          <w:p w14:paraId="55883DFE" w14:textId="4263AD40" w:rsidR="009D1A07" w:rsidRPr="00280A1A" w:rsidRDefault="0092704E" w:rsidP="006552E5">
            <w:pPr>
              <w:spacing w:after="0" w:line="240" w:lineRule="auto"/>
              <w:rPr>
                <w:rFonts w:asciiTheme="minorBidi" w:eastAsia="Times New Roman" w:hAnsiTheme="minorBidi"/>
                <w:color w:val="000000"/>
                <w:sz w:val="24"/>
                <w:szCs w:val="24"/>
                <w:lang w:val="en-GB" w:eastAsia="en-GB"/>
              </w:rPr>
            </w:pPr>
            <w:r w:rsidRPr="0092704E">
              <w:rPr>
                <w:rFonts w:asciiTheme="minorBidi" w:eastAsia="Times New Roman" w:hAnsiTheme="minorBidi"/>
                <w:color w:val="000000"/>
                <w:sz w:val="24"/>
                <w:szCs w:val="24"/>
                <w:lang w:val="en-GB" w:eastAsia="en-GB"/>
              </w:rPr>
              <w:t>5.3 (5.0, 5.8)</w:t>
            </w:r>
          </w:p>
        </w:tc>
        <w:tc>
          <w:tcPr>
            <w:tcW w:w="2400" w:type="dxa"/>
            <w:shd w:val="clear" w:color="auto" w:fill="auto"/>
            <w:noWrap/>
            <w:vAlign w:val="bottom"/>
            <w:hideMark/>
          </w:tcPr>
          <w:p w14:paraId="66BF0EEA" w14:textId="33BD67A7" w:rsidR="009D1A07" w:rsidRPr="00280A1A" w:rsidRDefault="0092704E" w:rsidP="006552E5">
            <w:pPr>
              <w:spacing w:after="0" w:line="240" w:lineRule="auto"/>
              <w:rPr>
                <w:rFonts w:asciiTheme="minorBidi" w:eastAsia="Times New Roman" w:hAnsiTheme="minorBidi"/>
                <w:color w:val="000000"/>
                <w:sz w:val="24"/>
                <w:szCs w:val="24"/>
                <w:lang w:val="en-GB" w:eastAsia="en-GB"/>
              </w:rPr>
            </w:pPr>
            <w:r w:rsidRPr="0092704E">
              <w:rPr>
                <w:rFonts w:asciiTheme="minorBidi" w:eastAsia="Times New Roman" w:hAnsiTheme="minorBidi"/>
                <w:color w:val="000000"/>
                <w:sz w:val="24"/>
                <w:szCs w:val="24"/>
                <w:lang w:val="en-GB" w:eastAsia="en-GB"/>
              </w:rPr>
              <w:t>5.3 (5.1, 5.5)</w:t>
            </w:r>
          </w:p>
        </w:tc>
        <w:tc>
          <w:tcPr>
            <w:tcW w:w="2400" w:type="dxa"/>
            <w:shd w:val="clear" w:color="auto" w:fill="auto"/>
            <w:noWrap/>
            <w:vAlign w:val="bottom"/>
            <w:hideMark/>
          </w:tcPr>
          <w:p w14:paraId="4AAC1873" w14:textId="5890E3C2" w:rsidR="009D1A07" w:rsidRPr="00280A1A" w:rsidRDefault="00312599" w:rsidP="006552E5">
            <w:pPr>
              <w:spacing w:after="0" w:line="240" w:lineRule="auto"/>
              <w:rPr>
                <w:rFonts w:asciiTheme="minorBidi" w:eastAsia="Times New Roman" w:hAnsiTheme="minorBidi"/>
                <w:color w:val="000000"/>
                <w:sz w:val="24"/>
                <w:szCs w:val="24"/>
                <w:lang w:val="en-GB" w:eastAsia="en-GB"/>
              </w:rPr>
            </w:pPr>
            <w:r w:rsidRPr="00312599">
              <w:rPr>
                <w:rFonts w:asciiTheme="minorBidi" w:eastAsia="Times New Roman" w:hAnsiTheme="minorBidi"/>
                <w:color w:val="000000"/>
                <w:sz w:val="24"/>
                <w:szCs w:val="24"/>
                <w:lang w:val="en-GB" w:eastAsia="en-GB"/>
              </w:rPr>
              <w:t>5.2 (4.9, 5.6)</w:t>
            </w:r>
          </w:p>
        </w:tc>
        <w:tc>
          <w:tcPr>
            <w:tcW w:w="1170" w:type="dxa"/>
            <w:shd w:val="clear" w:color="auto" w:fill="auto"/>
            <w:noWrap/>
            <w:vAlign w:val="bottom"/>
            <w:hideMark/>
          </w:tcPr>
          <w:p w14:paraId="4732CDC4" w14:textId="50AB5DAC"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w:t>
            </w:r>
            <w:r w:rsidR="00312599">
              <w:rPr>
                <w:rFonts w:asciiTheme="minorBidi" w:eastAsia="Times New Roman" w:hAnsiTheme="minorBidi"/>
                <w:color w:val="000000"/>
                <w:sz w:val="24"/>
                <w:szCs w:val="24"/>
                <w:lang w:val="en-GB" w:eastAsia="en-GB"/>
              </w:rPr>
              <w:t>35</w:t>
            </w:r>
          </w:p>
        </w:tc>
      </w:tr>
      <w:tr w:rsidR="009D1A07" w:rsidRPr="00280A1A" w14:paraId="06325577" w14:textId="77777777" w:rsidTr="000643D1">
        <w:trPr>
          <w:trHeight w:val="477"/>
        </w:trPr>
        <w:tc>
          <w:tcPr>
            <w:tcW w:w="3060" w:type="dxa"/>
            <w:vAlign w:val="bottom"/>
          </w:tcPr>
          <w:p w14:paraId="19F477B6" w14:textId="72883050"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Fasting insulin (</w:t>
            </w:r>
            <w:proofErr w:type="spellStart"/>
            <w:r w:rsidRPr="00280A1A">
              <w:rPr>
                <w:rFonts w:asciiTheme="minorBidi" w:eastAsia="Times New Roman" w:hAnsiTheme="minorBidi"/>
                <w:b/>
                <w:bCs/>
                <w:color w:val="000000"/>
                <w:sz w:val="24"/>
                <w:szCs w:val="24"/>
                <w:lang w:val="en-GB" w:eastAsia="en-GB"/>
              </w:rPr>
              <w:t>pmol</w:t>
            </w:r>
            <w:proofErr w:type="spellEnd"/>
            <w:r w:rsidRPr="00280A1A">
              <w:rPr>
                <w:rFonts w:asciiTheme="minorBidi" w:eastAsia="Times New Roman" w:hAnsiTheme="minorBidi"/>
                <w:b/>
                <w:bCs/>
                <w:color w:val="000000"/>
                <w:sz w:val="24"/>
                <w:szCs w:val="24"/>
                <w:lang w:val="en-GB" w:eastAsia="en-GB"/>
              </w:rPr>
              <w:t>/L)</w:t>
            </w:r>
          </w:p>
        </w:tc>
        <w:tc>
          <w:tcPr>
            <w:tcW w:w="2400" w:type="dxa"/>
            <w:shd w:val="clear" w:color="auto" w:fill="auto"/>
            <w:noWrap/>
            <w:vAlign w:val="bottom"/>
            <w:hideMark/>
          </w:tcPr>
          <w:p w14:paraId="52A15018" w14:textId="429FF689" w:rsidR="009D1A07" w:rsidRPr="00280A1A" w:rsidRDefault="00312599" w:rsidP="006552E5">
            <w:pPr>
              <w:spacing w:after="0" w:line="240" w:lineRule="auto"/>
              <w:rPr>
                <w:rFonts w:asciiTheme="minorBidi" w:eastAsia="Times New Roman" w:hAnsiTheme="minorBidi"/>
                <w:color w:val="000000"/>
                <w:sz w:val="24"/>
                <w:szCs w:val="24"/>
                <w:lang w:val="en-GB" w:eastAsia="en-GB"/>
              </w:rPr>
            </w:pPr>
            <w:r w:rsidRPr="00312599">
              <w:rPr>
                <w:rFonts w:asciiTheme="minorBidi" w:eastAsia="Times New Roman" w:hAnsiTheme="minorBidi"/>
                <w:color w:val="000000"/>
                <w:sz w:val="24"/>
                <w:szCs w:val="24"/>
                <w:lang w:val="en-GB" w:eastAsia="en-GB"/>
              </w:rPr>
              <w:t>86.4 (58.8, 168.0)</w:t>
            </w:r>
          </w:p>
        </w:tc>
        <w:tc>
          <w:tcPr>
            <w:tcW w:w="2400" w:type="dxa"/>
            <w:shd w:val="clear" w:color="auto" w:fill="auto"/>
            <w:noWrap/>
            <w:vAlign w:val="bottom"/>
            <w:hideMark/>
          </w:tcPr>
          <w:p w14:paraId="118A846F" w14:textId="2066180C" w:rsidR="009D1A07" w:rsidRPr="00280A1A" w:rsidRDefault="00312599" w:rsidP="006552E5">
            <w:pPr>
              <w:spacing w:after="0" w:line="240" w:lineRule="auto"/>
              <w:rPr>
                <w:rFonts w:asciiTheme="minorBidi" w:eastAsia="Times New Roman" w:hAnsiTheme="minorBidi"/>
                <w:color w:val="000000"/>
                <w:sz w:val="24"/>
                <w:szCs w:val="24"/>
                <w:lang w:val="en-GB" w:eastAsia="en-GB"/>
              </w:rPr>
            </w:pPr>
            <w:r w:rsidRPr="00312599">
              <w:rPr>
                <w:rFonts w:asciiTheme="minorBidi" w:eastAsia="Times New Roman" w:hAnsiTheme="minorBidi"/>
                <w:color w:val="000000"/>
                <w:sz w:val="24"/>
                <w:szCs w:val="24"/>
                <w:lang w:val="en-GB" w:eastAsia="en-GB"/>
              </w:rPr>
              <w:t>123.0 (93.6, 188.4)</w:t>
            </w:r>
          </w:p>
        </w:tc>
        <w:tc>
          <w:tcPr>
            <w:tcW w:w="2400" w:type="dxa"/>
            <w:shd w:val="clear" w:color="auto" w:fill="auto"/>
            <w:noWrap/>
            <w:vAlign w:val="bottom"/>
            <w:hideMark/>
          </w:tcPr>
          <w:p w14:paraId="0A075664" w14:textId="604EFEBE" w:rsidR="009D1A07" w:rsidRPr="00280A1A" w:rsidRDefault="00312599" w:rsidP="006552E5">
            <w:pPr>
              <w:spacing w:after="0" w:line="240" w:lineRule="auto"/>
              <w:rPr>
                <w:rFonts w:asciiTheme="minorBidi" w:eastAsia="Times New Roman" w:hAnsiTheme="minorBidi"/>
                <w:color w:val="000000"/>
                <w:sz w:val="24"/>
                <w:szCs w:val="24"/>
                <w:lang w:val="en-GB" w:eastAsia="en-GB"/>
              </w:rPr>
            </w:pPr>
            <w:r w:rsidRPr="00312599">
              <w:rPr>
                <w:rFonts w:asciiTheme="minorBidi" w:eastAsia="Times New Roman" w:hAnsiTheme="minorBidi"/>
                <w:color w:val="000000"/>
                <w:sz w:val="24"/>
                <w:szCs w:val="24"/>
                <w:lang w:val="en-GB" w:eastAsia="en-GB"/>
              </w:rPr>
              <w:t>73.2 (55.2, 102.0)</w:t>
            </w:r>
          </w:p>
        </w:tc>
        <w:tc>
          <w:tcPr>
            <w:tcW w:w="1170" w:type="dxa"/>
            <w:shd w:val="clear" w:color="auto" w:fill="auto"/>
            <w:noWrap/>
            <w:vAlign w:val="bottom"/>
            <w:hideMark/>
          </w:tcPr>
          <w:p w14:paraId="5689F96B" w14:textId="68F1F6A0"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0.0</w:t>
            </w:r>
            <w:r w:rsidR="00312599">
              <w:rPr>
                <w:rFonts w:asciiTheme="minorBidi" w:eastAsia="Times New Roman" w:hAnsiTheme="minorBidi"/>
                <w:color w:val="000000"/>
                <w:sz w:val="24"/>
                <w:szCs w:val="24"/>
                <w:lang w:val="en-GB" w:eastAsia="en-GB"/>
              </w:rPr>
              <w:t>14</w:t>
            </w:r>
          </w:p>
        </w:tc>
      </w:tr>
      <w:tr w:rsidR="009D1A07" w:rsidRPr="00280A1A" w14:paraId="37ADC82B" w14:textId="77777777" w:rsidTr="000643D1">
        <w:trPr>
          <w:trHeight w:val="477"/>
        </w:trPr>
        <w:tc>
          <w:tcPr>
            <w:tcW w:w="3060" w:type="dxa"/>
            <w:vAlign w:val="bottom"/>
          </w:tcPr>
          <w:p w14:paraId="540576AB" w14:textId="75E5234D"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HOMA2 IR</w:t>
            </w:r>
          </w:p>
        </w:tc>
        <w:tc>
          <w:tcPr>
            <w:tcW w:w="2400" w:type="dxa"/>
            <w:shd w:val="clear" w:color="auto" w:fill="auto"/>
            <w:noWrap/>
            <w:vAlign w:val="bottom"/>
            <w:hideMark/>
          </w:tcPr>
          <w:p w14:paraId="70A6600D"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1.7 (1.0, 3.3)</w:t>
            </w:r>
          </w:p>
        </w:tc>
        <w:tc>
          <w:tcPr>
            <w:tcW w:w="2400" w:type="dxa"/>
            <w:shd w:val="clear" w:color="auto" w:fill="auto"/>
            <w:noWrap/>
            <w:vAlign w:val="bottom"/>
            <w:hideMark/>
          </w:tcPr>
          <w:p w14:paraId="39BFBC13"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2.3 (1.8, 3.2)</w:t>
            </w:r>
          </w:p>
        </w:tc>
        <w:tc>
          <w:tcPr>
            <w:tcW w:w="2400" w:type="dxa"/>
            <w:shd w:val="clear" w:color="auto" w:fill="auto"/>
            <w:noWrap/>
            <w:vAlign w:val="bottom"/>
            <w:hideMark/>
          </w:tcPr>
          <w:p w14:paraId="0B9EE75E"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1.3 (1.0, 2.0)</w:t>
            </w:r>
          </w:p>
        </w:tc>
        <w:tc>
          <w:tcPr>
            <w:tcW w:w="1170" w:type="dxa"/>
            <w:shd w:val="clear" w:color="auto" w:fill="auto"/>
            <w:noWrap/>
            <w:vAlign w:val="bottom"/>
            <w:hideMark/>
          </w:tcPr>
          <w:p w14:paraId="6A1EB90B"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0.015</w:t>
            </w:r>
          </w:p>
        </w:tc>
      </w:tr>
      <w:tr w:rsidR="009D1A07" w:rsidRPr="00280A1A" w14:paraId="44CF38FE" w14:textId="77777777" w:rsidTr="000643D1">
        <w:trPr>
          <w:trHeight w:val="477"/>
        </w:trPr>
        <w:tc>
          <w:tcPr>
            <w:tcW w:w="3060" w:type="dxa"/>
            <w:vAlign w:val="bottom"/>
          </w:tcPr>
          <w:p w14:paraId="20E4E60D" w14:textId="5FFFDD99"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HOMA2 %B</w:t>
            </w:r>
          </w:p>
        </w:tc>
        <w:tc>
          <w:tcPr>
            <w:tcW w:w="2400" w:type="dxa"/>
            <w:shd w:val="clear" w:color="auto" w:fill="auto"/>
            <w:noWrap/>
            <w:vAlign w:val="bottom"/>
            <w:hideMark/>
          </w:tcPr>
          <w:p w14:paraId="085A3EB1"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105.4 (93.9, 175.1)</w:t>
            </w:r>
          </w:p>
        </w:tc>
        <w:tc>
          <w:tcPr>
            <w:tcW w:w="2400" w:type="dxa"/>
            <w:shd w:val="clear" w:color="auto" w:fill="auto"/>
            <w:noWrap/>
            <w:vAlign w:val="bottom"/>
            <w:hideMark/>
          </w:tcPr>
          <w:p w14:paraId="0923C819"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149.4 (114.3, 203.4)</w:t>
            </w:r>
          </w:p>
        </w:tc>
        <w:tc>
          <w:tcPr>
            <w:tcW w:w="2400" w:type="dxa"/>
            <w:shd w:val="clear" w:color="auto" w:fill="auto"/>
            <w:noWrap/>
            <w:vAlign w:val="bottom"/>
            <w:hideMark/>
          </w:tcPr>
          <w:p w14:paraId="3CC0189C"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110.8 (90.8, 141.2)</w:t>
            </w:r>
          </w:p>
        </w:tc>
        <w:tc>
          <w:tcPr>
            <w:tcW w:w="1170" w:type="dxa"/>
            <w:shd w:val="clear" w:color="auto" w:fill="auto"/>
            <w:noWrap/>
            <w:vAlign w:val="bottom"/>
            <w:hideMark/>
          </w:tcPr>
          <w:p w14:paraId="307CF4FC"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0.084</w:t>
            </w:r>
          </w:p>
        </w:tc>
      </w:tr>
      <w:tr w:rsidR="009D1A07" w:rsidRPr="00280A1A" w14:paraId="4C8BC9C4" w14:textId="77777777" w:rsidTr="000643D1">
        <w:trPr>
          <w:trHeight w:val="477"/>
        </w:trPr>
        <w:tc>
          <w:tcPr>
            <w:tcW w:w="3060" w:type="dxa"/>
            <w:vAlign w:val="bottom"/>
          </w:tcPr>
          <w:p w14:paraId="5CCA531F" w14:textId="1077D3AA"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Triglyceride (mmol/L)</w:t>
            </w:r>
          </w:p>
        </w:tc>
        <w:tc>
          <w:tcPr>
            <w:tcW w:w="2400" w:type="dxa"/>
            <w:shd w:val="clear" w:color="auto" w:fill="auto"/>
            <w:noWrap/>
            <w:vAlign w:val="bottom"/>
            <w:hideMark/>
          </w:tcPr>
          <w:p w14:paraId="58E3A6D9"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1.0 (0.6, 1.7)</w:t>
            </w:r>
          </w:p>
        </w:tc>
        <w:tc>
          <w:tcPr>
            <w:tcW w:w="2400" w:type="dxa"/>
            <w:shd w:val="clear" w:color="auto" w:fill="auto"/>
            <w:noWrap/>
            <w:vAlign w:val="bottom"/>
            <w:hideMark/>
          </w:tcPr>
          <w:p w14:paraId="3084C3D3"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0.9 (0.6, 1.2)</w:t>
            </w:r>
          </w:p>
        </w:tc>
        <w:tc>
          <w:tcPr>
            <w:tcW w:w="2400" w:type="dxa"/>
            <w:shd w:val="clear" w:color="auto" w:fill="auto"/>
            <w:noWrap/>
            <w:vAlign w:val="bottom"/>
            <w:hideMark/>
          </w:tcPr>
          <w:p w14:paraId="70594C31"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0.8 (0.5, 1.4)</w:t>
            </w:r>
          </w:p>
        </w:tc>
        <w:tc>
          <w:tcPr>
            <w:tcW w:w="1170" w:type="dxa"/>
            <w:shd w:val="clear" w:color="auto" w:fill="auto"/>
            <w:noWrap/>
            <w:vAlign w:val="bottom"/>
            <w:hideMark/>
          </w:tcPr>
          <w:p w14:paraId="2CCCEC23"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0.18</w:t>
            </w:r>
          </w:p>
        </w:tc>
      </w:tr>
      <w:tr w:rsidR="009D1A07" w:rsidRPr="00280A1A" w14:paraId="1C4813E0" w14:textId="77777777" w:rsidTr="000643D1">
        <w:trPr>
          <w:trHeight w:val="477"/>
        </w:trPr>
        <w:tc>
          <w:tcPr>
            <w:tcW w:w="3060" w:type="dxa"/>
            <w:tcBorders>
              <w:bottom w:val="single" w:sz="4" w:space="0" w:color="auto"/>
            </w:tcBorders>
            <w:vAlign w:val="bottom"/>
          </w:tcPr>
          <w:p w14:paraId="29C82FE2" w14:textId="04F39A6C"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Cholesterol (mmol/L)</w:t>
            </w:r>
          </w:p>
        </w:tc>
        <w:tc>
          <w:tcPr>
            <w:tcW w:w="2400" w:type="dxa"/>
            <w:tcBorders>
              <w:bottom w:val="single" w:sz="4" w:space="0" w:color="auto"/>
            </w:tcBorders>
            <w:shd w:val="clear" w:color="auto" w:fill="auto"/>
            <w:noWrap/>
            <w:vAlign w:val="bottom"/>
            <w:hideMark/>
          </w:tcPr>
          <w:p w14:paraId="7FE1B61B"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4.6 (4.0, 5.1)</w:t>
            </w:r>
          </w:p>
        </w:tc>
        <w:tc>
          <w:tcPr>
            <w:tcW w:w="2400" w:type="dxa"/>
            <w:tcBorders>
              <w:bottom w:val="single" w:sz="4" w:space="0" w:color="auto"/>
            </w:tcBorders>
            <w:shd w:val="clear" w:color="auto" w:fill="auto"/>
            <w:noWrap/>
            <w:vAlign w:val="bottom"/>
            <w:hideMark/>
          </w:tcPr>
          <w:p w14:paraId="1114352E"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4.6 (4.0, 5.2)</w:t>
            </w:r>
          </w:p>
        </w:tc>
        <w:tc>
          <w:tcPr>
            <w:tcW w:w="2400" w:type="dxa"/>
            <w:tcBorders>
              <w:bottom w:val="single" w:sz="4" w:space="0" w:color="auto"/>
            </w:tcBorders>
            <w:shd w:val="clear" w:color="auto" w:fill="auto"/>
            <w:noWrap/>
            <w:vAlign w:val="bottom"/>
            <w:hideMark/>
          </w:tcPr>
          <w:p w14:paraId="4F48D37E"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4.5 (4.1, 5.1)</w:t>
            </w:r>
          </w:p>
        </w:tc>
        <w:tc>
          <w:tcPr>
            <w:tcW w:w="1170" w:type="dxa"/>
            <w:tcBorders>
              <w:bottom w:val="single" w:sz="4" w:space="0" w:color="auto"/>
            </w:tcBorders>
            <w:shd w:val="clear" w:color="auto" w:fill="auto"/>
            <w:noWrap/>
            <w:vAlign w:val="bottom"/>
            <w:hideMark/>
          </w:tcPr>
          <w:p w14:paraId="37E661F0"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0.89</w:t>
            </w:r>
          </w:p>
        </w:tc>
      </w:tr>
    </w:tbl>
    <w:p w14:paraId="2A2B585E" w14:textId="77777777" w:rsidR="00713221" w:rsidRPr="00280A1A" w:rsidRDefault="00713221" w:rsidP="009D1A07">
      <w:pPr>
        <w:spacing w:after="0" w:line="240" w:lineRule="auto"/>
        <w:rPr>
          <w:rFonts w:asciiTheme="minorBidi" w:hAnsiTheme="minorBidi"/>
          <w:sz w:val="24"/>
          <w:szCs w:val="24"/>
        </w:rPr>
      </w:pPr>
    </w:p>
    <w:p w14:paraId="2441246D" w14:textId="77777777" w:rsidR="0092704E" w:rsidRPr="00280A1A" w:rsidRDefault="0092704E" w:rsidP="0092704E">
      <w:pPr>
        <w:spacing w:after="0" w:line="240" w:lineRule="auto"/>
        <w:rPr>
          <w:rFonts w:asciiTheme="minorBidi" w:hAnsiTheme="minorBidi"/>
          <w:sz w:val="24"/>
          <w:szCs w:val="24"/>
        </w:rPr>
      </w:pPr>
      <w:r w:rsidRPr="00280A1A">
        <w:rPr>
          <w:rFonts w:asciiTheme="minorBidi" w:hAnsiTheme="minorBidi"/>
          <w:sz w:val="24"/>
          <w:szCs w:val="24"/>
        </w:rPr>
        <w:t xml:space="preserve">Median (IQR) reported; *From Kruskal-Wallis test. </w:t>
      </w:r>
    </w:p>
    <w:p w14:paraId="1390698E" w14:textId="77777777" w:rsidR="009D1A07" w:rsidRPr="00280A1A" w:rsidRDefault="009D1A07" w:rsidP="009D1A07">
      <w:pPr>
        <w:rPr>
          <w:rFonts w:asciiTheme="minorBidi" w:hAnsiTheme="minorBidi"/>
          <w:b/>
          <w:bCs/>
          <w:noProof/>
          <w:sz w:val="24"/>
          <w:szCs w:val="24"/>
        </w:rPr>
      </w:pPr>
    </w:p>
    <w:p w14:paraId="262E3259" w14:textId="77777777" w:rsidR="009D1A07" w:rsidRPr="00280A1A" w:rsidRDefault="009D1A07" w:rsidP="009D1A07">
      <w:pPr>
        <w:rPr>
          <w:rFonts w:asciiTheme="minorBidi" w:hAnsiTheme="minorBidi"/>
          <w:b/>
          <w:bCs/>
          <w:noProof/>
          <w:sz w:val="24"/>
          <w:szCs w:val="24"/>
        </w:rPr>
      </w:pPr>
    </w:p>
    <w:p w14:paraId="554E37EE" w14:textId="77777777" w:rsidR="009D1A07" w:rsidRPr="00280A1A" w:rsidRDefault="009D1A07" w:rsidP="009D1A07">
      <w:pPr>
        <w:rPr>
          <w:rFonts w:asciiTheme="minorBidi" w:hAnsiTheme="minorBidi"/>
          <w:b/>
          <w:bCs/>
          <w:sz w:val="24"/>
          <w:szCs w:val="24"/>
        </w:rPr>
      </w:pPr>
      <w:r w:rsidRPr="00280A1A">
        <w:rPr>
          <w:rFonts w:asciiTheme="minorBidi" w:hAnsiTheme="minorBidi"/>
          <w:b/>
          <w:bCs/>
          <w:sz w:val="24"/>
          <w:szCs w:val="24"/>
        </w:rPr>
        <w:t xml:space="preserve"> </w:t>
      </w:r>
    </w:p>
    <w:p w14:paraId="34C476C2" w14:textId="77777777" w:rsidR="009D1A07" w:rsidRPr="00280A1A" w:rsidRDefault="009D1A07" w:rsidP="009D1A07">
      <w:pPr>
        <w:rPr>
          <w:rFonts w:asciiTheme="minorBidi" w:hAnsiTheme="minorBidi"/>
          <w:b/>
          <w:bCs/>
          <w:sz w:val="24"/>
          <w:szCs w:val="24"/>
        </w:rPr>
      </w:pPr>
    </w:p>
    <w:p w14:paraId="700CCD63" w14:textId="77777777" w:rsidR="009D1A07" w:rsidRPr="00280A1A" w:rsidRDefault="009D1A07" w:rsidP="009D1A07">
      <w:pPr>
        <w:rPr>
          <w:rFonts w:asciiTheme="minorBidi" w:hAnsiTheme="minorBidi"/>
          <w:b/>
          <w:bCs/>
          <w:sz w:val="24"/>
          <w:szCs w:val="24"/>
        </w:rPr>
      </w:pPr>
    </w:p>
    <w:p w14:paraId="363031CC" w14:textId="77777777" w:rsidR="009D1A07" w:rsidRPr="00280A1A" w:rsidRDefault="009D1A07" w:rsidP="009D1A07">
      <w:pPr>
        <w:rPr>
          <w:rFonts w:asciiTheme="minorBidi" w:hAnsiTheme="minorBidi"/>
          <w:b/>
          <w:bCs/>
          <w:sz w:val="24"/>
          <w:szCs w:val="24"/>
        </w:rPr>
      </w:pPr>
    </w:p>
    <w:p w14:paraId="71F32910" w14:textId="77777777" w:rsidR="009D1A07" w:rsidRPr="00280A1A" w:rsidRDefault="009D1A07" w:rsidP="009D1A07">
      <w:pPr>
        <w:rPr>
          <w:rFonts w:asciiTheme="minorBidi" w:hAnsiTheme="minorBidi"/>
          <w:b/>
          <w:bCs/>
          <w:sz w:val="24"/>
          <w:szCs w:val="24"/>
        </w:rPr>
      </w:pPr>
      <w:r w:rsidRPr="00280A1A">
        <w:rPr>
          <w:rFonts w:asciiTheme="minorBidi" w:hAnsiTheme="minorBidi"/>
          <w:b/>
          <w:bCs/>
          <w:sz w:val="24"/>
          <w:szCs w:val="24"/>
        </w:rPr>
        <w:br w:type="page"/>
      </w:r>
    </w:p>
    <w:p w14:paraId="187B2F5E" w14:textId="77777777" w:rsidR="009D1A07" w:rsidRPr="00280A1A" w:rsidRDefault="009D1A07" w:rsidP="009D1A07">
      <w:pPr>
        <w:rPr>
          <w:rFonts w:asciiTheme="minorBidi" w:hAnsiTheme="minorBidi"/>
          <w:b/>
          <w:bCs/>
          <w:sz w:val="24"/>
          <w:szCs w:val="24"/>
        </w:rPr>
      </w:pPr>
      <w:r w:rsidRPr="00280A1A">
        <w:rPr>
          <w:rFonts w:asciiTheme="minorBidi" w:hAnsiTheme="minorBidi"/>
          <w:b/>
          <w:bCs/>
          <w:sz w:val="24"/>
          <w:szCs w:val="24"/>
        </w:rPr>
        <w:lastRenderedPageBreak/>
        <w:t>Table S4: clinical and demographic data by phenotype</w:t>
      </w:r>
    </w:p>
    <w:tbl>
      <w:tblPr>
        <w:tblW w:w="11160" w:type="dxa"/>
        <w:tblInd w:w="-990" w:type="dxa"/>
        <w:tblLayout w:type="fixed"/>
        <w:tblLook w:val="04A0" w:firstRow="1" w:lastRow="0" w:firstColumn="1" w:lastColumn="0" w:noHBand="0" w:noVBand="1"/>
      </w:tblPr>
      <w:tblGrid>
        <w:gridCol w:w="3102"/>
        <w:gridCol w:w="1530"/>
        <w:gridCol w:w="1770"/>
        <w:gridCol w:w="1770"/>
        <w:gridCol w:w="1770"/>
        <w:gridCol w:w="1218"/>
      </w:tblGrid>
      <w:tr w:rsidR="009D1A07" w:rsidRPr="00280A1A" w14:paraId="52C7B04A" w14:textId="77777777" w:rsidTr="00280A1A">
        <w:trPr>
          <w:trHeight w:val="552"/>
        </w:trPr>
        <w:tc>
          <w:tcPr>
            <w:tcW w:w="3102" w:type="dxa"/>
            <w:tcBorders>
              <w:top w:val="single" w:sz="4" w:space="0" w:color="auto"/>
              <w:bottom w:val="single" w:sz="4" w:space="0" w:color="auto"/>
            </w:tcBorders>
            <w:vAlign w:val="bottom"/>
          </w:tcPr>
          <w:p w14:paraId="48D4F9FF" w14:textId="77777777"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Factor</w:t>
            </w:r>
          </w:p>
        </w:tc>
        <w:tc>
          <w:tcPr>
            <w:tcW w:w="1530" w:type="dxa"/>
            <w:tcBorders>
              <w:top w:val="single" w:sz="4" w:space="0" w:color="auto"/>
              <w:bottom w:val="single" w:sz="4" w:space="0" w:color="auto"/>
            </w:tcBorders>
            <w:vAlign w:val="bottom"/>
          </w:tcPr>
          <w:p w14:paraId="2D87851A" w14:textId="77777777"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Level</w:t>
            </w:r>
          </w:p>
        </w:tc>
        <w:tc>
          <w:tcPr>
            <w:tcW w:w="1770" w:type="dxa"/>
            <w:tcBorders>
              <w:top w:val="single" w:sz="4" w:space="0" w:color="auto"/>
              <w:bottom w:val="single" w:sz="4" w:space="0" w:color="auto"/>
            </w:tcBorders>
            <w:shd w:val="clear" w:color="auto" w:fill="auto"/>
            <w:noWrap/>
            <w:vAlign w:val="bottom"/>
            <w:hideMark/>
          </w:tcPr>
          <w:p w14:paraId="430A0BA4" w14:textId="77777777"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A</w:t>
            </w:r>
          </w:p>
        </w:tc>
        <w:tc>
          <w:tcPr>
            <w:tcW w:w="1770" w:type="dxa"/>
            <w:tcBorders>
              <w:top w:val="single" w:sz="4" w:space="0" w:color="auto"/>
              <w:bottom w:val="single" w:sz="4" w:space="0" w:color="auto"/>
            </w:tcBorders>
            <w:shd w:val="clear" w:color="auto" w:fill="auto"/>
            <w:noWrap/>
            <w:vAlign w:val="bottom"/>
            <w:hideMark/>
          </w:tcPr>
          <w:p w14:paraId="736D5A35" w14:textId="77777777"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B</w:t>
            </w:r>
          </w:p>
        </w:tc>
        <w:tc>
          <w:tcPr>
            <w:tcW w:w="1770" w:type="dxa"/>
            <w:tcBorders>
              <w:top w:val="single" w:sz="4" w:space="0" w:color="auto"/>
              <w:bottom w:val="single" w:sz="4" w:space="0" w:color="auto"/>
            </w:tcBorders>
            <w:shd w:val="clear" w:color="auto" w:fill="auto"/>
            <w:noWrap/>
            <w:vAlign w:val="bottom"/>
            <w:hideMark/>
          </w:tcPr>
          <w:p w14:paraId="452A95F8" w14:textId="77777777"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C</w:t>
            </w:r>
          </w:p>
        </w:tc>
        <w:tc>
          <w:tcPr>
            <w:tcW w:w="1218" w:type="dxa"/>
            <w:tcBorders>
              <w:top w:val="single" w:sz="4" w:space="0" w:color="auto"/>
              <w:bottom w:val="single" w:sz="4" w:space="0" w:color="auto"/>
            </w:tcBorders>
            <w:shd w:val="clear" w:color="auto" w:fill="auto"/>
            <w:noWrap/>
            <w:vAlign w:val="bottom"/>
            <w:hideMark/>
          </w:tcPr>
          <w:p w14:paraId="0DC82888" w14:textId="4B440284"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p-value</w:t>
            </w:r>
            <w:r w:rsidR="000643D1">
              <w:rPr>
                <w:rFonts w:asciiTheme="minorBidi" w:eastAsia="Times New Roman" w:hAnsiTheme="minorBidi"/>
                <w:b/>
                <w:bCs/>
                <w:color w:val="000000"/>
                <w:sz w:val="24"/>
                <w:szCs w:val="24"/>
                <w:lang w:val="en-GB" w:eastAsia="en-GB"/>
              </w:rPr>
              <w:t>*</w:t>
            </w:r>
          </w:p>
        </w:tc>
      </w:tr>
      <w:tr w:rsidR="009D1A07" w:rsidRPr="00280A1A" w14:paraId="51989CE6" w14:textId="77777777" w:rsidTr="00280A1A">
        <w:trPr>
          <w:trHeight w:val="552"/>
        </w:trPr>
        <w:tc>
          <w:tcPr>
            <w:tcW w:w="3102" w:type="dxa"/>
            <w:tcBorders>
              <w:top w:val="single" w:sz="4" w:space="0" w:color="auto"/>
            </w:tcBorders>
            <w:vAlign w:val="bottom"/>
          </w:tcPr>
          <w:p w14:paraId="51C2DA47" w14:textId="77777777"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N</w:t>
            </w:r>
          </w:p>
        </w:tc>
        <w:tc>
          <w:tcPr>
            <w:tcW w:w="1530" w:type="dxa"/>
            <w:tcBorders>
              <w:top w:val="single" w:sz="4" w:space="0" w:color="auto"/>
            </w:tcBorders>
            <w:vAlign w:val="bottom"/>
          </w:tcPr>
          <w:p w14:paraId="3B3CB600"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 </w:t>
            </w:r>
          </w:p>
        </w:tc>
        <w:tc>
          <w:tcPr>
            <w:tcW w:w="1770" w:type="dxa"/>
            <w:tcBorders>
              <w:top w:val="single" w:sz="4" w:space="0" w:color="auto"/>
            </w:tcBorders>
            <w:shd w:val="clear" w:color="auto" w:fill="auto"/>
            <w:noWrap/>
            <w:vAlign w:val="bottom"/>
            <w:hideMark/>
          </w:tcPr>
          <w:p w14:paraId="231F0088"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84</w:t>
            </w:r>
          </w:p>
        </w:tc>
        <w:tc>
          <w:tcPr>
            <w:tcW w:w="1770" w:type="dxa"/>
            <w:tcBorders>
              <w:top w:val="single" w:sz="4" w:space="0" w:color="auto"/>
            </w:tcBorders>
            <w:shd w:val="clear" w:color="auto" w:fill="auto"/>
            <w:noWrap/>
            <w:vAlign w:val="bottom"/>
            <w:hideMark/>
          </w:tcPr>
          <w:p w14:paraId="776435C6"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54</w:t>
            </w:r>
          </w:p>
        </w:tc>
        <w:tc>
          <w:tcPr>
            <w:tcW w:w="1770" w:type="dxa"/>
            <w:tcBorders>
              <w:top w:val="single" w:sz="4" w:space="0" w:color="auto"/>
            </w:tcBorders>
            <w:shd w:val="clear" w:color="auto" w:fill="auto"/>
            <w:noWrap/>
            <w:vAlign w:val="bottom"/>
            <w:hideMark/>
          </w:tcPr>
          <w:p w14:paraId="5A6FDB00"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72</w:t>
            </w:r>
          </w:p>
        </w:tc>
        <w:tc>
          <w:tcPr>
            <w:tcW w:w="1218" w:type="dxa"/>
            <w:tcBorders>
              <w:top w:val="single" w:sz="4" w:space="0" w:color="auto"/>
            </w:tcBorders>
            <w:shd w:val="clear" w:color="auto" w:fill="auto"/>
            <w:noWrap/>
            <w:vAlign w:val="bottom"/>
            <w:hideMark/>
          </w:tcPr>
          <w:p w14:paraId="10316266"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 </w:t>
            </w:r>
          </w:p>
        </w:tc>
      </w:tr>
      <w:tr w:rsidR="009D1A07" w:rsidRPr="00280A1A" w14:paraId="1A1CE907" w14:textId="77777777" w:rsidTr="00280A1A">
        <w:trPr>
          <w:trHeight w:val="552"/>
        </w:trPr>
        <w:tc>
          <w:tcPr>
            <w:tcW w:w="3102" w:type="dxa"/>
            <w:vAlign w:val="bottom"/>
          </w:tcPr>
          <w:p w14:paraId="66C80615" w14:textId="77777777"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proofErr w:type="spellStart"/>
            <w:r w:rsidRPr="00280A1A">
              <w:rPr>
                <w:rFonts w:asciiTheme="minorBidi" w:eastAsia="Times New Roman" w:hAnsiTheme="minorBidi"/>
                <w:b/>
                <w:bCs/>
                <w:color w:val="000000"/>
                <w:sz w:val="24"/>
                <w:szCs w:val="24"/>
                <w:lang w:val="en-GB" w:eastAsia="en-GB"/>
              </w:rPr>
              <w:t>Age</w:t>
            </w:r>
            <w:r w:rsidRPr="00280A1A">
              <w:rPr>
                <w:rFonts w:asciiTheme="minorBidi" w:eastAsia="Times New Roman" w:hAnsiTheme="minorBidi"/>
                <w:b/>
                <w:bCs/>
                <w:color w:val="000000"/>
                <w:sz w:val="24"/>
                <w:szCs w:val="24"/>
                <w:vertAlign w:val="superscript"/>
                <w:lang w:val="en-GB" w:eastAsia="en-GB"/>
              </w:rPr>
              <w:t>a</w:t>
            </w:r>
            <w:proofErr w:type="spellEnd"/>
          </w:p>
        </w:tc>
        <w:tc>
          <w:tcPr>
            <w:tcW w:w="1530" w:type="dxa"/>
            <w:vAlign w:val="bottom"/>
          </w:tcPr>
          <w:p w14:paraId="229E4E5D"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 </w:t>
            </w:r>
          </w:p>
        </w:tc>
        <w:tc>
          <w:tcPr>
            <w:tcW w:w="1770" w:type="dxa"/>
            <w:shd w:val="clear" w:color="auto" w:fill="auto"/>
            <w:noWrap/>
            <w:vAlign w:val="bottom"/>
            <w:hideMark/>
          </w:tcPr>
          <w:p w14:paraId="2E310D7E"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23 (6)</w:t>
            </w:r>
          </w:p>
        </w:tc>
        <w:tc>
          <w:tcPr>
            <w:tcW w:w="1770" w:type="dxa"/>
            <w:shd w:val="clear" w:color="auto" w:fill="auto"/>
            <w:noWrap/>
            <w:vAlign w:val="bottom"/>
            <w:hideMark/>
          </w:tcPr>
          <w:p w14:paraId="2ADF6E18"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23 (6)</w:t>
            </w:r>
          </w:p>
        </w:tc>
        <w:tc>
          <w:tcPr>
            <w:tcW w:w="1770" w:type="dxa"/>
            <w:shd w:val="clear" w:color="auto" w:fill="auto"/>
            <w:noWrap/>
            <w:vAlign w:val="bottom"/>
            <w:hideMark/>
          </w:tcPr>
          <w:p w14:paraId="588F67F5"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22 (7)</w:t>
            </w:r>
          </w:p>
        </w:tc>
        <w:tc>
          <w:tcPr>
            <w:tcW w:w="1218" w:type="dxa"/>
            <w:shd w:val="clear" w:color="auto" w:fill="auto"/>
            <w:noWrap/>
            <w:vAlign w:val="bottom"/>
            <w:hideMark/>
          </w:tcPr>
          <w:p w14:paraId="109408A9"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0.72</w:t>
            </w:r>
          </w:p>
        </w:tc>
      </w:tr>
      <w:tr w:rsidR="009D1A07" w:rsidRPr="00280A1A" w14:paraId="33BFE6B3" w14:textId="77777777" w:rsidTr="00280A1A">
        <w:trPr>
          <w:trHeight w:val="552"/>
        </w:trPr>
        <w:tc>
          <w:tcPr>
            <w:tcW w:w="3102" w:type="dxa"/>
            <w:vAlign w:val="bottom"/>
          </w:tcPr>
          <w:p w14:paraId="62247CC5" w14:textId="77777777"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Ethnicity</w:t>
            </w:r>
          </w:p>
        </w:tc>
        <w:tc>
          <w:tcPr>
            <w:tcW w:w="1530" w:type="dxa"/>
            <w:vAlign w:val="bottom"/>
          </w:tcPr>
          <w:p w14:paraId="2CD3797E"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Other Arab</w:t>
            </w:r>
          </w:p>
        </w:tc>
        <w:tc>
          <w:tcPr>
            <w:tcW w:w="1770" w:type="dxa"/>
            <w:shd w:val="clear" w:color="auto" w:fill="auto"/>
            <w:noWrap/>
            <w:vAlign w:val="bottom"/>
            <w:hideMark/>
          </w:tcPr>
          <w:p w14:paraId="47E8AE24"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21 (25.3%)</w:t>
            </w:r>
          </w:p>
        </w:tc>
        <w:tc>
          <w:tcPr>
            <w:tcW w:w="1770" w:type="dxa"/>
            <w:shd w:val="clear" w:color="auto" w:fill="auto"/>
            <w:noWrap/>
            <w:vAlign w:val="bottom"/>
            <w:hideMark/>
          </w:tcPr>
          <w:p w14:paraId="446D6CFA"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7 (13.0%)</w:t>
            </w:r>
          </w:p>
        </w:tc>
        <w:tc>
          <w:tcPr>
            <w:tcW w:w="1770" w:type="dxa"/>
            <w:shd w:val="clear" w:color="auto" w:fill="auto"/>
            <w:noWrap/>
            <w:vAlign w:val="bottom"/>
            <w:hideMark/>
          </w:tcPr>
          <w:p w14:paraId="34FA7AC1"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10 (14.1%)</w:t>
            </w:r>
          </w:p>
        </w:tc>
        <w:tc>
          <w:tcPr>
            <w:tcW w:w="1218" w:type="dxa"/>
            <w:shd w:val="clear" w:color="auto" w:fill="auto"/>
            <w:noWrap/>
            <w:vAlign w:val="bottom"/>
            <w:hideMark/>
          </w:tcPr>
          <w:p w14:paraId="0843FFFB"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0.033</w:t>
            </w:r>
          </w:p>
        </w:tc>
      </w:tr>
      <w:tr w:rsidR="009D1A07" w:rsidRPr="00280A1A" w14:paraId="00C87594" w14:textId="77777777" w:rsidTr="00280A1A">
        <w:trPr>
          <w:trHeight w:val="552"/>
        </w:trPr>
        <w:tc>
          <w:tcPr>
            <w:tcW w:w="3102" w:type="dxa"/>
            <w:vAlign w:val="bottom"/>
          </w:tcPr>
          <w:p w14:paraId="64022270" w14:textId="77777777"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 </w:t>
            </w:r>
          </w:p>
        </w:tc>
        <w:tc>
          <w:tcPr>
            <w:tcW w:w="1530" w:type="dxa"/>
            <w:vAlign w:val="bottom"/>
          </w:tcPr>
          <w:p w14:paraId="40F0127B"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Asian</w:t>
            </w:r>
          </w:p>
        </w:tc>
        <w:tc>
          <w:tcPr>
            <w:tcW w:w="1770" w:type="dxa"/>
            <w:shd w:val="clear" w:color="auto" w:fill="auto"/>
            <w:noWrap/>
            <w:vAlign w:val="bottom"/>
            <w:hideMark/>
          </w:tcPr>
          <w:p w14:paraId="5501D2D2"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10 (12.0%)</w:t>
            </w:r>
          </w:p>
        </w:tc>
        <w:tc>
          <w:tcPr>
            <w:tcW w:w="1770" w:type="dxa"/>
            <w:shd w:val="clear" w:color="auto" w:fill="auto"/>
            <w:noWrap/>
            <w:vAlign w:val="bottom"/>
            <w:hideMark/>
          </w:tcPr>
          <w:p w14:paraId="4201AFD6"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9 (16.7%)</w:t>
            </w:r>
          </w:p>
        </w:tc>
        <w:tc>
          <w:tcPr>
            <w:tcW w:w="1770" w:type="dxa"/>
            <w:shd w:val="clear" w:color="auto" w:fill="auto"/>
            <w:noWrap/>
            <w:vAlign w:val="bottom"/>
            <w:hideMark/>
          </w:tcPr>
          <w:p w14:paraId="55C36DA5"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3 (4.2%)</w:t>
            </w:r>
          </w:p>
        </w:tc>
        <w:tc>
          <w:tcPr>
            <w:tcW w:w="1218" w:type="dxa"/>
            <w:shd w:val="clear" w:color="auto" w:fill="auto"/>
            <w:noWrap/>
            <w:vAlign w:val="bottom"/>
            <w:hideMark/>
          </w:tcPr>
          <w:p w14:paraId="45524907"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 </w:t>
            </w:r>
          </w:p>
        </w:tc>
      </w:tr>
      <w:tr w:rsidR="009D1A07" w:rsidRPr="00280A1A" w14:paraId="376C7013" w14:textId="77777777" w:rsidTr="00280A1A">
        <w:trPr>
          <w:trHeight w:val="552"/>
        </w:trPr>
        <w:tc>
          <w:tcPr>
            <w:tcW w:w="3102" w:type="dxa"/>
            <w:vAlign w:val="bottom"/>
          </w:tcPr>
          <w:p w14:paraId="25534EB0" w14:textId="77777777"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 </w:t>
            </w:r>
          </w:p>
        </w:tc>
        <w:tc>
          <w:tcPr>
            <w:tcW w:w="1530" w:type="dxa"/>
            <w:vAlign w:val="bottom"/>
          </w:tcPr>
          <w:p w14:paraId="07FE77F4"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Kuwaiti Arab</w:t>
            </w:r>
          </w:p>
        </w:tc>
        <w:tc>
          <w:tcPr>
            <w:tcW w:w="1770" w:type="dxa"/>
            <w:shd w:val="clear" w:color="auto" w:fill="auto"/>
            <w:noWrap/>
            <w:vAlign w:val="bottom"/>
            <w:hideMark/>
          </w:tcPr>
          <w:p w14:paraId="484C8B97"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52 (62.7%)</w:t>
            </w:r>
          </w:p>
        </w:tc>
        <w:tc>
          <w:tcPr>
            <w:tcW w:w="1770" w:type="dxa"/>
            <w:shd w:val="clear" w:color="auto" w:fill="auto"/>
            <w:noWrap/>
            <w:vAlign w:val="bottom"/>
            <w:hideMark/>
          </w:tcPr>
          <w:p w14:paraId="3B940E0A"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38 (70.4%)</w:t>
            </w:r>
          </w:p>
        </w:tc>
        <w:tc>
          <w:tcPr>
            <w:tcW w:w="1770" w:type="dxa"/>
            <w:shd w:val="clear" w:color="auto" w:fill="auto"/>
            <w:noWrap/>
            <w:vAlign w:val="bottom"/>
            <w:hideMark/>
          </w:tcPr>
          <w:p w14:paraId="39EB6043"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58 (81.7%)</w:t>
            </w:r>
          </w:p>
        </w:tc>
        <w:tc>
          <w:tcPr>
            <w:tcW w:w="1218" w:type="dxa"/>
            <w:shd w:val="clear" w:color="auto" w:fill="auto"/>
            <w:noWrap/>
            <w:vAlign w:val="bottom"/>
            <w:hideMark/>
          </w:tcPr>
          <w:p w14:paraId="15D8C0E3"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 </w:t>
            </w:r>
          </w:p>
        </w:tc>
      </w:tr>
      <w:tr w:rsidR="009D1A07" w:rsidRPr="00280A1A" w14:paraId="03784A09" w14:textId="77777777" w:rsidTr="00280A1A">
        <w:trPr>
          <w:trHeight w:val="552"/>
        </w:trPr>
        <w:tc>
          <w:tcPr>
            <w:tcW w:w="3102" w:type="dxa"/>
            <w:vAlign w:val="bottom"/>
          </w:tcPr>
          <w:p w14:paraId="561457CD" w14:textId="77777777"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Fertility status</w:t>
            </w:r>
          </w:p>
        </w:tc>
        <w:tc>
          <w:tcPr>
            <w:tcW w:w="1530" w:type="dxa"/>
            <w:vAlign w:val="bottom"/>
          </w:tcPr>
          <w:p w14:paraId="65793793"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Fertile</w:t>
            </w:r>
          </w:p>
        </w:tc>
        <w:tc>
          <w:tcPr>
            <w:tcW w:w="1770" w:type="dxa"/>
            <w:shd w:val="clear" w:color="auto" w:fill="auto"/>
            <w:noWrap/>
            <w:vAlign w:val="bottom"/>
            <w:hideMark/>
          </w:tcPr>
          <w:p w14:paraId="7655F604"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6 (7.5%)</w:t>
            </w:r>
          </w:p>
        </w:tc>
        <w:tc>
          <w:tcPr>
            <w:tcW w:w="1770" w:type="dxa"/>
            <w:shd w:val="clear" w:color="auto" w:fill="auto"/>
            <w:noWrap/>
            <w:vAlign w:val="bottom"/>
            <w:hideMark/>
          </w:tcPr>
          <w:p w14:paraId="5ACBDBB5"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9 (17.3%)</w:t>
            </w:r>
          </w:p>
        </w:tc>
        <w:tc>
          <w:tcPr>
            <w:tcW w:w="1770" w:type="dxa"/>
            <w:shd w:val="clear" w:color="auto" w:fill="auto"/>
            <w:noWrap/>
            <w:vAlign w:val="bottom"/>
            <w:hideMark/>
          </w:tcPr>
          <w:p w14:paraId="59B88A17"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12 (17.4%)</w:t>
            </w:r>
          </w:p>
        </w:tc>
        <w:tc>
          <w:tcPr>
            <w:tcW w:w="1218" w:type="dxa"/>
            <w:shd w:val="clear" w:color="auto" w:fill="auto"/>
            <w:noWrap/>
            <w:vAlign w:val="bottom"/>
            <w:hideMark/>
          </w:tcPr>
          <w:p w14:paraId="17967E4F"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0.001</w:t>
            </w:r>
          </w:p>
        </w:tc>
      </w:tr>
      <w:tr w:rsidR="009D1A07" w:rsidRPr="00280A1A" w14:paraId="04074068" w14:textId="77777777" w:rsidTr="00280A1A">
        <w:trPr>
          <w:trHeight w:val="552"/>
        </w:trPr>
        <w:tc>
          <w:tcPr>
            <w:tcW w:w="3102" w:type="dxa"/>
            <w:vAlign w:val="bottom"/>
          </w:tcPr>
          <w:p w14:paraId="38BCEAA0" w14:textId="77777777"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 </w:t>
            </w:r>
          </w:p>
        </w:tc>
        <w:tc>
          <w:tcPr>
            <w:tcW w:w="1530" w:type="dxa"/>
            <w:vAlign w:val="bottom"/>
          </w:tcPr>
          <w:p w14:paraId="4281CE2C"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Infertile</w:t>
            </w:r>
          </w:p>
        </w:tc>
        <w:tc>
          <w:tcPr>
            <w:tcW w:w="1770" w:type="dxa"/>
            <w:shd w:val="clear" w:color="auto" w:fill="auto"/>
            <w:noWrap/>
            <w:vAlign w:val="bottom"/>
            <w:hideMark/>
          </w:tcPr>
          <w:p w14:paraId="08CF43DB"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19 (23.8%)</w:t>
            </w:r>
          </w:p>
        </w:tc>
        <w:tc>
          <w:tcPr>
            <w:tcW w:w="1770" w:type="dxa"/>
            <w:shd w:val="clear" w:color="auto" w:fill="auto"/>
            <w:noWrap/>
            <w:vAlign w:val="bottom"/>
            <w:hideMark/>
          </w:tcPr>
          <w:p w14:paraId="126AE22E"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9 (17.3%)</w:t>
            </w:r>
          </w:p>
        </w:tc>
        <w:tc>
          <w:tcPr>
            <w:tcW w:w="1770" w:type="dxa"/>
            <w:shd w:val="clear" w:color="auto" w:fill="auto"/>
            <w:noWrap/>
            <w:vAlign w:val="bottom"/>
            <w:hideMark/>
          </w:tcPr>
          <w:p w14:paraId="2973CC57"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 (1.4%)</w:t>
            </w:r>
          </w:p>
        </w:tc>
        <w:tc>
          <w:tcPr>
            <w:tcW w:w="1218" w:type="dxa"/>
            <w:shd w:val="clear" w:color="auto" w:fill="auto"/>
            <w:noWrap/>
            <w:vAlign w:val="bottom"/>
            <w:hideMark/>
          </w:tcPr>
          <w:p w14:paraId="5A72DFF9"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 </w:t>
            </w:r>
          </w:p>
        </w:tc>
      </w:tr>
      <w:tr w:rsidR="009D1A07" w:rsidRPr="00280A1A" w14:paraId="7F6AE83B" w14:textId="77777777" w:rsidTr="00280A1A">
        <w:trPr>
          <w:trHeight w:val="552"/>
        </w:trPr>
        <w:tc>
          <w:tcPr>
            <w:tcW w:w="3102" w:type="dxa"/>
            <w:vAlign w:val="bottom"/>
          </w:tcPr>
          <w:p w14:paraId="253E8D4E" w14:textId="77777777"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 </w:t>
            </w:r>
          </w:p>
        </w:tc>
        <w:tc>
          <w:tcPr>
            <w:tcW w:w="1530" w:type="dxa"/>
            <w:vAlign w:val="bottom"/>
          </w:tcPr>
          <w:p w14:paraId="6BBFB3AA"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Single</w:t>
            </w:r>
          </w:p>
        </w:tc>
        <w:tc>
          <w:tcPr>
            <w:tcW w:w="1770" w:type="dxa"/>
            <w:shd w:val="clear" w:color="auto" w:fill="auto"/>
            <w:noWrap/>
            <w:vAlign w:val="bottom"/>
            <w:hideMark/>
          </w:tcPr>
          <w:p w14:paraId="345C61CA"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55 (68.8%)</w:t>
            </w:r>
          </w:p>
        </w:tc>
        <w:tc>
          <w:tcPr>
            <w:tcW w:w="1770" w:type="dxa"/>
            <w:shd w:val="clear" w:color="auto" w:fill="auto"/>
            <w:noWrap/>
            <w:vAlign w:val="bottom"/>
            <w:hideMark/>
          </w:tcPr>
          <w:p w14:paraId="572064EA"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34 (65.4%)</w:t>
            </w:r>
          </w:p>
        </w:tc>
        <w:tc>
          <w:tcPr>
            <w:tcW w:w="1770" w:type="dxa"/>
            <w:shd w:val="clear" w:color="auto" w:fill="auto"/>
            <w:noWrap/>
            <w:vAlign w:val="bottom"/>
            <w:hideMark/>
          </w:tcPr>
          <w:p w14:paraId="10CC3961"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56 (81.2%)</w:t>
            </w:r>
          </w:p>
        </w:tc>
        <w:tc>
          <w:tcPr>
            <w:tcW w:w="1218" w:type="dxa"/>
            <w:shd w:val="clear" w:color="auto" w:fill="auto"/>
            <w:noWrap/>
            <w:vAlign w:val="bottom"/>
            <w:hideMark/>
          </w:tcPr>
          <w:p w14:paraId="05C205F3"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 </w:t>
            </w:r>
          </w:p>
        </w:tc>
      </w:tr>
      <w:tr w:rsidR="009D1A07" w:rsidRPr="00280A1A" w14:paraId="5CF5D0D5" w14:textId="77777777" w:rsidTr="00280A1A">
        <w:trPr>
          <w:trHeight w:val="552"/>
        </w:trPr>
        <w:tc>
          <w:tcPr>
            <w:tcW w:w="3102" w:type="dxa"/>
            <w:vAlign w:val="bottom"/>
          </w:tcPr>
          <w:p w14:paraId="435C1F09" w14:textId="77777777"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Cycle interval</w:t>
            </w:r>
          </w:p>
        </w:tc>
        <w:tc>
          <w:tcPr>
            <w:tcW w:w="1530" w:type="dxa"/>
            <w:vAlign w:val="bottom"/>
          </w:tcPr>
          <w:p w14:paraId="401F82FF"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≥180 days</w:t>
            </w:r>
          </w:p>
        </w:tc>
        <w:tc>
          <w:tcPr>
            <w:tcW w:w="1770" w:type="dxa"/>
            <w:shd w:val="clear" w:color="auto" w:fill="auto"/>
            <w:noWrap/>
            <w:vAlign w:val="bottom"/>
            <w:hideMark/>
          </w:tcPr>
          <w:p w14:paraId="13F14B9A"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7 (8.3%)</w:t>
            </w:r>
          </w:p>
        </w:tc>
        <w:tc>
          <w:tcPr>
            <w:tcW w:w="1770" w:type="dxa"/>
            <w:shd w:val="clear" w:color="auto" w:fill="auto"/>
            <w:noWrap/>
            <w:vAlign w:val="bottom"/>
            <w:hideMark/>
          </w:tcPr>
          <w:p w14:paraId="2AEE1A0E"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5 (9.3%)</w:t>
            </w:r>
          </w:p>
        </w:tc>
        <w:tc>
          <w:tcPr>
            <w:tcW w:w="1770" w:type="dxa"/>
            <w:shd w:val="clear" w:color="auto" w:fill="auto"/>
            <w:noWrap/>
            <w:vAlign w:val="bottom"/>
            <w:hideMark/>
          </w:tcPr>
          <w:p w14:paraId="0B6A4D07"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 (0.0%)</w:t>
            </w:r>
          </w:p>
        </w:tc>
        <w:tc>
          <w:tcPr>
            <w:tcW w:w="1218" w:type="dxa"/>
            <w:shd w:val="clear" w:color="auto" w:fill="auto"/>
            <w:noWrap/>
            <w:vAlign w:val="bottom"/>
            <w:hideMark/>
          </w:tcPr>
          <w:p w14:paraId="0819B307"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&lt;0.001</w:t>
            </w:r>
          </w:p>
        </w:tc>
      </w:tr>
      <w:tr w:rsidR="009D1A07" w:rsidRPr="00280A1A" w14:paraId="0B0988C0" w14:textId="77777777" w:rsidTr="00280A1A">
        <w:trPr>
          <w:trHeight w:val="552"/>
        </w:trPr>
        <w:tc>
          <w:tcPr>
            <w:tcW w:w="3102" w:type="dxa"/>
            <w:vAlign w:val="bottom"/>
          </w:tcPr>
          <w:p w14:paraId="5D596B8C" w14:textId="77777777"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 </w:t>
            </w:r>
          </w:p>
        </w:tc>
        <w:tc>
          <w:tcPr>
            <w:tcW w:w="1530" w:type="dxa"/>
            <w:vAlign w:val="bottom"/>
          </w:tcPr>
          <w:p w14:paraId="4A7FB07A"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≥36 days</w:t>
            </w:r>
          </w:p>
        </w:tc>
        <w:tc>
          <w:tcPr>
            <w:tcW w:w="1770" w:type="dxa"/>
            <w:shd w:val="clear" w:color="auto" w:fill="auto"/>
            <w:noWrap/>
            <w:vAlign w:val="bottom"/>
            <w:hideMark/>
          </w:tcPr>
          <w:p w14:paraId="1FA21143"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77 (91.7%)</w:t>
            </w:r>
          </w:p>
        </w:tc>
        <w:tc>
          <w:tcPr>
            <w:tcW w:w="1770" w:type="dxa"/>
            <w:shd w:val="clear" w:color="auto" w:fill="auto"/>
            <w:noWrap/>
            <w:vAlign w:val="bottom"/>
            <w:hideMark/>
          </w:tcPr>
          <w:p w14:paraId="277D021F"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49 (90.7%)</w:t>
            </w:r>
          </w:p>
        </w:tc>
        <w:tc>
          <w:tcPr>
            <w:tcW w:w="1770" w:type="dxa"/>
            <w:shd w:val="clear" w:color="auto" w:fill="auto"/>
            <w:noWrap/>
            <w:vAlign w:val="bottom"/>
            <w:hideMark/>
          </w:tcPr>
          <w:p w14:paraId="01C71D62"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 (0.0%)</w:t>
            </w:r>
          </w:p>
        </w:tc>
        <w:tc>
          <w:tcPr>
            <w:tcW w:w="1218" w:type="dxa"/>
            <w:shd w:val="clear" w:color="auto" w:fill="auto"/>
            <w:noWrap/>
            <w:vAlign w:val="bottom"/>
            <w:hideMark/>
          </w:tcPr>
          <w:p w14:paraId="4EBEDBF8"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 </w:t>
            </w:r>
          </w:p>
        </w:tc>
      </w:tr>
      <w:tr w:rsidR="009D1A07" w:rsidRPr="00280A1A" w14:paraId="2E1F8DE4" w14:textId="77777777" w:rsidTr="00280A1A">
        <w:trPr>
          <w:trHeight w:val="552"/>
        </w:trPr>
        <w:tc>
          <w:tcPr>
            <w:tcW w:w="3102" w:type="dxa"/>
            <w:vAlign w:val="bottom"/>
          </w:tcPr>
          <w:p w14:paraId="07CFD517" w14:textId="77777777"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 </w:t>
            </w:r>
          </w:p>
        </w:tc>
        <w:tc>
          <w:tcPr>
            <w:tcW w:w="1530" w:type="dxa"/>
            <w:vAlign w:val="bottom"/>
          </w:tcPr>
          <w:p w14:paraId="4B2E94B1"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&lt;36 days</w:t>
            </w:r>
          </w:p>
        </w:tc>
        <w:tc>
          <w:tcPr>
            <w:tcW w:w="1770" w:type="dxa"/>
            <w:shd w:val="clear" w:color="auto" w:fill="auto"/>
            <w:noWrap/>
            <w:vAlign w:val="bottom"/>
            <w:hideMark/>
          </w:tcPr>
          <w:p w14:paraId="550B3320"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 (0.0%)</w:t>
            </w:r>
          </w:p>
        </w:tc>
        <w:tc>
          <w:tcPr>
            <w:tcW w:w="1770" w:type="dxa"/>
            <w:shd w:val="clear" w:color="auto" w:fill="auto"/>
            <w:noWrap/>
            <w:vAlign w:val="bottom"/>
            <w:hideMark/>
          </w:tcPr>
          <w:p w14:paraId="29B530E3"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 (0.0%)</w:t>
            </w:r>
          </w:p>
        </w:tc>
        <w:tc>
          <w:tcPr>
            <w:tcW w:w="1770" w:type="dxa"/>
            <w:shd w:val="clear" w:color="auto" w:fill="auto"/>
            <w:noWrap/>
            <w:vAlign w:val="bottom"/>
            <w:hideMark/>
          </w:tcPr>
          <w:p w14:paraId="27213B46"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72 (100.0%)</w:t>
            </w:r>
          </w:p>
        </w:tc>
        <w:tc>
          <w:tcPr>
            <w:tcW w:w="1218" w:type="dxa"/>
            <w:shd w:val="clear" w:color="auto" w:fill="auto"/>
            <w:noWrap/>
            <w:vAlign w:val="bottom"/>
            <w:hideMark/>
          </w:tcPr>
          <w:p w14:paraId="40EBB8DB"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 </w:t>
            </w:r>
          </w:p>
        </w:tc>
      </w:tr>
      <w:tr w:rsidR="009D1A07" w:rsidRPr="00280A1A" w14:paraId="71A50002" w14:textId="77777777" w:rsidTr="00280A1A">
        <w:trPr>
          <w:trHeight w:val="552"/>
        </w:trPr>
        <w:tc>
          <w:tcPr>
            <w:tcW w:w="3102" w:type="dxa"/>
            <w:vAlign w:val="bottom"/>
          </w:tcPr>
          <w:p w14:paraId="0B931FA0" w14:textId="77777777"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Acne</w:t>
            </w:r>
          </w:p>
        </w:tc>
        <w:tc>
          <w:tcPr>
            <w:tcW w:w="1530" w:type="dxa"/>
            <w:vAlign w:val="bottom"/>
          </w:tcPr>
          <w:p w14:paraId="2630EEA8"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 </w:t>
            </w:r>
          </w:p>
        </w:tc>
        <w:tc>
          <w:tcPr>
            <w:tcW w:w="1770" w:type="dxa"/>
            <w:shd w:val="clear" w:color="auto" w:fill="auto"/>
            <w:noWrap/>
            <w:vAlign w:val="bottom"/>
            <w:hideMark/>
          </w:tcPr>
          <w:p w14:paraId="3E4058FB"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18 (30.0%)</w:t>
            </w:r>
          </w:p>
        </w:tc>
        <w:tc>
          <w:tcPr>
            <w:tcW w:w="1770" w:type="dxa"/>
            <w:shd w:val="clear" w:color="auto" w:fill="auto"/>
            <w:noWrap/>
            <w:vAlign w:val="bottom"/>
            <w:hideMark/>
          </w:tcPr>
          <w:p w14:paraId="45A266A1"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11 (31.4%)</w:t>
            </w:r>
          </w:p>
        </w:tc>
        <w:tc>
          <w:tcPr>
            <w:tcW w:w="1770" w:type="dxa"/>
            <w:shd w:val="clear" w:color="auto" w:fill="auto"/>
            <w:noWrap/>
            <w:vAlign w:val="bottom"/>
            <w:hideMark/>
          </w:tcPr>
          <w:p w14:paraId="02481957"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22 (46.8%)</w:t>
            </w:r>
          </w:p>
        </w:tc>
        <w:tc>
          <w:tcPr>
            <w:tcW w:w="1218" w:type="dxa"/>
            <w:shd w:val="clear" w:color="auto" w:fill="auto"/>
            <w:noWrap/>
            <w:vAlign w:val="bottom"/>
            <w:hideMark/>
          </w:tcPr>
          <w:p w14:paraId="2300D2D5"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0.16</w:t>
            </w:r>
          </w:p>
        </w:tc>
      </w:tr>
      <w:tr w:rsidR="009D1A07" w:rsidRPr="00280A1A" w14:paraId="5C062B52" w14:textId="77777777" w:rsidTr="00280A1A">
        <w:trPr>
          <w:trHeight w:val="552"/>
        </w:trPr>
        <w:tc>
          <w:tcPr>
            <w:tcW w:w="3102" w:type="dxa"/>
            <w:vAlign w:val="bottom"/>
          </w:tcPr>
          <w:p w14:paraId="61FE3A45" w14:textId="77777777"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Hirsutism</w:t>
            </w:r>
          </w:p>
        </w:tc>
        <w:tc>
          <w:tcPr>
            <w:tcW w:w="1530" w:type="dxa"/>
            <w:vAlign w:val="bottom"/>
          </w:tcPr>
          <w:p w14:paraId="710E587B"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 </w:t>
            </w:r>
          </w:p>
        </w:tc>
        <w:tc>
          <w:tcPr>
            <w:tcW w:w="1770" w:type="dxa"/>
            <w:shd w:val="clear" w:color="auto" w:fill="auto"/>
            <w:noWrap/>
            <w:vAlign w:val="bottom"/>
            <w:hideMark/>
          </w:tcPr>
          <w:p w14:paraId="4E656AB5"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69 (83.1%)</w:t>
            </w:r>
          </w:p>
        </w:tc>
        <w:tc>
          <w:tcPr>
            <w:tcW w:w="1770" w:type="dxa"/>
            <w:shd w:val="clear" w:color="auto" w:fill="auto"/>
            <w:noWrap/>
            <w:vAlign w:val="bottom"/>
            <w:hideMark/>
          </w:tcPr>
          <w:p w14:paraId="23BB7DB1"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45 (83.3%)</w:t>
            </w:r>
          </w:p>
        </w:tc>
        <w:tc>
          <w:tcPr>
            <w:tcW w:w="1770" w:type="dxa"/>
            <w:shd w:val="clear" w:color="auto" w:fill="auto"/>
            <w:noWrap/>
            <w:vAlign w:val="bottom"/>
            <w:hideMark/>
          </w:tcPr>
          <w:p w14:paraId="6AD1C444"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72 (100.0%)</w:t>
            </w:r>
          </w:p>
        </w:tc>
        <w:tc>
          <w:tcPr>
            <w:tcW w:w="1218" w:type="dxa"/>
            <w:shd w:val="clear" w:color="auto" w:fill="auto"/>
            <w:noWrap/>
            <w:vAlign w:val="bottom"/>
            <w:hideMark/>
          </w:tcPr>
          <w:p w14:paraId="0C636429"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0.001</w:t>
            </w:r>
          </w:p>
        </w:tc>
      </w:tr>
      <w:tr w:rsidR="009D1A07" w:rsidRPr="00280A1A" w14:paraId="206884A6" w14:textId="77777777" w:rsidTr="00280A1A">
        <w:trPr>
          <w:trHeight w:val="552"/>
        </w:trPr>
        <w:tc>
          <w:tcPr>
            <w:tcW w:w="3102" w:type="dxa"/>
            <w:vAlign w:val="bottom"/>
          </w:tcPr>
          <w:p w14:paraId="73B8CBFE" w14:textId="77777777"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 xml:space="preserve">Ferriman-Gallwey </w:t>
            </w:r>
            <w:proofErr w:type="spellStart"/>
            <w:r w:rsidRPr="00280A1A">
              <w:rPr>
                <w:rFonts w:asciiTheme="minorBidi" w:eastAsia="Times New Roman" w:hAnsiTheme="minorBidi"/>
                <w:b/>
                <w:bCs/>
                <w:color w:val="000000"/>
                <w:sz w:val="24"/>
                <w:szCs w:val="24"/>
                <w:lang w:val="en-GB" w:eastAsia="en-GB"/>
              </w:rPr>
              <w:t>score</w:t>
            </w:r>
            <w:r w:rsidRPr="00280A1A">
              <w:rPr>
                <w:rFonts w:asciiTheme="minorBidi" w:eastAsia="Times New Roman" w:hAnsiTheme="minorBidi"/>
                <w:b/>
                <w:bCs/>
                <w:color w:val="000000"/>
                <w:sz w:val="24"/>
                <w:szCs w:val="24"/>
                <w:vertAlign w:val="superscript"/>
                <w:lang w:val="en-GB" w:eastAsia="en-GB"/>
              </w:rPr>
              <w:t>b</w:t>
            </w:r>
            <w:proofErr w:type="spellEnd"/>
          </w:p>
        </w:tc>
        <w:tc>
          <w:tcPr>
            <w:tcW w:w="1530" w:type="dxa"/>
            <w:vAlign w:val="bottom"/>
          </w:tcPr>
          <w:p w14:paraId="1376BBFF"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 </w:t>
            </w:r>
          </w:p>
        </w:tc>
        <w:tc>
          <w:tcPr>
            <w:tcW w:w="1770" w:type="dxa"/>
            <w:shd w:val="clear" w:color="auto" w:fill="auto"/>
            <w:noWrap/>
            <w:vAlign w:val="bottom"/>
            <w:hideMark/>
          </w:tcPr>
          <w:p w14:paraId="4D16EEB1"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7 (4, 11)</w:t>
            </w:r>
          </w:p>
        </w:tc>
        <w:tc>
          <w:tcPr>
            <w:tcW w:w="1770" w:type="dxa"/>
            <w:shd w:val="clear" w:color="auto" w:fill="auto"/>
            <w:noWrap/>
            <w:vAlign w:val="bottom"/>
            <w:hideMark/>
          </w:tcPr>
          <w:p w14:paraId="03CFD9F7"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7 (4, 10)</w:t>
            </w:r>
          </w:p>
        </w:tc>
        <w:tc>
          <w:tcPr>
            <w:tcW w:w="1770" w:type="dxa"/>
            <w:shd w:val="clear" w:color="auto" w:fill="auto"/>
            <w:noWrap/>
            <w:vAlign w:val="bottom"/>
            <w:hideMark/>
          </w:tcPr>
          <w:p w14:paraId="57E98E27"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10 (6, 13)</w:t>
            </w:r>
          </w:p>
        </w:tc>
        <w:tc>
          <w:tcPr>
            <w:tcW w:w="1218" w:type="dxa"/>
            <w:shd w:val="clear" w:color="auto" w:fill="auto"/>
            <w:noWrap/>
            <w:vAlign w:val="bottom"/>
            <w:hideMark/>
          </w:tcPr>
          <w:p w14:paraId="35FF5B90"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0.009</w:t>
            </w:r>
          </w:p>
        </w:tc>
      </w:tr>
      <w:tr w:rsidR="009D1A07" w:rsidRPr="00280A1A" w14:paraId="65C106EA" w14:textId="77777777" w:rsidTr="00280A1A">
        <w:trPr>
          <w:trHeight w:val="552"/>
        </w:trPr>
        <w:tc>
          <w:tcPr>
            <w:tcW w:w="3102" w:type="dxa"/>
            <w:vAlign w:val="bottom"/>
          </w:tcPr>
          <w:p w14:paraId="64B585E8" w14:textId="77777777"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Acanthosis nigricans</w:t>
            </w:r>
          </w:p>
        </w:tc>
        <w:tc>
          <w:tcPr>
            <w:tcW w:w="1530" w:type="dxa"/>
            <w:vAlign w:val="bottom"/>
          </w:tcPr>
          <w:p w14:paraId="22DEF890"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 </w:t>
            </w:r>
          </w:p>
        </w:tc>
        <w:tc>
          <w:tcPr>
            <w:tcW w:w="1770" w:type="dxa"/>
            <w:shd w:val="clear" w:color="auto" w:fill="auto"/>
            <w:noWrap/>
            <w:vAlign w:val="bottom"/>
            <w:hideMark/>
          </w:tcPr>
          <w:p w14:paraId="5EF279A3"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14 (19.4%)</w:t>
            </w:r>
          </w:p>
        </w:tc>
        <w:tc>
          <w:tcPr>
            <w:tcW w:w="1770" w:type="dxa"/>
            <w:shd w:val="clear" w:color="auto" w:fill="auto"/>
            <w:noWrap/>
            <w:vAlign w:val="bottom"/>
            <w:hideMark/>
          </w:tcPr>
          <w:p w14:paraId="17314D71"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19 (39.6%)</w:t>
            </w:r>
          </w:p>
        </w:tc>
        <w:tc>
          <w:tcPr>
            <w:tcW w:w="1770" w:type="dxa"/>
            <w:shd w:val="clear" w:color="auto" w:fill="auto"/>
            <w:noWrap/>
            <w:vAlign w:val="bottom"/>
            <w:hideMark/>
          </w:tcPr>
          <w:p w14:paraId="597498C1"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7 (11.5%)</w:t>
            </w:r>
          </w:p>
        </w:tc>
        <w:tc>
          <w:tcPr>
            <w:tcW w:w="1218" w:type="dxa"/>
            <w:shd w:val="clear" w:color="auto" w:fill="auto"/>
            <w:noWrap/>
            <w:vAlign w:val="bottom"/>
            <w:hideMark/>
          </w:tcPr>
          <w:p w14:paraId="6915007F"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0.002</w:t>
            </w:r>
          </w:p>
        </w:tc>
      </w:tr>
      <w:tr w:rsidR="009D1A07" w:rsidRPr="00280A1A" w14:paraId="4FFB3035" w14:textId="77777777" w:rsidTr="00280A1A">
        <w:trPr>
          <w:trHeight w:val="552"/>
        </w:trPr>
        <w:tc>
          <w:tcPr>
            <w:tcW w:w="3102" w:type="dxa"/>
            <w:vAlign w:val="bottom"/>
          </w:tcPr>
          <w:p w14:paraId="393325BC" w14:textId="77777777"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BP(systolic)</w:t>
            </w:r>
            <w:r w:rsidRPr="00280A1A">
              <w:rPr>
                <w:rFonts w:asciiTheme="minorBidi" w:eastAsia="Times New Roman" w:hAnsiTheme="minorBidi"/>
                <w:b/>
                <w:bCs/>
                <w:color w:val="000000"/>
                <w:sz w:val="24"/>
                <w:szCs w:val="24"/>
                <w:vertAlign w:val="superscript"/>
                <w:lang w:val="en-GB" w:eastAsia="en-GB"/>
              </w:rPr>
              <w:t>a</w:t>
            </w:r>
          </w:p>
        </w:tc>
        <w:tc>
          <w:tcPr>
            <w:tcW w:w="1530" w:type="dxa"/>
            <w:vAlign w:val="bottom"/>
          </w:tcPr>
          <w:p w14:paraId="7A3B7842"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 </w:t>
            </w:r>
          </w:p>
        </w:tc>
        <w:tc>
          <w:tcPr>
            <w:tcW w:w="1770" w:type="dxa"/>
            <w:shd w:val="clear" w:color="auto" w:fill="auto"/>
            <w:noWrap/>
            <w:vAlign w:val="bottom"/>
            <w:hideMark/>
          </w:tcPr>
          <w:p w14:paraId="56816972"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130 (17)</w:t>
            </w:r>
          </w:p>
        </w:tc>
        <w:tc>
          <w:tcPr>
            <w:tcW w:w="1770" w:type="dxa"/>
            <w:shd w:val="clear" w:color="auto" w:fill="auto"/>
            <w:noWrap/>
            <w:vAlign w:val="bottom"/>
            <w:hideMark/>
          </w:tcPr>
          <w:p w14:paraId="3DB722CA"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129 (11)</w:t>
            </w:r>
          </w:p>
        </w:tc>
        <w:tc>
          <w:tcPr>
            <w:tcW w:w="1770" w:type="dxa"/>
            <w:shd w:val="clear" w:color="auto" w:fill="auto"/>
            <w:noWrap/>
            <w:vAlign w:val="bottom"/>
            <w:hideMark/>
          </w:tcPr>
          <w:p w14:paraId="35BE7A32"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131 (30)</w:t>
            </w:r>
          </w:p>
        </w:tc>
        <w:tc>
          <w:tcPr>
            <w:tcW w:w="1218" w:type="dxa"/>
            <w:shd w:val="clear" w:color="auto" w:fill="auto"/>
            <w:noWrap/>
            <w:vAlign w:val="bottom"/>
            <w:hideMark/>
          </w:tcPr>
          <w:p w14:paraId="6762AFB2"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0.95</w:t>
            </w:r>
          </w:p>
        </w:tc>
      </w:tr>
      <w:tr w:rsidR="009D1A07" w:rsidRPr="00280A1A" w14:paraId="2775BFB1" w14:textId="77777777" w:rsidTr="00280A1A">
        <w:trPr>
          <w:trHeight w:val="552"/>
        </w:trPr>
        <w:tc>
          <w:tcPr>
            <w:tcW w:w="3102" w:type="dxa"/>
            <w:tcBorders>
              <w:bottom w:val="single" w:sz="4" w:space="0" w:color="auto"/>
            </w:tcBorders>
            <w:vAlign w:val="bottom"/>
          </w:tcPr>
          <w:p w14:paraId="72753459" w14:textId="77777777"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BP(diastolic)</w:t>
            </w:r>
            <w:r w:rsidRPr="00280A1A">
              <w:rPr>
                <w:rFonts w:asciiTheme="minorBidi" w:eastAsia="Times New Roman" w:hAnsiTheme="minorBidi"/>
                <w:b/>
                <w:bCs/>
                <w:color w:val="000000"/>
                <w:sz w:val="24"/>
                <w:szCs w:val="24"/>
                <w:vertAlign w:val="superscript"/>
                <w:lang w:val="en-GB" w:eastAsia="en-GB"/>
              </w:rPr>
              <w:t>a</w:t>
            </w:r>
          </w:p>
        </w:tc>
        <w:tc>
          <w:tcPr>
            <w:tcW w:w="1530" w:type="dxa"/>
            <w:tcBorders>
              <w:bottom w:val="single" w:sz="4" w:space="0" w:color="auto"/>
            </w:tcBorders>
            <w:vAlign w:val="bottom"/>
          </w:tcPr>
          <w:p w14:paraId="15662508"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 </w:t>
            </w:r>
          </w:p>
        </w:tc>
        <w:tc>
          <w:tcPr>
            <w:tcW w:w="1770" w:type="dxa"/>
            <w:tcBorders>
              <w:bottom w:val="single" w:sz="4" w:space="0" w:color="auto"/>
            </w:tcBorders>
            <w:shd w:val="clear" w:color="auto" w:fill="auto"/>
            <w:noWrap/>
            <w:vAlign w:val="bottom"/>
            <w:hideMark/>
          </w:tcPr>
          <w:p w14:paraId="0AA77090"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85.2 (11.9)</w:t>
            </w:r>
          </w:p>
        </w:tc>
        <w:tc>
          <w:tcPr>
            <w:tcW w:w="1770" w:type="dxa"/>
            <w:tcBorders>
              <w:bottom w:val="single" w:sz="4" w:space="0" w:color="auto"/>
            </w:tcBorders>
            <w:shd w:val="clear" w:color="auto" w:fill="auto"/>
            <w:noWrap/>
            <w:vAlign w:val="bottom"/>
            <w:hideMark/>
          </w:tcPr>
          <w:p w14:paraId="5495F0D2"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88.5 (12.0)</w:t>
            </w:r>
          </w:p>
        </w:tc>
        <w:tc>
          <w:tcPr>
            <w:tcW w:w="1770" w:type="dxa"/>
            <w:tcBorders>
              <w:bottom w:val="single" w:sz="4" w:space="0" w:color="auto"/>
            </w:tcBorders>
            <w:shd w:val="clear" w:color="auto" w:fill="auto"/>
            <w:noWrap/>
            <w:vAlign w:val="bottom"/>
            <w:hideMark/>
          </w:tcPr>
          <w:p w14:paraId="17447E16"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85.4 (18.5)</w:t>
            </w:r>
          </w:p>
        </w:tc>
        <w:tc>
          <w:tcPr>
            <w:tcW w:w="1218" w:type="dxa"/>
            <w:tcBorders>
              <w:bottom w:val="single" w:sz="4" w:space="0" w:color="auto"/>
            </w:tcBorders>
            <w:shd w:val="clear" w:color="auto" w:fill="auto"/>
            <w:noWrap/>
            <w:vAlign w:val="bottom"/>
            <w:hideMark/>
          </w:tcPr>
          <w:p w14:paraId="39A5C4A5"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0.7</w:t>
            </w:r>
          </w:p>
        </w:tc>
      </w:tr>
    </w:tbl>
    <w:p w14:paraId="01D76B15" w14:textId="77777777" w:rsidR="00280A1A" w:rsidRPr="00280A1A" w:rsidRDefault="00280A1A" w:rsidP="009D1A07">
      <w:pPr>
        <w:spacing w:after="0" w:line="240" w:lineRule="auto"/>
        <w:rPr>
          <w:rFonts w:asciiTheme="minorBidi" w:hAnsiTheme="minorBidi"/>
          <w:sz w:val="24"/>
          <w:szCs w:val="24"/>
        </w:rPr>
      </w:pPr>
    </w:p>
    <w:p w14:paraId="6B47A34B" w14:textId="3DDA7C18" w:rsidR="009D1A07" w:rsidRPr="00280A1A" w:rsidRDefault="009D1A07" w:rsidP="009D1A07">
      <w:pPr>
        <w:spacing w:after="0" w:line="240" w:lineRule="auto"/>
        <w:rPr>
          <w:rFonts w:asciiTheme="minorBidi" w:hAnsiTheme="minorBidi"/>
          <w:sz w:val="24"/>
          <w:szCs w:val="24"/>
        </w:rPr>
      </w:pPr>
      <w:r w:rsidRPr="00280A1A">
        <w:rPr>
          <w:rFonts w:asciiTheme="minorBidi" w:hAnsiTheme="minorBidi"/>
          <w:sz w:val="24"/>
          <w:szCs w:val="24"/>
        </w:rPr>
        <w:t xml:space="preserve">*From ANOVA, Pearson’s chi squared or Kruskal-Wallis test as appropriate </w:t>
      </w:r>
    </w:p>
    <w:p w14:paraId="365064B7" w14:textId="77777777" w:rsidR="009D1A07" w:rsidRPr="00280A1A" w:rsidRDefault="009D1A07" w:rsidP="009D1A07">
      <w:pPr>
        <w:spacing w:after="0" w:line="240" w:lineRule="auto"/>
        <w:rPr>
          <w:rFonts w:asciiTheme="minorBidi" w:hAnsiTheme="minorBidi"/>
          <w:sz w:val="24"/>
          <w:szCs w:val="24"/>
        </w:rPr>
      </w:pPr>
      <w:proofErr w:type="spellStart"/>
      <w:r w:rsidRPr="00280A1A">
        <w:rPr>
          <w:rFonts w:asciiTheme="minorBidi" w:hAnsiTheme="minorBidi"/>
          <w:sz w:val="24"/>
          <w:szCs w:val="24"/>
          <w:vertAlign w:val="superscript"/>
        </w:rPr>
        <w:t>a</w:t>
      </w:r>
      <w:r w:rsidRPr="00280A1A">
        <w:rPr>
          <w:rFonts w:asciiTheme="minorBidi" w:hAnsiTheme="minorBidi"/>
          <w:sz w:val="24"/>
          <w:szCs w:val="24"/>
        </w:rPr>
        <w:t>mean</w:t>
      </w:r>
      <w:proofErr w:type="spellEnd"/>
      <w:r w:rsidRPr="00280A1A">
        <w:rPr>
          <w:rFonts w:asciiTheme="minorBidi" w:hAnsiTheme="minorBidi"/>
          <w:sz w:val="24"/>
          <w:szCs w:val="24"/>
        </w:rPr>
        <w:t xml:space="preserve"> (SD); </w:t>
      </w:r>
      <w:proofErr w:type="spellStart"/>
      <w:r w:rsidRPr="00280A1A">
        <w:rPr>
          <w:rFonts w:asciiTheme="minorBidi" w:hAnsiTheme="minorBidi"/>
          <w:sz w:val="24"/>
          <w:szCs w:val="24"/>
          <w:vertAlign w:val="superscript"/>
        </w:rPr>
        <w:t>b</w:t>
      </w:r>
      <w:r w:rsidRPr="00280A1A">
        <w:rPr>
          <w:rFonts w:asciiTheme="minorBidi" w:hAnsiTheme="minorBidi"/>
          <w:sz w:val="24"/>
          <w:szCs w:val="24"/>
        </w:rPr>
        <w:t>median</w:t>
      </w:r>
      <w:proofErr w:type="spellEnd"/>
      <w:r w:rsidRPr="00280A1A">
        <w:rPr>
          <w:rFonts w:asciiTheme="minorBidi" w:hAnsiTheme="minorBidi"/>
          <w:sz w:val="24"/>
          <w:szCs w:val="24"/>
        </w:rPr>
        <w:t xml:space="preserve"> (IQR)</w:t>
      </w:r>
    </w:p>
    <w:p w14:paraId="45348CAF" w14:textId="77777777" w:rsidR="009D1A07" w:rsidRPr="00280A1A" w:rsidRDefault="009D1A07" w:rsidP="009D1A07">
      <w:pPr>
        <w:spacing w:after="0"/>
        <w:rPr>
          <w:rFonts w:asciiTheme="minorBidi" w:hAnsiTheme="minorBidi"/>
          <w:sz w:val="24"/>
          <w:szCs w:val="24"/>
        </w:rPr>
      </w:pPr>
    </w:p>
    <w:p w14:paraId="0C05E500" w14:textId="77777777" w:rsidR="009D1A07" w:rsidRPr="00280A1A" w:rsidRDefault="009D1A07" w:rsidP="009D1A07">
      <w:pPr>
        <w:rPr>
          <w:rFonts w:asciiTheme="minorBidi" w:hAnsiTheme="minorBidi"/>
          <w:sz w:val="24"/>
          <w:szCs w:val="24"/>
        </w:rPr>
      </w:pPr>
      <w:r w:rsidRPr="00280A1A">
        <w:rPr>
          <w:rFonts w:asciiTheme="minorBidi" w:hAnsiTheme="minorBidi"/>
          <w:sz w:val="24"/>
          <w:szCs w:val="24"/>
        </w:rPr>
        <w:br w:type="page"/>
      </w:r>
    </w:p>
    <w:p w14:paraId="592EF928" w14:textId="45992D23" w:rsidR="009D1A07" w:rsidRPr="00280A1A" w:rsidRDefault="009D1A07" w:rsidP="009D1A07">
      <w:pPr>
        <w:pStyle w:val="ListParagraph"/>
        <w:numPr>
          <w:ilvl w:val="0"/>
          <w:numId w:val="1"/>
        </w:numPr>
        <w:rPr>
          <w:rFonts w:asciiTheme="minorBidi" w:hAnsiTheme="minorBidi"/>
          <w:b/>
          <w:bCs/>
          <w:sz w:val="24"/>
          <w:szCs w:val="24"/>
        </w:rPr>
      </w:pPr>
      <w:r w:rsidRPr="00280A1A">
        <w:rPr>
          <w:rFonts w:asciiTheme="minorBidi" w:hAnsiTheme="minorBidi"/>
          <w:b/>
          <w:bCs/>
          <w:sz w:val="24"/>
          <w:szCs w:val="24"/>
        </w:rPr>
        <w:lastRenderedPageBreak/>
        <w:t xml:space="preserve">PCOS profile - </w:t>
      </w:r>
      <w:r w:rsidR="00DD7DD4" w:rsidRPr="00280A1A">
        <w:rPr>
          <w:rFonts w:asciiTheme="minorBidi" w:hAnsiTheme="minorBidi"/>
          <w:b/>
          <w:bCs/>
          <w:sz w:val="24"/>
          <w:szCs w:val="24"/>
        </w:rPr>
        <w:t>Rotterdam</w:t>
      </w:r>
      <w:r w:rsidRPr="00280A1A">
        <w:rPr>
          <w:rFonts w:asciiTheme="minorBidi" w:hAnsiTheme="minorBidi"/>
          <w:b/>
          <w:bCs/>
          <w:sz w:val="24"/>
          <w:szCs w:val="24"/>
        </w:rPr>
        <w:t xml:space="preserve"> </w:t>
      </w:r>
      <w:r w:rsidR="00DD7DD4">
        <w:rPr>
          <w:rFonts w:asciiTheme="minorBidi" w:hAnsiTheme="minorBidi"/>
          <w:b/>
          <w:bCs/>
          <w:sz w:val="24"/>
          <w:szCs w:val="24"/>
        </w:rPr>
        <w:t>cohort</w:t>
      </w:r>
    </w:p>
    <w:p w14:paraId="7A194A4C" w14:textId="77777777" w:rsidR="009D1A07" w:rsidRPr="00280A1A" w:rsidRDefault="009D1A07" w:rsidP="009D1A07">
      <w:pPr>
        <w:rPr>
          <w:rFonts w:asciiTheme="minorBidi" w:hAnsiTheme="minorBidi"/>
          <w:b/>
          <w:bCs/>
          <w:sz w:val="24"/>
          <w:szCs w:val="24"/>
        </w:rPr>
      </w:pPr>
      <w:r w:rsidRPr="00280A1A">
        <w:rPr>
          <w:rFonts w:asciiTheme="minorBidi" w:hAnsiTheme="minorBidi"/>
          <w:b/>
          <w:bCs/>
          <w:sz w:val="24"/>
          <w:szCs w:val="24"/>
        </w:rPr>
        <w:t>Table S5: steroid hormones</w:t>
      </w:r>
    </w:p>
    <w:tbl>
      <w:tblPr>
        <w:tblW w:w="11070" w:type="dxa"/>
        <w:tblInd w:w="-810" w:type="dxa"/>
        <w:tblLayout w:type="fixed"/>
        <w:tblLook w:val="04A0" w:firstRow="1" w:lastRow="0" w:firstColumn="1" w:lastColumn="0" w:noHBand="0" w:noVBand="1"/>
      </w:tblPr>
      <w:tblGrid>
        <w:gridCol w:w="2520"/>
        <w:gridCol w:w="2460"/>
        <w:gridCol w:w="2460"/>
        <w:gridCol w:w="2460"/>
        <w:gridCol w:w="1170"/>
      </w:tblGrid>
      <w:tr w:rsidR="009D1A07" w:rsidRPr="00280A1A" w14:paraId="5DD1D78F" w14:textId="77777777" w:rsidTr="000643D1">
        <w:trPr>
          <w:trHeight w:val="512"/>
        </w:trPr>
        <w:tc>
          <w:tcPr>
            <w:tcW w:w="2520" w:type="dxa"/>
            <w:tcBorders>
              <w:top w:val="single" w:sz="4" w:space="0" w:color="auto"/>
              <w:bottom w:val="single" w:sz="4" w:space="0" w:color="auto"/>
            </w:tcBorders>
            <w:vAlign w:val="bottom"/>
          </w:tcPr>
          <w:p w14:paraId="37442C7D" w14:textId="77777777"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Factor</w:t>
            </w:r>
          </w:p>
        </w:tc>
        <w:tc>
          <w:tcPr>
            <w:tcW w:w="2460" w:type="dxa"/>
            <w:tcBorders>
              <w:top w:val="single" w:sz="4" w:space="0" w:color="auto"/>
              <w:bottom w:val="single" w:sz="4" w:space="0" w:color="auto"/>
            </w:tcBorders>
            <w:shd w:val="clear" w:color="auto" w:fill="auto"/>
            <w:noWrap/>
            <w:vAlign w:val="bottom"/>
            <w:hideMark/>
          </w:tcPr>
          <w:p w14:paraId="4D6B7A05" w14:textId="77777777"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A</w:t>
            </w:r>
          </w:p>
        </w:tc>
        <w:tc>
          <w:tcPr>
            <w:tcW w:w="2460" w:type="dxa"/>
            <w:tcBorders>
              <w:top w:val="single" w:sz="4" w:space="0" w:color="auto"/>
              <w:bottom w:val="single" w:sz="4" w:space="0" w:color="auto"/>
            </w:tcBorders>
            <w:shd w:val="clear" w:color="auto" w:fill="auto"/>
            <w:noWrap/>
            <w:vAlign w:val="bottom"/>
            <w:hideMark/>
          </w:tcPr>
          <w:p w14:paraId="2F34FE04" w14:textId="77777777"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B</w:t>
            </w:r>
          </w:p>
        </w:tc>
        <w:tc>
          <w:tcPr>
            <w:tcW w:w="2460" w:type="dxa"/>
            <w:tcBorders>
              <w:top w:val="single" w:sz="4" w:space="0" w:color="auto"/>
              <w:bottom w:val="single" w:sz="4" w:space="0" w:color="auto"/>
            </w:tcBorders>
            <w:shd w:val="clear" w:color="auto" w:fill="auto"/>
            <w:noWrap/>
            <w:vAlign w:val="bottom"/>
            <w:hideMark/>
          </w:tcPr>
          <w:p w14:paraId="1F019E05" w14:textId="77777777"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C</w:t>
            </w:r>
          </w:p>
        </w:tc>
        <w:tc>
          <w:tcPr>
            <w:tcW w:w="1170" w:type="dxa"/>
            <w:tcBorders>
              <w:top w:val="single" w:sz="4" w:space="0" w:color="auto"/>
              <w:bottom w:val="single" w:sz="4" w:space="0" w:color="auto"/>
            </w:tcBorders>
            <w:shd w:val="clear" w:color="auto" w:fill="auto"/>
            <w:noWrap/>
            <w:vAlign w:val="bottom"/>
            <w:hideMark/>
          </w:tcPr>
          <w:p w14:paraId="1C17F2FF" w14:textId="2EBE07F5"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p-value</w:t>
            </w:r>
            <w:r w:rsidR="000643D1">
              <w:rPr>
                <w:rFonts w:asciiTheme="minorBidi" w:eastAsia="Times New Roman" w:hAnsiTheme="minorBidi"/>
                <w:b/>
                <w:bCs/>
                <w:color w:val="000000"/>
                <w:sz w:val="24"/>
                <w:szCs w:val="24"/>
                <w:lang w:val="en-GB" w:eastAsia="en-GB"/>
              </w:rPr>
              <w:t>*</w:t>
            </w:r>
          </w:p>
        </w:tc>
      </w:tr>
      <w:tr w:rsidR="009D1A07" w:rsidRPr="00280A1A" w14:paraId="3E73D62F" w14:textId="77777777" w:rsidTr="000643D1">
        <w:trPr>
          <w:trHeight w:val="512"/>
        </w:trPr>
        <w:tc>
          <w:tcPr>
            <w:tcW w:w="2520" w:type="dxa"/>
            <w:tcBorders>
              <w:top w:val="single" w:sz="4" w:space="0" w:color="auto"/>
            </w:tcBorders>
            <w:vAlign w:val="bottom"/>
          </w:tcPr>
          <w:p w14:paraId="56476842"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N</w:t>
            </w:r>
          </w:p>
        </w:tc>
        <w:tc>
          <w:tcPr>
            <w:tcW w:w="2460" w:type="dxa"/>
            <w:tcBorders>
              <w:top w:val="single" w:sz="4" w:space="0" w:color="auto"/>
            </w:tcBorders>
            <w:shd w:val="clear" w:color="auto" w:fill="auto"/>
            <w:noWrap/>
            <w:vAlign w:val="bottom"/>
            <w:hideMark/>
          </w:tcPr>
          <w:p w14:paraId="0C77879E"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252</w:t>
            </w:r>
          </w:p>
        </w:tc>
        <w:tc>
          <w:tcPr>
            <w:tcW w:w="2460" w:type="dxa"/>
            <w:tcBorders>
              <w:top w:val="single" w:sz="4" w:space="0" w:color="auto"/>
            </w:tcBorders>
            <w:shd w:val="clear" w:color="auto" w:fill="auto"/>
            <w:noWrap/>
            <w:vAlign w:val="bottom"/>
            <w:hideMark/>
          </w:tcPr>
          <w:p w14:paraId="609A717E"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39</w:t>
            </w:r>
          </w:p>
        </w:tc>
        <w:tc>
          <w:tcPr>
            <w:tcW w:w="2460" w:type="dxa"/>
            <w:tcBorders>
              <w:top w:val="single" w:sz="4" w:space="0" w:color="auto"/>
            </w:tcBorders>
            <w:shd w:val="clear" w:color="auto" w:fill="auto"/>
            <w:noWrap/>
            <w:vAlign w:val="bottom"/>
            <w:hideMark/>
          </w:tcPr>
          <w:p w14:paraId="2000D85A"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19</w:t>
            </w:r>
          </w:p>
        </w:tc>
        <w:tc>
          <w:tcPr>
            <w:tcW w:w="1170" w:type="dxa"/>
            <w:tcBorders>
              <w:top w:val="single" w:sz="4" w:space="0" w:color="auto"/>
            </w:tcBorders>
            <w:shd w:val="clear" w:color="auto" w:fill="auto"/>
            <w:noWrap/>
            <w:vAlign w:val="bottom"/>
            <w:hideMark/>
          </w:tcPr>
          <w:p w14:paraId="5B78A58C"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 </w:t>
            </w:r>
          </w:p>
        </w:tc>
      </w:tr>
      <w:tr w:rsidR="009D1A07" w:rsidRPr="00280A1A" w14:paraId="78E338E8" w14:textId="77777777" w:rsidTr="000643D1">
        <w:trPr>
          <w:trHeight w:val="512"/>
        </w:trPr>
        <w:tc>
          <w:tcPr>
            <w:tcW w:w="2520" w:type="dxa"/>
            <w:vAlign w:val="bottom"/>
          </w:tcPr>
          <w:p w14:paraId="7CEC993E"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A4 (nmol/L)</w:t>
            </w:r>
          </w:p>
        </w:tc>
        <w:tc>
          <w:tcPr>
            <w:tcW w:w="2460" w:type="dxa"/>
            <w:shd w:val="clear" w:color="auto" w:fill="auto"/>
            <w:noWrap/>
            <w:vAlign w:val="bottom"/>
            <w:hideMark/>
          </w:tcPr>
          <w:p w14:paraId="1BBFED5E"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12.4 (10.3, 15.5)</w:t>
            </w:r>
          </w:p>
        </w:tc>
        <w:tc>
          <w:tcPr>
            <w:tcW w:w="2460" w:type="dxa"/>
            <w:shd w:val="clear" w:color="auto" w:fill="auto"/>
            <w:noWrap/>
            <w:vAlign w:val="bottom"/>
            <w:hideMark/>
          </w:tcPr>
          <w:p w14:paraId="2D01DCC8"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9.8 (7.4, 12.7)</w:t>
            </w:r>
          </w:p>
        </w:tc>
        <w:tc>
          <w:tcPr>
            <w:tcW w:w="2460" w:type="dxa"/>
            <w:shd w:val="clear" w:color="auto" w:fill="auto"/>
            <w:noWrap/>
            <w:vAlign w:val="bottom"/>
            <w:hideMark/>
          </w:tcPr>
          <w:p w14:paraId="3B7FAFE3"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9.0 (7.9, 12.4)</w:t>
            </w:r>
          </w:p>
        </w:tc>
        <w:tc>
          <w:tcPr>
            <w:tcW w:w="1170" w:type="dxa"/>
            <w:shd w:val="clear" w:color="auto" w:fill="auto"/>
            <w:noWrap/>
            <w:vAlign w:val="bottom"/>
            <w:hideMark/>
          </w:tcPr>
          <w:p w14:paraId="2C8B5907"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&lt;0.001</w:t>
            </w:r>
          </w:p>
        </w:tc>
      </w:tr>
      <w:tr w:rsidR="009D1A07" w:rsidRPr="00280A1A" w14:paraId="35218717" w14:textId="77777777" w:rsidTr="000643D1">
        <w:trPr>
          <w:trHeight w:val="512"/>
        </w:trPr>
        <w:tc>
          <w:tcPr>
            <w:tcW w:w="2520" w:type="dxa"/>
            <w:vAlign w:val="bottom"/>
          </w:tcPr>
          <w:p w14:paraId="400B148B"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DHEAS (µmol/L)</w:t>
            </w:r>
          </w:p>
        </w:tc>
        <w:tc>
          <w:tcPr>
            <w:tcW w:w="2460" w:type="dxa"/>
            <w:shd w:val="clear" w:color="auto" w:fill="auto"/>
            <w:noWrap/>
            <w:vAlign w:val="bottom"/>
            <w:hideMark/>
          </w:tcPr>
          <w:p w14:paraId="041FE082"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5.7 (4.0, 7.1)</w:t>
            </w:r>
          </w:p>
        </w:tc>
        <w:tc>
          <w:tcPr>
            <w:tcW w:w="2460" w:type="dxa"/>
            <w:shd w:val="clear" w:color="auto" w:fill="auto"/>
            <w:noWrap/>
            <w:vAlign w:val="bottom"/>
            <w:hideMark/>
          </w:tcPr>
          <w:p w14:paraId="55F47DB1"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5.7 (4.1, 8.6)</w:t>
            </w:r>
          </w:p>
        </w:tc>
        <w:tc>
          <w:tcPr>
            <w:tcW w:w="2460" w:type="dxa"/>
            <w:shd w:val="clear" w:color="auto" w:fill="auto"/>
            <w:noWrap/>
            <w:vAlign w:val="bottom"/>
            <w:hideMark/>
          </w:tcPr>
          <w:p w14:paraId="1F86DE6C"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7.3 (4.8, 9.7)</w:t>
            </w:r>
          </w:p>
        </w:tc>
        <w:tc>
          <w:tcPr>
            <w:tcW w:w="1170" w:type="dxa"/>
            <w:shd w:val="clear" w:color="auto" w:fill="auto"/>
            <w:noWrap/>
            <w:vAlign w:val="bottom"/>
            <w:hideMark/>
          </w:tcPr>
          <w:p w14:paraId="140F9706"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0.064</w:t>
            </w:r>
          </w:p>
        </w:tc>
      </w:tr>
      <w:tr w:rsidR="009D1A07" w:rsidRPr="00280A1A" w14:paraId="4C1892A6" w14:textId="77777777" w:rsidTr="000643D1">
        <w:trPr>
          <w:trHeight w:val="512"/>
        </w:trPr>
        <w:tc>
          <w:tcPr>
            <w:tcW w:w="2520" w:type="dxa"/>
            <w:vAlign w:val="bottom"/>
          </w:tcPr>
          <w:p w14:paraId="624842E3"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T (nmol/L)</w:t>
            </w:r>
          </w:p>
        </w:tc>
        <w:tc>
          <w:tcPr>
            <w:tcW w:w="2460" w:type="dxa"/>
            <w:shd w:val="clear" w:color="auto" w:fill="auto"/>
            <w:noWrap/>
            <w:vAlign w:val="bottom"/>
            <w:hideMark/>
          </w:tcPr>
          <w:p w14:paraId="093AEDE3"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2.5 (2.0, 3.2)</w:t>
            </w:r>
          </w:p>
        </w:tc>
        <w:tc>
          <w:tcPr>
            <w:tcW w:w="2460" w:type="dxa"/>
            <w:shd w:val="clear" w:color="auto" w:fill="auto"/>
            <w:noWrap/>
            <w:vAlign w:val="bottom"/>
            <w:hideMark/>
          </w:tcPr>
          <w:p w14:paraId="34C4D4C3"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1.6 (1.4, 2.4)</w:t>
            </w:r>
          </w:p>
        </w:tc>
        <w:tc>
          <w:tcPr>
            <w:tcW w:w="2460" w:type="dxa"/>
            <w:shd w:val="clear" w:color="auto" w:fill="auto"/>
            <w:noWrap/>
            <w:vAlign w:val="bottom"/>
            <w:hideMark/>
          </w:tcPr>
          <w:p w14:paraId="7E2318A0"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1.8 (1.5, 2.1)</w:t>
            </w:r>
          </w:p>
        </w:tc>
        <w:tc>
          <w:tcPr>
            <w:tcW w:w="1170" w:type="dxa"/>
            <w:shd w:val="clear" w:color="auto" w:fill="auto"/>
            <w:noWrap/>
            <w:vAlign w:val="bottom"/>
            <w:hideMark/>
          </w:tcPr>
          <w:p w14:paraId="23749F86"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&lt;0.001</w:t>
            </w:r>
          </w:p>
        </w:tc>
      </w:tr>
      <w:tr w:rsidR="009D1A07" w:rsidRPr="00280A1A" w14:paraId="4B2C2EBF" w14:textId="77777777" w:rsidTr="000643D1">
        <w:trPr>
          <w:trHeight w:val="512"/>
        </w:trPr>
        <w:tc>
          <w:tcPr>
            <w:tcW w:w="2520" w:type="dxa"/>
            <w:vAlign w:val="bottom"/>
          </w:tcPr>
          <w:p w14:paraId="65BEC245"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FAI (%)</w:t>
            </w:r>
          </w:p>
        </w:tc>
        <w:tc>
          <w:tcPr>
            <w:tcW w:w="2460" w:type="dxa"/>
            <w:shd w:val="clear" w:color="auto" w:fill="auto"/>
            <w:noWrap/>
            <w:vAlign w:val="bottom"/>
            <w:hideMark/>
          </w:tcPr>
          <w:p w14:paraId="622FB458"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8.1 (5.8, 11.5)</w:t>
            </w:r>
          </w:p>
        </w:tc>
        <w:tc>
          <w:tcPr>
            <w:tcW w:w="2460" w:type="dxa"/>
            <w:shd w:val="clear" w:color="auto" w:fill="auto"/>
            <w:noWrap/>
            <w:vAlign w:val="bottom"/>
            <w:hideMark/>
          </w:tcPr>
          <w:p w14:paraId="5B2687A8"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6.9 (5.3, 8.9)</w:t>
            </w:r>
          </w:p>
        </w:tc>
        <w:tc>
          <w:tcPr>
            <w:tcW w:w="2460" w:type="dxa"/>
            <w:shd w:val="clear" w:color="auto" w:fill="auto"/>
            <w:noWrap/>
            <w:vAlign w:val="bottom"/>
            <w:hideMark/>
          </w:tcPr>
          <w:p w14:paraId="702F2340"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6.9 (5.1, 8.9)</w:t>
            </w:r>
          </w:p>
        </w:tc>
        <w:tc>
          <w:tcPr>
            <w:tcW w:w="1170" w:type="dxa"/>
            <w:shd w:val="clear" w:color="auto" w:fill="auto"/>
            <w:noWrap/>
            <w:vAlign w:val="bottom"/>
            <w:hideMark/>
          </w:tcPr>
          <w:p w14:paraId="5B684BAE"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0.032</w:t>
            </w:r>
          </w:p>
        </w:tc>
      </w:tr>
      <w:tr w:rsidR="009D1A07" w:rsidRPr="00280A1A" w14:paraId="77E63B5A" w14:textId="77777777" w:rsidTr="000643D1">
        <w:trPr>
          <w:trHeight w:val="512"/>
        </w:trPr>
        <w:tc>
          <w:tcPr>
            <w:tcW w:w="2520" w:type="dxa"/>
            <w:vAlign w:val="bottom"/>
          </w:tcPr>
          <w:p w14:paraId="790A3BBC"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P4 (nmol/L)</w:t>
            </w:r>
          </w:p>
        </w:tc>
        <w:tc>
          <w:tcPr>
            <w:tcW w:w="2460" w:type="dxa"/>
            <w:shd w:val="clear" w:color="auto" w:fill="auto"/>
            <w:noWrap/>
            <w:vAlign w:val="bottom"/>
            <w:hideMark/>
          </w:tcPr>
          <w:p w14:paraId="18A2A026"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1.3 (0.9, 2.1)</w:t>
            </w:r>
          </w:p>
        </w:tc>
        <w:tc>
          <w:tcPr>
            <w:tcW w:w="2460" w:type="dxa"/>
            <w:shd w:val="clear" w:color="auto" w:fill="auto"/>
            <w:noWrap/>
            <w:vAlign w:val="bottom"/>
            <w:hideMark/>
          </w:tcPr>
          <w:p w14:paraId="31E6873B"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1.4 (1.0, 2.0)</w:t>
            </w:r>
          </w:p>
        </w:tc>
        <w:tc>
          <w:tcPr>
            <w:tcW w:w="2460" w:type="dxa"/>
            <w:shd w:val="clear" w:color="auto" w:fill="auto"/>
            <w:noWrap/>
            <w:vAlign w:val="bottom"/>
            <w:hideMark/>
          </w:tcPr>
          <w:p w14:paraId="73DEA976"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1.4 (0.8, 1.9)</w:t>
            </w:r>
          </w:p>
        </w:tc>
        <w:tc>
          <w:tcPr>
            <w:tcW w:w="1170" w:type="dxa"/>
            <w:shd w:val="clear" w:color="auto" w:fill="auto"/>
            <w:noWrap/>
            <w:vAlign w:val="bottom"/>
            <w:hideMark/>
          </w:tcPr>
          <w:p w14:paraId="40181B90"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0.9</w:t>
            </w:r>
          </w:p>
        </w:tc>
      </w:tr>
      <w:tr w:rsidR="009D1A07" w:rsidRPr="00280A1A" w14:paraId="514EE80A" w14:textId="77777777" w:rsidTr="000643D1">
        <w:trPr>
          <w:trHeight w:val="512"/>
        </w:trPr>
        <w:tc>
          <w:tcPr>
            <w:tcW w:w="2520" w:type="dxa"/>
            <w:vAlign w:val="bottom"/>
          </w:tcPr>
          <w:p w14:paraId="567FD5F1"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hAnsiTheme="minorBidi"/>
                <w:b/>
                <w:bCs/>
                <w:sz w:val="24"/>
                <w:szCs w:val="24"/>
              </w:rPr>
              <w:t>17</w:t>
            </w:r>
            <w:r w:rsidRPr="00280A1A">
              <w:rPr>
                <w:rFonts w:asciiTheme="minorBidi" w:hAnsiTheme="minorBidi"/>
                <w:b/>
                <w:bCs/>
                <w:sz w:val="24"/>
                <w:szCs w:val="24"/>
              </w:rPr>
              <w:sym w:font="Symbol" w:char="F061"/>
            </w:r>
            <w:r w:rsidRPr="00280A1A">
              <w:rPr>
                <w:rFonts w:asciiTheme="minorBidi" w:hAnsiTheme="minorBidi"/>
                <w:b/>
                <w:bCs/>
                <w:sz w:val="24"/>
                <w:szCs w:val="24"/>
              </w:rPr>
              <w:t>OHPG</w:t>
            </w:r>
            <w:r w:rsidRPr="00280A1A">
              <w:rPr>
                <w:rFonts w:asciiTheme="minorBidi" w:hAnsiTheme="minorBidi"/>
                <w:sz w:val="24"/>
                <w:szCs w:val="24"/>
              </w:rPr>
              <w:t xml:space="preserve">  </w:t>
            </w:r>
            <w:r w:rsidRPr="00280A1A">
              <w:rPr>
                <w:rFonts w:asciiTheme="minorBidi" w:eastAsia="Times New Roman" w:hAnsiTheme="minorBidi"/>
                <w:b/>
                <w:bCs/>
                <w:color w:val="000000"/>
                <w:sz w:val="24"/>
                <w:szCs w:val="24"/>
                <w:lang w:val="en-GB" w:eastAsia="en-GB"/>
              </w:rPr>
              <w:t>(nmol/L)</w:t>
            </w:r>
          </w:p>
        </w:tc>
        <w:tc>
          <w:tcPr>
            <w:tcW w:w="2460" w:type="dxa"/>
            <w:shd w:val="clear" w:color="auto" w:fill="auto"/>
            <w:noWrap/>
            <w:vAlign w:val="bottom"/>
            <w:hideMark/>
          </w:tcPr>
          <w:p w14:paraId="013F6E46"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3.2 (2.4, 4.4)</w:t>
            </w:r>
          </w:p>
        </w:tc>
        <w:tc>
          <w:tcPr>
            <w:tcW w:w="2460" w:type="dxa"/>
            <w:shd w:val="clear" w:color="auto" w:fill="auto"/>
            <w:noWrap/>
            <w:vAlign w:val="bottom"/>
            <w:hideMark/>
          </w:tcPr>
          <w:p w14:paraId="7976203C"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1.8 (1.5, 2.2)</w:t>
            </w:r>
          </w:p>
        </w:tc>
        <w:tc>
          <w:tcPr>
            <w:tcW w:w="2460" w:type="dxa"/>
            <w:shd w:val="clear" w:color="auto" w:fill="auto"/>
            <w:noWrap/>
            <w:vAlign w:val="bottom"/>
            <w:hideMark/>
          </w:tcPr>
          <w:p w14:paraId="43BF8F77"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2.2 (1.5, 2.8)</w:t>
            </w:r>
          </w:p>
        </w:tc>
        <w:tc>
          <w:tcPr>
            <w:tcW w:w="1170" w:type="dxa"/>
            <w:shd w:val="clear" w:color="auto" w:fill="auto"/>
            <w:noWrap/>
            <w:vAlign w:val="bottom"/>
            <w:hideMark/>
          </w:tcPr>
          <w:p w14:paraId="26EF9C60"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&lt;0.001</w:t>
            </w:r>
          </w:p>
        </w:tc>
      </w:tr>
      <w:tr w:rsidR="009D1A07" w:rsidRPr="00280A1A" w14:paraId="20F4B0BB" w14:textId="77777777" w:rsidTr="000643D1">
        <w:trPr>
          <w:trHeight w:val="512"/>
        </w:trPr>
        <w:tc>
          <w:tcPr>
            <w:tcW w:w="2520" w:type="dxa"/>
            <w:vAlign w:val="bottom"/>
          </w:tcPr>
          <w:p w14:paraId="5B28A751"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E2 (</w:t>
            </w:r>
            <w:proofErr w:type="spellStart"/>
            <w:r w:rsidRPr="00280A1A">
              <w:rPr>
                <w:rFonts w:asciiTheme="minorBidi" w:eastAsia="Times New Roman" w:hAnsiTheme="minorBidi"/>
                <w:b/>
                <w:bCs/>
                <w:color w:val="000000"/>
                <w:sz w:val="24"/>
                <w:szCs w:val="24"/>
                <w:lang w:val="en-GB" w:eastAsia="en-GB"/>
              </w:rPr>
              <w:t>pmol</w:t>
            </w:r>
            <w:proofErr w:type="spellEnd"/>
            <w:r w:rsidRPr="00280A1A">
              <w:rPr>
                <w:rFonts w:asciiTheme="minorBidi" w:eastAsia="Times New Roman" w:hAnsiTheme="minorBidi"/>
                <w:b/>
                <w:bCs/>
                <w:color w:val="000000"/>
                <w:sz w:val="24"/>
                <w:szCs w:val="24"/>
                <w:lang w:val="en-GB" w:eastAsia="en-GB"/>
              </w:rPr>
              <w:t>/L)</w:t>
            </w:r>
          </w:p>
        </w:tc>
        <w:tc>
          <w:tcPr>
            <w:tcW w:w="2460" w:type="dxa"/>
            <w:shd w:val="clear" w:color="auto" w:fill="auto"/>
            <w:noWrap/>
            <w:vAlign w:val="bottom"/>
            <w:hideMark/>
          </w:tcPr>
          <w:p w14:paraId="41A7A68B"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253.5 (203.5, 352.5)</w:t>
            </w:r>
          </w:p>
        </w:tc>
        <w:tc>
          <w:tcPr>
            <w:tcW w:w="2460" w:type="dxa"/>
            <w:shd w:val="clear" w:color="auto" w:fill="auto"/>
            <w:noWrap/>
            <w:vAlign w:val="bottom"/>
            <w:hideMark/>
          </w:tcPr>
          <w:p w14:paraId="57ACED59"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165.0 (137.0, 208.0)</w:t>
            </w:r>
          </w:p>
        </w:tc>
        <w:tc>
          <w:tcPr>
            <w:tcW w:w="2460" w:type="dxa"/>
            <w:shd w:val="clear" w:color="auto" w:fill="auto"/>
            <w:noWrap/>
            <w:vAlign w:val="bottom"/>
            <w:hideMark/>
          </w:tcPr>
          <w:p w14:paraId="201A5AC8"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199.0 (122.0, 247.0)</w:t>
            </w:r>
          </w:p>
        </w:tc>
        <w:tc>
          <w:tcPr>
            <w:tcW w:w="1170" w:type="dxa"/>
            <w:shd w:val="clear" w:color="auto" w:fill="auto"/>
            <w:noWrap/>
            <w:vAlign w:val="bottom"/>
            <w:hideMark/>
          </w:tcPr>
          <w:p w14:paraId="2E197044"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&lt;0.001</w:t>
            </w:r>
          </w:p>
        </w:tc>
      </w:tr>
      <w:tr w:rsidR="009D1A07" w:rsidRPr="00280A1A" w14:paraId="6DE2DB95" w14:textId="77777777" w:rsidTr="000643D1">
        <w:trPr>
          <w:trHeight w:val="512"/>
        </w:trPr>
        <w:tc>
          <w:tcPr>
            <w:tcW w:w="2520" w:type="dxa"/>
            <w:vAlign w:val="bottom"/>
          </w:tcPr>
          <w:p w14:paraId="662CA91C" w14:textId="77777777"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 xml:space="preserve">P4/E2 molar ratio </w:t>
            </w:r>
          </w:p>
        </w:tc>
        <w:tc>
          <w:tcPr>
            <w:tcW w:w="2460" w:type="dxa"/>
            <w:shd w:val="clear" w:color="auto" w:fill="auto"/>
            <w:noWrap/>
            <w:vAlign w:val="bottom"/>
          </w:tcPr>
          <w:p w14:paraId="5A607355"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5.5 (3.7, 8.3)</w:t>
            </w:r>
          </w:p>
        </w:tc>
        <w:tc>
          <w:tcPr>
            <w:tcW w:w="2460" w:type="dxa"/>
            <w:shd w:val="clear" w:color="auto" w:fill="auto"/>
            <w:noWrap/>
            <w:vAlign w:val="bottom"/>
          </w:tcPr>
          <w:p w14:paraId="41356DC1"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7.6 (6.1, 10.0)</w:t>
            </w:r>
          </w:p>
        </w:tc>
        <w:tc>
          <w:tcPr>
            <w:tcW w:w="2460" w:type="dxa"/>
            <w:shd w:val="clear" w:color="auto" w:fill="auto"/>
            <w:noWrap/>
            <w:vAlign w:val="bottom"/>
          </w:tcPr>
          <w:p w14:paraId="39C051D7"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8.0 (3.7, 17.0)</w:t>
            </w:r>
          </w:p>
        </w:tc>
        <w:tc>
          <w:tcPr>
            <w:tcW w:w="1170" w:type="dxa"/>
            <w:shd w:val="clear" w:color="auto" w:fill="auto"/>
            <w:noWrap/>
            <w:vAlign w:val="bottom"/>
          </w:tcPr>
          <w:p w14:paraId="22107EF2"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0.002</w:t>
            </w:r>
          </w:p>
        </w:tc>
      </w:tr>
      <w:tr w:rsidR="009D1A07" w:rsidRPr="00280A1A" w14:paraId="7E181C9F" w14:textId="77777777" w:rsidTr="000643D1">
        <w:trPr>
          <w:trHeight w:val="512"/>
        </w:trPr>
        <w:tc>
          <w:tcPr>
            <w:tcW w:w="2520" w:type="dxa"/>
            <w:tcBorders>
              <w:bottom w:val="single" w:sz="4" w:space="0" w:color="auto"/>
            </w:tcBorders>
            <w:vAlign w:val="bottom"/>
          </w:tcPr>
          <w:p w14:paraId="330EE2E2"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 xml:space="preserve">Cortisol (nmol/L) </w:t>
            </w:r>
          </w:p>
        </w:tc>
        <w:tc>
          <w:tcPr>
            <w:tcW w:w="2460" w:type="dxa"/>
            <w:tcBorders>
              <w:bottom w:val="single" w:sz="4" w:space="0" w:color="auto"/>
            </w:tcBorders>
            <w:shd w:val="clear" w:color="auto" w:fill="auto"/>
            <w:noWrap/>
            <w:vAlign w:val="bottom"/>
            <w:hideMark/>
          </w:tcPr>
          <w:p w14:paraId="5D22C666"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304.5 (227.5, 398.5)</w:t>
            </w:r>
          </w:p>
        </w:tc>
        <w:tc>
          <w:tcPr>
            <w:tcW w:w="2460" w:type="dxa"/>
            <w:tcBorders>
              <w:bottom w:val="single" w:sz="4" w:space="0" w:color="auto"/>
            </w:tcBorders>
            <w:shd w:val="clear" w:color="auto" w:fill="auto"/>
            <w:noWrap/>
            <w:vAlign w:val="bottom"/>
            <w:hideMark/>
          </w:tcPr>
          <w:p w14:paraId="1A223024"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312.0 (255.0, 439.0)</w:t>
            </w:r>
          </w:p>
        </w:tc>
        <w:tc>
          <w:tcPr>
            <w:tcW w:w="2460" w:type="dxa"/>
            <w:tcBorders>
              <w:bottom w:val="single" w:sz="4" w:space="0" w:color="auto"/>
            </w:tcBorders>
            <w:shd w:val="clear" w:color="auto" w:fill="auto"/>
            <w:noWrap/>
            <w:vAlign w:val="bottom"/>
            <w:hideMark/>
          </w:tcPr>
          <w:p w14:paraId="2C9D9CF0"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345.0 (224.0, 395.0)</w:t>
            </w:r>
          </w:p>
        </w:tc>
        <w:tc>
          <w:tcPr>
            <w:tcW w:w="1170" w:type="dxa"/>
            <w:tcBorders>
              <w:bottom w:val="single" w:sz="4" w:space="0" w:color="auto"/>
            </w:tcBorders>
            <w:shd w:val="clear" w:color="auto" w:fill="auto"/>
            <w:noWrap/>
            <w:vAlign w:val="bottom"/>
            <w:hideMark/>
          </w:tcPr>
          <w:p w14:paraId="359A5E15"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0.8</w:t>
            </w:r>
          </w:p>
        </w:tc>
      </w:tr>
    </w:tbl>
    <w:p w14:paraId="49A91845" w14:textId="77777777" w:rsidR="00280A1A" w:rsidRDefault="00280A1A" w:rsidP="009D1A07">
      <w:pPr>
        <w:spacing w:after="0" w:line="240" w:lineRule="auto"/>
        <w:rPr>
          <w:rFonts w:asciiTheme="minorBidi" w:hAnsiTheme="minorBidi"/>
          <w:sz w:val="24"/>
          <w:szCs w:val="24"/>
        </w:rPr>
      </w:pPr>
    </w:p>
    <w:p w14:paraId="7E0F0D86" w14:textId="49A13CDF" w:rsidR="009D1A07" w:rsidRPr="00280A1A" w:rsidRDefault="00280A1A" w:rsidP="009D1A07">
      <w:pPr>
        <w:spacing w:after="0" w:line="240" w:lineRule="auto"/>
        <w:rPr>
          <w:rFonts w:asciiTheme="minorBidi" w:hAnsiTheme="minorBidi"/>
          <w:sz w:val="24"/>
          <w:szCs w:val="24"/>
        </w:rPr>
      </w:pPr>
      <w:r>
        <w:rPr>
          <w:rFonts w:asciiTheme="minorBidi" w:hAnsiTheme="minorBidi"/>
          <w:sz w:val="24"/>
          <w:szCs w:val="24"/>
        </w:rPr>
        <w:t>M</w:t>
      </w:r>
      <w:r w:rsidR="009D1A07" w:rsidRPr="00280A1A">
        <w:rPr>
          <w:rFonts w:asciiTheme="minorBidi" w:hAnsiTheme="minorBidi"/>
          <w:sz w:val="24"/>
          <w:szCs w:val="24"/>
        </w:rPr>
        <w:t xml:space="preserve">edian (IQR) reported; *From Kruskal-Wallis test. </w:t>
      </w:r>
    </w:p>
    <w:p w14:paraId="2286C0FF" w14:textId="77777777" w:rsidR="009D1A07" w:rsidRPr="00280A1A" w:rsidRDefault="009D1A07" w:rsidP="009D1A07">
      <w:pPr>
        <w:rPr>
          <w:rFonts w:asciiTheme="minorBidi" w:hAnsiTheme="minorBidi"/>
          <w:b/>
          <w:bCs/>
          <w:sz w:val="24"/>
          <w:szCs w:val="24"/>
        </w:rPr>
      </w:pPr>
      <w:r w:rsidRPr="00280A1A">
        <w:rPr>
          <w:rFonts w:asciiTheme="minorBidi" w:hAnsiTheme="minorBidi"/>
          <w:b/>
          <w:bCs/>
          <w:sz w:val="24"/>
          <w:szCs w:val="24"/>
        </w:rPr>
        <w:br w:type="page"/>
      </w:r>
    </w:p>
    <w:p w14:paraId="26A6BF18" w14:textId="77777777" w:rsidR="009D1A07" w:rsidRPr="00280A1A" w:rsidRDefault="009D1A07" w:rsidP="009D1A07">
      <w:pPr>
        <w:rPr>
          <w:rFonts w:asciiTheme="minorBidi" w:hAnsiTheme="minorBidi"/>
          <w:b/>
          <w:bCs/>
          <w:sz w:val="24"/>
          <w:szCs w:val="24"/>
        </w:rPr>
      </w:pPr>
      <w:r w:rsidRPr="00280A1A">
        <w:rPr>
          <w:rFonts w:asciiTheme="minorBidi" w:hAnsiTheme="minorBidi"/>
          <w:b/>
          <w:bCs/>
          <w:sz w:val="24"/>
          <w:szCs w:val="24"/>
        </w:rPr>
        <w:lastRenderedPageBreak/>
        <w:t>Table S6: Other hormones</w:t>
      </w:r>
    </w:p>
    <w:tbl>
      <w:tblPr>
        <w:tblW w:w="9900" w:type="dxa"/>
        <w:tblInd w:w="-529" w:type="dxa"/>
        <w:tblLayout w:type="fixed"/>
        <w:tblLook w:val="04A0" w:firstRow="1" w:lastRow="0" w:firstColumn="1" w:lastColumn="0" w:noHBand="0" w:noVBand="1"/>
      </w:tblPr>
      <w:tblGrid>
        <w:gridCol w:w="2245"/>
        <w:gridCol w:w="2130"/>
        <w:gridCol w:w="2130"/>
        <w:gridCol w:w="2130"/>
        <w:gridCol w:w="1265"/>
      </w:tblGrid>
      <w:tr w:rsidR="009D1A07" w:rsidRPr="00280A1A" w14:paraId="78174031" w14:textId="77777777" w:rsidTr="00280A1A">
        <w:trPr>
          <w:trHeight w:val="552"/>
        </w:trPr>
        <w:tc>
          <w:tcPr>
            <w:tcW w:w="2245" w:type="dxa"/>
            <w:tcBorders>
              <w:top w:val="single" w:sz="4" w:space="0" w:color="auto"/>
              <w:bottom w:val="single" w:sz="4" w:space="0" w:color="auto"/>
            </w:tcBorders>
            <w:vAlign w:val="bottom"/>
          </w:tcPr>
          <w:p w14:paraId="65FDC7FE" w14:textId="77777777"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Factor</w:t>
            </w:r>
          </w:p>
        </w:tc>
        <w:tc>
          <w:tcPr>
            <w:tcW w:w="2130" w:type="dxa"/>
            <w:tcBorders>
              <w:top w:val="single" w:sz="4" w:space="0" w:color="auto"/>
              <w:bottom w:val="single" w:sz="4" w:space="0" w:color="auto"/>
            </w:tcBorders>
            <w:shd w:val="clear" w:color="auto" w:fill="auto"/>
            <w:noWrap/>
            <w:vAlign w:val="bottom"/>
            <w:hideMark/>
          </w:tcPr>
          <w:p w14:paraId="53EE5807" w14:textId="77777777"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A</w:t>
            </w:r>
          </w:p>
        </w:tc>
        <w:tc>
          <w:tcPr>
            <w:tcW w:w="2130" w:type="dxa"/>
            <w:tcBorders>
              <w:top w:val="single" w:sz="4" w:space="0" w:color="auto"/>
              <w:bottom w:val="single" w:sz="4" w:space="0" w:color="auto"/>
            </w:tcBorders>
            <w:shd w:val="clear" w:color="auto" w:fill="auto"/>
            <w:noWrap/>
            <w:vAlign w:val="bottom"/>
            <w:hideMark/>
          </w:tcPr>
          <w:p w14:paraId="79B3EEF0" w14:textId="77777777"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B</w:t>
            </w:r>
          </w:p>
        </w:tc>
        <w:tc>
          <w:tcPr>
            <w:tcW w:w="2130" w:type="dxa"/>
            <w:tcBorders>
              <w:top w:val="single" w:sz="4" w:space="0" w:color="auto"/>
              <w:bottom w:val="single" w:sz="4" w:space="0" w:color="auto"/>
            </w:tcBorders>
            <w:shd w:val="clear" w:color="auto" w:fill="auto"/>
            <w:noWrap/>
            <w:vAlign w:val="bottom"/>
            <w:hideMark/>
          </w:tcPr>
          <w:p w14:paraId="06E26AB2" w14:textId="77777777"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C</w:t>
            </w:r>
          </w:p>
        </w:tc>
        <w:tc>
          <w:tcPr>
            <w:tcW w:w="1265" w:type="dxa"/>
            <w:tcBorders>
              <w:top w:val="single" w:sz="4" w:space="0" w:color="auto"/>
              <w:bottom w:val="single" w:sz="4" w:space="0" w:color="auto"/>
            </w:tcBorders>
            <w:shd w:val="clear" w:color="auto" w:fill="auto"/>
            <w:noWrap/>
            <w:vAlign w:val="bottom"/>
            <w:hideMark/>
          </w:tcPr>
          <w:p w14:paraId="3723EBBB" w14:textId="1B3A82F1"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p-value</w:t>
            </w:r>
            <w:r w:rsidR="000643D1">
              <w:rPr>
                <w:rFonts w:asciiTheme="minorBidi" w:eastAsia="Times New Roman" w:hAnsiTheme="minorBidi"/>
                <w:b/>
                <w:bCs/>
                <w:color w:val="000000"/>
                <w:sz w:val="24"/>
                <w:szCs w:val="24"/>
                <w:lang w:val="en-GB" w:eastAsia="en-GB"/>
              </w:rPr>
              <w:t>*</w:t>
            </w:r>
          </w:p>
        </w:tc>
      </w:tr>
      <w:tr w:rsidR="009D1A07" w:rsidRPr="00280A1A" w14:paraId="572223E2" w14:textId="77777777" w:rsidTr="00280A1A">
        <w:trPr>
          <w:trHeight w:val="552"/>
        </w:trPr>
        <w:tc>
          <w:tcPr>
            <w:tcW w:w="2245" w:type="dxa"/>
            <w:tcBorders>
              <w:top w:val="single" w:sz="4" w:space="0" w:color="auto"/>
            </w:tcBorders>
            <w:vAlign w:val="bottom"/>
          </w:tcPr>
          <w:p w14:paraId="2F06A125"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N</w:t>
            </w:r>
          </w:p>
        </w:tc>
        <w:tc>
          <w:tcPr>
            <w:tcW w:w="2130" w:type="dxa"/>
            <w:tcBorders>
              <w:top w:val="single" w:sz="4" w:space="0" w:color="auto"/>
            </w:tcBorders>
            <w:shd w:val="clear" w:color="auto" w:fill="auto"/>
            <w:noWrap/>
            <w:vAlign w:val="bottom"/>
            <w:hideMark/>
          </w:tcPr>
          <w:p w14:paraId="2C60E055"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252</w:t>
            </w:r>
          </w:p>
        </w:tc>
        <w:tc>
          <w:tcPr>
            <w:tcW w:w="2130" w:type="dxa"/>
            <w:tcBorders>
              <w:top w:val="single" w:sz="4" w:space="0" w:color="auto"/>
            </w:tcBorders>
            <w:shd w:val="clear" w:color="auto" w:fill="auto"/>
            <w:noWrap/>
            <w:vAlign w:val="bottom"/>
            <w:hideMark/>
          </w:tcPr>
          <w:p w14:paraId="1B8AF931"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39</w:t>
            </w:r>
          </w:p>
        </w:tc>
        <w:tc>
          <w:tcPr>
            <w:tcW w:w="2130" w:type="dxa"/>
            <w:tcBorders>
              <w:top w:val="single" w:sz="4" w:space="0" w:color="auto"/>
            </w:tcBorders>
            <w:shd w:val="clear" w:color="auto" w:fill="auto"/>
            <w:noWrap/>
            <w:vAlign w:val="bottom"/>
            <w:hideMark/>
          </w:tcPr>
          <w:p w14:paraId="3D869E40"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19</w:t>
            </w:r>
          </w:p>
        </w:tc>
        <w:tc>
          <w:tcPr>
            <w:tcW w:w="1265" w:type="dxa"/>
            <w:tcBorders>
              <w:top w:val="single" w:sz="4" w:space="0" w:color="auto"/>
            </w:tcBorders>
            <w:shd w:val="clear" w:color="auto" w:fill="auto"/>
            <w:noWrap/>
            <w:vAlign w:val="bottom"/>
            <w:hideMark/>
          </w:tcPr>
          <w:p w14:paraId="7071C1BB"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 </w:t>
            </w:r>
          </w:p>
        </w:tc>
      </w:tr>
      <w:tr w:rsidR="009D1A07" w:rsidRPr="00280A1A" w14:paraId="2719AB1E" w14:textId="77777777" w:rsidTr="00280A1A">
        <w:trPr>
          <w:trHeight w:val="552"/>
        </w:trPr>
        <w:tc>
          <w:tcPr>
            <w:tcW w:w="2245" w:type="dxa"/>
            <w:vAlign w:val="bottom"/>
          </w:tcPr>
          <w:p w14:paraId="53C7862B"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LH (IU/L)</w:t>
            </w:r>
          </w:p>
        </w:tc>
        <w:tc>
          <w:tcPr>
            <w:tcW w:w="2130" w:type="dxa"/>
            <w:shd w:val="clear" w:color="auto" w:fill="auto"/>
            <w:noWrap/>
            <w:vAlign w:val="bottom"/>
            <w:hideMark/>
          </w:tcPr>
          <w:p w14:paraId="2872FD22"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11.0 (8.0, 15.4)</w:t>
            </w:r>
          </w:p>
        </w:tc>
        <w:tc>
          <w:tcPr>
            <w:tcW w:w="2130" w:type="dxa"/>
            <w:shd w:val="clear" w:color="auto" w:fill="auto"/>
            <w:noWrap/>
            <w:vAlign w:val="bottom"/>
            <w:hideMark/>
          </w:tcPr>
          <w:p w14:paraId="5E65CF33"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3.5 (2.7, 4.7)</w:t>
            </w:r>
          </w:p>
        </w:tc>
        <w:tc>
          <w:tcPr>
            <w:tcW w:w="2130" w:type="dxa"/>
            <w:shd w:val="clear" w:color="auto" w:fill="auto"/>
            <w:noWrap/>
            <w:vAlign w:val="bottom"/>
            <w:hideMark/>
          </w:tcPr>
          <w:p w14:paraId="02CACD2B"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3.5 (3.2, 4.6)</w:t>
            </w:r>
          </w:p>
        </w:tc>
        <w:tc>
          <w:tcPr>
            <w:tcW w:w="1265" w:type="dxa"/>
            <w:shd w:val="clear" w:color="auto" w:fill="auto"/>
            <w:noWrap/>
            <w:vAlign w:val="bottom"/>
            <w:hideMark/>
          </w:tcPr>
          <w:p w14:paraId="392DA4D7"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&lt;0.001</w:t>
            </w:r>
          </w:p>
        </w:tc>
      </w:tr>
      <w:tr w:rsidR="009D1A07" w:rsidRPr="00280A1A" w14:paraId="621CE3D0" w14:textId="77777777" w:rsidTr="00280A1A">
        <w:trPr>
          <w:trHeight w:val="552"/>
        </w:trPr>
        <w:tc>
          <w:tcPr>
            <w:tcW w:w="2245" w:type="dxa"/>
            <w:vAlign w:val="bottom"/>
          </w:tcPr>
          <w:p w14:paraId="1EC674AB"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FSH (IU/L)</w:t>
            </w:r>
          </w:p>
        </w:tc>
        <w:tc>
          <w:tcPr>
            <w:tcW w:w="2130" w:type="dxa"/>
            <w:shd w:val="clear" w:color="auto" w:fill="auto"/>
            <w:noWrap/>
            <w:vAlign w:val="bottom"/>
            <w:hideMark/>
          </w:tcPr>
          <w:p w14:paraId="3E7684A3"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6.2 (5.1, 7.3)</w:t>
            </w:r>
          </w:p>
        </w:tc>
        <w:tc>
          <w:tcPr>
            <w:tcW w:w="2130" w:type="dxa"/>
            <w:shd w:val="clear" w:color="auto" w:fill="auto"/>
            <w:noWrap/>
            <w:vAlign w:val="bottom"/>
            <w:hideMark/>
          </w:tcPr>
          <w:p w14:paraId="63CB23C0"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6.2 (5.1, 7.1)</w:t>
            </w:r>
          </w:p>
        </w:tc>
        <w:tc>
          <w:tcPr>
            <w:tcW w:w="2130" w:type="dxa"/>
            <w:shd w:val="clear" w:color="auto" w:fill="auto"/>
            <w:noWrap/>
            <w:vAlign w:val="bottom"/>
            <w:hideMark/>
          </w:tcPr>
          <w:p w14:paraId="032761FB"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5.8 (4.7, 7.0)</w:t>
            </w:r>
          </w:p>
        </w:tc>
        <w:tc>
          <w:tcPr>
            <w:tcW w:w="1265" w:type="dxa"/>
            <w:shd w:val="clear" w:color="auto" w:fill="auto"/>
            <w:noWrap/>
            <w:vAlign w:val="bottom"/>
            <w:hideMark/>
          </w:tcPr>
          <w:p w14:paraId="18E69CDF"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0.49</w:t>
            </w:r>
          </w:p>
        </w:tc>
      </w:tr>
      <w:tr w:rsidR="009D1A07" w:rsidRPr="00280A1A" w14:paraId="48214EF0" w14:textId="77777777" w:rsidTr="00280A1A">
        <w:trPr>
          <w:trHeight w:val="552"/>
        </w:trPr>
        <w:tc>
          <w:tcPr>
            <w:tcW w:w="2245" w:type="dxa"/>
            <w:vAlign w:val="bottom"/>
          </w:tcPr>
          <w:p w14:paraId="095C9A60"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LH to FSH ratio</w:t>
            </w:r>
          </w:p>
        </w:tc>
        <w:tc>
          <w:tcPr>
            <w:tcW w:w="2130" w:type="dxa"/>
            <w:shd w:val="clear" w:color="auto" w:fill="auto"/>
            <w:noWrap/>
            <w:vAlign w:val="bottom"/>
            <w:hideMark/>
          </w:tcPr>
          <w:p w14:paraId="409B195C"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1.8 (1.4, 2.4)</w:t>
            </w:r>
          </w:p>
        </w:tc>
        <w:tc>
          <w:tcPr>
            <w:tcW w:w="2130" w:type="dxa"/>
            <w:shd w:val="clear" w:color="auto" w:fill="auto"/>
            <w:noWrap/>
            <w:vAlign w:val="bottom"/>
            <w:hideMark/>
          </w:tcPr>
          <w:p w14:paraId="1928B903"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0.6 (0.4, 0.7)</w:t>
            </w:r>
          </w:p>
        </w:tc>
        <w:tc>
          <w:tcPr>
            <w:tcW w:w="2130" w:type="dxa"/>
            <w:shd w:val="clear" w:color="auto" w:fill="auto"/>
            <w:noWrap/>
            <w:vAlign w:val="bottom"/>
            <w:hideMark/>
          </w:tcPr>
          <w:p w14:paraId="4A4E72B8"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0.6 (0.5, 0.8)</w:t>
            </w:r>
          </w:p>
        </w:tc>
        <w:tc>
          <w:tcPr>
            <w:tcW w:w="1265" w:type="dxa"/>
            <w:shd w:val="clear" w:color="auto" w:fill="auto"/>
            <w:noWrap/>
            <w:vAlign w:val="bottom"/>
            <w:hideMark/>
          </w:tcPr>
          <w:p w14:paraId="3E93D363"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&lt;0.001</w:t>
            </w:r>
          </w:p>
        </w:tc>
      </w:tr>
      <w:tr w:rsidR="009D1A07" w:rsidRPr="00280A1A" w14:paraId="131F1226" w14:textId="77777777" w:rsidTr="00280A1A">
        <w:trPr>
          <w:trHeight w:val="552"/>
        </w:trPr>
        <w:tc>
          <w:tcPr>
            <w:tcW w:w="2245" w:type="dxa"/>
            <w:tcBorders>
              <w:bottom w:val="single" w:sz="4" w:space="0" w:color="auto"/>
            </w:tcBorders>
            <w:vAlign w:val="bottom"/>
          </w:tcPr>
          <w:p w14:paraId="40DE1C16"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 xml:space="preserve">SHBG (nmol/L) </w:t>
            </w:r>
          </w:p>
        </w:tc>
        <w:tc>
          <w:tcPr>
            <w:tcW w:w="2130" w:type="dxa"/>
            <w:tcBorders>
              <w:bottom w:val="single" w:sz="4" w:space="0" w:color="auto"/>
            </w:tcBorders>
            <w:shd w:val="clear" w:color="auto" w:fill="auto"/>
            <w:noWrap/>
            <w:vAlign w:val="bottom"/>
            <w:hideMark/>
          </w:tcPr>
          <w:p w14:paraId="23E85C19"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28.8 (20.9, 39.6)</w:t>
            </w:r>
          </w:p>
        </w:tc>
        <w:tc>
          <w:tcPr>
            <w:tcW w:w="2130" w:type="dxa"/>
            <w:tcBorders>
              <w:bottom w:val="single" w:sz="4" w:space="0" w:color="auto"/>
            </w:tcBorders>
            <w:shd w:val="clear" w:color="auto" w:fill="auto"/>
            <w:noWrap/>
            <w:vAlign w:val="bottom"/>
            <w:hideMark/>
          </w:tcPr>
          <w:p w14:paraId="2421F856"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22.2 (16.5, 33.6)</w:t>
            </w:r>
          </w:p>
        </w:tc>
        <w:tc>
          <w:tcPr>
            <w:tcW w:w="2130" w:type="dxa"/>
            <w:tcBorders>
              <w:bottom w:val="single" w:sz="4" w:space="0" w:color="auto"/>
            </w:tcBorders>
            <w:shd w:val="clear" w:color="auto" w:fill="auto"/>
            <w:noWrap/>
            <w:vAlign w:val="bottom"/>
            <w:hideMark/>
          </w:tcPr>
          <w:p w14:paraId="4640B922"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24.5 (16.8, 35.2)</w:t>
            </w:r>
          </w:p>
        </w:tc>
        <w:tc>
          <w:tcPr>
            <w:tcW w:w="1265" w:type="dxa"/>
            <w:tcBorders>
              <w:bottom w:val="single" w:sz="4" w:space="0" w:color="auto"/>
            </w:tcBorders>
            <w:shd w:val="clear" w:color="auto" w:fill="auto"/>
            <w:noWrap/>
            <w:vAlign w:val="bottom"/>
            <w:hideMark/>
          </w:tcPr>
          <w:p w14:paraId="3C0B288A"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0.039</w:t>
            </w:r>
          </w:p>
        </w:tc>
      </w:tr>
    </w:tbl>
    <w:p w14:paraId="1CB8B30F" w14:textId="77777777" w:rsidR="00280A1A" w:rsidRDefault="00280A1A" w:rsidP="009D1A07">
      <w:pPr>
        <w:spacing w:after="0" w:line="240" w:lineRule="auto"/>
        <w:rPr>
          <w:rFonts w:asciiTheme="minorBidi" w:hAnsiTheme="minorBidi"/>
          <w:sz w:val="24"/>
          <w:szCs w:val="24"/>
        </w:rPr>
      </w:pPr>
    </w:p>
    <w:p w14:paraId="2A07F161" w14:textId="298CE1A1" w:rsidR="009D1A07" w:rsidRPr="00280A1A" w:rsidRDefault="00280A1A" w:rsidP="009D1A07">
      <w:pPr>
        <w:spacing w:after="0" w:line="240" w:lineRule="auto"/>
        <w:rPr>
          <w:rFonts w:asciiTheme="minorBidi" w:hAnsiTheme="minorBidi"/>
          <w:sz w:val="24"/>
          <w:szCs w:val="24"/>
        </w:rPr>
      </w:pPr>
      <w:r>
        <w:rPr>
          <w:rFonts w:asciiTheme="minorBidi" w:hAnsiTheme="minorBidi"/>
          <w:sz w:val="24"/>
          <w:szCs w:val="24"/>
        </w:rPr>
        <w:t>M</w:t>
      </w:r>
      <w:r w:rsidR="009D1A07" w:rsidRPr="00280A1A">
        <w:rPr>
          <w:rFonts w:asciiTheme="minorBidi" w:hAnsiTheme="minorBidi"/>
          <w:sz w:val="24"/>
          <w:szCs w:val="24"/>
        </w:rPr>
        <w:t xml:space="preserve">edian (IQR) reported; *From Kruskal-Wallis test. </w:t>
      </w:r>
    </w:p>
    <w:p w14:paraId="0DC3EB36" w14:textId="77777777" w:rsidR="009D1A07" w:rsidRPr="00280A1A" w:rsidRDefault="009D1A07" w:rsidP="009D1A07">
      <w:pPr>
        <w:rPr>
          <w:rFonts w:asciiTheme="minorBidi" w:hAnsiTheme="minorBidi"/>
          <w:b/>
          <w:bCs/>
          <w:sz w:val="24"/>
          <w:szCs w:val="24"/>
        </w:rPr>
      </w:pPr>
      <w:r w:rsidRPr="00280A1A">
        <w:rPr>
          <w:rFonts w:asciiTheme="minorBidi" w:hAnsiTheme="minorBidi"/>
          <w:b/>
          <w:bCs/>
          <w:sz w:val="24"/>
          <w:szCs w:val="24"/>
        </w:rPr>
        <w:br w:type="page"/>
      </w:r>
    </w:p>
    <w:p w14:paraId="30232958" w14:textId="77777777" w:rsidR="009D1A07" w:rsidRPr="00280A1A" w:rsidRDefault="009D1A07" w:rsidP="009D1A07">
      <w:pPr>
        <w:rPr>
          <w:rFonts w:asciiTheme="minorBidi" w:hAnsiTheme="minorBidi"/>
          <w:b/>
          <w:bCs/>
          <w:sz w:val="24"/>
          <w:szCs w:val="24"/>
        </w:rPr>
      </w:pPr>
      <w:r w:rsidRPr="00280A1A">
        <w:rPr>
          <w:rFonts w:asciiTheme="minorBidi" w:hAnsiTheme="minorBidi"/>
          <w:b/>
          <w:bCs/>
          <w:sz w:val="24"/>
          <w:szCs w:val="24"/>
        </w:rPr>
        <w:lastRenderedPageBreak/>
        <w:t>Table S7: Intermediary metabolism (glucose homeostasis)</w:t>
      </w:r>
    </w:p>
    <w:tbl>
      <w:tblPr>
        <w:tblW w:w="10800" w:type="dxa"/>
        <w:tblInd w:w="-900" w:type="dxa"/>
        <w:tblLayout w:type="fixed"/>
        <w:tblLook w:val="04A0" w:firstRow="1" w:lastRow="0" w:firstColumn="1" w:lastColumn="0" w:noHBand="0" w:noVBand="1"/>
      </w:tblPr>
      <w:tblGrid>
        <w:gridCol w:w="2970"/>
        <w:gridCol w:w="2218"/>
        <w:gridCol w:w="2218"/>
        <w:gridCol w:w="2219"/>
        <w:gridCol w:w="1175"/>
      </w:tblGrid>
      <w:tr w:rsidR="009D1A07" w:rsidRPr="00280A1A" w14:paraId="212102EB" w14:textId="77777777" w:rsidTr="00312599">
        <w:trPr>
          <w:trHeight w:val="514"/>
        </w:trPr>
        <w:tc>
          <w:tcPr>
            <w:tcW w:w="2970" w:type="dxa"/>
            <w:tcBorders>
              <w:top w:val="single" w:sz="4" w:space="0" w:color="auto"/>
              <w:bottom w:val="single" w:sz="4" w:space="0" w:color="auto"/>
            </w:tcBorders>
            <w:vAlign w:val="bottom"/>
          </w:tcPr>
          <w:p w14:paraId="4FF5EDAF" w14:textId="77777777" w:rsidR="009D1A07" w:rsidRPr="00280A1A" w:rsidRDefault="009D1A07" w:rsidP="000643D1">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Factor</w:t>
            </w:r>
          </w:p>
        </w:tc>
        <w:tc>
          <w:tcPr>
            <w:tcW w:w="2218" w:type="dxa"/>
            <w:tcBorders>
              <w:top w:val="single" w:sz="4" w:space="0" w:color="auto"/>
              <w:bottom w:val="single" w:sz="4" w:space="0" w:color="auto"/>
            </w:tcBorders>
            <w:shd w:val="clear" w:color="auto" w:fill="auto"/>
            <w:noWrap/>
            <w:vAlign w:val="bottom"/>
            <w:hideMark/>
          </w:tcPr>
          <w:p w14:paraId="28AC2ED0" w14:textId="77777777" w:rsidR="009D1A07" w:rsidRPr="00280A1A" w:rsidRDefault="009D1A07" w:rsidP="000643D1">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A</w:t>
            </w:r>
          </w:p>
        </w:tc>
        <w:tc>
          <w:tcPr>
            <w:tcW w:w="2218" w:type="dxa"/>
            <w:tcBorders>
              <w:top w:val="single" w:sz="4" w:space="0" w:color="auto"/>
              <w:bottom w:val="single" w:sz="4" w:space="0" w:color="auto"/>
            </w:tcBorders>
            <w:shd w:val="clear" w:color="auto" w:fill="auto"/>
            <w:noWrap/>
            <w:vAlign w:val="bottom"/>
            <w:hideMark/>
          </w:tcPr>
          <w:p w14:paraId="708CAC0A" w14:textId="77777777" w:rsidR="009D1A07" w:rsidRPr="00280A1A" w:rsidRDefault="009D1A07" w:rsidP="000643D1">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B</w:t>
            </w:r>
          </w:p>
        </w:tc>
        <w:tc>
          <w:tcPr>
            <w:tcW w:w="2219" w:type="dxa"/>
            <w:tcBorders>
              <w:top w:val="single" w:sz="4" w:space="0" w:color="auto"/>
              <w:bottom w:val="single" w:sz="4" w:space="0" w:color="auto"/>
            </w:tcBorders>
            <w:shd w:val="clear" w:color="auto" w:fill="auto"/>
            <w:noWrap/>
            <w:vAlign w:val="bottom"/>
            <w:hideMark/>
          </w:tcPr>
          <w:p w14:paraId="5FB0EA9A" w14:textId="77777777" w:rsidR="009D1A07" w:rsidRPr="00280A1A" w:rsidRDefault="009D1A07" w:rsidP="000643D1">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C</w:t>
            </w:r>
          </w:p>
        </w:tc>
        <w:tc>
          <w:tcPr>
            <w:tcW w:w="1175" w:type="dxa"/>
            <w:tcBorders>
              <w:top w:val="single" w:sz="4" w:space="0" w:color="auto"/>
              <w:bottom w:val="single" w:sz="4" w:space="0" w:color="auto"/>
            </w:tcBorders>
            <w:shd w:val="clear" w:color="auto" w:fill="auto"/>
            <w:noWrap/>
            <w:vAlign w:val="bottom"/>
            <w:hideMark/>
          </w:tcPr>
          <w:p w14:paraId="2124F03C" w14:textId="27CA6968" w:rsidR="009D1A07" w:rsidRPr="00280A1A" w:rsidRDefault="009D1A07" w:rsidP="000643D1">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p-value</w:t>
            </w:r>
            <w:r w:rsidR="000643D1">
              <w:rPr>
                <w:rFonts w:asciiTheme="minorBidi" w:eastAsia="Times New Roman" w:hAnsiTheme="minorBidi"/>
                <w:b/>
                <w:bCs/>
                <w:color w:val="000000"/>
                <w:sz w:val="24"/>
                <w:szCs w:val="24"/>
                <w:lang w:val="en-GB" w:eastAsia="en-GB"/>
              </w:rPr>
              <w:t>*</w:t>
            </w:r>
          </w:p>
        </w:tc>
      </w:tr>
      <w:tr w:rsidR="009D1A07" w:rsidRPr="00280A1A" w14:paraId="3E1B5753" w14:textId="77777777" w:rsidTr="00312599">
        <w:trPr>
          <w:trHeight w:val="514"/>
        </w:trPr>
        <w:tc>
          <w:tcPr>
            <w:tcW w:w="2970" w:type="dxa"/>
            <w:tcBorders>
              <w:top w:val="single" w:sz="4" w:space="0" w:color="auto"/>
            </w:tcBorders>
            <w:vAlign w:val="bottom"/>
          </w:tcPr>
          <w:p w14:paraId="0A79B20A" w14:textId="77777777" w:rsidR="009D1A07" w:rsidRPr="00280A1A" w:rsidRDefault="009D1A07" w:rsidP="000643D1">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N</w:t>
            </w:r>
          </w:p>
        </w:tc>
        <w:tc>
          <w:tcPr>
            <w:tcW w:w="2218" w:type="dxa"/>
            <w:tcBorders>
              <w:top w:val="single" w:sz="4" w:space="0" w:color="auto"/>
            </w:tcBorders>
            <w:shd w:val="clear" w:color="auto" w:fill="auto"/>
            <w:noWrap/>
            <w:vAlign w:val="bottom"/>
            <w:hideMark/>
          </w:tcPr>
          <w:p w14:paraId="79AFD3BD" w14:textId="77777777" w:rsidR="009D1A07" w:rsidRPr="00280A1A" w:rsidRDefault="009D1A07" w:rsidP="000643D1">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252</w:t>
            </w:r>
          </w:p>
        </w:tc>
        <w:tc>
          <w:tcPr>
            <w:tcW w:w="2218" w:type="dxa"/>
            <w:tcBorders>
              <w:top w:val="single" w:sz="4" w:space="0" w:color="auto"/>
            </w:tcBorders>
            <w:shd w:val="clear" w:color="auto" w:fill="auto"/>
            <w:noWrap/>
            <w:vAlign w:val="bottom"/>
            <w:hideMark/>
          </w:tcPr>
          <w:p w14:paraId="695AFD02" w14:textId="77777777" w:rsidR="009D1A07" w:rsidRPr="00280A1A" w:rsidRDefault="009D1A07" w:rsidP="000643D1">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39</w:t>
            </w:r>
          </w:p>
        </w:tc>
        <w:tc>
          <w:tcPr>
            <w:tcW w:w="2219" w:type="dxa"/>
            <w:tcBorders>
              <w:top w:val="single" w:sz="4" w:space="0" w:color="auto"/>
            </w:tcBorders>
            <w:shd w:val="clear" w:color="auto" w:fill="auto"/>
            <w:noWrap/>
            <w:vAlign w:val="bottom"/>
            <w:hideMark/>
          </w:tcPr>
          <w:p w14:paraId="62A91F99" w14:textId="77777777" w:rsidR="009D1A07" w:rsidRPr="00280A1A" w:rsidRDefault="009D1A07" w:rsidP="000643D1">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19</w:t>
            </w:r>
          </w:p>
        </w:tc>
        <w:tc>
          <w:tcPr>
            <w:tcW w:w="1175" w:type="dxa"/>
            <w:tcBorders>
              <w:top w:val="single" w:sz="4" w:space="0" w:color="auto"/>
            </w:tcBorders>
            <w:shd w:val="clear" w:color="auto" w:fill="auto"/>
            <w:noWrap/>
            <w:vAlign w:val="bottom"/>
            <w:hideMark/>
          </w:tcPr>
          <w:p w14:paraId="0D2E23AD" w14:textId="77777777" w:rsidR="009D1A07" w:rsidRPr="00280A1A" w:rsidRDefault="009D1A07" w:rsidP="000643D1">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 </w:t>
            </w:r>
          </w:p>
        </w:tc>
      </w:tr>
      <w:tr w:rsidR="009D1A07" w:rsidRPr="00280A1A" w14:paraId="7590FF59" w14:textId="77777777" w:rsidTr="00312599">
        <w:trPr>
          <w:trHeight w:val="514"/>
        </w:trPr>
        <w:tc>
          <w:tcPr>
            <w:tcW w:w="2970" w:type="dxa"/>
            <w:vAlign w:val="bottom"/>
          </w:tcPr>
          <w:p w14:paraId="39F1DCD3" w14:textId="46A0E8BF" w:rsidR="009D1A07" w:rsidRPr="00280A1A" w:rsidRDefault="009D1A07" w:rsidP="000643D1">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BMI</w:t>
            </w:r>
          </w:p>
        </w:tc>
        <w:tc>
          <w:tcPr>
            <w:tcW w:w="2218" w:type="dxa"/>
            <w:shd w:val="clear" w:color="auto" w:fill="auto"/>
            <w:noWrap/>
            <w:vAlign w:val="bottom"/>
            <w:hideMark/>
          </w:tcPr>
          <w:p w14:paraId="0EB1640C" w14:textId="5055DF95" w:rsidR="009D1A07" w:rsidRPr="00280A1A" w:rsidRDefault="00312599" w:rsidP="000643D1">
            <w:pPr>
              <w:spacing w:after="0" w:line="240" w:lineRule="auto"/>
              <w:rPr>
                <w:rFonts w:asciiTheme="minorBidi" w:eastAsia="Times New Roman" w:hAnsiTheme="minorBidi"/>
                <w:color w:val="000000"/>
                <w:sz w:val="24"/>
                <w:szCs w:val="24"/>
                <w:lang w:val="en-GB" w:eastAsia="en-GB"/>
              </w:rPr>
            </w:pPr>
            <w:r w:rsidRPr="00312599">
              <w:rPr>
                <w:rFonts w:asciiTheme="minorBidi" w:eastAsia="Times New Roman" w:hAnsiTheme="minorBidi"/>
                <w:color w:val="000000"/>
                <w:sz w:val="24"/>
                <w:szCs w:val="24"/>
                <w:lang w:val="en-GB" w:eastAsia="en-GB"/>
              </w:rPr>
              <w:t>28 (24, 32)</w:t>
            </w:r>
          </w:p>
        </w:tc>
        <w:tc>
          <w:tcPr>
            <w:tcW w:w="2218" w:type="dxa"/>
            <w:shd w:val="clear" w:color="auto" w:fill="auto"/>
            <w:noWrap/>
            <w:vAlign w:val="bottom"/>
            <w:hideMark/>
          </w:tcPr>
          <w:p w14:paraId="4657C839" w14:textId="6670582F" w:rsidR="009D1A07" w:rsidRPr="00280A1A" w:rsidRDefault="00312599" w:rsidP="000643D1">
            <w:pPr>
              <w:spacing w:after="0" w:line="240" w:lineRule="auto"/>
              <w:rPr>
                <w:rFonts w:asciiTheme="minorBidi" w:eastAsia="Times New Roman" w:hAnsiTheme="minorBidi"/>
                <w:color w:val="000000"/>
                <w:sz w:val="24"/>
                <w:szCs w:val="24"/>
                <w:lang w:val="en-GB" w:eastAsia="en-GB"/>
              </w:rPr>
            </w:pPr>
            <w:r w:rsidRPr="00312599">
              <w:rPr>
                <w:rFonts w:asciiTheme="minorBidi" w:eastAsia="Times New Roman" w:hAnsiTheme="minorBidi"/>
                <w:color w:val="000000"/>
                <w:sz w:val="24"/>
                <w:szCs w:val="24"/>
                <w:lang w:val="en-GB" w:eastAsia="en-GB"/>
              </w:rPr>
              <w:t>31 (27, 35)</w:t>
            </w:r>
          </w:p>
        </w:tc>
        <w:tc>
          <w:tcPr>
            <w:tcW w:w="2219" w:type="dxa"/>
            <w:shd w:val="clear" w:color="auto" w:fill="auto"/>
            <w:noWrap/>
            <w:vAlign w:val="bottom"/>
            <w:hideMark/>
          </w:tcPr>
          <w:p w14:paraId="30A8FE76" w14:textId="1C31DE7F" w:rsidR="009D1A07" w:rsidRPr="00280A1A" w:rsidRDefault="00312599" w:rsidP="000643D1">
            <w:pPr>
              <w:spacing w:after="0" w:line="240" w:lineRule="auto"/>
              <w:rPr>
                <w:rFonts w:asciiTheme="minorBidi" w:eastAsia="Times New Roman" w:hAnsiTheme="minorBidi"/>
                <w:color w:val="000000"/>
                <w:sz w:val="24"/>
                <w:szCs w:val="24"/>
                <w:lang w:val="en-GB" w:eastAsia="en-GB"/>
              </w:rPr>
            </w:pPr>
            <w:r w:rsidRPr="00312599">
              <w:rPr>
                <w:rFonts w:asciiTheme="minorBidi" w:eastAsia="Times New Roman" w:hAnsiTheme="minorBidi"/>
                <w:color w:val="000000"/>
                <w:sz w:val="24"/>
                <w:szCs w:val="24"/>
                <w:lang w:val="en-GB" w:eastAsia="en-GB"/>
              </w:rPr>
              <w:t>26 (24, 33)</w:t>
            </w:r>
          </w:p>
        </w:tc>
        <w:tc>
          <w:tcPr>
            <w:tcW w:w="1175" w:type="dxa"/>
            <w:shd w:val="clear" w:color="auto" w:fill="auto"/>
            <w:noWrap/>
            <w:vAlign w:val="bottom"/>
            <w:hideMark/>
          </w:tcPr>
          <w:p w14:paraId="5E36C0D8" w14:textId="444C153F" w:rsidR="009D1A07" w:rsidRPr="00280A1A" w:rsidRDefault="009D1A07" w:rsidP="000643D1">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0.02</w:t>
            </w:r>
            <w:r w:rsidR="00312599">
              <w:rPr>
                <w:rFonts w:asciiTheme="minorBidi" w:eastAsia="Times New Roman" w:hAnsiTheme="minorBidi"/>
                <w:color w:val="000000"/>
                <w:sz w:val="24"/>
                <w:szCs w:val="24"/>
                <w:lang w:val="en-GB" w:eastAsia="en-GB"/>
              </w:rPr>
              <w:t>6</w:t>
            </w:r>
          </w:p>
        </w:tc>
      </w:tr>
      <w:tr w:rsidR="009D1A07" w:rsidRPr="00280A1A" w14:paraId="73F4BA34" w14:textId="77777777" w:rsidTr="00312599">
        <w:trPr>
          <w:trHeight w:val="514"/>
        </w:trPr>
        <w:tc>
          <w:tcPr>
            <w:tcW w:w="2970" w:type="dxa"/>
            <w:vAlign w:val="bottom"/>
          </w:tcPr>
          <w:p w14:paraId="56A0F437" w14:textId="720BB80E" w:rsidR="009D1A07" w:rsidRPr="00280A1A" w:rsidRDefault="009D1A07" w:rsidP="000643D1">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FPG</w:t>
            </w:r>
          </w:p>
        </w:tc>
        <w:tc>
          <w:tcPr>
            <w:tcW w:w="2218" w:type="dxa"/>
            <w:shd w:val="clear" w:color="auto" w:fill="auto"/>
            <w:noWrap/>
            <w:vAlign w:val="bottom"/>
            <w:hideMark/>
          </w:tcPr>
          <w:p w14:paraId="77C5B79F" w14:textId="40BC38DF" w:rsidR="009D1A07" w:rsidRPr="00280A1A" w:rsidRDefault="00312599" w:rsidP="000643D1">
            <w:pPr>
              <w:spacing w:after="0" w:line="240" w:lineRule="auto"/>
              <w:rPr>
                <w:rFonts w:asciiTheme="minorBidi" w:eastAsia="Times New Roman" w:hAnsiTheme="minorBidi"/>
                <w:color w:val="000000"/>
                <w:sz w:val="24"/>
                <w:szCs w:val="24"/>
                <w:lang w:val="en-GB" w:eastAsia="en-GB"/>
              </w:rPr>
            </w:pPr>
            <w:r w:rsidRPr="00312599">
              <w:rPr>
                <w:rFonts w:asciiTheme="minorBidi" w:eastAsia="Times New Roman" w:hAnsiTheme="minorBidi"/>
                <w:color w:val="000000"/>
                <w:sz w:val="24"/>
                <w:szCs w:val="24"/>
                <w:lang w:val="en-GB" w:eastAsia="en-GB"/>
              </w:rPr>
              <w:t>4.4 (3.9, 4.8)</w:t>
            </w:r>
          </w:p>
        </w:tc>
        <w:tc>
          <w:tcPr>
            <w:tcW w:w="2218" w:type="dxa"/>
            <w:shd w:val="clear" w:color="auto" w:fill="auto"/>
            <w:noWrap/>
            <w:vAlign w:val="bottom"/>
            <w:hideMark/>
          </w:tcPr>
          <w:p w14:paraId="77224033" w14:textId="5D30B1AA" w:rsidR="009D1A07" w:rsidRPr="00280A1A" w:rsidRDefault="00312599" w:rsidP="000643D1">
            <w:pPr>
              <w:spacing w:after="0" w:line="240" w:lineRule="auto"/>
              <w:rPr>
                <w:rFonts w:asciiTheme="minorBidi" w:eastAsia="Times New Roman" w:hAnsiTheme="minorBidi"/>
                <w:color w:val="000000"/>
                <w:sz w:val="24"/>
                <w:szCs w:val="24"/>
                <w:lang w:val="en-GB" w:eastAsia="en-GB"/>
              </w:rPr>
            </w:pPr>
            <w:r w:rsidRPr="00312599">
              <w:rPr>
                <w:rFonts w:asciiTheme="minorBidi" w:eastAsia="Times New Roman" w:hAnsiTheme="minorBidi"/>
                <w:color w:val="000000"/>
                <w:sz w:val="24"/>
                <w:szCs w:val="24"/>
                <w:lang w:val="en-GB" w:eastAsia="en-GB"/>
              </w:rPr>
              <w:t>4.6 (4.0, 5.1)</w:t>
            </w:r>
          </w:p>
        </w:tc>
        <w:tc>
          <w:tcPr>
            <w:tcW w:w="2219" w:type="dxa"/>
            <w:shd w:val="clear" w:color="auto" w:fill="auto"/>
            <w:noWrap/>
            <w:vAlign w:val="bottom"/>
            <w:hideMark/>
          </w:tcPr>
          <w:p w14:paraId="7805E507" w14:textId="0A07745D" w:rsidR="009D1A07" w:rsidRPr="00280A1A" w:rsidRDefault="00312599" w:rsidP="000643D1">
            <w:pPr>
              <w:spacing w:after="0" w:line="240" w:lineRule="auto"/>
              <w:rPr>
                <w:rFonts w:asciiTheme="minorBidi" w:eastAsia="Times New Roman" w:hAnsiTheme="minorBidi"/>
                <w:color w:val="000000"/>
                <w:sz w:val="24"/>
                <w:szCs w:val="24"/>
                <w:lang w:val="en-GB" w:eastAsia="en-GB"/>
              </w:rPr>
            </w:pPr>
            <w:r w:rsidRPr="00312599">
              <w:rPr>
                <w:rFonts w:asciiTheme="minorBidi" w:eastAsia="Times New Roman" w:hAnsiTheme="minorBidi"/>
                <w:color w:val="000000"/>
                <w:sz w:val="24"/>
                <w:szCs w:val="24"/>
                <w:lang w:val="en-GB" w:eastAsia="en-GB"/>
              </w:rPr>
              <w:t>4.2 (4.0, 5.1)</w:t>
            </w:r>
          </w:p>
        </w:tc>
        <w:tc>
          <w:tcPr>
            <w:tcW w:w="1175" w:type="dxa"/>
            <w:shd w:val="clear" w:color="auto" w:fill="auto"/>
            <w:noWrap/>
            <w:vAlign w:val="bottom"/>
            <w:hideMark/>
          </w:tcPr>
          <w:p w14:paraId="15302B2A" w14:textId="27BFFCDF" w:rsidR="009D1A07" w:rsidRPr="00280A1A" w:rsidRDefault="009D1A07" w:rsidP="000643D1">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w:t>
            </w:r>
            <w:r w:rsidR="00312599">
              <w:rPr>
                <w:rFonts w:asciiTheme="minorBidi" w:eastAsia="Times New Roman" w:hAnsiTheme="minorBidi"/>
                <w:color w:val="000000"/>
                <w:sz w:val="24"/>
                <w:szCs w:val="24"/>
                <w:lang w:val="en-GB" w:eastAsia="en-GB"/>
              </w:rPr>
              <w:t>29</w:t>
            </w:r>
          </w:p>
        </w:tc>
      </w:tr>
      <w:tr w:rsidR="009D1A07" w:rsidRPr="00280A1A" w14:paraId="419CF8E8" w14:textId="77777777" w:rsidTr="00312599">
        <w:trPr>
          <w:trHeight w:val="514"/>
        </w:trPr>
        <w:tc>
          <w:tcPr>
            <w:tcW w:w="2970" w:type="dxa"/>
            <w:vAlign w:val="bottom"/>
          </w:tcPr>
          <w:p w14:paraId="0E9855D4" w14:textId="260DC460" w:rsidR="009D1A07" w:rsidRPr="00280A1A" w:rsidRDefault="009D1A07" w:rsidP="000643D1">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Fasting insulin (</w:t>
            </w:r>
            <w:proofErr w:type="spellStart"/>
            <w:r w:rsidRPr="00280A1A">
              <w:rPr>
                <w:rFonts w:asciiTheme="minorBidi" w:eastAsia="Times New Roman" w:hAnsiTheme="minorBidi"/>
                <w:b/>
                <w:bCs/>
                <w:color w:val="000000"/>
                <w:sz w:val="24"/>
                <w:szCs w:val="24"/>
                <w:lang w:val="en-GB" w:eastAsia="en-GB"/>
              </w:rPr>
              <w:t>pmol</w:t>
            </w:r>
            <w:proofErr w:type="spellEnd"/>
            <w:r w:rsidRPr="00280A1A">
              <w:rPr>
                <w:rFonts w:asciiTheme="minorBidi" w:eastAsia="Times New Roman" w:hAnsiTheme="minorBidi"/>
                <w:b/>
                <w:bCs/>
                <w:color w:val="000000"/>
                <w:sz w:val="24"/>
                <w:szCs w:val="24"/>
                <w:lang w:val="en-GB" w:eastAsia="en-GB"/>
              </w:rPr>
              <w:t>/L)</w:t>
            </w:r>
          </w:p>
        </w:tc>
        <w:tc>
          <w:tcPr>
            <w:tcW w:w="2218" w:type="dxa"/>
            <w:shd w:val="clear" w:color="auto" w:fill="auto"/>
            <w:noWrap/>
            <w:vAlign w:val="bottom"/>
            <w:hideMark/>
          </w:tcPr>
          <w:p w14:paraId="05216017" w14:textId="36F2588F" w:rsidR="009D1A07" w:rsidRPr="00280A1A" w:rsidRDefault="00312599" w:rsidP="000643D1">
            <w:pPr>
              <w:spacing w:after="0" w:line="240" w:lineRule="auto"/>
              <w:rPr>
                <w:rFonts w:asciiTheme="minorBidi" w:eastAsia="Times New Roman" w:hAnsiTheme="minorBidi"/>
                <w:color w:val="000000"/>
                <w:sz w:val="24"/>
                <w:szCs w:val="24"/>
                <w:lang w:val="en-GB" w:eastAsia="en-GB"/>
              </w:rPr>
            </w:pPr>
            <w:r w:rsidRPr="00312599">
              <w:rPr>
                <w:rFonts w:asciiTheme="minorBidi" w:eastAsia="Times New Roman" w:hAnsiTheme="minorBidi"/>
                <w:color w:val="000000"/>
                <w:sz w:val="24"/>
                <w:szCs w:val="24"/>
                <w:lang w:val="en-GB" w:eastAsia="en-GB"/>
              </w:rPr>
              <w:t>66.0 (40.5, 105.0)</w:t>
            </w:r>
          </w:p>
        </w:tc>
        <w:tc>
          <w:tcPr>
            <w:tcW w:w="2218" w:type="dxa"/>
            <w:shd w:val="clear" w:color="auto" w:fill="auto"/>
            <w:noWrap/>
            <w:vAlign w:val="bottom"/>
            <w:hideMark/>
          </w:tcPr>
          <w:p w14:paraId="6C6FFD10" w14:textId="3D24440F" w:rsidR="009D1A07" w:rsidRPr="00280A1A" w:rsidRDefault="00312599" w:rsidP="000643D1">
            <w:pPr>
              <w:spacing w:after="0" w:line="240" w:lineRule="auto"/>
              <w:rPr>
                <w:rFonts w:asciiTheme="minorBidi" w:eastAsia="Times New Roman" w:hAnsiTheme="minorBidi"/>
                <w:color w:val="000000"/>
                <w:sz w:val="24"/>
                <w:szCs w:val="24"/>
                <w:lang w:val="en-GB" w:eastAsia="en-GB"/>
              </w:rPr>
            </w:pPr>
            <w:r w:rsidRPr="00312599">
              <w:rPr>
                <w:rFonts w:asciiTheme="minorBidi" w:eastAsia="Times New Roman" w:hAnsiTheme="minorBidi"/>
                <w:color w:val="000000"/>
                <w:sz w:val="24"/>
                <w:szCs w:val="24"/>
                <w:lang w:val="en-GB" w:eastAsia="en-GB"/>
              </w:rPr>
              <w:t>84.0 (52.0, 115.0)</w:t>
            </w:r>
          </w:p>
        </w:tc>
        <w:tc>
          <w:tcPr>
            <w:tcW w:w="2219" w:type="dxa"/>
            <w:shd w:val="clear" w:color="auto" w:fill="auto"/>
            <w:noWrap/>
            <w:vAlign w:val="bottom"/>
            <w:hideMark/>
          </w:tcPr>
          <w:p w14:paraId="1F4C3D2F" w14:textId="259B2170" w:rsidR="009D1A07" w:rsidRPr="00280A1A" w:rsidRDefault="00312599" w:rsidP="000643D1">
            <w:pPr>
              <w:spacing w:after="0" w:line="240" w:lineRule="auto"/>
              <w:rPr>
                <w:rFonts w:asciiTheme="minorBidi" w:eastAsia="Times New Roman" w:hAnsiTheme="minorBidi"/>
                <w:color w:val="000000"/>
                <w:sz w:val="24"/>
                <w:szCs w:val="24"/>
                <w:lang w:val="en-GB" w:eastAsia="en-GB"/>
              </w:rPr>
            </w:pPr>
            <w:r w:rsidRPr="00312599">
              <w:rPr>
                <w:rFonts w:asciiTheme="minorBidi" w:eastAsia="Times New Roman" w:hAnsiTheme="minorBidi"/>
                <w:color w:val="000000"/>
                <w:sz w:val="24"/>
                <w:szCs w:val="24"/>
                <w:lang w:val="en-GB" w:eastAsia="en-GB"/>
              </w:rPr>
              <w:t>70.0 (43.0, 88.0)</w:t>
            </w:r>
          </w:p>
        </w:tc>
        <w:tc>
          <w:tcPr>
            <w:tcW w:w="1175" w:type="dxa"/>
            <w:shd w:val="clear" w:color="auto" w:fill="auto"/>
            <w:noWrap/>
            <w:vAlign w:val="bottom"/>
            <w:hideMark/>
          </w:tcPr>
          <w:p w14:paraId="4AD3FCFB" w14:textId="071DDB19" w:rsidR="009D1A07" w:rsidRPr="00280A1A" w:rsidRDefault="009D1A07" w:rsidP="000643D1">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w:t>
            </w:r>
            <w:r w:rsidR="00312599">
              <w:rPr>
                <w:rFonts w:asciiTheme="minorBidi" w:eastAsia="Times New Roman" w:hAnsiTheme="minorBidi"/>
                <w:color w:val="000000"/>
                <w:sz w:val="24"/>
                <w:szCs w:val="24"/>
                <w:lang w:val="en-GB" w:eastAsia="en-GB"/>
              </w:rPr>
              <w:t>2</w:t>
            </w:r>
          </w:p>
        </w:tc>
      </w:tr>
      <w:tr w:rsidR="009D1A07" w:rsidRPr="00280A1A" w14:paraId="071048E0" w14:textId="77777777" w:rsidTr="00312599">
        <w:trPr>
          <w:trHeight w:val="514"/>
        </w:trPr>
        <w:tc>
          <w:tcPr>
            <w:tcW w:w="2970" w:type="dxa"/>
            <w:vAlign w:val="bottom"/>
          </w:tcPr>
          <w:p w14:paraId="3E05C050" w14:textId="79335A4F" w:rsidR="009D1A07" w:rsidRPr="00280A1A" w:rsidRDefault="009D1A07" w:rsidP="000643D1">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HOMA2 IR</w:t>
            </w:r>
          </w:p>
        </w:tc>
        <w:tc>
          <w:tcPr>
            <w:tcW w:w="2218" w:type="dxa"/>
            <w:shd w:val="clear" w:color="auto" w:fill="auto"/>
            <w:noWrap/>
            <w:vAlign w:val="bottom"/>
            <w:hideMark/>
          </w:tcPr>
          <w:p w14:paraId="7DAF8358" w14:textId="77777777" w:rsidR="009D1A07" w:rsidRPr="00280A1A" w:rsidRDefault="009D1A07" w:rsidP="000643D1">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1.9 (1.1, 3.0)</w:t>
            </w:r>
          </w:p>
        </w:tc>
        <w:tc>
          <w:tcPr>
            <w:tcW w:w="2218" w:type="dxa"/>
            <w:shd w:val="clear" w:color="auto" w:fill="auto"/>
            <w:noWrap/>
            <w:vAlign w:val="bottom"/>
            <w:hideMark/>
          </w:tcPr>
          <w:p w14:paraId="514EAF58" w14:textId="77777777" w:rsidR="009D1A07" w:rsidRPr="00280A1A" w:rsidRDefault="009D1A07" w:rsidP="000643D1">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2.5 (1.4, 3.5)</w:t>
            </w:r>
          </w:p>
        </w:tc>
        <w:tc>
          <w:tcPr>
            <w:tcW w:w="2219" w:type="dxa"/>
            <w:shd w:val="clear" w:color="auto" w:fill="auto"/>
            <w:noWrap/>
            <w:vAlign w:val="bottom"/>
            <w:hideMark/>
          </w:tcPr>
          <w:p w14:paraId="52A99DDB" w14:textId="77777777" w:rsidR="009D1A07" w:rsidRPr="00280A1A" w:rsidRDefault="009D1A07" w:rsidP="000643D1">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1.8 (1.2, 2.9)</w:t>
            </w:r>
          </w:p>
        </w:tc>
        <w:tc>
          <w:tcPr>
            <w:tcW w:w="1175" w:type="dxa"/>
            <w:shd w:val="clear" w:color="auto" w:fill="auto"/>
            <w:noWrap/>
            <w:vAlign w:val="bottom"/>
            <w:hideMark/>
          </w:tcPr>
          <w:p w14:paraId="5019C10F" w14:textId="77777777" w:rsidR="009D1A07" w:rsidRPr="00280A1A" w:rsidRDefault="009D1A07" w:rsidP="000643D1">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0.17</w:t>
            </w:r>
          </w:p>
        </w:tc>
      </w:tr>
      <w:tr w:rsidR="009D1A07" w:rsidRPr="00280A1A" w14:paraId="71109BC6" w14:textId="77777777" w:rsidTr="00312599">
        <w:trPr>
          <w:trHeight w:val="514"/>
        </w:trPr>
        <w:tc>
          <w:tcPr>
            <w:tcW w:w="2970" w:type="dxa"/>
            <w:vAlign w:val="bottom"/>
          </w:tcPr>
          <w:p w14:paraId="16C8667C" w14:textId="421C74D2" w:rsidR="009D1A07" w:rsidRPr="00280A1A" w:rsidRDefault="009D1A07" w:rsidP="000643D1">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Triglyceride (mmol/L)</w:t>
            </w:r>
          </w:p>
        </w:tc>
        <w:tc>
          <w:tcPr>
            <w:tcW w:w="2218" w:type="dxa"/>
            <w:shd w:val="clear" w:color="auto" w:fill="auto"/>
            <w:noWrap/>
            <w:vAlign w:val="bottom"/>
            <w:hideMark/>
          </w:tcPr>
          <w:p w14:paraId="211063DD" w14:textId="77777777" w:rsidR="009D1A07" w:rsidRPr="00280A1A" w:rsidRDefault="009D1A07" w:rsidP="000643D1">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1.0 (0.8, 1.4)</w:t>
            </w:r>
          </w:p>
        </w:tc>
        <w:tc>
          <w:tcPr>
            <w:tcW w:w="2218" w:type="dxa"/>
            <w:shd w:val="clear" w:color="auto" w:fill="auto"/>
            <w:noWrap/>
            <w:vAlign w:val="bottom"/>
            <w:hideMark/>
          </w:tcPr>
          <w:p w14:paraId="0CD3CD56" w14:textId="77777777" w:rsidR="009D1A07" w:rsidRPr="00280A1A" w:rsidRDefault="009D1A07" w:rsidP="000643D1">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1.0 (0.8, 1.7)</w:t>
            </w:r>
          </w:p>
        </w:tc>
        <w:tc>
          <w:tcPr>
            <w:tcW w:w="2219" w:type="dxa"/>
            <w:shd w:val="clear" w:color="auto" w:fill="auto"/>
            <w:noWrap/>
            <w:vAlign w:val="bottom"/>
            <w:hideMark/>
          </w:tcPr>
          <w:p w14:paraId="34790AA0" w14:textId="77777777" w:rsidR="009D1A07" w:rsidRPr="00280A1A" w:rsidRDefault="009D1A07" w:rsidP="000643D1">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0.9 (0.7, 1.4)</w:t>
            </w:r>
          </w:p>
        </w:tc>
        <w:tc>
          <w:tcPr>
            <w:tcW w:w="1175" w:type="dxa"/>
            <w:shd w:val="clear" w:color="auto" w:fill="auto"/>
            <w:noWrap/>
            <w:vAlign w:val="bottom"/>
            <w:hideMark/>
          </w:tcPr>
          <w:p w14:paraId="22996050" w14:textId="77777777" w:rsidR="009D1A07" w:rsidRPr="00280A1A" w:rsidRDefault="009D1A07" w:rsidP="000643D1">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0.67</w:t>
            </w:r>
          </w:p>
        </w:tc>
      </w:tr>
      <w:tr w:rsidR="009D1A07" w:rsidRPr="00280A1A" w14:paraId="3648B0AC" w14:textId="77777777" w:rsidTr="00312599">
        <w:trPr>
          <w:trHeight w:val="514"/>
        </w:trPr>
        <w:tc>
          <w:tcPr>
            <w:tcW w:w="2970" w:type="dxa"/>
            <w:tcBorders>
              <w:bottom w:val="single" w:sz="4" w:space="0" w:color="auto"/>
            </w:tcBorders>
            <w:vAlign w:val="bottom"/>
          </w:tcPr>
          <w:p w14:paraId="2534FC68" w14:textId="58BA7A53" w:rsidR="009D1A07" w:rsidRPr="00280A1A" w:rsidRDefault="009D1A07" w:rsidP="000643D1">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Cholesterol (mmol/L)</w:t>
            </w:r>
          </w:p>
        </w:tc>
        <w:tc>
          <w:tcPr>
            <w:tcW w:w="2218" w:type="dxa"/>
            <w:tcBorders>
              <w:bottom w:val="single" w:sz="4" w:space="0" w:color="auto"/>
            </w:tcBorders>
            <w:shd w:val="clear" w:color="auto" w:fill="auto"/>
            <w:noWrap/>
            <w:vAlign w:val="bottom"/>
            <w:hideMark/>
          </w:tcPr>
          <w:p w14:paraId="7CC3F6D2" w14:textId="77777777" w:rsidR="009D1A07" w:rsidRPr="00280A1A" w:rsidRDefault="009D1A07" w:rsidP="000643D1">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5.0 (4.2, 5.9)</w:t>
            </w:r>
          </w:p>
        </w:tc>
        <w:tc>
          <w:tcPr>
            <w:tcW w:w="2218" w:type="dxa"/>
            <w:tcBorders>
              <w:bottom w:val="single" w:sz="4" w:space="0" w:color="auto"/>
            </w:tcBorders>
            <w:shd w:val="clear" w:color="auto" w:fill="auto"/>
            <w:noWrap/>
            <w:vAlign w:val="bottom"/>
            <w:hideMark/>
          </w:tcPr>
          <w:p w14:paraId="04E0DCB7" w14:textId="77777777" w:rsidR="009D1A07" w:rsidRPr="00280A1A" w:rsidRDefault="009D1A07" w:rsidP="000643D1">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4.8 (4.4, 5.5)</w:t>
            </w:r>
          </w:p>
        </w:tc>
        <w:tc>
          <w:tcPr>
            <w:tcW w:w="2219" w:type="dxa"/>
            <w:tcBorders>
              <w:bottom w:val="single" w:sz="4" w:space="0" w:color="auto"/>
            </w:tcBorders>
            <w:shd w:val="clear" w:color="auto" w:fill="auto"/>
            <w:noWrap/>
            <w:vAlign w:val="bottom"/>
            <w:hideMark/>
          </w:tcPr>
          <w:p w14:paraId="418006DC" w14:textId="77777777" w:rsidR="009D1A07" w:rsidRPr="00280A1A" w:rsidRDefault="009D1A07" w:rsidP="000643D1">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5.0 (4.3, 6.2)</w:t>
            </w:r>
          </w:p>
        </w:tc>
        <w:tc>
          <w:tcPr>
            <w:tcW w:w="1175" w:type="dxa"/>
            <w:tcBorders>
              <w:bottom w:val="single" w:sz="4" w:space="0" w:color="auto"/>
            </w:tcBorders>
            <w:shd w:val="clear" w:color="auto" w:fill="auto"/>
            <w:noWrap/>
            <w:vAlign w:val="bottom"/>
            <w:hideMark/>
          </w:tcPr>
          <w:p w14:paraId="67941078" w14:textId="77777777" w:rsidR="009D1A07" w:rsidRPr="00280A1A" w:rsidRDefault="009D1A07" w:rsidP="000643D1">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0.75</w:t>
            </w:r>
          </w:p>
        </w:tc>
      </w:tr>
    </w:tbl>
    <w:p w14:paraId="2CFF1ACA" w14:textId="77777777" w:rsidR="00280A1A" w:rsidRDefault="00280A1A" w:rsidP="009D1A07">
      <w:pPr>
        <w:spacing w:after="0" w:line="240" w:lineRule="auto"/>
        <w:rPr>
          <w:rFonts w:asciiTheme="minorBidi" w:hAnsiTheme="minorBidi"/>
          <w:sz w:val="24"/>
          <w:szCs w:val="24"/>
        </w:rPr>
      </w:pPr>
    </w:p>
    <w:p w14:paraId="5003E35B" w14:textId="77777777" w:rsidR="00312599" w:rsidRDefault="00312599" w:rsidP="00312599">
      <w:pPr>
        <w:spacing w:after="0" w:line="240" w:lineRule="auto"/>
        <w:rPr>
          <w:rFonts w:asciiTheme="minorBidi" w:hAnsiTheme="minorBidi"/>
          <w:sz w:val="24"/>
          <w:szCs w:val="24"/>
        </w:rPr>
      </w:pPr>
      <w:r>
        <w:rPr>
          <w:rFonts w:asciiTheme="minorBidi" w:hAnsiTheme="minorBidi"/>
          <w:sz w:val="24"/>
          <w:szCs w:val="24"/>
        </w:rPr>
        <w:t xml:space="preserve">Median (IQR) reported; *From Kruskal-Wallis test. </w:t>
      </w:r>
    </w:p>
    <w:p w14:paraId="240B2D2F" w14:textId="77777777" w:rsidR="009D1A07" w:rsidRPr="00280A1A" w:rsidRDefault="009D1A07" w:rsidP="009D1A07">
      <w:pPr>
        <w:rPr>
          <w:rFonts w:asciiTheme="minorBidi" w:hAnsiTheme="minorBidi"/>
          <w:b/>
          <w:bCs/>
          <w:sz w:val="24"/>
          <w:szCs w:val="24"/>
        </w:rPr>
      </w:pPr>
      <w:r w:rsidRPr="00280A1A">
        <w:rPr>
          <w:rFonts w:asciiTheme="minorBidi" w:hAnsiTheme="minorBidi"/>
          <w:b/>
          <w:bCs/>
          <w:sz w:val="24"/>
          <w:szCs w:val="24"/>
        </w:rPr>
        <w:br w:type="page"/>
      </w:r>
    </w:p>
    <w:p w14:paraId="5BD138AB" w14:textId="77777777" w:rsidR="009D1A07" w:rsidRPr="00280A1A" w:rsidRDefault="009D1A07" w:rsidP="009D1A07">
      <w:pPr>
        <w:rPr>
          <w:rFonts w:asciiTheme="minorBidi" w:hAnsiTheme="minorBidi"/>
          <w:b/>
          <w:bCs/>
          <w:sz w:val="24"/>
          <w:szCs w:val="24"/>
        </w:rPr>
      </w:pPr>
      <w:r w:rsidRPr="00280A1A">
        <w:rPr>
          <w:rFonts w:asciiTheme="minorBidi" w:hAnsiTheme="minorBidi"/>
          <w:b/>
          <w:bCs/>
          <w:sz w:val="24"/>
          <w:szCs w:val="24"/>
        </w:rPr>
        <w:lastRenderedPageBreak/>
        <w:t xml:space="preserve">Table S8: Demographic &amp; clinical features </w:t>
      </w:r>
    </w:p>
    <w:tbl>
      <w:tblPr>
        <w:tblW w:w="10890" w:type="dxa"/>
        <w:tblInd w:w="-630" w:type="dxa"/>
        <w:tblLayout w:type="fixed"/>
        <w:tblLook w:val="04A0" w:firstRow="1" w:lastRow="0" w:firstColumn="1" w:lastColumn="0" w:noHBand="0" w:noVBand="1"/>
      </w:tblPr>
      <w:tblGrid>
        <w:gridCol w:w="2821"/>
        <w:gridCol w:w="1764"/>
        <w:gridCol w:w="1711"/>
        <w:gridCol w:w="1712"/>
        <w:gridCol w:w="1712"/>
        <w:gridCol w:w="1170"/>
      </w:tblGrid>
      <w:tr w:rsidR="009D1A07" w:rsidRPr="00280A1A" w14:paraId="5CEC2EFC" w14:textId="77777777" w:rsidTr="00280A1A">
        <w:trPr>
          <w:trHeight w:val="552"/>
        </w:trPr>
        <w:tc>
          <w:tcPr>
            <w:tcW w:w="2821" w:type="dxa"/>
            <w:tcBorders>
              <w:top w:val="single" w:sz="4" w:space="0" w:color="auto"/>
              <w:bottom w:val="single" w:sz="4" w:space="0" w:color="auto"/>
            </w:tcBorders>
            <w:vAlign w:val="bottom"/>
          </w:tcPr>
          <w:p w14:paraId="0477D4BD" w14:textId="77777777"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Factor</w:t>
            </w:r>
          </w:p>
        </w:tc>
        <w:tc>
          <w:tcPr>
            <w:tcW w:w="1764" w:type="dxa"/>
            <w:tcBorders>
              <w:top w:val="single" w:sz="4" w:space="0" w:color="auto"/>
              <w:bottom w:val="single" w:sz="4" w:space="0" w:color="auto"/>
            </w:tcBorders>
            <w:shd w:val="clear" w:color="auto" w:fill="auto"/>
            <w:noWrap/>
            <w:vAlign w:val="bottom"/>
            <w:hideMark/>
          </w:tcPr>
          <w:p w14:paraId="0428F742" w14:textId="77777777"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Level</w:t>
            </w:r>
          </w:p>
        </w:tc>
        <w:tc>
          <w:tcPr>
            <w:tcW w:w="1711" w:type="dxa"/>
            <w:tcBorders>
              <w:top w:val="single" w:sz="4" w:space="0" w:color="auto"/>
              <w:bottom w:val="single" w:sz="4" w:space="0" w:color="auto"/>
            </w:tcBorders>
            <w:shd w:val="clear" w:color="auto" w:fill="auto"/>
            <w:noWrap/>
            <w:vAlign w:val="bottom"/>
            <w:hideMark/>
          </w:tcPr>
          <w:p w14:paraId="32A252FA" w14:textId="77777777"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A</w:t>
            </w:r>
          </w:p>
        </w:tc>
        <w:tc>
          <w:tcPr>
            <w:tcW w:w="1712" w:type="dxa"/>
            <w:tcBorders>
              <w:top w:val="single" w:sz="4" w:space="0" w:color="auto"/>
              <w:bottom w:val="single" w:sz="4" w:space="0" w:color="auto"/>
            </w:tcBorders>
            <w:shd w:val="clear" w:color="auto" w:fill="auto"/>
            <w:noWrap/>
            <w:vAlign w:val="bottom"/>
            <w:hideMark/>
          </w:tcPr>
          <w:p w14:paraId="18561CE9" w14:textId="77777777"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B</w:t>
            </w:r>
          </w:p>
        </w:tc>
        <w:tc>
          <w:tcPr>
            <w:tcW w:w="1712" w:type="dxa"/>
            <w:tcBorders>
              <w:top w:val="single" w:sz="4" w:space="0" w:color="auto"/>
              <w:bottom w:val="single" w:sz="4" w:space="0" w:color="auto"/>
            </w:tcBorders>
            <w:shd w:val="clear" w:color="auto" w:fill="auto"/>
            <w:noWrap/>
            <w:vAlign w:val="bottom"/>
            <w:hideMark/>
          </w:tcPr>
          <w:p w14:paraId="3A9FD330" w14:textId="77777777"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C</w:t>
            </w:r>
          </w:p>
        </w:tc>
        <w:tc>
          <w:tcPr>
            <w:tcW w:w="1170" w:type="dxa"/>
            <w:tcBorders>
              <w:top w:val="single" w:sz="4" w:space="0" w:color="auto"/>
              <w:bottom w:val="single" w:sz="4" w:space="0" w:color="auto"/>
            </w:tcBorders>
            <w:shd w:val="clear" w:color="auto" w:fill="auto"/>
            <w:noWrap/>
            <w:vAlign w:val="bottom"/>
            <w:hideMark/>
          </w:tcPr>
          <w:p w14:paraId="2075A94A" w14:textId="77777777" w:rsidR="009D1A07" w:rsidRPr="00280A1A" w:rsidRDefault="009D1A07" w:rsidP="006552E5">
            <w:pPr>
              <w:spacing w:after="0" w:line="240" w:lineRule="auto"/>
              <w:rPr>
                <w:rFonts w:asciiTheme="minorBidi" w:eastAsia="Times New Roman" w:hAnsiTheme="minorBidi"/>
                <w:b/>
                <w:bCs/>
                <w:color w:val="000000"/>
                <w:sz w:val="24"/>
                <w:szCs w:val="24"/>
                <w:lang w:val="en-GB" w:eastAsia="en-GB"/>
              </w:rPr>
            </w:pPr>
            <w:r w:rsidRPr="00280A1A">
              <w:rPr>
                <w:rFonts w:asciiTheme="minorBidi" w:eastAsia="Times New Roman" w:hAnsiTheme="minorBidi"/>
                <w:b/>
                <w:bCs/>
                <w:color w:val="000000"/>
                <w:sz w:val="24"/>
                <w:szCs w:val="24"/>
                <w:lang w:val="en-GB" w:eastAsia="en-GB"/>
              </w:rPr>
              <w:t>p-value*</w:t>
            </w:r>
          </w:p>
        </w:tc>
      </w:tr>
      <w:tr w:rsidR="009D1A07" w:rsidRPr="00280A1A" w14:paraId="2B2BE745" w14:textId="77777777" w:rsidTr="00280A1A">
        <w:trPr>
          <w:trHeight w:val="552"/>
        </w:trPr>
        <w:tc>
          <w:tcPr>
            <w:tcW w:w="2821" w:type="dxa"/>
            <w:tcBorders>
              <w:top w:val="single" w:sz="4" w:space="0" w:color="auto"/>
            </w:tcBorders>
            <w:vAlign w:val="bottom"/>
          </w:tcPr>
          <w:p w14:paraId="6BD34EBD"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N</w:t>
            </w:r>
          </w:p>
        </w:tc>
        <w:tc>
          <w:tcPr>
            <w:tcW w:w="1764" w:type="dxa"/>
            <w:tcBorders>
              <w:top w:val="single" w:sz="4" w:space="0" w:color="auto"/>
            </w:tcBorders>
            <w:shd w:val="clear" w:color="auto" w:fill="auto"/>
            <w:noWrap/>
            <w:vAlign w:val="bottom"/>
            <w:hideMark/>
          </w:tcPr>
          <w:p w14:paraId="248096A8"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 </w:t>
            </w:r>
          </w:p>
        </w:tc>
        <w:tc>
          <w:tcPr>
            <w:tcW w:w="1711" w:type="dxa"/>
            <w:tcBorders>
              <w:top w:val="single" w:sz="4" w:space="0" w:color="auto"/>
            </w:tcBorders>
            <w:shd w:val="clear" w:color="auto" w:fill="auto"/>
            <w:noWrap/>
            <w:vAlign w:val="bottom"/>
            <w:hideMark/>
          </w:tcPr>
          <w:p w14:paraId="74207761"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252</w:t>
            </w:r>
          </w:p>
        </w:tc>
        <w:tc>
          <w:tcPr>
            <w:tcW w:w="1712" w:type="dxa"/>
            <w:tcBorders>
              <w:top w:val="single" w:sz="4" w:space="0" w:color="auto"/>
            </w:tcBorders>
            <w:shd w:val="clear" w:color="auto" w:fill="auto"/>
            <w:noWrap/>
            <w:vAlign w:val="bottom"/>
            <w:hideMark/>
          </w:tcPr>
          <w:p w14:paraId="1C90C7F7"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39</w:t>
            </w:r>
          </w:p>
        </w:tc>
        <w:tc>
          <w:tcPr>
            <w:tcW w:w="1712" w:type="dxa"/>
            <w:tcBorders>
              <w:top w:val="single" w:sz="4" w:space="0" w:color="auto"/>
            </w:tcBorders>
            <w:shd w:val="clear" w:color="auto" w:fill="auto"/>
            <w:noWrap/>
            <w:vAlign w:val="bottom"/>
            <w:hideMark/>
          </w:tcPr>
          <w:p w14:paraId="79540ECA"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19</w:t>
            </w:r>
          </w:p>
        </w:tc>
        <w:tc>
          <w:tcPr>
            <w:tcW w:w="1170" w:type="dxa"/>
            <w:tcBorders>
              <w:top w:val="single" w:sz="4" w:space="0" w:color="auto"/>
            </w:tcBorders>
            <w:shd w:val="clear" w:color="auto" w:fill="auto"/>
            <w:noWrap/>
            <w:vAlign w:val="bottom"/>
            <w:hideMark/>
          </w:tcPr>
          <w:p w14:paraId="28C86733"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 </w:t>
            </w:r>
          </w:p>
        </w:tc>
      </w:tr>
      <w:tr w:rsidR="009D1A07" w:rsidRPr="00280A1A" w14:paraId="78DD2A02" w14:textId="77777777" w:rsidTr="00280A1A">
        <w:trPr>
          <w:trHeight w:val="552"/>
        </w:trPr>
        <w:tc>
          <w:tcPr>
            <w:tcW w:w="2821" w:type="dxa"/>
            <w:vAlign w:val="bottom"/>
          </w:tcPr>
          <w:p w14:paraId="4E541071"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proofErr w:type="spellStart"/>
            <w:r w:rsidRPr="00280A1A">
              <w:rPr>
                <w:rFonts w:asciiTheme="minorBidi" w:eastAsia="Times New Roman" w:hAnsiTheme="minorBidi"/>
                <w:b/>
                <w:bCs/>
                <w:color w:val="000000"/>
                <w:sz w:val="24"/>
                <w:szCs w:val="24"/>
                <w:lang w:val="en-GB" w:eastAsia="en-GB"/>
              </w:rPr>
              <w:t>Age</w:t>
            </w:r>
            <w:r w:rsidRPr="00280A1A">
              <w:rPr>
                <w:rFonts w:asciiTheme="minorBidi" w:eastAsia="Times New Roman" w:hAnsiTheme="minorBidi"/>
                <w:b/>
                <w:bCs/>
                <w:color w:val="000000"/>
                <w:sz w:val="24"/>
                <w:szCs w:val="24"/>
                <w:vertAlign w:val="superscript"/>
                <w:lang w:val="en-GB" w:eastAsia="en-GB"/>
              </w:rPr>
              <w:t>a</w:t>
            </w:r>
            <w:proofErr w:type="spellEnd"/>
          </w:p>
        </w:tc>
        <w:tc>
          <w:tcPr>
            <w:tcW w:w="1764" w:type="dxa"/>
            <w:shd w:val="clear" w:color="auto" w:fill="auto"/>
            <w:noWrap/>
            <w:vAlign w:val="bottom"/>
            <w:hideMark/>
          </w:tcPr>
          <w:p w14:paraId="0A0798BE"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 </w:t>
            </w:r>
          </w:p>
        </w:tc>
        <w:tc>
          <w:tcPr>
            <w:tcW w:w="1711" w:type="dxa"/>
            <w:shd w:val="clear" w:color="auto" w:fill="auto"/>
            <w:noWrap/>
            <w:vAlign w:val="bottom"/>
            <w:hideMark/>
          </w:tcPr>
          <w:p w14:paraId="607B74C2"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33 (5)</w:t>
            </w:r>
          </w:p>
        </w:tc>
        <w:tc>
          <w:tcPr>
            <w:tcW w:w="1712" w:type="dxa"/>
            <w:shd w:val="clear" w:color="auto" w:fill="auto"/>
            <w:noWrap/>
            <w:vAlign w:val="bottom"/>
            <w:hideMark/>
          </w:tcPr>
          <w:p w14:paraId="7B3B181B"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32 (5)</w:t>
            </w:r>
          </w:p>
        </w:tc>
        <w:tc>
          <w:tcPr>
            <w:tcW w:w="1712" w:type="dxa"/>
            <w:shd w:val="clear" w:color="auto" w:fill="auto"/>
            <w:noWrap/>
            <w:vAlign w:val="bottom"/>
            <w:hideMark/>
          </w:tcPr>
          <w:p w14:paraId="2518B7A6"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35 (5)</w:t>
            </w:r>
          </w:p>
        </w:tc>
        <w:tc>
          <w:tcPr>
            <w:tcW w:w="1170" w:type="dxa"/>
            <w:shd w:val="clear" w:color="auto" w:fill="auto"/>
            <w:noWrap/>
            <w:vAlign w:val="bottom"/>
            <w:hideMark/>
          </w:tcPr>
          <w:p w14:paraId="404A2E40"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0.2</w:t>
            </w:r>
          </w:p>
        </w:tc>
      </w:tr>
      <w:tr w:rsidR="009D1A07" w:rsidRPr="00280A1A" w14:paraId="756E1632" w14:textId="77777777" w:rsidTr="00280A1A">
        <w:trPr>
          <w:trHeight w:val="552"/>
        </w:trPr>
        <w:tc>
          <w:tcPr>
            <w:tcW w:w="2821" w:type="dxa"/>
            <w:vAlign w:val="bottom"/>
          </w:tcPr>
          <w:p w14:paraId="57A189FC"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Ethnicity</w:t>
            </w:r>
          </w:p>
        </w:tc>
        <w:tc>
          <w:tcPr>
            <w:tcW w:w="1764" w:type="dxa"/>
            <w:shd w:val="clear" w:color="auto" w:fill="auto"/>
            <w:noWrap/>
            <w:vAlign w:val="bottom"/>
            <w:hideMark/>
          </w:tcPr>
          <w:p w14:paraId="6B375ABE"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Caucasian</w:t>
            </w:r>
          </w:p>
        </w:tc>
        <w:tc>
          <w:tcPr>
            <w:tcW w:w="1711" w:type="dxa"/>
            <w:shd w:val="clear" w:color="auto" w:fill="auto"/>
            <w:noWrap/>
            <w:vAlign w:val="bottom"/>
            <w:hideMark/>
          </w:tcPr>
          <w:p w14:paraId="45A10ED4"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130 (51.6%)</w:t>
            </w:r>
          </w:p>
        </w:tc>
        <w:tc>
          <w:tcPr>
            <w:tcW w:w="1712" w:type="dxa"/>
            <w:shd w:val="clear" w:color="auto" w:fill="auto"/>
            <w:noWrap/>
            <w:vAlign w:val="bottom"/>
            <w:hideMark/>
          </w:tcPr>
          <w:p w14:paraId="4EC2B2C2"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18 (46.2%)</w:t>
            </w:r>
          </w:p>
        </w:tc>
        <w:tc>
          <w:tcPr>
            <w:tcW w:w="1712" w:type="dxa"/>
            <w:shd w:val="clear" w:color="auto" w:fill="auto"/>
            <w:noWrap/>
            <w:vAlign w:val="bottom"/>
            <w:hideMark/>
          </w:tcPr>
          <w:p w14:paraId="1E508ADB"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9 (47.4%)</w:t>
            </w:r>
          </w:p>
        </w:tc>
        <w:tc>
          <w:tcPr>
            <w:tcW w:w="1170" w:type="dxa"/>
            <w:shd w:val="clear" w:color="auto" w:fill="auto"/>
            <w:noWrap/>
            <w:vAlign w:val="bottom"/>
            <w:hideMark/>
          </w:tcPr>
          <w:p w14:paraId="12EBA6E3"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0.4</w:t>
            </w:r>
          </w:p>
        </w:tc>
      </w:tr>
      <w:tr w:rsidR="009D1A07" w:rsidRPr="00280A1A" w14:paraId="69FBE078" w14:textId="77777777" w:rsidTr="00280A1A">
        <w:trPr>
          <w:trHeight w:val="552"/>
        </w:trPr>
        <w:tc>
          <w:tcPr>
            <w:tcW w:w="2821" w:type="dxa"/>
            <w:vAlign w:val="bottom"/>
          </w:tcPr>
          <w:p w14:paraId="1B568429"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 </w:t>
            </w:r>
          </w:p>
        </w:tc>
        <w:tc>
          <w:tcPr>
            <w:tcW w:w="1764" w:type="dxa"/>
            <w:shd w:val="clear" w:color="auto" w:fill="auto"/>
            <w:noWrap/>
            <w:vAlign w:val="bottom"/>
            <w:hideMark/>
          </w:tcPr>
          <w:p w14:paraId="6118E672"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 xml:space="preserve">Mediterranean </w:t>
            </w:r>
          </w:p>
        </w:tc>
        <w:tc>
          <w:tcPr>
            <w:tcW w:w="1711" w:type="dxa"/>
            <w:shd w:val="clear" w:color="auto" w:fill="auto"/>
            <w:noWrap/>
            <w:vAlign w:val="bottom"/>
            <w:hideMark/>
          </w:tcPr>
          <w:p w14:paraId="134D7D2E"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46 (18.3%)</w:t>
            </w:r>
          </w:p>
        </w:tc>
        <w:tc>
          <w:tcPr>
            <w:tcW w:w="1712" w:type="dxa"/>
            <w:shd w:val="clear" w:color="auto" w:fill="auto"/>
            <w:noWrap/>
            <w:vAlign w:val="bottom"/>
            <w:hideMark/>
          </w:tcPr>
          <w:p w14:paraId="1EC8186B"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6 (15.4%)</w:t>
            </w:r>
          </w:p>
        </w:tc>
        <w:tc>
          <w:tcPr>
            <w:tcW w:w="1712" w:type="dxa"/>
            <w:shd w:val="clear" w:color="auto" w:fill="auto"/>
            <w:noWrap/>
            <w:vAlign w:val="bottom"/>
            <w:hideMark/>
          </w:tcPr>
          <w:p w14:paraId="7D5D7804"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8 (42.1%)</w:t>
            </w:r>
          </w:p>
        </w:tc>
        <w:tc>
          <w:tcPr>
            <w:tcW w:w="1170" w:type="dxa"/>
            <w:shd w:val="clear" w:color="auto" w:fill="auto"/>
            <w:noWrap/>
            <w:vAlign w:val="bottom"/>
            <w:hideMark/>
          </w:tcPr>
          <w:p w14:paraId="05D225AC"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 </w:t>
            </w:r>
          </w:p>
        </w:tc>
      </w:tr>
      <w:tr w:rsidR="009D1A07" w:rsidRPr="00280A1A" w14:paraId="242AA3DF" w14:textId="77777777" w:rsidTr="00280A1A">
        <w:trPr>
          <w:trHeight w:val="552"/>
        </w:trPr>
        <w:tc>
          <w:tcPr>
            <w:tcW w:w="2821" w:type="dxa"/>
            <w:vAlign w:val="bottom"/>
          </w:tcPr>
          <w:p w14:paraId="7EDF4324"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 </w:t>
            </w:r>
          </w:p>
        </w:tc>
        <w:tc>
          <w:tcPr>
            <w:tcW w:w="1764" w:type="dxa"/>
            <w:shd w:val="clear" w:color="auto" w:fill="auto"/>
            <w:noWrap/>
            <w:vAlign w:val="bottom"/>
            <w:hideMark/>
          </w:tcPr>
          <w:p w14:paraId="561FBD54"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 xml:space="preserve">Black </w:t>
            </w:r>
          </w:p>
        </w:tc>
        <w:tc>
          <w:tcPr>
            <w:tcW w:w="1711" w:type="dxa"/>
            <w:shd w:val="clear" w:color="auto" w:fill="auto"/>
            <w:noWrap/>
            <w:vAlign w:val="bottom"/>
            <w:hideMark/>
          </w:tcPr>
          <w:p w14:paraId="1AAF2618"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32 (12.7%)</w:t>
            </w:r>
          </w:p>
        </w:tc>
        <w:tc>
          <w:tcPr>
            <w:tcW w:w="1712" w:type="dxa"/>
            <w:shd w:val="clear" w:color="auto" w:fill="auto"/>
            <w:noWrap/>
            <w:vAlign w:val="bottom"/>
            <w:hideMark/>
          </w:tcPr>
          <w:p w14:paraId="4C5533BF"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5 (12.8%)</w:t>
            </w:r>
          </w:p>
        </w:tc>
        <w:tc>
          <w:tcPr>
            <w:tcW w:w="1712" w:type="dxa"/>
            <w:shd w:val="clear" w:color="auto" w:fill="auto"/>
            <w:noWrap/>
            <w:vAlign w:val="bottom"/>
            <w:hideMark/>
          </w:tcPr>
          <w:p w14:paraId="7BAEF5BC"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 (5.3%)</w:t>
            </w:r>
          </w:p>
        </w:tc>
        <w:tc>
          <w:tcPr>
            <w:tcW w:w="1170" w:type="dxa"/>
            <w:shd w:val="clear" w:color="auto" w:fill="auto"/>
            <w:noWrap/>
            <w:vAlign w:val="bottom"/>
            <w:hideMark/>
          </w:tcPr>
          <w:p w14:paraId="021614DA"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 </w:t>
            </w:r>
          </w:p>
        </w:tc>
      </w:tr>
      <w:tr w:rsidR="009D1A07" w:rsidRPr="00280A1A" w14:paraId="5F3FA490" w14:textId="77777777" w:rsidTr="00280A1A">
        <w:trPr>
          <w:trHeight w:val="552"/>
        </w:trPr>
        <w:tc>
          <w:tcPr>
            <w:tcW w:w="2821" w:type="dxa"/>
            <w:vAlign w:val="bottom"/>
          </w:tcPr>
          <w:p w14:paraId="12DD7018"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p>
        </w:tc>
        <w:tc>
          <w:tcPr>
            <w:tcW w:w="1764" w:type="dxa"/>
            <w:shd w:val="clear" w:color="auto" w:fill="auto"/>
            <w:noWrap/>
            <w:vAlign w:val="bottom"/>
            <w:hideMark/>
          </w:tcPr>
          <w:p w14:paraId="5421F72C"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Asian (other than Indian)</w:t>
            </w:r>
          </w:p>
        </w:tc>
        <w:tc>
          <w:tcPr>
            <w:tcW w:w="1711" w:type="dxa"/>
            <w:shd w:val="clear" w:color="auto" w:fill="auto"/>
            <w:noWrap/>
            <w:vAlign w:val="bottom"/>
            <w:hideMark/>
          </w:tcPr>
          <w:p w14:paraId="36144480"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11 (4.4%)</w:t>
            </w:r>
          </w:p>
        </w:tc>
        <w:tc>
          <w:tcPr>
            <w:tcW w:w="1712" w:type="dxa"/>
            <w:shd w:val="clear" w:color="auto" w:fill="auto"/>
            <w:noWrap/>
            <w:vAlign w:val="bottom"/>
            <w:hideMark/>
          </w:tcPr>
          <w:p w14:paraId="4294C375"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3 (7.7%)</w:t>
            </w:r>
          </w:p>
        </w:tc>
        <w:tc>
          <w:tcPr>
            <w:tcW w:w="1712" w:type="dxa"/>
            <w:shd w:val="clear" w:color="auto" w:fill="auto"/>
            <w:noWrap/>
            <w:vAlign w:val="bottom"/>
            <w:hideMark/>
          </w:tcPr>
          <w:p w14:paraId="601B3AFD"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 (0.0%)</w:t>
            </w:r>
          </w:p>
        </w:tc>
        <w:tc>
          <w:tcPr>
            <w:tcW w:w="1170" w:type="dxa"/>
            <w:shd w:val="clear" w:color="auto" w:fill="auto"/>
            <w:noWrap/>
            <w:vAlign w:val="bottom"/>
            <w:hideMark/>
          </w:tcPr>
          <w:p w14:paraId="0FB2F3CC"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 </w:t>
            </w:r>
          </w:p>
        </w:tc>
      </w:tr>
      <w:tr w:rsidR="009D1A07" w:rsidRPr="00280A1A" w14:paraId="6B21271A" w14:textId="77777777" w:rsidTr="00280A1A">
        <w:trPr>
          <w:trHeight w:val="552"/>
        </w:trPr>
        <w:tc>
          <w:tcPr>
            <w:tcW w:w="2821" w:type="dxa"/>
            <w:vAlign w:val="bottom"/>
          </w:tcPr>
          <w:p w14:paraId="2798FEC8"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 </w:t>
            </w:r>
          </w:p>
        </w:tc>
        <w:tc>
          <w:tcPr>
            <w:tcW w:w="1764" w:type="dxa"/>
            <w:shd w:val="clear" w:color="auto" w:fill="auto"/>
            <w:noWrap/>
            <w:vAlign w:val="bottom"/>
            <w:hideMark/>
          </w:tcPr>
          <w:p w14:paraId="337309A9"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 xml:space="preserve">Indian </w:t>
            </w:r>
          </w:p>
        </w:tc>
        <w:tc>
          <w:tcPr>
            <w:tcW w:w="1711" w:type="dxa"/>
            <w:shd w:val="clear" w:color="auto" w:fill="auto"/>
            <w:noWrap/>
            <w:vAlign w:val="bottom"/>
            <w:hideMark/>
          </w:tcPr>
          <w:p w14:paraId="5F466B6A"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20 (7.9%)</w:t>
            </w:r>
          </w:p>
        </w:tc>
        <w:tc>
          <w:tcPr>
            <w:tcW w:w="1712" w:type="dxa"/>
            <w:shd w:val="clear" w:color="auto" w:fill="auto"/>
            <w:noWrap/>
            <w:vAlign w:val="bottom"/>
            <w:hideMark/>
          </w:tcPr>
          <w:p w14:paraId="2B93A53D"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5 (12.8%)</w:t>
            </w:r>
          </w:p>
        </w:tc>
        <w:tc>
          <w:tcPr>
            <w:tcW w:w="1712" w:type="dxa"/>
            <w:shd w:val="clear" w:color="auto" w:fill="auto"/>
            <w:noWrap/>
            <w:vAlign w:val="bottom"/>
            <w:hideMark/>
          </w:tcPr>
          <w:p w14:paraId="5A36E5EE"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 (5.3%)</w:t>
            </w:r>
          </w:p>
        </w:tc>
        <w:tc>
          <w:tcPr>
            <w:tcW w:w="1170" w:type="dxa"/>
            <w:shd w:val="clear" w:color="auto" w:fill="auto"/>
            <w:noWrap/>
            <w:vAlign w:val="bottom"/>
            <w:hideMark/>
          </w:tcPr>
          <w:p w14:paraId="071FD453"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 </w:t>
            </w:r>
          </w:p>
        </w:tc>
      </w:tr>
      <w:tr w:rsidR="009D1A07" w:rsidRPr="00280A1A" w14:paraId="16895036" w14:textId="77777777" w:rsidTr="00280A1A">
        <w:trPr>
          <w:trHeight w:val="552"/>
        </w:trPr>
        <w:tc>
          <w:tcPr>
            <w:tcW w:w="2821" w:type="dxa"/>
            <w:vAlign w:val="bottom"/>
          </w:tcPr>
          <w:p w14:paraId="71E5FE10"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 </w:t>
            </w:r>
          </w:p>
        </w:tc>
        <w:tc>
          <w:tcPr>
            <w:tcW w:w="1764" w:type="dxa"/>
            <w:shd w:val="clear" w:color="auto" w:fill="auto"/>
            <w:noWrap/>
            <w:vAlign w:val="bottom"/>
            <w:hideMark/>
          </w:tcPr>
          <w:p w14:paraId="1F50A220"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Other</w:t>
            </w:r>
          </w:p>
        </w:tc>
        <w:tc>
          <w:tcPr>
            <w:tcW w:w="1711" w:type="dxa"/>
            <w:shd w:val="clear" w:color="auto" w:fill="auto"/>
            <w:noWrap/>
            <w:vAlign w:val="bottom"/>
            <w:hideMark/>
          </w:tcPr>
          <w:p w14:paraId="73687845"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13 (5.2%)</w:t>
            </w:r>
          </w:p>
        </w:tc>
        <w:tc>
          <w:tcPr>
            <w:tcW w:w="1712" w:type="dxa"/>
            <w:shd w:val="clear" w:color="auto" w:fill="auto"/>
            <w:noWrap/>
            <w:vAlign w:val="bottom"/>
            <w:hideMark/>
          </w:tcPr>
          <w:p w14:paraId="09DAD652"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2 (5.1%)</w:t>
            </w:r>
          </w:p>
        </w:tc>
        <w:tc>
          <w:tcPr>
            <w:tcW w:w="1712" w:type="dxa"/>
            <w:shd w:val="clear" w:color="auto" w:fill="auto"/>
            <w:noWrap/>
            <w:vAlign w:val="bottom"/>
            <w:hideMark/>
          </w:tcPr>
          <w:p w14:paraId="2B5CC6F5"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 (0.0%)</w:t>
            </w:r>
          </w:p>
        </w:tc>
        <w:tc>
          <w:tcPr>
            <w:tcW w:w="1170" w:type="dxa"/>
            <w:shd w:val="clear" w:color="auto" w:fill="auto"/>
            <w:noWrap/>
            <w:vAlign w:val="bottom"/>
            <w:hideMark/>
          </w:tcPr>
          <w:p w14:paraId="21495D34"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 </w:t>
            </w:r>
          </w:p>
        </w:tc>
      </w:tr>
      <w:tr w:rsidR="009D1A07" w:rsidRPr="00280A1A" w14:paraId="6672BF0A" w14:textId="77777777" w:rsidTr="00280A1A">
        <w:trPr>
          <w:trHeight w:val="552"/>
        </w:trPr>
        <w:tc>
          <w:tcPr>
            <w:tcW w:w="2821" w:type="dxa"/>
            <w:vAlign w:val="bottom"/>
          </w:tcPr>
          <w:p w14:paraId="2CD6E390"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Cycle interval</w:t>
            </w:r>
          </w:p>
        </w:tc>
        <w:tc>
          <w:tcPr>
            <w:tcW w:w="1764" w:type="dxa"/>
            <w:shd w:val="clear" w:color="auto" w:fill="auto"/>
            <w:noWrap/>
            <w:vAlign w:val="bottom"/>
          </w:tcPr>
          <w:p w14:paraId="4AE4CAC7"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≥180 days</w:t>
            </w:r>
          </w:p>
        </w:tc>
        <w:tc>
          <w:tcPr>
            <w:tcW w:w="1711" w:type="dxa"/>
            <w:shd w:val="clear" w:color="auto" w:fill="auto"/>
            <w:noWrap/>
            <w:vAlign w:val="bottom"/>
          </w:tcPr>
          <w:p w14:paraId="4644085D"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88 (34.9%)</w:t>
            </w:r>
          </w:p>
        </w:tc>
        <w:tc>
          <w:tcPr>
            <w:tcW w:w="1712" w:type="dxa"/>
            <w:shd w:val="clear" w:color="auto" w:fill="auto"/>
            <w:noWrap/>
            <w:vAlign w:val="bottom"/>
          </w:tcPr>
          <w:p w14:paraId="3B01A9FB"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16 (41.0%)</w:t>
            </w:r>
          </w:p>
        </w:tc>
        <w:tc>
          <w:tcPr>
            <w:tcW w:w="1712" w:type="dxa"/>
            <w:shd w:val="clear" w:color="auto" w:fill="auto"/>
            <w:noWrap/>
            <w:vAlign w:val="bottom"/>
          </w:tcPr>
          <w:p w14:paraId="49E2E5FD"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 (0.0%)</w:t>
            </w:r>
          </w:p>
        </w:tc>
        <w:tc>
          <w:tcPr>
            <w:tcW w:w="1170" w:type="dxa"/>
            <w:shd w:val="clear" w:color="auto" w:fill="auto"/>
            <w:noWrap/>
            <w:vAlign w:val="bottom"/>
            <w:hideMark/>
          </w:tcPr>
          <w:p w14:paraId="209DF2A7"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&lt;0.001</w:t>
            </w:r>
          </w:p>
        </w:tc>
      </w:tr>
      <w:tr w:rsidR="009D1A07" w:rsidRPr="00280A1A" w14:paraId="647A8ED5" w14:textId="77777777" w:rsidTr="00280A1A">
        <w:trPr>
          <w:trHeight w:val="552"/>
        </w:trPr>
        <w:tc>
          <w:tcPr>
            <w:tcW w:w="2821" w:type="dxa"/>
            <w:vAlign w:val="bottom"/>
          </w:tcPr>
          <w:p w14:paraId="5B17E2AF"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 </w:t>
            </w:r>
          </w:p>
        </w:tc>
        <w:tc>
          <w:tcPr>
            <w:tcW w:w="1764" w:type="dxa"/>
            <w:shd w:val="clear" w:color="auto" w:fill="auto"/>
            <w:noWrap/>
            <w:vAlign w:val="bottom"/>
            <w:hideMark/>
          </w:tcPr>
          <w:p w14:paraId="3E603DAC"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≥36 days</w:t>
            </w:r>
          </w:p>
        </w:tc>
        <w:tc>
          <w:tcPr>
            <w:tcW w:w="1711" w:type="dxa"/>
            <w:shd w:val="clear" w:color="auto" w:fill="auto"/>
            <w:noWrap/>
            <w:vAlign w:val="bottom"/>
            <w:hideMark/>
          </w:tcPr>
          <w:p w14:paraId="0D2AD11F"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164 (65.1%)</w:t>
            </w:r>
          </w:p>
        </w:tc>
        <w:tc>
          <w:tcPr>
            <w:tcW w:w="1712" w:type="dxa"/>
            <w:shd w:val="clear" w:color="auto" w:fill="auto"/>
            <w:noWrap/>
            <w:vAlign w:val="bottom"/>
            <w:hideMark/>
          </w:tcPr>
          <w:p w14:paraId="3EA53960"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23 (59.0%)</w:t>
            </w:r>
          </w:p>
        </w:tc>
        <w:tc>
          <w:tcPr>
            <w:tcW w:w="1712" w:type="dxa"/>
            <w:shd w:val="clear" w:color="auto" w:fill="auto"/>
            <w:noWrap/>
            <w:vAlign w:val="bottom"/>
            <w:hideMark/>
          </w:tcPr>
          <w:p w14:paraId="6396EAAB"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 (0.0%)</w:t>
            </w:r>
          </w:p>
        </w:tc>
        <w:tc>
          <w:tcPr>
            <w:tcW w:w="1170" w:type="dxa"/>
            <w:shd w:val="clear" w:color="auto" w:fill="auto"/>
            <w:noWrap/>
            <w:vAlign w:val="bottom"/>
            <w:hideMark/>
          </w:tcPr>
          <w:p w14:paraId="2FB5974F"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 </w:t>
            </w:r>
          </w:p>
        </w:tc>
      </w:tr>
      <w:tr w:rsidR="009D1A07" w:rsidRPr="00280A1A" w14:paraId="2EBEEE58" w14:textId="77777777" w:rsidTr="00280A1A">
        <w:trPr>
          <w:trHeight w:val="552"/>
        </w:trPr>
        <w:tc>
          <w:tcPr>
            <w:tcW w:w="2821" w:type="dxa"/>
            <w:vAlign w:val="bottom"/>
          </w:tcPr>
          <w:p w14:paraId="4CC6791D"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 </w:t>
            </w:r>
          </w:p>
        </w:tc>
        <w:tc>
          <w:tcPr>
            <w:tcW w:w="1764" w:type="dxa"/>
            <w:shd w:val="clear" w:color="auto" w:fill="auto"/>
            <w:noWrap/>
            <w:vAlign w:val="bottom"/>
          </w:tcPr>
          <w:p w14:paraId="75213169"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&lt;36 days</w:t>
            </w:r>
          </w:p>
        </w:tc>
        <w:tc>
          <w:tcPr>
            <w:tcW w:w="1711" w:type="dxa"/>
            <w:shd w:val="clear" w:color="auto" w:fill="auto"/>
            <w:noWrap/>
            <w:vAlign w:val="bottom"/>
          </w:tcPr>
          <w:p w14:paraId="15718E38"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 (0.0%)</w:t>
            </w:r>
          </w:p>
        </w:tc>
        <w:tc>
          <w:tcPr>
            <w:tcW w:w="1712" w:type="dxa"/>
            <w:shd w:val="clear" w:color="auto" w:fill="auto"/>
            <w:noWrap/>
            <w:vAlign w:val="bottom"/>
          </w:tcPr>
          <w:p w14:paraId="4069C499"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 (0.0%)</w:t>
            </w:r>
          </w:p>
        </w:tc>
        <w:tc>
          <w:tcPr>
            <w:tcW w:w="1712" w:type="dxa"/>
            <w:shd w:val="clear" w:color="auto" w:fill="auto"/>
            <w:noWrap/>
            <w:vAlign w:val="bottom"/>
          </w:tcPr>
          <w:p w14:paraId="34A7FBA6"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19 (100.0%)</w:t>
            </w:r>
          </w:p>
        </w:tc>
        <w:tc>
          <w:tcPr>
            <w:tcW w:w="1170" w:type="dxa"/>
            <w:shd w:val="clear" w:color="auto" w:fill="auto"/>
            <w:noWrap/>
            <w:vAlign w:val="bottom"/>
            <w:hideMark/>
          </w:tcPr>
          <w:p w14:paraId="2B6DCF85"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 </w:t>
            </w:r>
          </w:p>
        </w:tc>
      </w:tr>
      <w:tr w:rsidR="009D1A07" w:rsidRPr="00280A1A" w14:paraId="04E82C73" w14:textId="77777777" w:rsidTr="00280A1A">
        <w:trPr>
          <w:trHeight w:val="552"/>
        </w:trPr>
        <w:tc>
          <w:tcPr>
            <w:tcW w:w="2821" w:type="dxa"/>
            <w:vAlign w:val="bottom"/>
          </w:tcPr>
          <w:p w14:paraId="6DCA7551"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Hirsutism</w:t>
            </w:r>
          </w:p>
        </w:tc>
        <w:tc>
          <w:tcPr>
            <w:tcW w:w="1764" w:type="dxa"/>
            <w:shd w:val="clear" w:color="auto" w:fill="auto"/>
            <w:noWrap/>
            <w:vAlign w:val="bottom"/>
            <w:hideMark/>
          </w:tcPr>
          <w:p w14:paraId="0B038BFB"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 </w:t>
            </w:r>
          </w:p>
        </w:tc>
        <w:tc>
          <w:tcPr>
            <w:tcW w:w="1711" w:type="dxa"/>
            <w:shd w:val="clear" w:color="auto" w:fill="auto"/>
            <w:noWrap/>
            <w:vAlign w:val="bottom"/>
            <w:hideMark/>
          </w:tcPr>
          <w:p w14:paraId="221DD0DC"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78 (32.4%)</w:t>
            </w:r>
          </w:p>
        </w:tc>
        <w:tc>
          <w:tcPr>
            <w:tcW w:w="1712" w:type="dxa"/>
            <w:shd w:val="clear" w:color="auto" w:fill="auto"/>
            <w:noWrap/>
            <w:vAlign w:val="bottom"/>
            <w:hideMark/>
          </w:tcPr>
          <w:p w14:paraId="6CE255FF"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14 (35.9%)</w:t>
            </w:r>
          </w:p>
        </w:tc>
        <w:tc>
          <w:tcPr>
            <w:tcW w:w="1712" w:type="dxa"/>
            <w:shd w:val="clear" w:color="auto" w:fill="auto"/>
            <w:noWrap/>
            <w:vAlign w:val="bottom"/>
            <w:hideMark/>
          </w:tcPr>
          <w:p w14:paraId="4209FBD1"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6 (31.6%)</w:t>
            </w:r>
          </w:p>
        </w:tc>
        <w:tc>
          <w:tcPr>
            <w:tcW w:w="1170" w:type="dxa"/>
            <w:shd w:val="clear" w:color="auto" w:fill="auto"/>
            <w:noWrap/>
            <w:vAlign w:val="bottom"/>
            <w:hideMark/>
          </w:tcPr>
          <w:p w14:paraId="140E5539"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0.9</w:t>
            </w:r>
          </w:p>
        </w:tc>
      </w:tr>
      <w:tr w:rsidR="009D1A07" w:rsidRPr="00280A1A" w14:paraId="5883923F" w14:textId="77777777" w:rsidTr="00280A1A">
        <w:trPr>
          <w:trHeight w:val="552"/>
        </w:trPr>
        <w:tc>
          <w:tcPr>
            <w:tcW w:w="2821" w:type="dxa"/>
            <w:vAlign w:val="bottom"/>
          </w:tcPr>
          <w:p w14:paraId="59FDE8DB"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 xml:space="preserve">Ferriman-Gallwey </w:t>
            </w:r>
            <w:proofErr w:type="spellStart"/>
            <w:r w:rsidRPr="00280A1A">
              <w:rPr>
                <w:rFonts w:asciiTheme="minorBidi" w:eastAsia="Times New Roman" w:hAnsiTheme="minorBidi"/>
                <w:b/>
                <w:bCs/>
                <w:color w:val="000000"/>
                <w:sz w:val="24"/>
                <w:szCs w:val="24"/>
                <w:lang w:val="en-GB" w:eastAsia="en-GB"/>
              </w:rPr>
              <w:t>score</w:t>
            </w:r>
            <w:r w:rsidRPr="00280A1A">
              <w:rPr>
                <w:rFonts w:asciiTheme="minorBidi" w:eastAsia="Times New Roman" w:hAnsiTheme="minorBidi"/>
                <w:b/>
                <w:bCs/>
                <w:color w:val="000000"/>
                <w:sz w:val="24"/>
                <w:szCs w:val="24"/>
                <w:vertAlign w:val="superscript"/>
                <w:lang w:val="en-GB" w:eastAsia="en-GB"/>
              </w:rPr>
              <w:t>b</w:t>
            </w:r>
            <w:proofErr w:type="spellEnd"/>
            <w:r w:rsidRPr="00280A1A">
              <w:rPr>
                <w:rFonts w:asciiTheme="minorBidi" w:eastAsia="Times New Roman" w:hAnsiTheme="minorBidi"/>
                <w:b/>
                <w:bCs/>
                <w:color w:val="000000"/>
                <w:sz w:val="24"/>
                <w:szCs w:val="24"/>
                <w:lang w:val="en-GB" w:eastAsia="en-GB"/>
              </w:rPr>
              <w:t xml:space="preserve"> </w:t>
            </w:r>
          </w:p>
        </w:tc>
        <w:tc>
          <w:tcPr>
            <w:tcW w:w="1764" w:type="dxa"/>
            <w:shd w:val="clear" w:color="auto" w:fill="auto"/>
            <w:noWrap/>
            <w:vAlign w:val="bottom"/>
            <w:hideMark/>
          </w:tcPr>
          <w:p w14:paraId="7CDAF26C"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 </w:t>
            </w:r>
          </w:p>
        </w:tc>
        <w:tc>
          <w:tcPr>
            <w:tcW w:w="1711" w:type="dxa"/>
            <w:shd w:val="clear" w:color="auto" w:fill="auto"/>
            <w:noWrap/>
            <w:vAlign w:val="bottom"/>
            <w:hideMark/>
          </w:tcPr>
          <w:p w14:paraId="76930368"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4 (1, 9)</w:t>
            </w:r>
          </w:p>
        </w:tc>
        <w:tc>
          <w:tcPr>
            <w:tcW w:w="1712" w:type="dxa"/>
            <w:shd w:val="clear" w:color="auto" w:fill="auto"/>
            <w:noWrap/>
            <w:vAlign w:val="bottom"/>
            <w:hideMark/>
          </w:tcPr>
          <w:p w14:paraId="00F69576"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4 (1, 14)</w:t>
            </w:r>
          </w:p>
        </w:tc>
        <w:tc>
          <w:tcPr>
            <w:tcW w:w="1712" w:type="dxa"/>
            <w:shd w:val="clear" w:color="auto" w:fill="auto"/>
            <w:noWrap/>
            <w:vAlign w:val="bottom"/>
            <w:hideMark/>
          </w:tcPr>
          <w:p w14:paraId="0ED079E8"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6 (4, 10)</w:t>
            </w:r>
          </w:p>
        </w:tc>
        <w:tc>
          <w:tcPr>
            <w:tcW w:w="1170" w:type="dxa"/>
            <w:shd w:val="clear" w:color="auto" w:fill="auto"/>
            <w:noWrap/>
            <w:vAlign w:val="bottom"/>
            <w:hideMark/>
          </w:tcPr>
          <w:p w14:paraId="6EE168EF"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0.41</w:t>
            </w:r>
          </w:p>
        </w:tc>
      </w:tr>
      <w:tr w:rsidR="009D1A07" w:rsidRPr="00280A1A" w14:paraId="4B0962AC" w14:textId="77777777" w:rsidTr="00280A1A">
        <w:trPr>
          <w:trHeight w:val="552"/>
        </w:trPr>
        <w:tc>
          <w:tcPr>
            <w:tcW w:w="2821" w:type="dxa"/>
            <w:vAlign w:val="bottom"/>
          </w:tcPr>
          <w:p w14:paraId="4A8E4F08"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BP(systolic)</w:t>
            </w:r>
            <w:r w:rsidRPr="00280A1A">
              <w:rPr>
                <w:rFonts w:asciiTheme="minorBidi" w:eastAsia="Times New Roman" w:hAnsiTheme="minorBidi"/>
                <w:b/>
                <w:bCs/>
                <w:color w:val="000000"/>
                <w:sz w:val="24"/>
                <w:szCs w:val="24"/>
                <w:vertAlign w:val="superscript"/>
                <w:lang w:val="en-GB" w:eastAsia="en-GB"/>
              </w:rPr>
              <w:t>a</w:t>
            </w:r>
          </w:p>
        </w:tc>
        <w:tc>
          <w:tcPr>
            <w:tcW w:w="1764" w:type="dxa"/>
            <w:shd w:val="clear" w:color="auto" w:fill="auto"/>
            <w:noWrap/>
            <w:vAlign w:val="bottom"/>
            <w:hideMark/>
          </w:tcPr>
          <w:p w14:paraId="507ABF12"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 </w:t>
            </w:r>
          </w:p>
        </w:tc>
        <w:tc>
          <w:tcPr>
            <w:tcW w:w="1711" w:type="dxa"/>
            <w:shd w:val="clear" w:color="auto" w:fill="auto"/>
            <w:noWrap/>
            <w:vAlign w:val="bottom"/>
            <w:hideMark/>
          </w:tcPr>
          <w:p w14:paraId="1000F53A"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119 (13)</w:t>
            </w:r>
          </w:p>
        </w:tc>
        <w:tc>
          <w:tcPr>
            <w:tcW w:w="1712" w:type="dxa"/>
            <w:shd w:val="clear" w:color="auto" w:fill="auto"/>
            <w:noWrap/>
            <w:vAlign w:val="bottom"/>
            <w:hideMark/>
          </w:tcPr>
          <w:p w14:paraId="0FCC63D3"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121 (12)</w:t>
            </w:r>
          </w:p>
        </w:tc>
        <w:tc>
          <w:tcPr>
            <w:tcW w:w="1712" w:type="dxa"/>
            <w:shd w:val="clear" w:color="auto" w:fill="auto"/>
            <w:noWrap/>
            <w:vAlign w:val="bottom"/>
            <w:hideMark/>
          </w:tcPr>
          <w:p w14:paraId="2F1E6082"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119 (19)</w:t>
            </w:r>
          </w:p>
        </w:tc>
        <w:tc>
          <w:tcPr>
            <w:tcW w:w="1170" w:type="dxa"/>
            <w:shd w:val="clear" w:color="auto" w:fill="auto"/>
            <w:noWrap/>
            <w:vAlign w:val="bottom"/>
            <w:hideMark/>
          </w:tcPr>
          <w:p w14:paraId="3B692050"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0.62</w:t>
            </w:r>
          </w:p>
        </w:tc>
      </w:tr>
      <w:tr w:rsidR="009D1A07" w:rsidRPr="00280A1A" w14:paraId="355FD61E" w14:textId="77777777" w:rsidTr="00280A1A">
        <w:trPr>
          <w:trHeight w:val="552"/>
        </w:trPr>
        <w:tc>
          <w:tcPr>
            <w:tcW w:w="2821" w:type="dxa"/>
            <w:tcBorders>
              <w:bottom w:val="single" w:sz="4" w:space="0" w:color="auto"/>
            </w:tcBorders>
            <w:vAlign w:val="bottom"/>
          </w:tcPr>
          <w:p w14:paraId="421B3082"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b/>
                <w:bCs/>
                <w:color w:val="000000"/>
                <w:sz w:val="24"/>
                <w:szCs w:val="24"/>
                <w:lang w:val="en-GB" w:eastAsia="en-GB"/>
              </w:rPr>
              <w:t>BP(diastolic)</w:t>
            </w:r>
            <w:r w:rsidRPr="00280A1A">
              <w:rPr>
                <w:rFonts w:asciiTheme="minorBidi" w:eastAsia="Times New Roman" w:hAnsiTheme="minorBidi"/>
                <w:b/>
                <w:bCs/>
                <w:color w:val="000000"/>
                <w:sz w:val="24"/>
                <w:szCs w:val="24"/>
                <w:vertAlign w:val="superscript"/>
                <w:lang w:val="en-GB" w:eastAsia="en-GB"/>
              </w:rPr>
              <w:t>a</w:t>
            </w:r>
          </w:p>
        </w:tc>
        <w:tc>
          <w:tcPr>
            <w:tcW w:w="1764" w:type="dxa"/>
            <w:tcBorders>
              <w:bottom w:val="single" w:sz="4" w:space="0" w:color="auto"/>
            </w:tcBorders>
            <w:shd w:val="clear" w:color="auto" w:fill="auto"/>
            <w:noWrap/>
            <w:vAlign w:val="bottom"/>
            <w:hideMark/>
          </w:tcPr>
          <w:p w14:paraId="2820C4C5"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 </w:t>
            </w:r>
          </w:p>
        </w:tc>
        <w:tc>
          <w:tcPr>
            <w:tcW w:w="1711" w:type="dxa"/>
            <w:tcBorders>
              <w:bottom w:val="single" w:sz="4" w:space="0" w:color="auto"/>
            </w:tcBorders>
            <w:shd w:val="clear" w:color="auto" w:fill="auto"/>
            <w:noWrap/>
            <w:vAlign w:val="bottom"/>
            <w:hideMark/>
          </w:tcPr>
          <w:p w14:paraId="0C296F5E"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78.1 (10.9)</w:t>
            </w:r>
          </w:p>
        </w:tc>
        <w:tc>
          <w:tcPr>
            <w:tcW w:w="1712" w:type="dxa"/>
            <w:tcBorders>
              <w:bottom w:val="single" w:sz="4" w:space="0" w:color="auto"/>
            </w:tcBorders>
            <w:shd w:val="clear" w:color="auto" w:fill="auto"/>
            <w:noWrap/>
            <w:vAlign w:val="bottom"/>
            <w:hideMark/>
          </w:tcPr>
          <w:p w14:paraId="2CA22CA9"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81.7 (12.5)</w:t>
            </w:r>
          </w:p>
        </w:tc>
        <w:tc>
          <w:tcPr>
            <w:tcW w:w="1712" w:type="dxa"/>
            <w:tcBorders>
              <w:bottom w:val="single" w:sz="4" w:space="0" w:color="auto"/>
            </w:tcBorders>
            <w:shd w:val="clear" w:color="auto" w:fill="auto"/>
            <w:noWrap/>
            <w:vAlign w:val="bottom"/>
            <w:hideMark/>
          </w:tcPr>
          <w:p w14:paraId="64981C1F"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79.6 (12.1)</w:t>
            </w:r>
          </w:p>
        </w:tc>
        <w:tc>
          <w:tcPr>
            <w:tcW w:w="1170" w:type="dxa"/>
            <w:tcBorders>
              <w:bottom w:val="single" w:sz="4" w:space="0" w:color="auto"/>
            </w:tcBorders>
            <w:shd w:val="clear" w:color="auto" w:fill="auto"/>
            <w:noWrap/>
            <w:vAlign w:val="bottom"/>
            <w:hideMark/>
          </w:tcPr>
          <w:p w14:paraId="3A7BAB1A" w14:textId="77777777" w:rsidR="009D1A07" w:rsidRPr="00280A1A" w:rsidRDefault="009D1A07" w:rsidP="006552E5">
            <w:pPr>
              <w:spacing w:after="0" w:line="240" w:lineRule="auto"/>
              <w:rPr>
                <w:rFonts w:asciiTheme="minorBidi" w:eastAsia="Times New Roman" w:hAnsiTheme="minorBidi"/>
                <w:color w:val="000000"/>
                <w:sz w:val="24"/>
                <w:szCs w:val="24"/>
                <w:lang w:val="en-GB" w:eastAsia="en-GB"/>
              </w:rPr>
            </w:pPr>
            <w:r w:rsidRPr="00280A1A">
              <w:rPr>
                <w:rFonts w:asciiTheme="minorBidi" w:eastAsia="Times New Roman" w:hAnsiTheme="minorBidi"/>
                <w:color w:val="000000"/>
                <w:sz w:val="24"/>
                <w:szCs w:val="24"/>
                <w:lang w:val="en-GB" w:eastAsia="en-GB"/>
              </w:rPr>
              <w:t>0.16</w:t>
            </w:r>
          </w:p>
        </w:tc>
      </w:tr>
    </w:tbl>
    <w:p w14:paraId="2E1379DB" w14:textId="77777777" w:rsidR="00280A1A" w:rsidRDefault="00280A1A" w:rsidP="009D1A07">
      <w:pPr>
        <w:spacing w:after="0" w:line="240" w:lineRule="auto"/>
        <w:rPr>
          <w:rFonts w:asciiTheme="minorBidi" w:hAnsiTheme="minorBidi"/>
          <w:sz w:val="24"/>
          <w:szCs w:val="24"/>
        </w:rPr>
      </w:pPr>
    </w:p>
    <w:p w14:paraId="38A6164A" w14:textId="2A30D2CB" w:rsidR="009D1A07" w:rsidRPr="00280A1A" w:rsidRDefault="009D1A07" w:rsidP="009D1A07">
      <w:pPr>
        <w:spacing w:after="0" w:line="240" w:lineRule="auto"/>
        <w:rPr>
          <w:rFonts w:asciiTheme="minorBidi" w:hAnsiTheme="minorBidi"/>
          <w:sz w:val="24"/>
          <w:szCs w:val="24"/>
        </w:rPr>
      </w:pPr>
      <w:r w:rsidRPr="00280A1A">
        <w:rPr>
          <w:rFonts w:asciiTheme="minorBidi" w:hAnsiTheme="minorBidi"/>
          <w:sz w:val="24"/>
          <w:szCs w:val="24"/>
        </w:rPr>
        <w:t xml:space="preserve">*From ANOVA, Pearson’s chi squared or Kruskal-Wallis test as appropriate </w:t>
      </w:r>
    </w:p>
    <w:p w14:paraId="56B1E31B" w14:textId="77777777" w:rsidR="009D1A07" w:rsidRPr="00280A1A" w:rsidRDefault="009D1A07" w:rsidP="009D1A07">
      <w:pPr>
        <w:spacing w:after="0" w:line="240" w:lineRule="auto"/>
        <w:rPr>
          <w:rFonts w:asciiTheme="minorBidi" w:hAnsiTheme="minorBidi"/>
          <w:sz w:val="24"/>
          <w:szCs w:val="24"/>
        </w:rPr>
      </w:pPr>
      <w:proofErr w:type="spellStart"/>
      <w:r w:rsidRPr="00280A1A">
        <w:rPr>
          <w:rFonts w:asciiTheme="minorBidi" w:hAnsiTheme="minorBidi"/>
          <w:sz w:val="24"/>
          <w:szCs w:val="24"/>
          <w:vertAlign w:val="superscript"/>
        </w:rPr>
        <w:t>a</w:t>
      </w:r>
      <w:r w:rsidRPr="00280A1A">
        <w:rPr>
          <w:rFonts w:asciiTheme="minorBidi" w:hAnsiTheme="minorBidi"/>
          <w:sz w:val="24"/>
          <w:szCs w:val="24"/>
        </w:rPr>
        <w:t>mean</w:t>
      </w:r>
      <w:proofErr w:type="spellEnd"/>
      <w:r w:rsidRPr="00280A1A">
        <w:rPr>
          <w:rFonts w:asciiTheme="minorBidi" w:hAnsiTheme="minorBidi"/>
          <w:sz w:val="24"/>
          <w:szCs w:val="24"/>
        </w:rPr>
        <w:t xml:space="preserve"> (SD); </w:t>
      </w:r>
      <w:proofErr w:type="spellStart"/>
      <w:r w:rsidRPr="00280A1A">
        <w:rPr>
          <w:rFonts w:asciiTheme="minorBidi" w:hAnsiTheme="minorBidi"/>
          <w:sz w:val="24"/>
          <w:szCs w:val="24"/>
          <w:vertAlign w:val="superscript"/>
        </w:rPr>
        <w:t>b</w:t>
      </w:r>
      <w:r w:rsidRPr="00280A1A">
        <w:rPr>
          <w:rFonts w:asciiTheme="minorBidi" w:hAnsiTheme="minorBidi"/>
          <w:sz w:val="24"/>
          <w:szCs w:val="24"/>
        </w:rPr>
        <w:t>median</w:t>
      </w:r>
      <w:proofErr w:type="spellEnd"/>
      <w:r w:rsidRPr="00280A1A">
        <w:rPr>
          <w:rFonts w:asciiTheme="minorBidi" w:hAnsiTheme="minorBidi"/>
          <w:sz w:val="24"/>
          <w:szCs w:val="24"/>
        </w:rPr>
        <w:t xml:space="preserve"> (IQR)</w:t>
      </w:r>
    </w:p>
    <w:p w14:paraId="016274EE" w14:textId="77777777" w:rsidR="009D1A07" w:rsidRPr="00280A1A" w:rsidRDefault="009D1A07" w:rsidP="009D1A07">
      <w:pPr>
        <w:rPr>
          <w:rFonts w:asciiTheme="minorBidi" w:hAnsiTheme="minorBidi"/>
          <w:b/>
          <w:bCs/>
          <w:sz w:val="24"/>
          <w:szCs w:val="24"/>
        </w:rPr>
      </w:pPr>
    </w:p>
    <w:p w14:paraId="1269A46F" w14:textId="77777777" w:rsidR="009D1A07" w:rsidRPr="00280A1A" w:rsidRDefault="009D1A07">
      <w:pPr>
        <w:rPr>
          <w:rFonts w:asciiTheme="minorBidi" w:hAnsiTheme="minorBidi"/>
          <w:sz w:val="24"/>
          <w:szCs w:val="24"/>
        </w:rPr>
      </w:pPr>
    </w:p>
    <w:sectPr w:rsidR="009D1A07" w:rsidRPr="00280A1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8F2DCE"/>
    <w:multiLevelType w:val="hybridMultilevel"/>
    <w:tmpl w:val="1F428A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6047510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bdalla Moustafa Selim Elsayed">
    <w15:presenceInfo w15:providerId="AD" w15:userId="S::ae1901998@qu.edu.qa::11aa07a2-1116-4e31-afc2-055290cd02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A07"/>
    <w:rsid w:val="000643D1"/>
    <w:rsid w:val="00074145"/>
    <w:rsid w:val="0010601E"/>
    <w:rsid w:val="001B3619"/>
    <w:rsid w:val="00280A1A"/>
    <w:rsid w:val="00312599"/>
    <w:rsid w:val="0059460B"/>
    <w:rsid w:val="006B2C48"/>
    <w:rsid w:val="00713221"/>
    <w:rsid w:val="007C7911"/>
    <w:rsid w:val="0092704E"/>
    <w:rsid w:val="009D1A07"/>
    <w:rsid w:val="00DD7DD4"/>
    <w:rsid w:val="00F5774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5C986"/>
  <w15:chartTrackingRefBased/>
  <w15:docId w15:val="{B944FB8C-28F2-124F-8D7D-499EA73EF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704E"/>
    <w:pPr>
      <w:spacing w:after="160" w:line="259" w:lineRule="auto"/>
    </w:pPr>
    <w:rPr>
      <w:kern w:val="0"/>
      <w:sz w:val="22"/>
      <w:szCs w:val="22"/>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1A07"/>
    <w:pPr>
      <w:ind w:left="720"/>
      <w:contextualSpacing/>
    </w:pPr>
  </w:style>
  <w:style w:type="paragraph" w:styleId="Revision">
    <w:name w:val="Revision"/>
    <w:hidden/>
    <w:uiPriority w:val="99"/>
    <w:semiHidden/>
    <w:rsid w:val="00074145"/>
    <w:rPr>
      <w:kern w:val="0"/>
      <w:sz w:val="22"/>
      <w:szCs w:val="22"/>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736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1477</Words>
  <Characters>8420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Latifa Saad S A Al-Kaabi</dc:creator>
  <cp:keywords/>
  <dc:description/>
  <cp:lastModifiedBy>Abdalla Moustafa Selim Elsayed</cp:lastModifiedBy>
  <cp:revision>3</cp:revision>
  <dcterms:created xsi:type="dcterms:W3CDTF">2023-04-13T09:12:00Z</dcterms:created>
  <dcterms:modified xsi:type="dcterms:W3CDTF">2023-04-13T09:38:00Z</dcterms:modified>
</cp:coreProperties>
</file>