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581E6" w14:textId="26250684" w:rsidR="003F743B" w:rsidRPr="00FA63D3" w:rsidRDefault="003F743B" w:rsidP="003F743B">
      <w:pPr>
        <w:shd w:val="clear" w:color="auto" w:fill="FFFFFF"/>
        <w:spacing w:after="0" w:line="240" w:lineRule="auto"/>
        <w:jc w:val="center"/>
        <w:rPr>
          <w:rFonts w:asciiTheme="majorBidi" w:eastAsia="Times New Roman" w:hAnsiTheme="majorBidi" w:cstheme="majorBidi"/>
          <w:b/>
          <w:bCs/>
          <w:sz w:val="24"/>
          <w:szCs w:val="24"/>
          <w:lang w:bidi="ar-SA"/>
        </w:rPr>
      </w:pPr>
      <w:r w:rsidRPr="00FA63D3">
        <w:rPr>
          <w:rFonts w:asciiTheme="majorBidi" w:eastAsia="Times New Roman" w:hAnsiTheme="majorBidi" w:cstheme="majorBidi"/>
          <w:b/>
          <w:bCs/>
          <w:sz w:val="24"/>
          <w:szCs w:val="24"/>
          <w:lang w:bidi="ar-SA"/>
        </w:rPr>
        <w:t>Qatar Genome Project Study</w:t>
      </w:r>
    </w:p>
    <w:p w14:paraId="634DED4E" w14:textId="77777777" w:rsidR="003F743B" w:rsidRPr="00FA63D3" w:rsidRDefault="003F743B" w:rsidP="003F743B">
      <w:pPr>
        <w:shd w:val="clear" w:color="auto" w:fill="FFFFFF"/>
        <w:spacing w:after="0" w:line="240" w:lineRule="auto"/>
        <w:jc w:val="center"/>
        <w:rPr>
          <w:rFonts w:asciiTheme="majorBidi" w:eastAsia="Times New Roman" w:hAnsiTheme="majorBidi" w:cstheme="majorBidi"/>
          <w:b/>
          <w:bCs/>
          <w:sz w:val="24"/>
          <w:szCs w:val="24"/>
          <w:lang w:bidi="ar-SA"/>
        </w:rPr>
      </w:pPr>
    </w:p>
    <w:p w14:paraId="17B5B16D" w14:textId="1FDB4D4C" w:rsidR="003F743B" w:rsidRPr="00FA63D3" w:rsidRDefault="003F743B" w:rsidP="003F743B">
      <w:pPr>
        <w:shd w:val="clear" w:color="auto" w:fill="FFFFFF"/>
        <w:spacing w:after="0" w:line="240" w:lineRule="auto"/>
        <w:jc w:val="center"/>
        <w:rPr>
          <w:rFonts w:asciiTheme="majorBidi" w:eastAsia="Times New Roman" w:hAnsiTheme="majorBidi" w:cstheme="majorBidi"/>
          <w:b/>
          <w:bCs/>
          <w:sz w:val="24"/>
          <w:szCs w:val="24"/>
          <w:lang w:bidi="ar-SA"/>
        </w:rPr>
      </w:pPr>
      <w:r w:rsidRPr="00FA63D3">
        <w:rPr>
          <w:rFonts w:asciiTheme="majorBidi" w:eastAsia="Times New Roman" w:hAnsiTheme="majorBidi" w:cstheme="majorBidi"/>
          <w:b/>
          <w:bCs/>
          <w:sz w:val="24"/>
          <w:szCs w:val="24"/>
          <w:lang w:bidi="ar-SA"/>
        </w:rPr>
        <w:t>Survey of Public Attitudes</w:t>
      </w:r>
    </w:p>
    <w:p w14:paraId="38393E1E" w14:textId="77777777" w:rsidR="003F743B" w:rsidRPr="00FA63D3" w:rsidRDefault="003F743B" w:rsidP="003F743B">
      <w:pPr>
        <w:shd w:val="clear" w:color="auto" w:fill="FFFFFF"/>
        <w:spacing w:after="0" w:line="240" w:lineRule="auto"/>
        <w:jc w:val="center"/>
        <w:rPr>
          <w:rFonts w:asciiTheme="majorBidi" w:eastAsia="Times New Roman" w:hAnsiTheme="majorBidi" w:cstheme="majorBidi"/>
          <w:b/>
          <w:bCs/>
          <w:sz w:val="24"/>
          <w:szCs w:val="24"/>
          <w:lang w:bidi="ar-SA"/>
        </w:rPr>
      </w:pPr>
    </w:p>
    <w:p w14:paraId="0F5C99C3" w14:textId="77777777" w:rsidR="00620B56" w:rsidRPr="00FA63D3" w:rsidRDefault="00620B56" w:rsidP="003F743B">
      <w:pPr>
        <w:shd w:val="clear" w:color="auto" w:fill="FFFFFF"/>
        <w:spacing w:after="0" w:line="240" w:lineRule="auto"/>
        <w:rPr>
          <w:rFonts w:asciiTheme="majorBidi" w:eastAsia="Times New Roman" w:hAnsiTheme="majorBidi" w:cstheme="majorBidi"/>
          <w:b/>
          <w:bCs/>
          <w:sz w:val="24"/>
          <w:szCs w:val="24"/>
          <w:lang w:bidi="ar-SA"/>
        </w:rPr>
      </w:pPr>
    </w:p>
    <w:p w14:paraId="7F993098" w14:textId="77777777" w:rsidR="00620B56" w:rsidRDefault="00620B56" w:rsidP="003F743B">
      <w:pPr>
        <w:shd w:val="clear" w:color="auto" w:fill="FFFFFF"/>
        <w:spacing w:after="0" w:line="240" w:lineRule="auto"/>
        <w:rPr>
          <w:rFonts w:asciiTheme="majorBidi" w:eastAsia="Times New Roman" w:hAnsiTheme="majorBidi" w:cstheme="majorBidi"/>
          <w:b/>
          <w:bCs/>
          <w:sz w:val="24"/>
          <w:szCs w:val="24"/>
          <w:u w:val="single"/>
          <w:lang w:bidi="ar-SA"/>
        </w:rPr>
      </w:pPr>
    </w:p>
    <w:p w14:paraId="7BA0EAD5" w14:textId="77777777" w:rsidR="009F3F6E" w:rsidRPr="00C331CE" w:rsidRDefault="009F3F6E" w:rsidP="009F3F6E">
      <w:pPr>
        <w:spacing w:after="0" w:line="360" w:lineRule="auto"/>
        <w:jc w:val="center"/>
        <w:rPr>
          <w:rFonts w:ascii="Times New Roman" w:hAnsi="Times New Roman" w:cs="Times New Roman"/>
          <w:b/>
          <w:bCs/>
          <w:sz w:val="24"/>
          <w:szCs w:val="24"/>
        </w:rPr>
      </w:pPr>
      <w:r w:rsidRPr="00C331CE">
        <w:rPr>
          <w:rFonts w:ascii="Times New Roman" w:hAnsi="Times New Roman" w:cs="Times New Roman"/>
          <w:b/>
          <w:bCs/>
          <w:sz w:val="24"/>
          <w:szCs w:val="24"/>
        </w:rPr>
        <w:t>Description</w:t>
      </w:r>
    </w:p>
    <w:p w14:paraId="226C0C71" w14:textId="77777777" w:rsidR="009F3F6E" w:rsidRPr="003F344F" w:rsidRDefault="009F3F6E" w:rsidP="009F3F6E">
      <w:pPr>
        <w:autoSpaceDE w:val="0"/>
        <w:autoSpaceDN w:val="0"/>
        <w:adjustRightInd w:val="0"/>
        <w:spacing w:after="0" w:line="240" w:lineRule="auto"/>
        <w:jc w:val="both"/>
        <w:rPr>
          <w:rFonts w:ascii="Times New Roman" w:hAnsi="Times New Roman" w:cs="Times New Roman"/>
          <w:sz w:val="24"/>
          <w:szCs w:val="24"/>
        </w:rPr>
      </w:pPr>
      <w:r w:rsidRPr="003F344F">
        <w:rPr>
          <w:rFonts w:ascii="Times New Roman" w:hAnsi="Times New Roman" w:cs="Times New Roman"/>
          <w:sz w:val="24"/>
          <w:szCs w:val="24"/>
        </w:rPr>
        <w:t>Qatar Genome Project (QGP) has commissioned the Social and Economic Survey Research Institute (SESRI) at Qatar University to conduct a public survey of 800 Qatari nationals exploring knowledge and attitudes towards genetic research (specifically genome mapping) and support for the QGP.</w:t>
      </w:r>
    </w:p>
    <w:p w14:paraId="262615E8" w14:textId="77777777" w:rsidR="009F3F6E" w:rsidRDefault="009F3F6E" w:rsidP="009F3F6E">
      <w:pPr>
        <w:autoSpaceDE w:val="0"/>
        <w:autoSpaceDN w:val="0"/>
        <w:adjustRightInd w:val="0"/>
        <w:spacing w:after="0" w:line="240" w:lineRule="auto"/>
        <w:jc w:val="both"/>
        <w:rPr>
          <w:rFonts w:ascii="Calibri" w:hAnsi="Calibri" w:cs="Calibri"/>
          <w:color w:val="000000"/>
          <w:sz w:val="24"/>
          <w:szCs w:val="24"/>
        </w:rPr>
      </w:pPr>
    </w:p>
    <w:p w14:paraId="660B6B7F" w14:textId="77777777" w:rsidR="009F3F6E" w:rsidRPr="00C331CE" w:rsidRDefault="009F3F6E" w:rsidP="009F3F6E">
      <w:pPr>
        <w:keepNext/>
        <w:widowControl w:val="0"/>
        <w:spacing w:after="60" w:line="360" w:lineRule="auto"/>
        <w:jc w:val="right"/>
        <w:outlineLvl w:val="3"/>
        <w:rPr>
          <w:rFonts w:ascii="Times New Roman" w:hAnsi="Times New Roman" w:cs="Times New Roman"/>
          <w:sz w:val="24"/>
          <w:szCs w:val="24"/>
        </w:rPr>
      </w:pPr>
      <w:r w:rsidRPr="00C331CE">
        <w:rPr>
          <w:rFonts w:ascii="Times New Roman" w:hAnsi="Times New Roman" w:cs="Times New Roman"/>
          <w:sz w:val="24"/>
          <w:szCs w:val="24"/>
        </w:rPr>
        <w:t>{Q: INTRO}</w:t>
      </w:r>
    </w:p>
    <w:p w14:paraId="5F27E70A" w14:textId="63AEB733" w:rsidR="009F3F6E" w:rsidRDefault="009F3F6E" w:rsidP="00315A1E">
      <w:pPr>
        <w:spacing w:after="60" w:line="360" w:lineRule="auto"/>
        <w:rPr>
          <w:rFonts w:ascii="Times New Roman" w:hAnsi="Times New Roman" w:cs="Times New Roman"/>
          <w:sz w:val="24"/>
          <w:szCs w:val="24"/>
        </w:rPr>
      </w:pPr>
      <w:r w:rsidRPr="00C331CE">
        <w:rPr>
          <w:rFonts w:ascii="Times New Roman" w:hAnsi="Times New Roman" w:cs="Times New Roman"/>
          <w:sz w:val="24"/>
          <w:szCs w:val="24"/>
        </w:rPr>
        <w:t>Good morning/</w:t>
      </w:r>
      <w:r w:rsidRPr="00231292">
        <w:rPr>
          <w:rFonts w:ascii="Times New Roman" w:hAnsi="Times New Roman" w:cs="Times New Roman"/>
          <w:sz w:val="24"/>
          <w:szCs w:val="24"/>
        </w:rPr>
        <w:t>afternoon/evening, the Qatar Genome Project in cooperation with Qatar University’s Social and Economic Survey</w:t>
      </w:r>
      <w:r w:rsidRPr="00231292">
        <w:rPr>
          <w:rFonts w:ascii="Times New Roman" w:hAnsi="Times New Roman" w:cs="Times New Roman"/>
          <w:sz w:val="24"/>
          <w:szCs w:val="24"/>
          <w:rtl/>
        </w:rPr>
        <w:t xml:space="preserve"> </w:t>
      </w:r>
      <w:r w:rsidRPr="00231292">
        <w:rPr>
          <w:rFonts w:ascii="Times New Roman" w:hAnsi="Times New Roman" w:cs="Times New Roman"/>
          <w:sz w:val="24"/>
          <w:szCs w:val="24"/>
        </w:rPr>
        <w:t xml:space="preserve">Research Institute </w:t>
      </w:r>
      <w:r w:rsidR="00D6002C" w:rsidRPr="00231292">
        <w:rPr>
          <w:rFonts w:ascii="Times New Roman" w:hAnsi="Times New Roman" w:cs="Times New Roman"/>
          <w:sz w:val="24"/>
          <w:szCs w:val="24"/>
        </w:rPr>
        <w:t>is</w:t>
      </w:r>
      <w:r w:rsidRPr="00231292">
        <w:rPr>
          <w:rFonts w:ascii="Times New Roman" w:hAnsi="Times New Roman" w:cs="Times New Roman"/>
          <w:sz w:val="24"/>
          <w:szCs w:val="24"/>
        </w:rPr>
        <w:t xml:space="preserve"> conducting an important survey to understand </w:t>
      </w:r>
      <w:r w:rsidRPr="00231292">
        <w:rPr>
          <w:rFonts w:ascii="Calibri" w:hAnsi="Calibri" w:cs="Calibri"/>
          <w:color w:val="000000"/>
          <w:sz w:val="24"/>
          <w:szCs w:val="24"/>
        </w:rPr>
        <w:t xml:space="preserve">public </w:t>
      </w:r>
      <w:r w:rsidRPr="00231292">
        <w:rPr>
          <w:rFonts w:ascii="Times New Roman" w:hAnsi="Times New Roman" w:cs="Times New Roman"/>
          <w:sz w:val="24"/>
          <w:szCs w:val="24"/>
        </w:rPr>
        <w:t xml:space="preserve">views about </w:t>
      </w:r>
      <w:r w:rsidR="00315A1E" w:rsidRPr="00231292">
        <w:rPr>
          <w:rFonts w:ascii="Times New Roman" w:hAnsi="Times New Roman" w:cs="Times New Roman"/>
          <w:sz w:val="24"/>
          <w:szCs w:val="24"/>
        </w:rPr>
        <w:t>health</w:t>
      </w:r>
      <w:r w:rsidRPr="00231292">
        <w:rPr>
          <w:rFonts w:ascii="Times New Roman" w:hAnsi="Times New Roman" w:cs="Times New Roman"/>
          <w:sz w:val="24"/>
          <w:szCs w:val="24"/>
        </w:rPr>
        <w:t xml:space="preserve"> research in Qatar. You have been randomly chosen to participate in this survey. Your assistance will help us to better understand this important topic.</w:t>
      </w:r>
    </w:p>
    <w:p w14:paraId="18D746CC" w14:textId="77777777" w:rsidR="009F3F6E" w:rsidRDefault="009F3F6E" w:rsidP="009F3F6E">
      <w:pPr>
        <w:spacing w:after="60" w:line="360" w:lineRule="auto"/>
        <w:jc w:val="both"/>
        <w:rPr>
          <w:rFonts w:ascii="Times New Roman" w:hAnsi="Times New Roman" w:cs="Times New Roman"/>
          <w:sz w:val="24"/>
          <w:szCs w:val="24"/>
        </w:rPr>
      </w:pPr>
      <w:r w:rsidRPr="00C331CE">
        <w:rPr>
          <w:rFonts w:ascii="Times New Roman" w:hAnsi="Times New Roman" w:cs="Times New Roman"/>
          <w:sz w:val="24"/>
          <w:szCs w:val="24"/>
        </w:rPr>
        <w:t xml:space="preserve">My name is ___ and if you have no questions we can get started! </w:t>
      </w:r>
    </w:p>
    <w:p w14:paraId="7CEEA19D" w14:textId="77777777" w:rsidR="00231292" w:rsidRDefault="00231292" w:rsidP="009F3F6E">
      <w:pPr>
        <w:spacing w:after="60" w:line="360" w:lineRule="auto"/>
        <w:jc w:val="both"/>
        <w:rPr>
          <w:rFonts w:ascii="Times New Roman" w:hAnsi="Times New Roman" w:cs="Times New Roman"/>
          <w:sz w:val="24"/>
          <w:szCs w:val="24"/>
        </w:rPr>
      </w:pPr>
    </w:p>
    <w:p w14:paraId="6C09D536" w14:textId="16816439" w:rsidR="00231292" w:rsidRPr="00C331CE" w:rsidRDefault="00231292" w:rsidP="009F3F6E">
      <w:pPr>
        <w:spacing w:after="60" w:line="360" w:lineRule="auto"/>
        <w:jc w:val="both"/>
        <w:rPr>
          <w:rFonts w:ascii="Times New Roman" w:hAnsi="Times New Roman" w:cs="Times New Roman"/>
          <w:sz w:val="24"/>
          <w:szCs w:val="24"/>
        </w:rPr>
      </w:pPr>
      <w:r w:rsidRPr="00231292">
        <w:rPr>
          <w:rFonts w:ascii="Times New Roman" w:hAnsi="Times New Roman" w:cs="Times New Roman"/>
          <w:sz w:val="24"/>
          <w:szCs w:val="24"/>
          <w:highlight w:val="yellow"/>
        </w:rPr>
        <w:t>INTERVIEWER, IF NECESSARY: We can assure you that all of your answers will be kept confidential and will be released only as statistics in which no individual can be identified</w:t>
      </w:r>
    </w:p>
    <w:p w14:paraId="15C3C39F" w14:textId="77777777" w:rsidR="009F3F6E" w:rsidRPr="00C331CE" w:rsidRDefault="009F3F6E" w:rsidP="009F3F6E">
      <w:pPr>
        <w:spacing w:after="0" w:line="360" w:lineRule="auto"/>
        <w:rPr>
          <w:rFonts w:ascii="Times New Roman" w:hAnsi="Times New Roman" w:cs="Times New Roman"/>
          <w:sz w:val="24"/>
          <w:szCs w:val="24"/>
        </w:rPr>
      </w:pPr>
      <w:r w:rsidRPr="00C331CE">
        <w:rPr>
          <w:rFonts w:ascii="Times New Roman" w:hAnsi="Times New Roman" w:cs="Times New Roman"/>
          <w:sz w:val="24"/>
          <w:szCs w:val="24"/>
        </w:rPr>
        <w:tab/>
        <w:t>1   QUESTIONNAIRE</w:t>
      </w:r>
      <w:r w:rsidRPr="00C331CE">
        <w:rPr>
          <w:rFonts w:ascii="Times New Roman" w:hAnsi="Times New Roman" w:cs="Times New Roman"/>
          <w:sz w:val="24"/>
          <w:szCs w:val="24"/>
        </w:rPr>
        <w:tab/>
      </w:r>
      <w:r w:rsidRPr="00C331CE">
        <w:rPr>
          <w:rFonts w:ascii="Times New Roman" w:hAnsi="Times New Roman" w:cs="Times New Roman"/>
          <w:sz w:val="24"/>
          <w:szCs w:val="24"/>
        </w:rPr>
        <w:tab/>
        <w:t xml:space="preserve">5   REFUSAL </w:t>
      </w:r>
    </w:p>
    <w:p w14:paraId="1234777E" w14:textId="77777777" w:rsidR="009F3F6E" w:rsidRPr="00C331CE" w:rsidRDefault="009F3F6E" w:rsidP="009F3F6E">
      <w:pPr>
        <w:spacing w:after="0" w:line="360" w:lineRule="auto"/>
        <w:rPr>
          <w:rFonts w:ascii="Times New Roman" w:hAnsi="Times New Roman" w:cs="Times New Roman"/>
          <w:sz w:val="24"/>
          <w:szCs w:val="24"/>
        </w:rPr>
      </w:pPr>
      <w:r w:rsidRPr="00C331CE">
        <w:rPr>
          <w:rFonts w:ascii="Times New Roman" w:hAnsi="Times New Roman" w:cs="Times New Roman"/>
          <w:sz w:val="24"/>
          <w:szCs w:val="24"/>
        </w:rPr>
        <w:tab/>
        <w:t xml:space="preserve">2   APPOINTMENT </w:t>
      </w:r>
      <w:r w:rsidRPr="00C331CE">
        <w:rPr>
          <w:rFonts w:ascii="Times New Roman" w:hAnsi="Times New Roman" w:cs="Times New Roman"/>
          <w:sz w:val="24"/>
          <w:szCs w:val="24"/>
        </w:rPr>
        <w:tab/>
      </w:r>
      <w:r w:rsidRPr="00C331CE">
        <w:rPr>
          <w:rFonts w:ascii="Times New Roman" w:hAnsi="Times New Roman" w:cs="Times New Roman"/>
          <w:sz w:val="24"/>
          <w:szCs w:val="24"/>
        </w:rPr>
        <w:tab/>
      </w:r>
      <w:r w:rsidRPr="00C331CE">
        <w:rPr>
          <w:rFonts w:ascii="Times New Roman" w:hAnsi="Times New Roman" w:cs="Times New Roman"/>
          <w:sz w:val="24"/>
          <w:szCs w:val="24"/>
        </w:rPr>
        <w:tab/>
        <w:t xml:space="preserve">6   ANSWERING SERVICE </w:t>
      </w:r>
    </w:p>
    <w:p w14:paraId="01D8D041" w14:textId="77777777" w:rsidR="009F3F6E" w:rsidRPr="00C331CE" w:rsidRDefault="009F3F6E" w:rsidP="009F3F6E">
      <w:pPr>
        <w:spacing w:after="0" w:line="360" w:lineRule="auto"/>
        <w:rPr>
          <w:rFonts w:ascii="Times New Roman" w:hAnsi="Times New Roman" w:cs="Times New Roman"/>
          <w:sz w:val="24"/>
          <w:szCs w:val="24"/>
        </w:rPr>
      </w:pPr>
      <w:r w:rsidRPr="00C331CE">
        <w:rPr>
          <w:rFonts w:ascii="Times New Roman" w:hAnsi="Times New Roman" w:cs="Times New Roman"/>
          <w:sz w:val="24"/>
          <w:szCs w:val="24"/>
        </w:rPr>
        <w:tab/>
        <w:t>3   NO ANSWER</w:t>
      </w:r>
      <w:r w:rsidRPr="00C331CE">
        <w:rPr>
          <w:rFonts w:ascii="Times New Roman" w:hAnsi="Times New Roman" w:cs="Times New Roman"/>
          <w:sz w:val="24"/>
          <w:szCs w:val="24"/>
        </w:rPr>
        <w:tab/>
      </w:r>
      <w:r w:rsidRPr="00C331CE">
        <w:rPr>
          <w:rFonts w:ascii="Times New Roman" w:hAnsi="Times New Roman" w:cs="Times New Roman"/>
          <w:sz w:val="24"/>
          <w:szCs w:val="24"/>
        </w:rPr>
        <w:tab/>
      </w:r>
      <w:r w:rsidRPr="00C331CE">
        <w:rPr>
          <w:rFonts w:ascii="Times New Roman" w:hAnsi="Times New Roman" w:cs="Times New Roman"/>
          <w:sz w:val="24"/>
          <w:szCs w:val="24"/>
        </w:rPr>
        <w:tab/>
        <w:t xml:space="preserve">7   WRONG NUMBER/DISCONNECT </w:t>
      </w:r>
    </w:p>
    <w:p w14:paraId="75B9F8EB" w14:textId="77777777" w:rsidR="009F3F6E" w:rsidRPr="00C331CE" w:rsidRDefault="009F3F6E" w:rsidP="009F3F6E">
      <w:pPr>
        <w:spacing w:after="0" w:line="360" w:lineRule="auto"/>
        <w:rPr>
          <w:rFonts w:ascii="Times New Roman" w:hAnsi="Times New Roman" w:cs="Times New Roman"/>
          <w:sz w:val="24"/>
          <w:szCs w:val="24"/>
        </w:rPr>
      </w:pPr>
      <w:r w:rsidRPr="00C331CE">
        <w:rPr>
          <w:rFonts w:ascii="Times New Roman" w:hAnsi="Times New Roman" w:cs="Times New Roman"/>
          <w:sz w:val="24"/>
          <w:szCs w:val="24"/>
        </w:rPr>
        <w:tab/>
        <w:t xml:space="preserve">4   BUSY </w:t>
      </w:r>
      <w:r w:rsidRPr="00C331CE">
        <w:rPr>
          <w:rFonts w:ascii="Times New Roman" w:hAnsi="Times New Roman" w:cs="Times New Roman"/>
          <w:sz w:val="24"/>
          <w:szCs w:val="24"/>
        </w:rPr>
        <w:tab/>
      </w:r>
      <w:r w:rsidRPr="00C331CE">
        <w:rPr>
          <w:rFonts w:ascii="Times New Roman" w:hAnsi="Times New Roman" w:cs="Times New Roman"/>
          <w:sz w:val="24"/>
          <w:szCs w:val="24"/>
        </w:rPr>
        <w:tab/>
      </w:r>
      <w:r w:rsidRPr="00C331CE">
        <w:rPr>
          <w:rFonts w:ascii="Times New Roman" w:hAnsi="Times New Roman" w:cs="Times New Roman"/>
          <w:sz w:val="24"/>
          <w:szCs w:val="24"/>
        </w:rPr>
        <w:tab/>
      </w:r>
      <w:r w:rsidRPr="00C331CE">
        <w:rPr>
          <w:rFonts w:ascii="Times New Roman" w:hAnsi="Times New Roman" w:cs="Times New Roman"/>
          <w:sz w:val="24"/>
          <w:szCs w:val="24"/>
        </w:rPr>
        <w:tab/>
        <w:t xml:space="preserve">8   INELIGIBLE / OTHERS </w:t>
      </w:r>
    </w:p>
    <w:p w14:paraId="7A8F4F1F" w14:textId="77777777" w:rsidR="009F3F6E" w:rsidRPr="00C331CE" w:rsidRDefault="009F3F6E" w:rsidP="009F3F6E">
      <w:pPr>
        <w:spacing w:after="0" w:line="360" w:lineRule="auto"/>
        <w:rPr>
          <w:rFonts w:ascii="Times New Roman" w:hAnsi="Times New Roman" w:cs="Times New Roman"/>
          <w:b/>
          <w:bCs/>
          <w:sz w:val="24"/>
          <w:szCs w:val="24"/>
        </w:rPr>
      </w:pPr>
      <w:r w:rsidRPr="00C331CE">
        <w:rPr>
          <w:rFonts w:ascii="Times New Roman" w:hAnsi="Times New Roman" w:cs="Times New Roman"/>
          <w:b/>
          <w:bCs/>
          <w:sz w:val="24"/>
          <w:szCs w:val="24"/>
        </w:rPr>
        <w:t>PROGRAMMER: PLEASE RECORD LANGUAGE OF INTERVIEW FROM BLAISE</w:t>
      </w:r>
    </w:p>
    <w:p w14:paraId="66DB63DA" w14:textId="77777777" w:rsidR="009F3F6E" w:rsidRPr="00C331CE" w:rsidRDefault="009F3F6E" w:rsidP="009F3F6E">
      <w:pPr>
        <w:keepNext/>
        <w:widowControl w:val="0"/>
        <w:spacing w:after="60" w:line="360" w:lineRule="auto"/>
        <w:jc w:val="right"/>
        <w:outlineLvl w:val="3"/>
        <w:rPr>
          <w:rFonts w:ascii="Times New Roman" w:hAnsi="Times New Roman" w:cs="Times New Roman"/>
          <w:sz w:val="24"/>
          <w:szCs w:val="24"/>
        </w:rPr>
      </w:pPr>
      <w:r w:rsidRPr="00C331CE">
        <w:rPr>
          <w:rFonts w:ascii="Times New Roman" w:hAnsi="Times New Roman" w:cs="Times New Roman"/>
          <w:sz w:val="24"/>
          <w:szCs w:val="24"/>
        </w:rPr>
        <w:t>{Q: SAFE}</w:t>
      </w:r>
    </w:p>
    <w:p w14:paraId="09928B53" w14:textId="77777777" w:rsidR="009F3F6E" w:rsidRPr="00C331CE" w:rsidRDefault="009F3F6E" w:rsidP="009F3F6E">
      <w:pPr>
        <w:spacing w:line="240" w:lineRule="auto"/>
        <w:jc w:val="both"/>
        <w:rPr>
          <w:rFonts w:ascii="Times New Roman" w:hAnsi="Times New Roman" w:cs="Times New Roman"/>
          <w:sz w:val="24"/>
          <w:szCs w:val="24"/>
        </w:rPr>
      </w:pPr>
      <w:r w:rsidRPr="00C331CE">
        <w:rPr>
          <w:rFonts w:ascii="Times New Roman" w:hAnsi="Times New Roman" w:cs="Times New Roman"/>
          <w:sz w:val="24"/>
          <w:szCs w:val="24"/>
        </w:rPr>
        <w:t xml:space="preserve">For your safety, if you are currently doing anything that would require your full attention, such as driving or operating heavy equipment, then I’ll need to call you back at a time convenient for you. </w:t>
      </w:r>
    </w:p>
    <w:p w14:paraId="55F79C8F" w14:textId="77777777" w:rsidR="009F3F6E" w:rsidRPr="00C331CE" w:rsidRDefault="009F3F6E" w:rsidP="009F3F6E">
      <w:pPr>
        <w:spacing w:line="240" w:lineRule="auto"/>
        <w:jc w:val="both"/>
        <w:rPr>
          <w:rFonts w:ascii="Times New Roman" w:hAnsi="Times New Roman" w:cs="Times New Roman"/>
          <w:sz w:val="24"/>
          <w:szCs w:val="24"/>
        </w:rPr>
      </w:pPr>
      <w:r w:rsidRPr="00C331CE">
        <w:rPr>
          <w:rFonts w:ascii="Times New Roman" w:hAnsi="Times New Roman" w:cs="Times New Roman"/>
          <w:sz w:val="24"/>
          <w:szCs w:val="24"/>
        </w:rPr>
        <w:t xml:space="preserve">IV: IF R SEEMS TO BE IN SITUATION WHERE CANNOT HEAR CLEARLY OR SPEAK WITHOUT INFLUENCE FROM OTHERS, ASK: </w:t>
      </w:r>
    </w:p>
    <w:p w14:paraId="173DF6A3" w14:textId="1185738F" w:rsidR="009F3F6E" w:rsidRPr="00C331CE" w:rsidRDefault="009F3F6E" w:rsidP="009F3F6E">
      <w:pPr>
        <w:spacing w:line="240" w:lineRule="auto"/>
        <w:jc w:val="both"/>
        <w:rPr>
          <w:rFonts w:ascii="Times New Roman" w:hAnsi="Times New Roman" w:cs="Times New Roman"/>
          <w:sz w:val="24"/>
          <w:szCs w:val="24"/>
        </w:rPr>
      </w:pPr>
      <w:r w:rsidRPr="00C331CE">
        <w:rPr>
          <w:rFonts w:ascii="Times New Roman" w:hAnsi="Times New Roman" w:cs="Times New Roman"/>
          <w:sz w:val="24"/>
          <w:szCs w:val="24"/>
        </w:rPr>
        <w:t xml:space="preserve">Are you able to answer </w:t>
      </w:r>
      <w:r w:rsidR="00315A1E">
        <w:rPr>
          <w:rFonts w:ascii="Times New Roman" w:hAnsi="Times New Roman" w:cs="Times New Roman"/>
          <w:sz w:val="24"/>
          <w:szCs w:val="24"/>
        </w:rPr>
        <w:t xml:space="preserve">questions without </w:t>
      </w:r>
      <w:r w:rsidR="00315A1E" w:rsidRPr="00231292">
        <w:rPr>
          <w:rFonts w:ascii="Times New Roman" w:hAnsi="Times New Roman" w:cs="Times New Roman"/>
          <w:sz w:val="24"/>
          <w:szCs w:val="24"/>
        </w:rPr>
        <w:t xml:space="preserve">distraction and in conditions that are </w:t>
      </w:r>
      <w:r w:rsidRPr="00231292">
        <w:rPr>
          <w:rFonts w:ascii="Times New Roman" w:hAnsi="Times New Roman" w:cs="Times New Roman"/>
          <w:sz w:val="24"/>
          <w:szCs w:val="24"/>
        </w:rPr>
        <w:t>comfortable</w:t>
      </w:r>
      <w:r w:rsidRPr="00C331CE">
        <w:rPr>
          <w:rFonts w:ascii="Times New Roman" w:hAnsi="Times New Roman" w:cs="Times New Roman"/>
          <w:sz w:val="24"/>
          <w:szCs w:val="24"/>
        </w:rPr>
        <w:t xml:space="preserve"> to you?</w:t>
      </w:r>
    </w:p>
    <w:p w14:paraId="3F2B9924" w14:textId="77777777" w:rsidR="009F3F6E" w:rsidRPr="00C331CE" w:rsidRDefault="009F3F6E" w:rsidP="009F3F6E">
      <w:pPr>
        <w:numPr>
          <w:ilvl w:val="2"/>
          <w:numId w:val="13"/>
        </w:numPr>
        <w:spacing w:after="0" w:line="240" w:lineRule="auto"/>
        <w:ind w:left="1710" w:hanging="630"/>
        <w:rPr>
          <w:rFonts w:ascii="Times New Roman" w:hAnsi="Times New Roman" w:cs="Times New Roman"/>
          <w:sz w:val="24"/>
          <w:szCs w:val="24"/>
        </w:rPr>
      </w:pPr>
      <w:r w:rsidRPr="00C331CE">
        <w:rPr>
          <w:rFonts w:ascii="Times New Roman" w:hAnsi="Times New Roman" w:cs="Times New Roman"/>
          <w:sz w:val="24"/>
          <w:szCs w:val="24"/>
        </w:rPr>
        <w:t xml:space="preserve"> GO ON</w:t>
      </w:r>
    </w:p>
    <w:p w14:paraId="069ED053" w14:textId="77777777" w:rsidR="009F3F6E" w:rsidRPr="00C331CE" w:rsidRDefault="009F3F6E" w:rsidP="009F3F6E">
      <w:pPr>
        <w:numPr>
          <w:ilvl w:val="2"/>
          <w:numId w:val="13"/>
        </w:numPr>
        <w:spacing w:after="0" w:line="240" w:lineRule="auto"/>
        <w:ind w:left="1710" w:hanging="630"/>
        <w:rPr>
          <w:rFonts w:ascii="Times New Roman" w:hAnsi="Times New Roman" w:cs="Times New Roman"/>
          <w:sz w:val="24"/>
          <w:szCs w:val="24"/>
        </w:rPr>
      </w:pPr>
      <w:r w:rsidRPr="00C331CE">
        <w:rPr>
          <w:rFonts w:ascii="Times New Roman" w:hAnsi="Times New Roman" w:cs="Times New Roman"/>
          <w:sz w:val="24"/>
          <w:szCs w:val="24"/>
        </w:rPr>
        <w:lastRenderedPageBreak/>
        <w:t xml:space="preserve"> R CALLBACK</w:t>
      </w:r>
    </w:p>
    <w:p w14:paraId="15AAB641" w14:textId="77777777" w:rsidR="009F3F6E" w:rsidRPr="00C331CE" w:rsidRDefault="009F3F6E" w:rsidP="00340415">
      <w:pPr>
        <w:numPr>
          <w:ilvl w:val="0"/>
          <w:numId w:val="64"/>
        </w:numPr>
        <w:spacing w:after="0" w:line="240" w:lineRule="auto"/>
        <w:rPr>
          <w:rFonts w:ascii="Times New Roman" w:hAnsi="Times New Roman" w:cs="Times New Roman"/>
          <w:sz w:val="24"/>
          <w:szCs w:val="24"/>
        </w:rPr>
      </w:pPr>
      <w:r w:rsidRPr="00C331CE">
        <w:rPr>
          <w:rFonts w:ascii="Times New Roman" w:hAnsi="Times New Roman" w:cs="Times New Roman"/>
          <w:sz w:val="24"/>
          <w:szCs w:val="24"/>
        </w:rPr>
        <w:t>DON’T KNOW</w:t>
      </w:r>
    </w:p>
    <w:p w14:paraId="511E94A2" w14:textId="77777777" w:rsidR="009F3F6E" w:rsidRDefault="009F3F6E" w:rsidP="00340415">
      <w:pPr>
        <w:numPr>
          <w:ilvl w:val="0"/>
          <w:numId w:val="64"/>
        </w:numPr>
        <w:spacing w:after="0" w:line="240" w:lineRule="auto"/>
        <w:rPr>
          <w:rFonts w:ascii="Times New Roman" w:hAnsi="Times New Roman" w:cs="Times New Roman"/>
          <w:sz w:val="24"/>
          <w:szCs w:val="24"/>
        </w:rPr>
      </w:pPr>
      <w:r w:rsidRPr="00C331CE">
        <w:rPr>
          <w:rFonts w:ascii="Times New Roman" w:hAnsi="Times New Roman" w:cs="Times New Roman"/>
          <w:sz w:val="24"/>
          <w:szCs w:val="24"/>
        </w:rPr>
        <w:t>REFUSED</w:t>
      </w:r>
    </w:p>
    <w:p w14:paraId="1D38ED76" w14:textId="77777777" w:rsidR="009F3F6E" w:rsidRDefault="009F3F6E" w:rsidP="009F3F6E">
      <w:pPr>
        <w:spacing w:after="0" w:line="240" w:lineRule="auto"/>
        <w:rPr>
          <w:rFonts w:ascii="Times New Roman" w:hAnsi="Times New Roman" w:cs="Times New Roman"/>
          <w:sz w:val="24"/>
          <w:szCs w:val="24"/>
        </w:rPr>
      </w:pPr>
    </w:p>
    <w:p w14:paraId="47AEF576" w14:textId="77777777" w:rsidR="00315A1E" w:rsidRDefault="00315A1E" w:rsidP="009F3F6E">
      <w:pPr>
        <w:spacing w:after="0" w:line="240" w:lineRule="auto"/>
        <w:rPr>
          <w:rFonts w:ascii="Times New Roman" w:hAnsi="Times New Roman" w:cs="Times New Roman"/>
          <w:sz w:val="24"/>
          <w:szCs w:val="24"/>
        </w:rPr>
      </w:pPr>
    </w:p>
    <w:p w14:paraId="2BFA7CD8" w14:textId="695CB9B8" w:rsidR="009F3F6E" w:rsidRDefault="009F3F6E" w:rsidP="009F3F6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{Q:</w:t>
      </w:r>
      <w:r w:rsidR="008A2A4A">
        <w:rPr>
          <w:rFonts w:ascii="Times New Roman" w:hAnsi="Times New Roman" w:cs="Times New Roman" w:hint="cs"/>
          <w:sz w:val="24"/>
          <w:szCs w:val="24"/>
          <w:rtl/>
        </w:rPr>
        <w:t xml:space="preserve"> </w:t>
      </w:r>
      <w:r>
        <w:rPr>
          <w:rFonts w:ascii="Times New Roman" w:hAnsi="Times New Roman" w:cs="Times New Roman"/>
          <w:sz w:val="24"/>
          <w:szCs w:val="24"/>
        </w:rPr>
        <w:t>CONFIRM}</w:t>
      </w:r>
    </w:p>
    <w:p w14:paraId="43942E0E" w14:textId="77777777" w:rsidR="009F3F6E" w:rsidRDefault="009F3F6E" w:rsidP="009F3F6E">
      <w:pPr>
        <w:spacing w:after="0" w:line="240" w:lineRule="auto"/>
        <w:rPr>
          <w:rFonts w:ascii="Times New Roman" w:hAnsi="Times New Roman" w:cs="Times New Roman"/>
          <w:sz w:val="24"/>
          <w:szCs w:val="24"/>
        </w:rPr>
      </w:pPr>
      <w:r>
        <w:rPr>
          <w:rFonts w:ascii="Times New Roman" w:hAnsi="Times New Roman" w:cs="Times New Roman"/>
          <w:sz w:val="24"/>
          <w:szCs w:val="24"/>
        </w:rPr>
        <w:t>Second, I need to confirm that you are at least 18 years of age and live in the State of Qatar.</w:t>
      </w:r>
    </w:p>
    <w:p w14:paraId="26B7A2C8" w14:textId="77777777" w:rsidR="009F3F6E" w:rsidRDefault="009F3F6E" w:rsidP="009F3F6E">
      <w:pPr>
        <w:spacing w:after="0" w:line="240" w:lineRule="auto"/>
        <w:rPr>
          <w:rFonts w:ascii="Times New Roman" w:hAnsi="Times New Roman" w:cs="Times New Roman"/>
          <w:sz w:val="24"/>
          <w:szCs w:val="24"/>
        </w:rPr>
      </w:pPr>
    </w:p>
    <w:p w14:paraId="6DECA85F" w14:textId="38DBF542" w:rsidR="009F3F6E" w:rsidRDefault="009F3F6E" w:rsidP="008A2A4A">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8A2A4A">
        <w:rPr>
          <w:rFonts w:ascii="Times New Roman" w:hAnsi="Times New Roman" w:cs="Times New Roman"/>
          <w:b/>
          <w:bCs/>
          <w:sz w:val="24"/>
          <w:szCs w:val="24"/>
        </w:rPr>
        <w:t xml:space="preserve">IF NECESSARY </w:t>
      </w:r>
      <w:r w:rsidR="008A2A4A" w:rsidRPr="008A2A4A">
        <w:rPr>
          <w:rFonts w:ascii="Times New Roman" w:hAnsi="Times New Roman" w:cs="Times New Roman"/>
          <w:b/>
          <w:bCs/>
          <w:sz w:val="24"/>
          <w:szCs w:val="24"/>
        </w:rPr>
        <w:t>SAY</w:t>
      </w:r>
      <w:r>
        <w:rPr>
          <w:rFonts w:ascii="Times New Roman" w:hAnsi="Times New Roman" w:cs="Times New Roman"/>
          <w:sz w:val="24"/>
          <w:szCs w:val="24"/>
        </w:rPr>
        <w:t>: Your answers are confidential, and we don’t use anybody’s name.]</w:t>
      </w:r>
    </w:p>
    <w:p w14:paraId="2B043CEC" w14:textId="77777777" w:rsidR="009F3F6E" w:rsidRDefault="009F3F6E" w:rsidP="00340415">
      <w:pPr>
        <w:pStyle w:val="ListParagraph"/>
        <w:numPr>
          <w:ilvl w:val="0"/>
          <w:numId w:val="67"/>
        </w:numPr>
        <w:spacing w:after="0" w:line="240" w:lineRule="auto"/>
        <w:rPr>
          <w:rFonts w:ascii="Times New Roman" w:hAnsi="Times New Roman" w:cs="Times New Roman"/>
          <w:sz w:val="24"/>
          <w:szCs w:val="24"/>
        </w:rPr>
      </w:pPr>
      <w:r>
        <w:rPr>
          <w:rFonts w:ascii="Times New Roman" w:hAnsi="Times New Roman" w:cs="Times New Roman"/>
          <w:sz w:val="24"/>
          <w:szCs w:val="24"/>
        </w:rPr>
        <w:t>R IS RESIDENT ADULT, PROCEED</w:t>
      </w:r>
    </w:p>
    <w:p w14:paraId="5CA1FFAD" w14:textId="70BDD3D7" w:rsidR="009F3F6E" w:rsidRDefault="009F3F6E" w:rsidP="00340415">
      <w:pPr>
        <w:pStyle w:val="ListParagraph"/>
        <w:numPr>
          <w:ilvl w:val="0"/>
          <w:numId w:val="67"/>
        </w:numPr>
        <w:spacing w:after="0" w:line="240" w:lineRule="auto"/>
        <w:rPr>
          <w:rFonts w:ascii="Times New Roman" w:hAnsi="Times New Roman" w:cs="Times New Roman"/>
          <w:sz w:val="24"/>
          <w:szCs w:val="24"/>
        </w:rPr>
      </w:pPr>
      <w:r>
        <w:rPr>
          <w:rFonts w:ascii="Times New Roman" w:hAnsi="Times New Roman" w:cs="Times New Roman"/>
          <w:sz w:val="24"/>
          <w:szCs w:val="24"/>
        </w:rPr>
        <w:t>R IS NOT ADULT</w:t>
      </w:r>
      <w:r w:rsidR="00310F0A">
        <w:rPr>
          <w:rFonts w:ascii="Times New Roman" w:hAnsi="Times New Roman" w:cs="Times New Roman"/>
          <w:sz w:val="24"/>
          <w:szCs w:val="24"/>
        </w:rPr>
        <w:t xml:space="preserve"> (SKIP THANKS 2)</w:t>
      </w:r>
    </w:p>
    <w:p w14:paraId="4DDA76CC" w14:textId="48400484" w:rsidR="009F3F6E" w:rsidRDefault="009F3F6E" w:rsidP="00340415">
      <w:pPr>
        <w:pStyle w:val="ListParagraph"/>
        <w:numPr>
          <w:ilvl w:val="0"/>
          <w:numId w:val="67"/>
        </w:numPr>
        <w:spacing w:after="0" w:line="240" w:lineRule="auto"/>
        <w:rPr>
          <w:rFonts w:ascii="Times New Roman" w:hAnsi="Times New Roman" w:cs="Times New Roman"/>
          <w:sz w:val="24"/>
          <w:szCs w:val="24"/>
        </w:rPr>
      </w:pPr>
      <w:r>
        <w:rPr>
          <w:rFonts w:ascii="Times New Roman" w:hAnsi="Times New Roman" w:cs="Times New Roman"/>
          <w:sz w:val="24"/>
          <w:szCs w:val="24"/>
        </w:rPr>
        <w:t>R IS NOT QATAR RESIDENT</w:t>
      </w:r>
      <w:r w:rsidR="00310F0A">
        <w:rPr>
          <w:rFonts w:ascii="Times New Roman" w:hAnsi="Times New Roman" w:cs="Times New Roman"/>
          <w:sz w:val="24"/>
          <w:szCs w:val="24"/>
        </w:rPr>
        <w:t xml:space="preserve"> (SKIP THANKS 2)</w:t>
      </w:r>
    </w:p>
    <w:p w14:paraId="62CADAED" w14:textId="77777777" w:rsidR="009F3F6E" w:rsidRPr="00C331CE" w:rsidRDefault="009F3F6E" w:rsidP="009F3F6E">
      <w:pPr>
        <w:bidi/>
        <w:spacing w:after="60" w:line="240" w:lineRule="auto"/>
        <w:rPr>
          <w:rFonts w:ascii="Times New Roman" w:hAnsi="Times New Roman" w:cs="Times New Roman"/>
          <w:sz w:val="24"/>
          <w:szCs w:val="24"/>
        </w:rPr>
      </w:pPr>
      <w:r w:rsidRPr="00C331CE">
        <w:rPr>
          <w:rFonts w:ascii="Times New Roman" w:hAnsi="Times New Roman" w:cs="Times New Roman"/>
          <w:sz w:val="24"/>
          <w:szCs w:val="24"/>
        </w:rPr>
        <w:t xml:space="preserve">{Q: CONFDNTL} </w:t>
      </w:r>
    </w:p>
    <w:p w14:paraId="1B3D9F86" w14:textId="77777777" w:rsidR="009F3F6E" w:rsidRPr="008A2A4A" w:rsidRDefault="009F3F6E" w:rsidP="009F3F6E">
      <w:pPr>
        <w:spacing w:after="0" w:line="240" w:lineRule="auto"/>
        <w:contextualSpacing/>
        <w:jc w:val="both"/>
        <w:rPr>
          <w:rFonts w:ascii="Times New Roman" w:hAnsi="Times New Roman" w:cs="Times New Roman"/>
          <w:sz w:val="24"/>
          <w:szCs w:val="24"/>
        </w:rPr>
      </w:pPr>
      <w:r w:rsidRPr="00C331CE">
        <w:rPr>
          <w:rFonts w:ascii="Times New Roman" w:hAnsi="Times New Roman" w:cs="Times New Roman"/>
          <w:sz w:val="24"/>
          <w:szCs w:val="24"/>
        </w:rPr>
        <w:t xml:space="preserve">Before we begin let me reassure you that results from the survey will be presented as statistical summaries in which no individual can be identified, and you may choose not to answer any </w:t>
      </w:r>
      <w:r w:rsidRPr="008A2A4A">
        <w:rPr>
          <w:rFonts w:ascii="Times New Roman" w:hAnsi="Times New Roman" w:cs="Times New Roman"/>
          <w:sz w:val="24"/>
          <w:szCs w:val="24"/>
        </w:rPr>
        <w:t>question at any time. If you have no further questions, let’s get started!</w:t>
      </w:r>
    </w:p>
    <w:p w14:paraId="261DA0F6" w14:textId="77777777" w:rsidR="009F3F6E" w:rsidRPr="008A2A4A" w:rsidRDefault="009F3F6E" w:rsidP="009F3F6E">
      <w:pPr>
        <w:spacing w:after="0" w:line="240" w:lineRule="auto"/>
        <w:rPr>
          <w:rFonts w:ascii="Times New Roman" w:hAnsi="Times New Roman" w:cs="Times New Roman"/>
          <w:sz w:val="24"/>
          <w:szCs w:val="24"/>
          <w:u w:val="single"/>
        </w:rPr>
      </w:pPr>
    </w:p>
    <w:p w14:paraId="59B4C991" w14:textId="2217127E" w:rsidR="009F3F6E" w:rsidRPr="008A2A4A" w:rsidRDefault="009F3F6E" w:rsidP="00C112E9">
      <w:pPr>
        <w:spacing w:after="60" w:line="240" w:lineRule="auto"/>
        <w:jc w:val="both"/>
        <w:rPr>
          <w:rFonts w:ascii="Times New Roman" w:hAnsi="Times New Roman" w:cs="Times New Roman"/>
          <w:sz w:val="24"/>
          <w:szCs w:val="24"/>
        </w:rPr>
      </w:pPr>
      <w:r w:rsidRPr="008A2A4A">
        <w:rPr>
          <w:rFonts w:ascii="Times New Roman" w:hAnsi="Times New Roman" w:cs="Times New Roman"/>
          <w:sz w:val="24"/>
          <w:szCs w:val="24"/>
        </w:rPr>
        <w:t xml:space="preserve">IF NECESSARY: We're calling from Qatar University conducting a survey that will explore the </w:t>
      </w:r>
      <w:r w:rsidR="00C112E9" w:rsidRPr="008A2A4A">
        <w:rPr>
          <w:rFonts w:ascii="Times New Roman" w:hAnsi="Times New Roman" w:cs="Times New Roman"/>
          <w:sz w:val="24"/>
          <w:szCs w:val="24"/>
        </w:rPr>
        <w:t>public views about genetic research in Qatar.</w:t>
      </w:r>
    </w:p>
    <w:p w14:paraId="07A5B578" w14:textId="77777777" w:rsidR="009F3F6E" w:rsidRPr="008A2A4A" w:rsidRDefault="009F3F6E" w:rsidP="009F3F6E">
      <w:pPr>
        <w:spacing w:after="60" w:line="240" w:lineRule="auto"/>
        <w:jc w:val="both"/>
        <w:rPr>
          <w:rFonts w:ascii="Times New Roman" w:hAnsi="Times New Roman" w:cs="Times New Roman"/>
          <w:sz w:val="24"/>
          <w:szCs w:val="24"/>
        </w:rPr>
      </w:pPr>
    </w:p>
    <w:p w14:paraId="7B2F5E62" w14:textId="77777777" w:rsidR="009F3F6E" w:rsidRPr="008A2A4A" w:rsidRDefault="009F3F6E" w:rsidP="009F3F6E">
      <w:pPr>
        <w:spacing w:after="60" w:line="240" w:lineRule="auto"/>
        <w:jc w:val="both"/>
        <w:rPr>
          <w:rFonts w:ascii="Times New Roman" w:hAnsi="Times New Roman" w:cs="Times New Roman"/>
          <w:sz w:val="24"/>
          <w:szCs w:val="24"/>
        </w:rPr>
      </w:pPr>
      <w:r w:rsidRPr="008A2A4A">
        <w:rPr>
          <w:rFonts w:ascii="Times New Roman" w:hAnsi="Times New Roman" w:cs="Times New Roman"/>
          <w:sz w:val="24"/>
          <w:szCs w:val="24"/>
        </w:rPr>
        <w:t>IF ASKED: The survey will take about 20 minutes and you can complete it in several parts if you need to leave at any time. All of your answers will be saved and we’ll resume right where you left off at a time that is convenient for you.</w:t>
      </w:r>
    </w:p>
    <w:p w14:paraId="6344D2BB" w14:textId="77777777" w:rsidR="009F3F6E" w:rsidRPr="00C331CE" w:rsidRDefault="009F3F6E" w:rsidP="009F3F6E">
      <w:pPr>
        <w:spacing w:after="60" w:line="240" w:lineRule="auto"/>
        <w:jc w:val="both"/>
        <w:rPr>
          <w:rFonts w:ascii="Times New Roman" w:hAnsi="Times New Roman" w:cs="Times New Roman"/>
          <w:sz w:val="24"/>
          <w:szCs w:val="24"/>
        </w:rPr>
      </w:pPr>
    </w:p>
    <w:p w14:paraId="625536F5" w14:textId="77777777" w:rsidR="009F3F6E" w:rsidRPr="00C331CE" w:rsidRDefault="009F3F6E" w:rsidP="009F3F6E">
      <w:pPr>
        <w:spacing w:line="240" w:lineRule="auto"/>
        <w:rPr>
          <w:rFonts w:ascii="Times New Roman" w:hAnsi="Times New Roman" w:cs="Times New Roman"/>
          <w:sz w:val="24"/>
          <w:szCs w:val="24"/>
        </w:rPr>
      </w:pPr>
      <w:r w:rsidRPr="00C331CE">
        <w:rPr>
          <w:rFonts w:ascii="Times New Roman" w:hAnsi="Times New Roman" w:cs="Times New Roman"/>
          <w:sz w:val="24"/>
          <w:szCs w:val="24"/>
        </w:rPr>
        <w:t>IF NECESSARY: SOCIAL UTILITY MESSAGE:</w:t>
      </w:r>
    </w:p>
    <w:p w14:paraId="7A2A4BD6" w14:textId="77777777" w:rsidR="009F3F6E" w:rsidRPr="00C331CE" w:rsidRDefault="009F3F6E" w:rsidP="009F3F6E">
      <w:pPr>
        <w:spacing w:after="60" w:line="240" w:lineRule="auto"/>
        <w:jc w:val="both"/>
        <w:rPr>
          <w:rFonts w:ascii="Times New Roman" w:hAnsi="Times New Roman" w:cs="Times New Roman"/>
          <w:sz w:val="24"/>
          <w:szCs w:val="24"/>
        </w:rPr>
      </w:pPr>
      <w:r w:rsidRPr="00C331CE">
        <w:rPr>
          <w:rFonts w:ascii="Times New Roman" w:hAnsi="Times New Roman" w:cs="Times New Roman"/>
          <w:sz w:val="24"/>
          <w:szCs w:val="24"/>
        </w:rPr>
        <w:t xml:space="preserve">The Social and Economic Survey Research Institute is a research unit of Qatar University providing scientifically valid survey research in Qatar and the region. We are subject to oversight by an institutional review board and comply with the standards of the survey research profession worldwide. We do not report any individual answers, and strictly protect your confidentiality. In addition, we randomly select respondents so that everyone has an equal chance of selection. Consequently, you represent </w:t>
      </w:r>
      <w:r>
        <w:rPr>
          <w:rFonts w:ascii="Times New Roman" w:hAnsi="Times New Roman" w:cs="Times New Roman"/>
          <w:sz w:val="24"/>
          <w:szCs w:val="24"/>
        </w:rPr>
        <w:t>at least</w:t>
      </w:r>
      <w:r w:rsidRPr="00C331CE">
        <w:rPr>
          <w:rFonts w:ascii="Times New Roman" w:hAnsi="Times New Roman" w:cs="Times New Roman"/>
          <w:sz w:val="24"/>
          <w:szCs w:val="24"/>
        </w:rPr>
        <w:t xml:space="preserve"> 500 of people in Qatar, so your participation is very important to provide the perspective of other people just like you. By answering a few questions you can make this study more representative and therefore have more impact.</w:t>
      </w:r>
    </w:p>
    <w:p w14:paraId="43AC5417" w14:textId="77777777" w:rsidR="009F3F6E" w:rsidRPr="00C331CE" w:rsidRDefault="009F3F6E" w:rsidP="00340415">
      <w:pPr>
        <w:numPr>
          <w:ilvl w:val="0"/>
          <w:numId w:val="63"/>
        </w:numPr>
        <w:spacing w:after="60" w:line="240" w:lineRule="auto"/>
        <w:rPr>
          <w:rFonts w:ascii="Times New Roman" w:hAnsi="Times New Roman" w:cs="Times New Roman"/>
          <w:sz w:val="24"/>
          <w:szCs w:val="24"/>
        </w:rPr>
      </w:pPr>
      <w:r w:rsidRPr="00C331CE">
        <w:rPr>
          <w:rFonts w:ascii="Times New Roman" w:hAnsi="Times New Roman" w:cs="Times New Roman"/>
          <w:sz w:val="24"/>
          <w:szCs w:val="24"/>
        </w:rPr>
        <w:t>GO ON</w:t>
      </w:r>
    </w:p>
    <w:p w14:paraId="4522E03B" w14:textId="77777777" w:rsidR="009F3F6E" w:rsidRPr="00C331CE" w:rsidRDefault="009F3F6E" w:rsidP="00340415">
      <w:pPr>
        <w:numPr>
          <w:ilvl w:val="0"/>
          <w:numId w:val="63"/>
        </w:numPr>
        <w:spacing w:after="60" w:line="240" w:lineRule="auto"/>
        <w:rPr>
          <w:rFonts w:ascii="Times New Roman" w:hAnsi="Times New Roman" w:cs="Times New Roman"/>
          <w:sz w:val="24"/>
          <w:szCs w:val="24"/>
        </w:rPr>
      </w:pPr>
      <w:r w:rsidRPr="00C331CE">
        <w:rPr>
          <w:rFonts w:ascii="Times New Roman" w:hAnsi="Times New Roman" w:cs="Times New Roman"/>
          <w:sz w:val="24"/>
          <w:szCs w:val="24"/>
        </w:rPr>
        <w:t>R CALLBACK</w:t>
      </w:r>
    </w:p>
    <w:p w14:paraId="66010428" w14:textId="77777777" w:rsidR="009F3F6E" w:rsidRPr="00C331CE" w:rsidRDefault="009F3F6E" w:rsidP="009F3F6E">
      <w:pPr>
        <w:spacing w:after="60" w:line="360" w:lineRule="auto"/>
        <w:rPr>
          <w:rFonts w:ascii="Times New Roman" w:hAnsi="Times New Roman" w:cs="Times New Roman"/>
          <w:sz w:val="24"/>
          <w:szCs w:val="24"/>
          <w:lang w:bidi="ar-OM"/>
        </w:rPr>
      </w:pPr>
    </w:p>
    <w:p w14:paraId="500972BC" w14:textId="77777777" w:rsidR="009F3F6E" w:rsidRPr="00C331CE" w:rsidRDefault="009F3F6E" w:rsidP="009F3F6E">
      <w:pPr>
        <w:spacing w:after="0" w:line="360" w:lineRule="auto"/>
        <w:rPr>
          <w:rFonts w:ascii="Times New Roman" w:hAnsi="Times New Roman" w:cs="Times New Roman"/>
          <w:sz w:val="24"/>
          <w:szCs w:val="24"/>
        </w:rPr>
      </w:pPr>
    </w:p>
    <w:p w14:paraId="158367F9" w14:textId="77777777" w:rsidR="009F3F6E" w:rsidRPr="00C331CE" w:rsidRDefault="009F3F6E" w:rsidP="009F3F6E">
      <w:pPr>
        <w:spacing w:after="0" w:line="360" w:lineRule="auto"/>
        <w:rPr>
          <w:rFonts w:ascii="Times New Roman" w:eastAsia="MS Gothic" w:hAnsi="Times New Roman" w:cs="Times New Roman"/>
          <w:sz w:val="24"/>
          <w:szCs w:val="24"/>
        </w:rPr>
      </w:pPr>
      <w:r w:rsidRPr="00C331CE">
        <w:rPr>
          <w:rFonts w:ascii="Times New Roman" w:hAnsi="Times New Roman" w:cs="Times New Roman"/>
          <w:sz w:val="24"/>
          <w:szCs w:val="24"/>
        </w:rPr>
        <w:br w:type="page"/>
      </w:r>
    </w:p>
    <w:p w14:paraId="53CB8FDE" w14:textId="77777777" w:rsidR="00F62872" w:rsidRPr="00F62872" w:rsidRDefault="009F3F6E" w:rsidP="009F3F6E">
      <w:pPr>
        <w:pStyle w:val="ListParagraph"/>
        <w:numPr>
          <w:ilvl w:val="0"/>
          <w:numId w:val="62"/>
        </w:numPr>
        <w:spacing w:after="60" w:line="360" w:lineRule="auto"/>
        <w:rPr>
          <w:rFonts w:ascii="Times New Roman" w:hAnsi="Times New Roman" w:cs="Times New Roman"/>
          <w:sz w:val="24"/>
          <w:szCs w:val="24"/>
        </w:rPr>
      </w:pPr>
      <w:r w:rsidRPr="00F62872">
        <w:rPr>
          <w:rFonts w:asciiTheme="majorBidi" w:hAnsiTheme="majorBidi" w:cstheme="majorBidi"/>
          <w:b/>
          <w:bCs/>
          <w:sz w:val="24"/>
          <w:szCs w:val="24"/>
        </w:rPr>
        <w:lastRenderedPageBreak/>
        <w:t>DEMOGRAPHICS</w:t>
      </w:r>
    </w:p>
    <w:p w14:paraId="28F35946" w14:textId="435B262B" w:rsidR="009F3F6E" w:rsidRPr="00F62872" w:rsidRDefault="009F3F6E" w:rsidP="00F62872">
      <w:pPr>
        <w:pStyle w:val="ListParagraph"/>
        <w:spacing w:after="60" w:line="360" w:lineRule="auto"/>
        <w:ind w:left="1080"/>
        <w:rPr>
          <w:rFonts w:ascii="Times New Roman" w:hAnsi="Times New Roman" w:cs="Times New Roman"/>
          <w:sz w:val="24"/>
          <w:szCs w:val="24"/>
        </w:rPr>
      </w:pPr>
      <w:r w:rsidRPr="00F62872">
        <w:rPr>
          <w:rFonts w:ascii="Times New Roman" w:hAnsi="Times New Roman" w:cs="Times New Roman"/>
          <w:sz w:val="24"/>
          <w:szCs w:val="24"/>
        </w:rPr>
        <w:t xml:space="preserve">PROGRAMMER: Retrieve </w:t>
      </w:r>
      <w:proofErr w:type="spellStart"/>
      <w:r w:rsidRPr="00F62872">
        <w:rPr>
          <w:rFonts w:ascii="Times New Roman" w:hAnsi="Times New Roman" w:cs="Times New Roman"/>
          <w:sz w:val="24"/>
          <w:szCs w:val="24"/>
        </w:rPr>
        <w:t>RespSample</w:t>
      </w:r>
      <w:proofErr w:type="spellEnd"/>
      <w:r w:rsidRPr="00F62872">
        <w:rPr>
          <w:rFonts w:ascii="Times New Roman" w:hAnsi="Times New Roman" w:cs="Times New Roman"/>
          <w:sz w:val="24"/>
          <w:szCs w:val="24"/>
        </w:rPr>
        <w:t xml:space="preserve"> from the sample. Initialize </w:t>
      </w:r>
      <w:proofErr w:type="spellStart"/>
      <w:r w:rsidRPr="00F62872">
        <w:rPr>
          <w:rFonts w:ascii="Times New Roman" w:hAnsi="Times New Roman" w:cs="Times New Roman"/>
          <w:sz w:val="24"/>
          <w:szCs w:val="24"/>
        </w:rPr>
        <w:t>Resptype</w:t>
      </w:r>
      <w:proofErr w:type="spellEnd"/>
      <w:r w:rsidRPr="00F62872">
        <w:rPr>
          <w:rFonts w:ascii="Times New Roman" w:hAnsi="Times New Roman" w:cs="Times New Roman"/>
          <w:sz w:val="24"/>
          <w:szCs w:val="24"/>
        </w:rPr>
        <w:t>=0.</w:t>
      </w:r>
    </w:p>
    <w:p w14:paraId="1AB49E2F" w14:textId="71DE7C0A" w:rsidR="009F3F6E" w:rsidRPr="00C331CE" w:rsidRDefault="009F3F6E" w:rsidP="005E6908">
      <w:pPr>
        <w:keepNext/>
        <w:spacing w:after="0" w:line="240" w:lineRule="auto"/>
        <w:jc w:val="right"/>
        <w:rPr>
          <w:rFonts w:ascii="Times New Roman" w:hAnsi="Times New Roman" w:cs="Times New Roman"/>
          <w:sz w:val="24"/>
          <w:szCs w:val="24"/>
        </w:rPr>
      </w:pPr>
      <w:r w:rsidRPr="00C331CE">
        <w:rPr>
          <w:rFonts w:ascii="Times New Roman" w:hAnsi="Times New Roman" w:cs="Times New Roman"/>
          <w:sz w:val="24"/>
          <w:szCs w:val="24"/>
        </w:rPr>
        <w:t xml:space="preserve">{Q: </w:t>
      </w:r>
      <w:r w:rsidR="005E6908">
        <w:rPr>
          <w:rFonts w:ascii="Times New Roman" w:hAnsi="Times New Roman" w:cs="Times New Roman"/>
          <w:sz w:val="24"/>
          <w:szCs w:val="24"/>
        </w:rPr>
        <w:t>CITIZEN</w:t>
      </w:r>
      <w:r w:rsidRPr="00C331CE">
        <w:rPr>
          <w:rFonts w:ascii="Times New Roman" w:hAnsi="Times New Roman" w:cs="Times New Roman"/>
          <w:sz w:val="24"/>
          <w:szCs w:val="24"/>
        </w:rPr>
        <w:t>}</w:t>
      </w:r>
    </w:p>
    <w:p w14:paraId="1E253D0E" w14:textId="77777777" w:rsidR="009F3F6E" w:rsidRPr="00C331CE" w:rsidRDefault="009F3F6E" w:rsidP="009F3F6E">
      <w:pPr>
        <w:pStyle w:val="Level1"/>
        <w:rPr>
          <w:rtl/>
        </w:rPr>
      </w:pPr>
      <w:r>
        <w:t>Are you Qatari</w:t>
      </w:r>
      <w:r w:rsidRPr="00C331CE">
        <w:t xml:space="preserve"> or a non-Qatari?</w:t>
      </w:r>
    </w:p>
    <w:p w14:paraId="15A3FC9C" w14:textId="77777777" w:rsidR="009F3F6E" w:rsidRPr="008A2A4A" w:rsidRDefault="009F3F6E" w:rsidP="00340415">
      <w:pPr>
        <w:pStyle w:val="ListParagraph"/>
        <w:numPr>
          <w:ilvl w:val="0"/>
          <w:numId w:val="65"/>
        </w:numPr>
        <w:spacing w:after="0" w:line="240" w:lineRule="auto"/>
        <w:rPr>
          <w:rFonts w:ascii="Times New Roman" w:hAnsi="Times New Roman" w:cs="Times New Roman"/>
          <w:sz w:val="24"/>
          <w:szCs w:val="24"/>
        </w:rPr>
      </w:pPr>
      <w:r w:rsidRPr="008A2A4A">
        <w:rPr>
          <w:rFonts w:ascii="Times New Roman" w:hAnsi="Times New Roman" w:cs="Times New Roman"/>
          <w:sz w:val="24"/>
          <w:szCs w:val="24"/>
        </w:rPr>
        <w:t xml:space="preserve">YES, QATARI CITIZEN </w:t>
      </w:r>
    </w:p>
    <w:p w14:paraId="4F1E9AD4" w14:textId="3043C770" w:rsidR="009F3F6E" w:rsidRPr="008A2A4A" w:rsidRDefault="009F3F6E" w:rsidP="00670F4A">
      <w:pPr>
        <w:pStyle w:val="ListParagraph"/>
        <w:numPr>
          <w:ilvl w:val="0"/>
          <w:numId w:val="65"/>
        </w:numPr>
        <w:spacing w:after="0" w:line="240" w:lineRule="auto"/>
        <w:rPr>
          <w:rFonts w:ascii="Times New Roman" w:hAnsi="Times New Roman" w:cs="Times New Roman"/>
          <w:sz w:val="24"/>
          <w:szCs w:val="24"/>
        </w:rPr>
      </w:pPr>
      <w:r w:rsidRPr="008A2A4A">
        <w:rPr>
          <w:rFonts w:ascii="Times New Roman" w:hAnsi="Times New Roman" w:cs="Times New Roman"/>
          <w:sz w:val="24"/>
          <w:szCs w:val="24"/>
        </w:rPr>
        <w:t xml:space="preserve">NO, NOT QATARI CITIZEN </w:t>
      </w:r>
    </w:p>
    <w:p w14:paraId="64268CA8" w14:textId="36DC463F" w:rsidR="009F3F6E" w:rsidRPr="008A2A4A" w:rsidRDefault="009F3F6E" w:rsidP="00670F4A">
      <w:pPr>
        <w:pStyle w:val="ListParagraph"/>
        <w:numPr>
          <w:ilvl w:val="0"/>
          <w:numId w:val="65"/>
        </w:numPr>
        <w:spacing w:after="0" w:line="240" w:lineRule="auto"/>
        <w:rPr>
          <w:rFonts w:ascii="Times New Roman" w:hAnsi="Times New Roman" w:cs="Times New Roman"/>
          <w:sz w:val="24"/>
          <w:szCs w:val="24"/>
        </w:rPr>
      </w:pPr>
      <w:r w:rsidRPr="008A2A4A">
        <w:rPr>
          <w:rFonts w:ascii="Times New Roman" w:hAnsi="Times New Roman" w:cs="Times New Roman"/>
          <w:sz w:val="24"/>
          <w:szCs w:val="24"/>
        </w:rPr>
        <w:t>HAS TEMPORARY QATARI “MISSION” PASSPORT</w:t>
      </w:r>
      <w:r w:rsidRPr="008A2A4A">
        <w:rPr>
          <w:rFonts w:ascii="Times New Roman" w:hAnsi="Times New Roman" w:cs="Times New Roman"/>
          <w:sz w:val="24"/>
          <w:szCs w:val="24"/>
          <w:rtl/>
        </w:rPr>
        <w:t xml:space="preserve"> </w:t>
      </w:r>
    </w:p>
    <w:p w14:paraId="296B3FF9" w14:textId="66C2FF99" w:rsidR="000A1837" w:rsidRPr="008A2A4A" w:rsidRDefault="000A1837" w:rsidP="005E6908">
      <w:pPr>
        <w:pStyle w:val="ListParagraph"/>
        <w:numPr>
          <w:ilvl w:val="0"/>
          <w:numId w:val="65"/>
        </w:numPr>
        <w:spacing w:after="0" w:line="240" w:lineRule="auto"/>
        <w:rPr>
          <w:rFonts w:ascii="Times New Roman" w:hAnsi="Times New Roman" w:cs="Times New Roman"/>
          <w:sz w:val="24"/>
          <w:szCs w:val="24"/>
        </w:rPr>
      </w:pPr>
      <w:r w:rsidRPr="008A2A4A">
        <w:rPr>
          <w:rFonts w:ascii="Times New Roman" w:hAnsi="Times New Roman" w:cs="Times New Roman"/>
          <w:sz w:val="24"/>
          <w:szCs w:val="24"/>
        </w:rPr>
        <w:t>WATHIQA/OTHER (</w:t>
      </w:r>
      <w:r w:rsidR="005E6908" w:rsidRPr="008A2A4A">
        <w:rPr>
          <w:rFonts w:ascii="Times New Roman" w:hAnsi="Times New Roman" w:cs="Times New Roman"/>
          <w:sz w:val="24"/>
          <w:szCs w:val="24"/>
        </w:rPr>
        <w:t>SPECIFY</w:t>
      </w:r>
      <w:r w:rsidRPr="008A2A4A">
        <w:rPr>
          <w:rFonts w:ascii="Times New Roman" w:hAnsi="Times New Roman" w:cs="Times New Roman"/>
          <w:sz w:val="24"/>
          <w:szCs w:val="24"/>
        </w:rPr>
        <w:t>)</w:t>
      </w:r>
    </w:p>
    <w:p w14:paraId="35EEFA79" w14:textId="77777777" w:rsidR="009F3F6E" w:rsidRPr="008A2A4A" w:rsidRDefault="009F3F6E" w:rsidP="00340415">
      <w:pPr>
        <w:pStyle w:val="ListParagraph"/>
        <w:numPr>
          <w:ilvl w:val="0"/>
          <w:numId w:val="66"/>
        </w:numPr>
        <w:spacing w:after="0" w:line="240" w:lineRule="auto"/>
        <w:rPr>
          <w:rFonts w:ascii="Times New Roman" w:hAnsi="Times New Roman" w:cs="Times New Roman"/>
          <w:sz w:val="24"/>
          <w:szCs w:val="24"/>
        </w:rPr>
      </w:pPr>
      <w:r w:rsidRPr="008A2A4A">
        <w:rPr>
          <w:rFonts w:ascii="Times New Roman" w:hAnsi="Times New Roman" w:cs="Times New Roman"/>
          <w:sz w:val="24"/>
          <w:szCs w:val="24"/>
        </w:rPr>
        <w:t>DON’T KNOW</w:t>
      </w:r>
    </w:p>
    <w:p w14:paraId="2C0BCDF3" w14:textId="77777777" w:rsidR="009F3F6E" w:rsidRPr="008A2A4A" w:rsidRDefault="009F3F6E" w:rsidP="00340415">
      <w:pPr>
        <w:pStyle w:val="ListParagraph"/>
        <w:numPr>
          <w:ilvl w:val="0"/>
          <w:numId w:val="66"/>
        </w:numPr>
        <w:spacing w:after="0" w:line="240" w:lineRule="auto"/>
        <w:rPr>
          <w:rFonts w:ascii="Times New Roman" w:hAnsi="Times New Roman" w:cs="Times New Roman"/>
          <w:sz w:val="24"/>
          <w:szCs w:val="24"/>
        </w:rPr>
      </w:pPr>
      <w:r w:rsidRPr="008A2A4A">
        <w:rPr>
          <w:rFonts w:ascii="Times New Roman" w:hAnsi="Times New Roman" w:cs="Times New Roman"/>
          <w:sz w:val="24"/>
          <w:szCs w:val="24"/>
        </w:rPr>
        <w:t>REFUSED</w:t>
      </w:r>
    </w:p>
    <w:p w14:paraId="5BE89C85" w14:textId="77777777" w:rsidR="009F3F6E" w:rsidRPr="008A2A4A" w:rsidRDefault="009F3F6E" w:rsidP="009F3F6E">
      <w:pPr>
        <w:spacing w:after="0" w:line="240" w:lineRule="auto"/>
        <w:rPr>
          <w:rFonts w:ascii="Times New Roman" w:hAnsi="Times New Roman" w:cs="Times New Roman"/>
          <w:sz w:val="24"/>
          <w:szCs w:val="24"/>
        </w:rPr>
      </w:pPr>
    </w:p>
    <w:p w14:paraId="05C991D5" w14:textId="630C6AD7" w:rsidR="009F3F6E" w:rsidRPr="008A2A4A" w:rsidRDefault="005E6908" w:rsidP="00670F4A">
      <w:pPr>
        <w:spacing w:after="0" w:line="240" w:lineRule="auto"/>
        <w:rPr>
          <w:rFonts w:ascii="Times New Roman" w:hAnsi="Times New Roman" w:cs="Times New Roman"/>
          <w:sz w:val="24"/>
          <w:szCs w:val="24"/>
        </w:rPr>
      </w:pPr>
      <w:r w:rsidRPr="008A2A4A">
        <w:rPr>
          <w:rFonts w:ascii="Times New Roman" w:hAnsi="Times New Roman" w:cs="Times New Roman"/>
          <w:sz w:val="24"/>
          <w:szCs w:val="24"/>
        </w:rPr>
        <w:t>PROGRAMMER</w:t>
      </w:r>
      <w:r w:rsidR="009F3F6E" w:rsidRPr="008A2A4A">
        <w:rPr>
          <w:rFonts w:ascii="Times New Roman" w:hAnsi="Times New Roman" w:cs="Times New Roman"/>
          <w:sz w:val="24"/>
          <w:szCs w:val="24"/>
        </w:rPr>
        <w:t xml:space="preserve">: </w:t>
      </w:r>
    </w:p>
    <w:p w14:paraId="759BDB2B" w14:textId="77777777" w:rsidR="00A12A6D" w:rsidRPr="008A2A4A" w:rsidRDefault="00A12A6D" w:rsidP="00A12A6D">
      <w:pPr>
        <w:spacing w:after="0"/>
        <w:rPr>
          <w:rFonts w:ascii="Times New Roman" w:hAnsi="Times New Roman" w:cs="Times New Roman"/>
          <w:b/>
          <w:bCs/>
          <w:i/>
          <w:iCs/>
          <w:sz w:val="24"/>
          <w:szCs w:val="24"/>
        </w:rPr>
      </w:pPr>
      <w:r w:rsidRPr="008A2A4A">
        <w:rPr>
          <w:rFonts w:ascii="Times New Roman" w:hAnsi="Times New Roman" w:cs="Times New Roman"/>
          <w:b/>
          <w:bCs/>
          <w:i/>
          <w:iCs/>
          <w:sz w:val="24"/>
          <w:szCs w:val="24"/>
        </w:rPr>
        <w:t>IF CITIZEN = DON’T KNOW/REFUSED SKIP TO ELIGREF</w:t>
      </w:r>
    </w:p>
    <w:p w14:paraId="1067E2DE" w14:textId="00234419" w:rsidR="000B54EB" w:rsidRPr="00C331CE" w:rsidRDefault="00FB0F52" w:rsidP="00A12A6D">
      <w:pPr>
        <w:spacing w:after="0"/>
        <w:rPr>
          <w:rFonts w:ascii="Times New Roman" w:hAnsi="Times New Roman" w:cs="Times New Roman"/>
          <w:b/>
          <w:bCs/>
          <w:i/>
          <w:iCs/>
          <w:sz w:val="24"/>
          <w:szCs w:val="24"/>
          <w:rtl/>
        </w:rPr>
      </w:pPr>
      <w:r w:rsidRPr="008A2A4A">
        <w:rPr>
          <w:rFonts w:ascii="Times New Roman" w:hAnsi="Times New Roman" w:cs="Times New Roman"/>
          <w:b/>
          <w:bCs/>
          <w:i/>
          <w:iCs/>
          <w:sz w:val="24"/>
          <w:szCs w:val="24"/>
        </w:rPr>
        <w:t>IF (CITIZEN = 1 OR</w:t>
      </w:r>
      <w:r>
        <w:rPr>
          <w:rFonts w:ascii="Times New Roman" w:hAnsi="Times New Roman" w:cs="Times New Roman"/>
          <w:b/>
          <w:bCs/>
          <w:i/>
          <w:iCs/>
          <w:sz w:val="24"/>
          <w:szCs w:val="24"/>
        </w:rPr>
        <w:t xml:space="preserve"> CITIZEN =4)</w:t>
      </w:r>
      <w:r w:rsidRPr="00C331CE">
        <w:rPr>
          <w:rFonts w:ascii="Times New Roman" w:hAnsi="Times New Roman" w:cs="Times New Roman"/>
          <w:b/>
          <w:bCs/>
          <w:i/>
          <w:iCs/>
          <w:sz w:val="24"/>
          <w:szCs w:val="24"/>
        </w:rPr>
        <w:t xml:space="preserve"> AND RESPSAMPLE </w:t>
      </w:r>
      <w:r>
        <w:rPr>
          <w:rFonts w:ascii="Times New Roman" w:hAnsi="Times New Roman" w:cs="Times New Roman"/>
          <w:b/>
          <w:bCs/>
          <w:i/>
          <w:iCs/>
          <w:sz w:val="24"/>
          <w:szCs w:val="24"/>
        </w:rPr>
        <w:t>=1, RESPTYPE = 1</w:t>
      </w:r>
    </w:p>
    <w:p w14:paraId="20EC40FE" w14:textId="77777777" w:rsidR="009F3F6E" w:rsidRPr="00E60B73" w:rsidRDefault="009F3F6E" w:rsidP="009F3F6E">
      <w:pPr>
        <w:spacing w:after="0" w:line="240" w:lineRule="auto"/>
        <w:rPr>
          <w:rFonts w:ascii="Times New Roman" w:hAnsi="Times New Roman" w:cs="Times New Roman"/>
          <w:sz w:val="24"/>
          <w:szCs w:val="24"/>
        </w:rPr>
      </w:pPr>
    </w:p>
    <w:p w14:paraId="228614FC" w14:textId="77777777" w:rsidR="009F3F6E" w:rsidRPr="00C331CE" w:rsidRDefault="009F3F6E" w:rsidP="00145814">
      <w:pPr>
        <w:spacing w:after="0"/>
        <w:jc w:val="right"/>
        <w:rPr>
          <w:rFonts w:ascii="Times New Roman" w:hAnsi="Times New Roman" w:cs="Times New Roman"/>
          <w:sz w:val="24"/>
          <w:szCs w:val="24"/>
        </w:rPr>
      </w:pPr>
      <w:r w:rsidRPr="00C331CE">
        <w:rPr>
          <w:rFonts w:ascii="Times New Roman" w:hAnsi="Times New Roman" w:cs="Times New Roman"/>
          <w:sz w:val="24"/>
          <w:szCs w:val="24"/>
        </w:rPr>
        <w:t>{Q: CHECKCIT}</w:t>
      </w:r>
    </w:p>
    <w:p w14:paraId="20175272" w14:textId="5BD2A121" w:rsidR="00145814" w:rsidRDefault="00145814" w:rsidP="00145814">
      <w:pPr>
        <w:spacing w:after="0" w:line="240" w:lineRule="auto"/>
        <w:rPr>
          <w:rFonts w:ascii="Times New Roman" w:hAnsi="Times New Roman" w:cs="Times New Roman"/>
          <w:b/>
          <w:bCs/>
          <w:sz w:val="24"/>
          <w:szCs w:val="24"/>
        </w:rPr>
      </w:pPr>
      <w:r w:rsidRPr="00C331CE">
        <w:rPr>
          <w:rFonts w:ascii="Times New Roman" w:hAnsi="Times New Roman" w:cs="Times New Roman"/>
          <w:b/>
          <w:bCs/>
          <w:sz w:val="24"/>
          <w:szCs w:val="24"/>
        </w:rPr>
        <w:t>I</w:t>
      </w:r>
      <w:r>
        <w:rPr>
          <w:rFonts w:ascii="Times New Roman" w:hAnsi="Times New Roman" w:cs="Times New Roman"/>
          <w:b/>
          <w:bCs/>
          <w:sz w:val="24"/>
          <w:szCs w:val="24"/>
        </w:rPr>
        <w:t xml:space="preserve">F </w:t>
      </w:r>
      <w:r w:rsidRPr="00145814">
        <w:rPr>
          <w:rFonts w:ascii="Times New Roman" w:hAnsi="Times New Roman" w:cs="Times New Roman"/>
          <w:b/>
          <w:bCs/>
          <w:sz w:val="24"/>
          <w:szCs w:val="24"/>
        </w:rPr>
        <w:t>CITIZEN = 1 OR CITIZEN =4 AND RESPSAMPLE &lt;&gt; 1 ASK</w:t>
      </w:r>
    </w:p>
    <w:p w14:paraId="0155617B" w14:textId="030858AF" w:rsidR="009F3F6E" w:rsidRPr="00C331CE" w:rsidRDefault="00145814" w:rsidP="00145814">
      <w:pPr>
        <w:pBdr>
          <w:top w:val="single" w:sz="4" w:space="1" w:color="auto"/>
          <w:left w:val="single" w:sz="4" w:space="4" w:color="auto"/>
          <w:right w:val="single" w:sz="4" w:space="4" w:color="auto"/>
        </w:pBdr>
        <w:spacing w:after="0" w:line="240" w:lineRule="auto"/>
        <w:ind w:left="360" w:hanging="360"/>
        <w:rPr>
          <w:rFonts w:ascii="Times New Roman" w:hAnsi="Times New Roman" w:cs="Times New Roman"/>
          <w:sz w:val="24"/>
          <w:szCs w:val="24"/>
        </w:rPr>
      </w:pPr>
      <w:r w:rsidRPr="00310F0A">
        <w:rPr>
          <w:rFonts w:ascii="Times New Roman" w:hAnsi="Times New Roman" w:cs="Times New Roman"/>
          <w:sz w:val="24"/>
          <w:szCs w:val="24"/>
        </w:rPr>
        <w:t xml:space="preserve"> [</w:t>
      </w:r>
      <w:r w:rsidRPr="00145814">
        <w:rPr>
          <w:rFonts w:ascii="Times New Roman" w:hAnsi="Times New Roman" w:cs="Times New Roman"/>
          <w:sz w:val="24"/>
          <w:szCs w:val="24"/>
        </w:rPr>
        <w:t>INTERVIWER: FOR CLARIFICATION PURPOSE, ASK IF THE RESPONDENT HAS A QATARI PASSPORT</w:t>
      </w:r>
      <w:r w:rsidRPr="00310F0A">
        <w:rPr>
          <w:rFonts w:ascii="Times New Roman" w:hAnsi="Times New Roman" w:cs="Times New Roman"/>
          <w:sz w:val="24"/>
          <w:szCs w:val="24"/>
        </w:rPr>
        <w:t>]</w:t>
      </w:r>
      <w:r w:rsidR="009F3F6E" w:rsidRPr="00C331CE">
        <w:rPr>
          <w:rFonts w:ascii="Times New Roman" w:hAnsi="Times New Roman" w:cs="Times New Roman"/>
          <w:sz w:val="24"/>
          <w:szCs w:val="24"/>
        </w:rPr>
        <w:t xml:space="preserve">        </w:t>
      </w:r>
    </w:p>
    <w:p w14:paraId="43895CFD" w14:textId="77777777" w:rsidR="009F3F6E" w:rsidRPr="00C331CE" w:rsidRDefault="009F3F6E" w:rsidP="009F3F6E">
      <w:pPr>
        <w:pStyle w:val="ListParagraph"/>
        <w:spacing w:after="0"/>
        <w:ind w:left="1800" w:hanging="360"/>
        <w:rPr>
          <w:rFonts w:ascii="Times New Roman" w:hAnsi="Times New Roman" w:cs="Times New Roman"/>
          <w:sz w:val="24"/>
          <w:szCs w:val="24"/>
        </w:rPr>
      </w:pPr>
      <w:r w:rsidRPr="00C331CE">
        <w:rPr>
          <w:rFonts w:ascii="Times New Roman" w:hAnsi="Times New Roman" w:cs="Times New Roman"/>
          <w:sz w:val="24"/>
          <w:szCs w:val="24"/>
        </w:rPr>
        <w:t xml:space="preserve">1        HAVE QATARI PASSPORT </w:t>
      </w:r>
    </w:p>
    <w:p w14:paraId="07C11D52" w14:textId="77777777" w:rsidR="009F3F6E" w:rsidRPr="00C331CE" w:rsidRDefault="009F3F6E" w:rsidP="009F3F6E">
      <w:pPr>
        <w:pStyle w:val="ListParagraph"/>
        <w:ind w:left="1800" w:hanging="360"/>
        <w:rPr>
          <w:rFonts w:ascii="Times New Roman" w:hAnsi="Times New Roman" w:cs="Times New Roman"/>
          <w:sz w:val="24"/>
          <w:szCs w:val="24"/>
        </w:rPr>
      </w:pPr>
      <w:r w:rsidRPr="00C331CE">
        <w:rPr>
          <w:rFonts w:ascii="Times New Roman" w:hAnsi="Times New Roman" w:cs="Times New Roman"/>
          <w:sz w:val="24"/>
          <w:szCs w:val="24"/>
        </w:rPr>
        <w:t>2        DON’T HAVE QATARI PASSPORT</w:t>
      </w:r>
    </w:p>
    <w:p w14:paraId="5F1A5957" w14:textId="77777777" w:rsidR="00BB1017" w:rsidRDefault="009F3F6E" w:rsidP="00BB1017">
      <w:pPr>
        <w:pStyle w:val="ListParagraph"/>
        <w:ind w:left="1800" w:hanging="360"/>
        <w:rPr>
          <w:rFonts w:ascii="Times New Roman" w:hAnsi="Times New Roman" w:cs="Times New Roman"/>
          <w:sz w:val="24"/>
          <w:szCs w:val="24"/>
        </w:rPr>
      </w:pPr>
      <w:r w:rsidRPr="00C331CE">
        <w:rPr>
          <w:rFonts w:ascii="Times New Roman" w:hAnsi="Times New Roman" w:cs="Times New Roman"/>
          <w:sz w:val="24"/>
          <w:szCs w:val="24"/>
        </w:rPr>
        <w:t>3        HAS TEMPORARY QATARI “MISSION” PASSPORT</w:t>
      </w:r>
    </w:p>
    <w:p w14:paraId="7711D5BB" w14:textId="26B3169E" w:rsidR="009F3F6E" w:rsidRPr="00C331CE" w:rsidRDefault="009F3F6E" w:rsidP="00305BA0">
      <w:pPr>
        <w:pStyle w:val="ListParagraph"/>
        <w:ind w:left="1800" w:hanging="360"/>
        <w:rPr>
          <w:rFonts w:ascii="Times New Roman" w:hAnsi="Times New Roman" w:cs="Times New Roman"/>
          <w:sz w:val="24"/>
          <w:szCs w:val="24"/>
        </w:rPr>
      </w:pPr>
      <w:r w:rsidRPr="00C331CE">
        <w:rPr>
          <w:rFonts w:ascii="Times New Roman" w:hAnsi="Times New Roman" w:cs="Times New Roman"/>
          <w:sz w:val="24"/>
          <w:szCs w:val="24"/>
        </w:rPr>
        <w:t>8        DON’T KNOW</w:t>
      </w:r>
    </w:p>
    <w:p w14:paraId="024161BF" w14:textId="77777777" w:rsidR="009F3F6E" w:rsidRDefault="009F3F6E" w:rsidP="009F3F6E">
      <w:pPr>
        <w:pStyle w:val="ListParagraph"/>
        <w:ind w:left="1800" w:hanging="360"/>
        <w:rPr>
          <w:rFonts w:ascii="Times New Roman" w:hAnsi="Times New Roman" w:cs="Times New Roman"/>
          <w:sz w:val="24"/>
          <w:szCs w:val="24"/>
        </w:rPr>
      </w:pPr>
      <w:r w:rsidRPr="00C331CE">
        <w:rPr>
          <w:rFonts w:ascii="Times New Roman" w:hAnsi="Times New Roman" w:cs="Times New Roman"/>
          <w:sz w:val="24"/>
          <w:szCs w:val="24"/>
        </w:rPr>
        <w:t>9        REFUSED</w:t>
      </w:r>
    </w:p>
    <w:p w14:paraId="61E967D7" w14:textId="77777777" w:rsidR="00A12A6D" w:rsidRDefault="00A12A6D" w:rsidP="007315DD">
      <w:pPr>
        <w:spacing w:after="0" w:line="240" w:lineRule="auto"/>
        <w:rPr>
          <w:rFonts w:ascii="Times New Roman" w:hAnsi="Times New Roman" w:cs="Times New Roman"/>
          <w:b/>
          <w:bCs/>
          <w:i/>
          <w:iCs/>
          <w:sz w:val="24"/>
          <w:szCs w:val="24"/>
        </w:rPr>
      </w:pPr>
    </w:p>
    <w:p w14:paraId="3DBB1635" w14:textId="77777777" w:rsidR="00A12A6D" w:rsidRPr="00A12A6D" w:rsidRDefault="00A12A6D" w:rsidP="00A12A6D">
      <w:pPr>
        <w:spacing w:after="0" w:line="240" w:lineRule="auto"/>
        <w:rPr>
          <w:rFonts w:ascii="Times New Roman" w:hAnsi="Times New Roman" w:cs="Times New Roman"/>
          <w:b/>
          <w:bCs/>
          <w:i/>
          <w:iCs/>
          <w:sz w:val="24"/>
          <w:szCs w:val="24"/>
        </w:rPr>
      </w:pPr>
      <w:r w:rsidRPr="00A12A6D">
        <w:rPr>
          <w:rFonts w:ascii="Times New Roman" w:hAnsi="Times New Roman" w:cs="Times New Roman"/>
          <w:b/>
          <w:bCs/>
          <w:i/>
          <w:iCs/>
          <w:sz w:val="24"/>
          <w:szCs w:val="24"/>
        </w:rPr>
        <w:t xml:space="preserve">PROGRAMMER: </w:t>
      </w:r>
    </w:p>
    <w:p w14:paraId="4D4FC92B" w14:textId="77777777" w:rsidR="00A12A6D" w:rsidRPr="00A12A6D" w:rsidRDefault="00A12A6D" w:rsidP="00A12A6D">
      <w:pPr>
        <w:spacing w:after="0" w:line="240" w:lineRule="auto"/>
        <w:rPr>
          <w:rFonts w:ascii="Times New Roman" w:hAnsi="Times New Roman" w:cs="Times New Roman"/>
          <w:b/>
          <w:bCs/>
          <w:i/>
          <w:iCs/>
          <w:sz w:val="24"/>
          <w:szCs w:val="24"/>
        </w:rPr>
      </w:pPr>
      <w:r w:rsidRPr="00A12A6D">
        <w:rPr>
          <w:rFonts w:ascii="Times New Roman" w:hAnsi="Times New Roman" w:cs="Times New Roman"/>
          <w:b/>
          <w:bCs/>
          <w:i/>
          <w:iCs/>
          <w:sz w:val="24"/>
          <w:szCs w:val="24"/>
        </w:rPr>
        <w:t>IF CHECKCIT= DON’T KNOW/REFUSED SKIP TO ELIGREF</w:t>
      </w:r>
    </w:p>
    <w:p w14:paraId="0B425877" w14:textId="6C1EAB66" w:rsidR="00305BA0" w:rsidRDefault="00FB0F52" w:rsidP="007315DD">
      <w:pPr>
        <w:spacing w:after="0" w:line="240" w:lineRule="auto"/>
        <w:rPr>
          <w:rFonts w:ascii="Times New Roman" w:hAnsi="Times New Roman" w:cs="Times New Roman"/>
          <w:b/>
          <w:bCs/>
          <w:i/>
          <w:iCs/>
          <w:sz w:val="24"/>
          <w:szCs w:val="24"/>
        </w:rPr>
      </w:pPr>
      <w:r w:rsidRPr="00C331CE">
        <w:rPr>
          <w:rFonts w:ascii="Times New Roman" w:hAnsi="Times New Roman" w:cs="Times New Roman"/>
          <w:b/>
          <w:bCs/>
          <w:i/>
          <w:iCs/>
          <w:sz w:val="24"/>
          <w:szCs w:val="24"/>
        </w:rPr>
        <w:t xml:space="preserve">IF </w:t>
      </w:r>
      <w:r>
        <w:rPr>
          <w:rFonts w:ascii="Times New Roman" w:hAnsi="Times New Roman" w:cs="Times New Roman"/>
          <w:b/>
          <w:bCs/>
          <w:i/>
          <w:iCs/>
          <w:sz w:val="24"/>
          <w:szCs w:val="24"/>
        </w:rPr>
        <w:t>CHECKCIT</w:t>
      </w:r>
      <w:r w:rsidRPr="00C331CE">
        <w:rPr>
          <w:rFonts w:ascii="Times New Roman" w:hAnsi="Times New Roman" w:cs="Times New Roman"/>
          <w:b/>
          <w:bCs/>
          <w:i/>
          <w:iCs/>
          <w:sz w:val="24"/>
          <w:szCs w:val="24"/>
        </w:rPr>
        <w:t xml:space="preserve"> = 1</w:t>
      </w:r>
      <w:r>
        <w:rPr>
          <w:rFonts w:ascii="Times New Roman" w:hAnsi="Times New Roman" w:cs="Times New Roman"/>
          <w:b/>
          <w:bCs/>
          <w:i/>
          <w:iCs/>
          <w:sz w:val="24"/>
          <w:szCs w:val="24"/>
        </w:rPr>
        <w:t>, RESPTYPE = 1</w:t>
      </w:r>
    </w:p>
    <w:p w14:paraId="4B473EED" w14:textId="3D994668" w:rsidR="007315DD" w:rsidRPr="007315DD" w:rsidRDefault="00FB0F52" w:rsidP="00FB0F52">
      <w:pPr>
        <w:spacing w:after="0" w:line="240" w:lineRule="auto"/>
        <w:rPr>
          <w:rFonts w:ascii="Times New Roman" w:hAnsi="Times New Roman" w:cs="Times New Roman"/>
          <w:b/>
          <w:bCs/>
          <w:i/>
          <w:iCs/>
          <w:sz w:val="24"/>
          <w:szCs w:val="24"/>
        </w:rPr>
      </w:pPr>
      <w:r w:rsidRPr="007315DD">
        <w:rPr>
          <w:rFonts w:ascii="Times New Roman" w:hAnsi="Times New Roman" w:cs="Times New Roman"/>
          <w:b/>
          <w:bCs/>
          <w:i/>
          <w:iCs/>
          <w:sz w:val="24"/>
          <w:szCs w:val="24"/>
        </w:rPr>
        <w:t>IF RESPTYPE &lt;&gt; 1</w:t>
      </w:r>
      <w:r>
        <w:rPr>
          <w:rFonts w:ascii="Times New Roman" w:hAnsi="Times New Roman" w:cs="Times New Roman"/>
          <w:b/>
          <w:bCs/>
          <w:i/>
          <w:iCs/>
          <w:sz w:val="24"/>
          <w:szCs w:val="24"/>
        </w:rPr>
        <w:t xml:space="preserve">, </w:t>
      </w:r>
      <w:r w:rsidRPr="007315DD">
        <w:rPr>
          <w:rFonts w:ascii="Times New Roman" w:hAnsi="Times New Roman" w:cs="Times New Roman"/>
          <w:b/>
          <w:bCs/>
          <w:i/>
          <w:iCs/>
          <w:sz w:val="24"/>
          <w:szCs w:val="24"/>
        </w:rPr>
        <w:t>EXIT TO THANKS2</w:t>
      </w:r>
    </w:p>
    <w:p w14:paraId="502F8D29" w14:textId="77777777" w:rsidR="007315DD" w:rsidRDefault="007315DD" w:rsidP="007315DD">
      <w:pPr>
        <w:spacing w:after="0" w:line="240" w:lineRule="auto"/>
        <w:rPr>
          <w:rFonts w:ascii="Times New Roman" w:hAnsi="Times New Roman" w:cs="Times New Roman"/>
          <w:b/>
          <w:bCs/>
          <w:i/>
          <w:iCs/>
          <w:sz w:val="24"/>
          <w:szCs w:val="24"/>
        </w:rPr>
      </w:pPr>
    </w:p>
    <w:p w14:paraId="4B03AC01" w14:textId="77777777" w:rsidR="009F7C43" w:rsidRPr="00305137" w:rsidRDefault="009F7C43" w:rsidP="009F7C43">
      <w:pPr>
        <w:spacing w:after="0"/>
        <w:jc w:val="center"/>
        <w:rPr>
          <w:rFonts w:asciiTheme="majorBidi" w:hAnsiTheme="majorBidi" w:cstheme="majorBidi"/>
          <w:sz w:val="24"/>
          <w:szCs w:val="24"/>
        </w:rPr>
      </w:pPr>
    </w:p>
    <w:p w14:paraId="66EA7BFA" w14:textId="77777777" w:rsidR="009F7C43" w:rsidRPr="00305137" w:rsidRDefault="009F7C43" w:rsidP="009F7C43">
      <w:pPr>
        <w:pStyle w:val="ListParagraph"/>
        <w:spacing w:after="0" w:line="240" w:lineRule="auto"/>
        <w:ind w:left="1800"/>
        <w:jc w:val="right"/>
        <w:rPr>
          <w:rFonts w:asciiTheme="majorBidi" w:hAnsiTheme="majorBidi" w:cstheme="majorBidi"/>
          <w:sz w:val="24"/>
          <w:szCs w:val="24"/>
        </w:rPr>
      </w:pPr>
      <w:r w:rsidRPr="00305137">
        <w:rPr>
          <w:rFonts w:asciiTheme="majorBidi" w:hAnsiTheme="majorBidi" w:cstheme="majorBidi"/>
          <w:sz w:val="24"/>
          <w:szCs w:val="24"/>
        </w:rPr>
        <w:t>{Q: ELIGREF}</w:t>
      </w:r>
    </w:p>
    <w:p w14:paraId="259B3808" w14:textId="21482006" w:rsidR="009F7C43" w:rsidRPr="00305137" w:rsidRDefault="009F7C43" w:rsidP="009F7C43">
      <w:pPr>
        <w:spacing w:after="60" w:line="240" w:lineRule="auto"/>
        <w:rPr>
          <w:rFonts w:asciiTheme="majorBidi" w:hAnsiTheme="majorBidi" w:cstheme="majorBidi"/>
          <w:sz w:val="24"/>
          <w:szCs w:val="24"/>
        </w:rPr>
      </w:pPr>
      <w:r w:rsidRPr="00305137">
        <w:rPr>
          <w:rFonts w:asciiTheme="majorBidi" w:hAnsiTheme="majorBidi" w:cstheme="majorBidi"/>
          <w:sz w:val="24"/>
          <w:szCs w:val="24"/>
        </w:rPr>
        <w:t xml:space="preserve">PROGRAMMER: IF </w:t>
      </w:r>
      <w:r>
        <w:rPr>
          <w:rFonts w:asciiTheme="majorBidi" w:hAnsiTheme="majorBidi" w:cstheme="majorBidi"/>
          <w:sz w:val="24"/>
          <w:szCs w:val="24"/>
        </w:rPr>
        <w:t xml:space="preserve">CITIZEN OR CHECKCIT = DK OR REF, </w:t>
      </w:r>
      <w:r w:rsidRPr="00305137">
        <w:rPr>
          <w:rFonts w:asciiTheme="majorBidi" w:hAnsiTheme="majorBidi" w:cstheme="majorBidi"/>
          <w:sz w:val="24"/>
          <w:szCs w:val="24"/>
        </w:rPr>
        <w:t>ASK:</w:t>
      </w:r>
    </w:p>
    <w:p w14:paraId="4EC15802" w14:textId="77777777" w:rsidR="009F7C43" w:rsidRPr="00305137" w:rsidRDefault="009F7C43" w:rsidP="009F7C43">
      <w:pPr>
        <w:pBdr>
          <w:top w:val="single" w:sz="4" w:space="1" w:color="auto"/>
          <w:left w:val="single" w:sz="4" w:space="4" w:color="auto"/>
          <w:right w:val="single" w:sz="4" w:space="4" w:color="auto"/>
        </w:pBdr>
        <w:spacing w:after="60" w:line="240" w:lineRule="auto"/>
        <w:rPr>
          <w:rFonts w:asciiTheme="majorBidi" w:hAnsiTheme="majorBidi" w:cstheme="majorBidi"/>
          <w:sz w:val="24"/>
          <w:szCs w:val="24"/>
        </w:rPr>
      </w:pPr>
      <w:r w:rsidRPr="00305137">
        <w:rPr>
          <w:rFonts w:asciiTheme="majorBidi" w:hAnsiTheme="majorBidi" w:cstheme="majorBidi"/>
          <w:sz w:val="24"/>
          <w:szCs w:val="24"/>
        </w:rPr>
        <w:t xml:space="preserve">Thank you for your time. Unfortunately, we need the answer to this question in order to proceed with the survey. We hope you will reconsider given the importance of the information to residents and visitors. </w:t>
      </w:r>
      <w:r w:rsidRPr="008A2A4A">
        <w:rPr>
          <w:rFonts w:asciiTheme="majorBidi" w:hAnsiTheme="majorBidi" w:cstheme="majorBidi"/>
          <w:sz w:val="24"/>
          <w:szCs w:val="24"/>
        </w:rPr>
        <w:t xml:space="preserve">All answers to this and all questions are presented as grouped data and no individual’s information is revealed. Have a nice day. If you need more reassurance please check our website at sesri.qu.edu.qa or email us at </w:t>
      </w:r>
      <w:hyperlink r:id="rId10" w:history="1">
        <w:r w:rsidRPr="008A2A4A">
          <w:rPr>
            <w:rStyle w:val="Hyperlink"/>
            <w:rFonts w:asciiTheme="majorBidi" w:hAnsiTheme="majorBidi" w:cstheme="majorBidi"/>
            <w:sz w:val="24"/>
            <w:szCs w:val="24"/>
          </w:rPr>
          <w:t>surveys@qu.edu.qa</w:t>
        </w:r>
      </w:hyperlink>
      <w:r w:rsidRPr="008A2A4A">
        <w:rPr>
          <w:rFonts w:asciiTheme="majorBidi" w:hAnsiTheme="majorBidi" w:cstheme="majorBidi"/>
          <w:sz w:val="24"/>
          <w:szCs w:val="24"/>
        </w:rPr>
        <w:t xml:space="preserve"> . We can also send you an SMS text if you would like.</w:t>
      </w:r>
    </w:p>
    <w:p w14:paraId="6A5A1B0B" w14:textId="77777777" w:rsidR="009F7C43" w:rsidRPr="00305137" w:rsidRDefault="009F7C43" w:rsidP="009F7C43">
      <w:pPr>
        <w:spacing w:after="0" w:line="240" w:lineRule="auto"/>
        <w:rPr>
          <w:rFonts w:asciiTheme="majorBidi" w:hAnsiTheme="majorBidi" w:cstheme="majorBidi"/>
          <w:sz w:val="24"/>
          <w:szCs w:val="24"/>
        </w:rPr>
      </w:pPr>
    </w:p>
    <w:p w14:paraId="1DCC586E" w14:textId="77777777" w:rsidR="009F7C43" w:rsidRPr="00305137" w:rsidRDefault="009F7C43" w:rsidP="009F7C43">
      <w:pPr>
        <w:spacing w:after="60" w:line="240" w:lineRule="auto"/>
        <w:rPr>
          <w:rFonts w:asciiTheme="majorBidi" w:hAnsiTheme="majorBidi" w:cstheme="majorBidi"/>
          <w:sz w:val="24"/>
          <w:szCs w:val="24"/>
        </w:rPr>
      </w:pPr>
      <w:r w:rsidRPr="00305137">
        <w:rPr>
          <w:rFonts w:asciiTheme="majorBidi" w:hAnsiTheme="majorBidi" w:cstheme="majorBidi"/>
          <w:sz w:val="24"/>
          <w:szCs w:val="24"/>
        </w:rPr>
        <w:t>INTERVIEWER: IF CHANGES MIND, GO BACK AND GET ANSWER PROGRAMMER: SKIP TO REFUSAL DISPOSITIONS</w:t>
      </w:r>
    </w:p>
    <w:p w14:paraId="5EED2725" w14:textId="77777777" w:rsidR="009F7C43" w:rsidRPr="00C331CE" w:rsidRDefault="009F7C43" w:rsidP="007315DD">
      <w:pPr>
        <w:spacing w:after="0" w:line="240" w:lineRule="auto"/>
        <w:rPr>
          <w:rFonts w:ascii="Times New Roman" w:hAnsi="Times New Roman" w:cs="Times New Roman"/>
          <w:b/>
          <w:bCs/>
          <w:i/>
          <w:iCs/>
          <w:sz w:val="24"/>
          <w:szCs w:val="24"/>
          <w:rtl/>
        </w:rPr>
      </w:pPr>
    </w:p>
    <w:p w14:paraId="543901B2" w14:textId="77777777" w:rsidR="00B135D9" w:rsidRDefault="00B135D9" w:rsidP="009F3F6E">
      <w:pPr>
        <w:spacing w:after="0" w:line="240" w:lineRule="auto"/>
        <w:jc w:val="right"/>
        <w:rPr>
          <w:rFonts w:ascii="Times New Roman" w:hAnsi="Times New Roman" w:cs="Times New Roman"/>
          <w:sz w:val="24"/>
          <w:szCs w:val="24"/>
        </w:rPr>
      </w:pPr>
    </w:p>
    <w:p w14:paraId="214F84C6" w14:textId="77777777" w:rsidR="009F3F6E" w:rsidRPr="00C331CE" w:rsidRDefault="009F3F6E" w:rsidP="009F3F6E">
      <w:pPr>
        <w:spacing w:after="0" w:line="240" w:lineRule="auto"/>
        <w:jc w:val="right"/>
        <w:rPr>
          <w:rFonts w:ascii="Times New Roman" w:hAnsi="Times New Roman" w:cs="Times New Roman"/>
          <w:sz w:val="24"/>
          <w:szCs w:val="24"/>
        </w:rPr>
      </w:pPr>
      <w:r w:rsidRPr="00C331CE">
        <w:rPr>
          <w:rFonts w:ascii="Times New Roman" w:hAnsi="Times New Roman" w:cs="Times New Roman"/>
          <w:sz w:val="24"/>
          <w:szCs w:val="24"/>
        </w:rPr>
        <w:t>{Q: GENDER}</w:t>
      </w:r>
    </w:p>
    <w:p w14:paraId="02A5761B" w14:textId="7AAE1329" w:rsidR="009F3F6E" w:rsidRDefault="009F3F6E" w:rsidP="00310F0A">
      <w:pPr>
        <w:spacing w:after="0" w:line="240" w:lineRule="auto"/>
        <w:rPr>
          <w:rFonts w:ascii="Times New Roman" w:hAnsi="Times New Roman" w:cs="Times New Roman"/>
          <w:b/>
          <w:bCs/>
          <w:sz w:val="24"/>
          <w:szCs w:val="24"/>
        </w:rPr>
      </w:pPr>
      <w:r w:rsidRPr="00C331CE">
        <w:rPr>
          <w:rFonts w:ascii="Times New Roman" w:hAnsi="Times New Roman" w:cs="Times New Roman"/>
          <w:b/>
          <w:bCs/>
          <w:sz w:val="24"/>
          <w:szCs w:val="24"/>
        </w:rPr>
        <w:t xml:space="preserve">If </w:t>
      </w:r>
      <w:r w:rsidR="000B54EB">
        <w:rPr>
          <w:rFonts w:ascii="Times New Roman" w:hAnsi="Times New Roman" w:cs="Times New Roman"/>
          <w:b/>
          <w:bCs/>
          <w:sz w:val="24"/>
          <w:szCs w:val="24"/>
        </w:rPr>
        <w:t xml:space="preserve">RESPTYPE </w:t>
      </w:r>
      <w:r w:rsidRPr="00C331CE">
        <w:rPr>
          <w:rFonts w:ascii="Times New Roman" w:hAnsi="Times New Roman" w:cs="Times New Roman"/>
          <w:b/>
          <w:bCs/>
          <w:sz w:val="24"/>
          <w:szCs w:val="24"/>
        </w:rPr>
        <w:t xml:space="preserve">= 1, </w:t>
      </w:r>
      <w:r w:rsidR="00310F0A">
        <w:rPr>
          <w:rFonts w:ascii="Times New Roman" w:hAnsi="Times New Roman" w:cs="Times New Roman"/>
          <w:b/>
          <w:bCs/>
          <w:sz w:val="24"/>
          <w:szCs w:val="24"/>
        </w:rPr>
        <w:t>ASK</w:t>
      </w:r>
    </w:p>
    <w:p w14:paraId="454E0618" w14:textId="1C721970" w:rsidR="00310F0A" w:rsidRDefault="007315DD" w:rsidP="009F3F6E">
      <w:pPr>
        <w:pBdr>
          <w:top w:val="single" w:sz="4" w:space="1" w:color="auto"/>
          <w:left w:val="single" w:sz="4" w:space="4" w:color="auto"/>
          <w:right w:val="single" w:sz="4" w:space="4" w:color="auto"/>
        </w:pBdr>
        <w:spacing w:after="0" w:line="240" w:lineRule="auto"/>
        <w:ind w:left="360" w:hanging="360"/>
        <w:rPr>
          <w:rFonts w:ascii="Times New Roman" w:hAnsi="Times New Roman" w:cs="Times New Roman"/>
          <w:sz w:val="24"/>
          <w:szCs w:val="24"/>
        </w:rPr>
      </w:pPr>
      <w:r w:rsidRPr="00310F0A">
        <w:rPr>
          <w:rFonts w:ascii="Times New Roman" w:hAnsi="Times New Roman" w:cs="Times New Roman"/>
          <w:sz w:val="24"/>
          <w:szCs w:val="24"/>
        </w:rPr>
        <w:t xml:space="preserve"> </w:t>
      </w:r>
      <w:r w:rsidR="00310F0A" w:rsidRPr="00310F0A">
        <w:rPr>
          <w:rFonts w:ascii="Times New Roman" w:hAnsi="Times New Roman" w:cs="Times New Roman"/>
          <w:sz w:val="24"/>
          <w:szCs w:val="24"/>
        </w:rPr>
        <w:t>[</w:t>
      </w:r>
      <w:r w:rsidR="00310F0A">
        <w:rPr>
          <w:rFonts w:ascii="Times New Roman" w:hAnsi="Times New Roman" w:cs="Times New Roman"/>
          <w:sz w:val="24"/>
          <w:szCs w:val="24"/>
        </w:rPr>
        <w:t xml:space="preserve">INTERVIEWER: </w:t>
      </w:r>
      <w:r w:rsidR="00310F0A" w:rsidRPr="00310F0A">
        <w:rPr>
          <w:rFonts w:ascii="Times New Roman" w:hAnsi="Times New Roman" w:cs="Times New Roman"/>
          <w:sz w:val="24"/>
          <w:szCs w:val="24"/>
        </w:rPr>
        <w:t>ENTER REPONDENT’S GENDER]</w:t>
      </w:r>
    </w:p>
    <w:p w14:paraId="20B08995" w14:textId="5D4C9AF0" w:rsidR="009F3F6E" w:rsidRPr="00C331CE" w:rsidRDefault="00310F0A" w:rsidP="009F3F6E">
      <w:pPr>
        <w:pBdr>
          <w:top w:val="single" w:sz="4" w:space="1" w:color="auto"/>
          <w:left w:val="single" w:sz="4" w:space="4" w:color="auto"/>
          <w:right w:val="single" w:sz="4" w:space="4" w:color="auto"/>
        </w:pBdr>
        <w:spacing w:after="0" w:line="240" w:lineRule="auto"/>
        <w:ind w:left="360" w:hanging="360"/>
        <w:rPr>
          <w:rFonts w:ascii="Times New Roman" w:hAnsi="Times New Roman" w:cs="Times New Roman"/>
          <w:sz w:val="24"/>
          <w:szCs w:val="24"/>
        </w:rPr>
      </w:pPr>
      <w:r>
        <w:rPr>
          <w:rFonts w:ascii="Times New Roman" w:hAnsi="Times New Roman" w:cs="Times New Roman"/>
          <w:sz w:val="24"/>
          <w:szCs w:val="24"/>
        </w:rPr>
        <w:t xml:space="preserve"> </w:t>
      </w:r>
      <w:r w:rsidR="009F3F6E">
        <w:rPr>
          <w:rFonts w:ascii="Times New Roman" w:hAnsi="Times New Roman" w:cs="Times New Roman"/>
          <w:sz w:val="24"/>
          <w:szCs w:val="24"/>
        </w:rPr>
        <w:t xml:space="preserve">IF UNCERTAIN, SAY: The survey requires you to tell me your gender. </w:t>
      </w:r>
    </w:p>
    <w:p w14:paraId="2F9ACD35" w14:textId="77777777" w:rsidR="009F3F6E" w:rsidRPr="00C331CE" w:rsidRDefault="009F3F6E" w:rsidP="00340415">
      <w:pPr>
        <w:pStyle w:val="ListParagraph"/>
        <w:numPr>
          <w:ilvl w:val="0"/>
          <w:numId w:val="68"/>
        </w:numPr>
        <w:spacing w:after="0" w:line="240" w:lineRule="auto"/>
        <w:rPr>
          <w:rFonts w:ascii="Times New Roman" w:hAnsi="Times New Roman" w:cs="Times New Roman"/>
          <w:sz w:val="24"/>
          <w:szCs w:val="24"/>
        </w:rPr>
      </w:pPr>
      <w:r w:rsidRPr="00C331CE">
        <w:rPr>
          <w:rFonts w:ascii="Times New Roman" w:hAnsi="Times New Roman" w:cs="Times New Roman"/>
          <w:sz w:val="24"/>
          <w:szCs w:val="24"/>
        </w:rPr>
        <w:t>MALE</w:t>
      </w:r>
    </w:p>
    <w:p w14:paraId="60BF3DF2" w14:textId="77777777" w:rsidR="009F3F6E" w:rsidRPr="00C331CE" w:rsidRDefault="009F3F6E" w:rsidP="00340415">
      <w:pPr>
        <w:pStyle w:val="ListParagraph"/>
        <w:numPr>
          <w:ilvl w:val="0"/>
          <w:numId w:val="69"/>
        </w:numPr>
        <w:spacing w:line="240" w:lineRule="auto"/>
        <w:rPr>
          <w:rFonts w:ascii="Times New Roman" w:hAnsi="Times New Roman" w:cs="Times New Roman"/>
          <w:sz w:val="24"/>
          <w:szCs w:val="24"/>
        </w:rPr>
      </w:pPr>
      <w:r w:rsidRPr="00C331CE">
        <w:rPr>
          <w:rFonts w:ascii="Times New Roman" w:hAnsi="Times New Roman" w:cs="Times New Roman"/>
          <w:sz w:val="24"/>
          <w:szCs w:val="24"/>
        </w:rPr>
        <w:t>FEMALE</w:t>
      </w:r>
    </w:p>
    <w:p w14:paraId="44397019" w14:textId="77777777" w:rsidR="00B45954" w:rsidRPr="00DA05A5" w:rsidRDefault="00B45954" w:rsidP="0013176F">
      <w:pPr>
        <w:pStyle w:val="ListParagraph"/>
        <w:spacing w:after="0" w:line="240" w:lineRule="auto"/>
        <w:ind w:left="0"/>
        <w:rPr>
          <w:rFonts w:asciiTheme="majorBidi" w:hAnsiTheme="majorBidi" w:cstheme="majorBidi"/>
          <w:sz w:val="24"/>
          <w:szCs w:val="24"/>
        </w:rPr>
      </w:pPr>
    </w:p>
    <w:p w14:paraId="5C2E3580" w14:textId="77777777" w:rsidR="00293D93" w:rsidRPr="00DA05A5" w:rsidRDefault="00293D93" w:rsidP="00293D93">
      <w:pPr>
        <w:keepNext/>
        <w:widowControl w:val="0"/>
        <w:spacing w:line="236" w:lineRule="atLeast"/>
        <w:jc w:val="right"/>
        <w:outlineLvl w:val="3"/>
        <w:rPr>
          <w:rFonts w:asciiTheme="majorBidi" w:hAnsiTheme="majorBidi" w:cstheme="majorBidi"/>
          <w:sz w:val="24"/>
          <w:szCs w:val="24"/>
        </w:rPr>
      </w:pPr>
      <w:r w:rsidRPr="00DA05A5">
        <w:rPr>
          <w:rFonts w:asciiTheme="majorBidi" w:hAnsiTheme="majorBidi" w:cstheme="majorBidi"/>
          <w:sz w:val="24"/>
          <w:szCs w:val="24"/>
        </w:rPr>
        <w:t>{Q: MARITAL}</w:t>
      </w:r>
    </w:p>
    <w:p w14:paraId="73C756AC" w14:textId="77777777" w:rsidR="00293D93" w:rsidRPr="00DA05A5" w:rsidRDefault="00293D93" w:rsidP="001832DD">
      <w:pPr>
        <w:spacing w:after="0"/>
        <w:rPr>
          <w:rFonts w:asciiTheme="majorBidi" w:hAnsiTheme="majorBidi" w:cstheme="majorBidi"/>
          <w:sz w:val="24"/>
          <w:szCs w:val="24"/>
        </w:rPr>
      </w:pPr>
      <w:r w:rsidRPr="00DA05A5">
        <w:rPr>
          <w:rFonts w:asciiTheme="majorBidi" w:hAnsiTheme="majorBidi" w:cstheme="majorBidi"/>
          <w:sz w:val="24"/>
          <w:szCs w:val="24"/>
        </w:rPr>
        <w:t>What is your current marital status?  Are you married, separated, divorced, widowed, or have you never been married?</w:t>
      </w:r>
    </w:p>
    <w:p w14:paraId="41550942" w14:textId="77777777" w:rsidR="00293D93" w:rsidRPr="00DA05A5" w:rsidRDefault="00293D93" w:rsidP="0013176F">
      <w:pPr>
        <w:spacing w:after="0" w:line="240" w:lineRule="auto"/>
        <w:contextualSpacing/>
        <w:rPr>
          <w:rFonts w:asciiTheme="majorBidi" w:hAnsiTheme="majorBidi" w:cstheme="majorBidi"/>
          <w:sz w:val="24"/>
          <w:szCs w:val="24"/>
        </w:rPr>
      </w:pPr>
      <w:r w:rsidRPr="00DA05A5">
        <w:rPr>
          <w:rFonts w:asciiTheme="majorBidi" w:hAnsiTheme="majorBidi" w:cstheme="majorBidi"/>
          <w:sz w:val="24"/>
          <w:szCs w:val="24"/>
        </w:rPr>
        <w:t xml:space="preserve">        1   Married</w:t>
      </w:r>
    </w:p>
    <w:p w14:paraId="7650FDB8" w14:textId="77777777" w:rsidR="00293D93" w:rsidRPr="00DA05A5" w:rsidRDefault="00293D93" w:rsidP="0013176F">
      <w:pPr>
        <w:spacing w:after="0" w:line="240" w:lineRule="auto"/>
        <w:contextualSpacing/>
        <w:rPr>
          <w:rFonts w:asciiTheme="majorBidi" w:hAnsiTheme="majorBidi" w:cstheme="majorBidi"/>
          <w:sz w:val="24"/>
          <w:szCs w:val="24"/>
        </w:rPr>
      </w:pPr>
      <w:r w:rsidRPr="00DA05A5">
        <w:rPr>
          <w:rFonts w:asciiTheme="majorBidi" w:hAnsiTheme="majorBidi" w:cstheme="majorBidi"/>
          <w:sz w:val="24"/>
          <w:szCs w:val="24"/>
        </w:rPr>
        <w:t xml:space="preserve">        2   Separated</w:t>
      </w:r>
    </w:p>
    <w:p w14:paraId="1C226665" w14:textId="77777777" w:rsidR="00293D93" w:rsidRPr="00DA05A5" w:rsidRDefault="00293D93" w:rsidP="0013176F">
      <w:pPr>
        <w:spacing w:after="0" w:line="240" w:lineRule="auto"/>
        <w:contextualSpacing/>
        <w:rPr>
          <w:rFonts w:asciiTheme="majorBidi" w:hAnsiTheme="majorBidi" w:cstheme="majorBidi"/>
          <w:sz w:val="24"/>
          <w:szCs w:val="24"/>
        </w:rPr>
      </w:pPr>
      <w:r w:rsidRPr="00DA05A5">
        <w:rPr>
          <w:rFonts w:asciiTheme="majorBidi" w:hAnsiTheme="majorBidi" w:cstheme="majorBidi"/>
          <w:sz w:val="24"/>
          <w:szCs w:val="24"/>
        </w:rPr>
        <w:t xml:space="preserve">        3   Divorced</w:t>
      </w:r>
    </w:p>
    <w:p w14:paraId="6EBEEF8E" w14:textId="77777777" w:rsidR="00293D93" w:rsidRPr="00DA05A5" w:rsidRDefault="00293D93" w:rsidP="0013176F">
      <w:pPr>
        <w:spacing w:after="0" w:line="240" w:lineRule="auto"/>
        <w:contextualSpacing/>
        <w:rPr>
          <w:rFonts w:asciiTheme="majorBidi" w:hAnsiTheme="majorBidi" w:cstheme="majorBidi"/>
          <w:sz w:val="24"/>
          <w:szCs w:val="24"/>
        </w:rPr>
      </w:pPr>
      <w:r w:rsidRPr="00DA05A5">
        <w:rPr>
          <w:rFonts w:asciiTheme="majorBidi" w:hAnsiTheme="majorBidi" w:cstheme="majorBidi"/>
          <w:sz w:val="24"/>
          <w:szCs w:val="24"/>
        </w:rPr>
        <w:t xml:space="preserve">        4   Widowed</w:t>
      </w:r>
    </w:p>
    <w:p w14:paraId="2DF903A3" w14:textId="77777777" w:rsidR="00293D93" w:rsidRPr="00DA05A5" w:rsidRDefault="00293D93" w:rsidP="0013176F">
      <w:pPr>
        <w:spacing w:after="0" w:line="240" w:lineRule="auto"/>
        <w:contextualSpacing/>
        <w:rPr>
          <w:rFonts w:asciiTheme="majorBidi" w:hAnsiTheme="majorBidi" w:cstheme="majorBidi"/>
          <w:sz w:val="24"/>
          <w:szCs w:val="24"/>
        </w:rPr>
      </w:pPr>
      <w:r w:rsidRPr="00DA05A5">
        <w:rPr>
          <w:rFonts w:asciiTheme="majorBidi" w:hAnsiTheme="majorBidi" w:cstheme="majorBidi"/>
          <w:sz w:val="24"/>
          <w:szCs w:val="24"/>
        </w:rPr>
        <w:t xml:space="preserve">        5   Never married</w:t>
      </w:r>
    </w:p>
    <w:p w14:paraId="450D512B" w14:textId="77777777" w:rsidR="00293D93" w:rsidRPr="00DA05A5" w:rsidRDefault="00293D93" w:rsidP="0013176F">
      <w:pPr>
        <w:spacing w:after="0" w:line="240" w:lineRule="auto"/>
        <w:contextualSpacing/>
        <w:rPr>
          <w:rFonts w:asciiTheme="majorBidi" w:hAnsiTheme="majorBidi" w:cstheme="majorBidi"/>
          <w:sz w:val="24"/>
          <w:szCs w:val="24"/>
        </w:rPr>
      </w:pPr>
      <w:r w:rsidRPr="00DA05A5">
        <w:rPr>
          <w:rFonts w:asciiTheme="majorBidi" w:hAnsiTheme="majorBidi" w:cstheme="majorBidi"/>
          <w:sz w:val="24"/>
          <w:szCs w:val="24"/>
        </w:rPr>
        <w:t xml:space="preserve">        8   DON’T KNOW</w:t>
      </w:r>
    </w:p>
    <w:p w14:paraId="2AEFA701" w14:textId="77777777" w:rsidR="00293D93" w:rsidRDefault="00293D93" w:rsidP="0013176F">
      <w:pPr>
        <w:spacing w:after="0" w:line="240" w:lineRule="auto"/>
        <w:contextualSpacing/>
        <w:rPr>
          <w:rFonts w:asciiTheme="majorBidi" w:hAnsiTheme="majorBidi" w:cstheme="majorBidi"/>
          <w:sz w:val="24"/>
          <w:szCs w:val="24"/>
        </w:rPr>
      </w:pPr>
      <w:r w:rsidRPr="00DA05A5">
        <w:rPr>
          <w:rFonts w:asciiTheme="majorBidi" w:hAnsiTheme="majorBidi" w:cstheme="majorBidi"/>
          <w:sz w:val="24"/>
          <w:szCs w:val="24"/>
        </w:rPr>
        <w:t xml:space="preserve">        9   REFUSED</w:t>
      </w:r>
    </w:p>
    <w:p w14:paraId="46E696AC" w14:textId="77777777" w:rsidR="000F6712" w:rsidRDefault="000F6712" w:rsidP="00293D93">
      <w:pPr>
        <w:spacing w:after="0" w:line="240" w:lineRule="auto"/>
        <w:ind w:left="720"/>
        <w:contextualSpacing/>
        <w:rPr>
          <w:rFonts w:asciiTheme="majorBidi" w:hAnsiTheme="majorBidi" w:cstheme="majorBidi"/>
          <w:sz w:val="24"/>
          <w:szCs w:val="24"/>
        </w:rPr>
      </w:pPr>
    </w:p>
    <w:p w14:paraId="172F1F00" w14:textId="0AF1BB7D" w:rsidR="00797FA4" w:rsidRDefault="002F7E8B" w:rsidP="009F3F6E">
      <w:pPr>
        <w:spacing w:after="0" w:line="240" w:lineRule="auto"/>
        <w:rPr>
          <w:rFonts w:asciiTheme="majorBidi" w:hAnsiTheme="majorBidi" w:cstheme="majorBidi"/>
          <w:b/>
          <w:bCs/>
          <w:i/>
          <w:iCs/>
          <w:color w:val="000000" w:themeColor="text1"/>
          <w:sz w:val="24"/>
          <w:szCs w:val="24"/>
        </w:rPr>
      </w:pPr>
      <w:r>
        <w:rPr>
          <w:rFonts w:asciiTheme="majorBidi" w:hAnsiTheme="majorBidi" w:cstheme="majorBidi"/>
          <w:b/>
          <w:bCs/>
          <w:i/>
          <w:iCs/>
          <w:color w:val="000000" w:themeColor="text1"/>
          <w:sz w:val="24"/>
          <w:szCs w:val="24"/>
        </w:rPr>
        <w:t>If MARITAL</w:t>
      </w:r>
      <w:r w:rsidR="00FF0C98">
        <w:rPr>
          <w:rFonts w:asciiTheme="majorBidi" w:hAnsiTheme="majorBidi" w:cstheme="majorBidi"/>
          <w:b/>
          <w:bCs/>
          <w:i/>
          <w:iCs/>
          <w:color w:val="000000" w:themeColor="text1"/>
          <w:sz w:val="24"/>
          <w:szCs w:val="24"/>
        </w:rPr>
        <w:t>=1</w:t>
      </w:r>
      <w:r>
        <w:rPr>
          <w:rFonts w:asciiTheme="majorBidi" w:hAnsiTheme="majorBidi" w:cstheme="majorBidi"/>
          <w:b/>
          <w:bCs/>
          <w:i/>
          <w:iCs/>
          <w:color w:val="000000" w:themeColor="text1"/>
          <w:sz w:val="24"/>
          <w:szCs w:val="24"/>
        </w:rPr>
        <w:t xml:space="preserve"> AND GENDER=</w:t>
      </w:r>
      <w:r w:rsidR="009F3F6E">
        <w:rPr>
          <w:rFonts w:asciiTheme="majorBidi" w:hAnsiTheme="majorBidi" w:cstheme="majorBidi"/>
          <w:b/>
          <w:bCs/>
          <w:i/>
          <w:iCs/>
          <w:color w:val="000000" w:themeColor="text1"/>
          <w:sz w:val="24"/>
          <w:szCs w:val="24"/>
        </w:rPr>
        <w:t>3</w:t>
      </w:r>
      <w:r>
        <w:rPr>
          <w:rFonts w:asciiTheme="majorBidi" w:hAnsiTheme="majorBidi" w:cstheme="majorBidi"/>
          <w:b/>
          <w:bCs/>
          <w:i/>
          <w:iCs/>
          <w:color w:val="000000" w:themeColor="text1"/>
          <w:sz w:val="24"/>
          <w:szCs w:val="24"/>
        </w:rPr>
        <w:t>, ASK</w:t>
      </w:r>
    </w:p>
    <w:p w14:paraId="276BB59D" w14:textId="11B9663C" w:rsidR="002F7E8B" w:rsidRPr="00DA05A5" w:rsidRDefault="002F7E8B" w:rsidP="002F7E8B">
      <w:pPr>
        <w:keepNext/>
        <w:widowControl w:val="0"/>
        <w:spacing w:line="236" w:lineRule="atLeast"/>
        <w:jc w:val="right"/>
        <w:outlineLvl w:val="3"/>
        <w:rPr>
          <w:rFonts w:asciiTheme="majorBidi" w:hAnsiTheme="majorBidi" w:cstheme="majorBidi"/>
          <w:sz w:val="24"/>
          <w:szCs w:val="24"/>
        </w:rPr>
      </w:pPr>
      <w:r>
        <w:rPr>
          <w:rFonts w:asciiTheme="majorBidi" w:hAnsiTheme="majorBidi" w:cstheme="majorBidi"/>
          <w:sz w:val="24"/>
          <w:szCs w:val="24"/>
        </w:rPr>
        <w:t>{Q: WOMAN</w:t>
      </w:r>
      <w:r w:rsidRPr="00DA05A5">
        <w:rPr>
          <w:rFonts w:asciiTheme="majorBidi" w:hAnsiTheme="majorBidi" w:cstheme="majorBidi"/>
          <w:sz w:val="24"/>
          <w:szCs w:val="24"/>
        </w:rPr>
        <w:t>}</w:t>
      </w:r>
    </w:p>
    <w:p w14:paraId="7BA5A3C8" w14:textId="04DE5671" w:rsidR="002F7E8B" w:rsidRPr="0013176F" w:rsidRDefault="002F7E8B" w:rsidP="002F7E8B">
      <w:pPr>
        <w:spacing w:after="0" w:line="240" w:lineRule="auto"/>
        <w:rPr>
          <w:rFonts w:asciiTheme="majorBidi" w:hAnsiTheme="majorBidi" w:cstheme="majorBidi"/>
          <w:sz w:val="24"/>
          <w:szCs w:val="24"/>
        </w:rPr>
      </w:pPr>
      <w:r w:rsidRPr="0013176F">
        <w:rPr>
          <w:rFonts w:asciiTheme="majorBidi" w:hAnsiTheme="majorBidi" w:cstheme="majorBidi"/>
          <w:sz w:val="24"/>
          <w:szCs w:val="24"/>
        </w:rPr>
        <w:t>Are you currently married to more than one woman?</w:t>
      </w:r>
    </w:p>
    <w:p w14:paraId="0CFA52E3" w14:textId="593C040C" w:rsidR="002F7E8B" w:rsidRPr="0013176F" w:rsidRDefault="002F7E8B" w:rsidP="003C10BA">
      <w:pPr>
        <w:pStyle w:val="ListParagraph"/>
        <w:numPr>
          <w:ilvl w:val="0"/>
          <w:numId w:val="40"/>
        </w:numPr>
        <w:spacing w:after="0" w:line="240" w:lineRule="auto"/>
        <w:ind w:left="1080"/>
        <w:rPr>
          <w:rFonts w:asciiTheme="majorBidi" w:hAnsiTheme="majorBidi" w:cstheme="majorBidi"/>
          <w:color w:val="000000" w:themeColor="text1"/>
          <w:sz w:val="24"/>
          <w:szCs w:val="24"/>
        </w:rPr>
      </w:pPr>
      <w:r w:rsidRPr="0013176F">
        <w:rPr>
          <w:rFonts w:asciiTheme="majorBidi" w:hAnsiTheme="majorBidi" w:cstheme="majorBidi"/>
          <w:color w:val="000000" w:themeColor="text1"/>
          <w:sz w:val="24"/>
          <w:szCs w:val="24"/>
        </w:rPr>
        <w:t>YES</w:t>
      </w:r>
    </w:p>
    <w:p w14:paraId="43DEE676" w14:textId="7A540335" w:rsidR="002F7E8B" w:rsidRPr="0013176F" w:rsidRDefault="002F7E8B" w:rsidP="003C10BA">
      <w:pPr>
        <w:pStyle w:val="ListParagraph"/>
        <w:numPr>
          <w:ilvl w:val="0"/>
          <w:numId w:val="40"/>
        </w:numPr>
        <w:spacing w:after="0" w:line="240" w:lineRule="auto"/>
        <w:ind w:left="1080"/>
        <w:rPr>
          <w:rFonts w:asciiTheme="majorBidi" w:hAnsiTheme="majorBidi" w:cstheme="majorBidi"/>
          <w:color w:val="000000" w:themeColor="text1"/>
          <w:sz w:val="24"/>
          <w:szCs w:val="24"/>
        </w:rPr>
      </w:pPr>
      <w:r w:rsidRPr="0013176F">
        <w:rPr>
          <w:rFonts w:asciiTheme="majorBidi" w:hAnsiTheme="majorBidi" w:cstheme="majorBidi"/>
          <w:color w:val="000000" w:themeColor="text1"/>
          <w:sz w:val="24"/>
          <w:szCs w:val="24"/>
        </w:rPr>
        <w:t>NO</w:t>
      </w:r>
    </w:p>
    <w:p w14:paraId="6E742FA0" w14:textId="0F6D039B" w:rsidR="002F7E8B" w:rsidRPr="0013176F" w:rsidRDefault="002F7E8B" w:rsidP="003C10BA">
      <w:pPr>
        <w:pStyle w:val="ListParagraph"/>
        <w:numPr>
          <w:ilvl w:val="0"/>
          <w:numId w:val="41"/>
        </w:numPr>
        <w:spacing w:after="0" w:line="240" w:lineRule="auto"/>
        <w:ind w:left="1080"/>
        <w:rPr>
          <w:rFonts w:asciiTheme="majorBidi" w:hAnsiTheme="majorBidi" w:cstheme="majorBidi"/>
          <w:color w:val="000000" w:themeColor="text1"/>
          <w:sz w:val="24"/>
          <w:szCs w:val="24"/>
        </w:rPr>
      </w:pPr>
      <w:r w:rsidRPr="0013176F">
        <w:rPr>
          <w:rFonts w:asciiTheme="majorBidi" w:hAnsiTheme="majorBidi" w:cstheme="majorBidi"/>
          <w:color w:val="000000" w:themeColor="text1"/>
          <w:sz w:val="24"/>
          <w:szCs w:val="24"/>
        </w:rPr>
        <w:t>DON’T KNOW</w:t>
      </w:r>
    </w:p>
    <w:p w14:paraId="7444D359" w14:textId="643017F7" w:rsidR="002F7E8B" w:rsidRPr="0013176F" w:rsidRDefault="002F7E8B" w:rsidP="003C10BA">
      <w:pPr>
        <w:pStyle w:val="ListParagraph"/>
        <w:numPr>
          <w:ilvl w:val="0"/>
          <w:numId w:val="41"/>
        </w:numPr>
        <w:spacing w:after="0" w:line="240" w:lineRule="auto"/>
        <w:ind w:left="1080"/>
      </w:pPr>
      <w:r w:rsidRPr="0013176F">
        <w:rPr>
          <w:rFonts w:asciiTheme="majorBidi" w:hAnsiTheme="majorBidi" w:cstheme="majorBidi"/>
          <w:color w:val="000000" w:themeColor="text1"/>
          <w:sz w:val="24"/>
          <w:szCs w:val="24"/>
        </w:rPr>
        <w:t>REFUSED</w:t>
      </w:r>
    </w:p>
    <w:p w14:paraId="60A6D642" w14:textId="77777777" w:rsidR="002F7E8B" w:rsidRPr="002F7E8B" w:rsidRDefault="002F7E8B" w:rsidP="002F7E8B">
      <w:pPr>
        <w:spacing w:after="0" w:line="240" w:lineRule="auto"/>
      </w:pPr>
    </w:p>
    <w:p w14:paraId="7E06B703" w14:textId="5E598F89" w:rsidR="002F7E8B" w:rsidRPr="0013176F" w:rsidRDefault="002F7E8B" w:rsidP="002F7E8B">
      <w:pPr>
        <w:keepNext/>
        <w:widowControl w:val="0"/>
        <w:spacing w:after="0" w:line="236" w:lineRule="atLeast"/>
        <w:outlineLvl w:val="3"/>
        <w:rPr>
          <w:rFonts w:asciiTheme="majorBidi" w:hAnsiTheme="majorBidi" w:cstheme="majorBidi"/>
          <w:b/>
          <w:bCs/>
          <w:i/>
          <w:iCs/>
          <w:sz w:val="24"/>
          <w:szCs w:val="24"/>
        </w:rPr>
      </w:pPr>
      <w:r w:rsidRPr="0013176F">
        <w:rPr>
          <w:rFonts w:asciiTheme="majorBidi" w:hAnsiTheme="majorBidi" w:cstheme="majorBidi"/>
          <w:b/>
          <w:bCs/>
          <w:i/>
          <w:iCs/>
          <w:sz w:val="24"/>
          <w:szCs w:val="24"/>
        </w:rPr>
        <w:t>IF WOMAN=1, ASK</w:t>
      </w:r>
    </w:p>
    <w:p w14:paraId="2E9C1714" w14:textId="352E1BC1" w:rsidR="002F7E8B" w:rsidRPr="00DA05A5" w:rsidRDefault="002F7E8B" w:rsidP="002F7E8B">
      <w:pPr>
        <w:keepNext/>
        <w:widowControl w:val="0"/>
        <w:spacing w:line="236" w:lineRule="atLeast"/>
        <w:jc w:val="right"/>
        <w:outlineLvl w:val="3"/>
        <w:rPr>
          <w:rFonts w:asciiTheme="majorBidi" w:hAnsiTheme="majorBidi" w:cstheme="majorBidi"/>
          <w:sz w:val="24"/>
          <w:szCs w:val="24"/>
        </w:rPr>
      </w:pPr>
      <w:r>
        <w:rPr>
          <w:rFonts w:asciiTheme="majorBidi" w:hAnsiTheme="majorBidi" w:cstheme="majorBidi"/>
          <w:sz w:val="24"/>
          <w:szCs w:val="24"/>
        </w:rPr>
        <w:t>{Q: WOMAN1</w:t>
      </w:r>
      <w:r w:rsidRPr="00DA05A5">
        <w:rPr>
          <w:rFonts w:asciiTheme="majorBidi" w:hAnsiTheme="majorBidi" w:cstheme="majorBidi"/>
          <w:sz w:val="24"/>
          <w:szCs w:val="24"/>
        </w:rPr>
        <w:t>}</w:t>
      </w:r>
    </w:p>
    <w:p w14:paraId="7E12EB2D" w14:textId="67ECF7E2" w:rsidR="002F7E8B" w:rsidRDefault="002F7E8B" w:rsidP="002F7E8B">
      <w:pPr>
        <w:keepNext/>
        <w:widowControl w:val="0"/>
        <w:spacing w:after="0" w:line="236" w:lineRule="atLeast"/>
        <w:outlineLvl w:val="3"/>
        <w:rPr>
          <w:rFonts w:asciiTheme="majorBidi" w:hAnsiTheme="majorBidi" w:cstheme="majorBidi"/>
          <w:sz w:val="24"/>
          <w:szCs w:val="24"/>
        </w:rPr>
      </w:pPr>
      <w:r>
        <w:rPr>
          <w:rFonts w:asciiTheme="majorBidi" w:hAnsiTheme="majorBidi" w:cstheme="majorBidi"/>
          <w:sz w:val="24"/>
          <w:szCs w:val="24"/>
        </w:rPr>
        <w:t>Are any of them related to you by blood?</w:t>
      </w:r>
    </w:p>
    <w:p w14:paraId="01D77233" w14:textId="77777777" w:rsidR="002F7E8B" w:rsidRPr="00DA05A5" w:rsidRDefault="002F7E8B" w:rsidP="002F7E8B">
      <w:pPr>
        <w:pStyle w:val="ListParagraph"/>
        <w:numPr>
          <w:ilvl w:val="0"/>
          <w:numId w:val="15"/>
        </w:numPr>
        <w:spacing w:after="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YE</w:t>
      </w:r>
      <w:r w:rsidRPr="00DA05A5">
        <w:rPr>
          <w:rFonts w:asciiTheme="majorBidi" w:hAnsiTheme="majorBidi" w:cstheme="majorBidi"/>
          <w:color w:val="000000" w:themeColor="text1"/>
          <w:sz w:val="24"/>
          <w:szCs w:val="24"/>
        </w:rPr>
        <w:t>S</w:t>
      </w:r>
    </w:p>
    <w:p w14:paraId="4144CB4B" w14:textId="77777777" w:rsidR="002F7E8B" w:rsidRPr="00DA05A5" w:rsidRDefault="002F7E8B" w:rsidP="002F7E8B">
      <w:pPr>
        <w:pStyle w:val="ListParagraph"/>
        <w:numPr>
          <w:ilvl w:val="0"/>
          <w:numId w:val="15"/>
        </w:numPr>
        <w:spacing w:after="0"/>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NO</w:t>
      </w:r>
    </w:p>
    <w:p w14:paraId="0737E201" w14:textId="77777777" w:rsidR="002F7E8B" w:rsidRPr="00DA05A5" w:rsidRDefault="002F7E8B" w:rsidP="002F7E8B">
      <w:pPr>
        <w:pStyle w:val="ListParagraph"/>
        <w:numPr>
          <w:ilvl w:val="0"/>
          <w:numId w:val="16"/>
        </w:numPr>
        <w:spacing w:after="0"/>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DON’T KNOW</w:t>
      </w:r>
    </w:p>
    <w:p w14:paraId="05E5FE1C" w14:textId="77777777" w:rsidR="002F7E8B" w:rsidRDefault="002F7E8B" w:rsidP="002F7E8B">
      <w:pPr>
        <w:pStyle w:val="ListParagraph"/>
        <w:numPr>
          <w:ilvl w:val="0"/>
          <w:numId w:val="16"/>
        </w:numPr>
        <w:spacing w:after="0"/>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REFUSED</w:t>
      </w:r>
    </w:p>
    <w:p w14:paraId="7D8B85AB" w14:textId="77777777" w:rsidR="00E07E5F" w:rsidRDefault="00E07E5F" w:rsidP="00E07E5F">
      <w:pPr>
        <w:spacing w:after="0"/>
        <w:rPr>
          <w:rFonts w:asciiTheme="majorBidi" w:hAnsiTheme="majorBidi" w:cstheme="majorBidi"/>
          <w:b/>
          <w:bCs/>
          <w:color w:val="000000" w:themeColor="text1"/>
          <w:sz w:val="24"/>
          <w:szCs w:val="24"/>
        </w:rPr>
      </w:pPr>
    </w:p>
    <w:p w14:paraId="5A55549A" w14:textId="745034BE" w:rsidR="00E07E5F" w:rsidRPr="0013176F" w:rsidRDefault="00E07E5F" w:rsidP="00FF0C98">
      <w:pPr>
        <w:spacing w:after="0" w:line="240" w:lineRule="auto"/>
        <w:rPr>
          <w:rFonts w:asciiTheme="majorBidi" w:hAnsiTheme="majorBidi" w:cstheme="majorBidi"/>
          <w:b/>
          <w:bCs/>
          <w:i/>
          <w:iCs/>
          <w:color w:val="000000" w:themeColor="text1"/>
          <w:sz w:val="24"/>
          <w:szCs w:val="24"/>
        </w:rPr>
      </w:pPr>
      <w:r w:rsidRPr="0013176F">
        <w:rPr>
          <w:rFonts w:asciiTheme="majorBidi" w:hAnsiTheme="majorBidi" w:cstheme="majorBidi"/>
          <w:b/>
          <w:bCs/>
          <w:i/>
          <w:iCs/>
          <w:color w:val="000000" w:themeColor="text1"/>
          <w:sz w:val="24"/>
          <w:szCs w:val="24"/>
        </w:rPr>
        <w:t>If WOMAN1=1, ASK</w:t>
      </w:r>
    </w:p>
    <w:p w14:paraId="6603B0EA" w14:textId="48C19DF2" w:rsidR="00E07E5F" w:rsidRDefault="00E07E5F" w:rsidP="00FF0C98">
      <w:pPr>
        <w:keepNext/>
        <w:widowControl w:val="0"/>
        <w:spacing w:line="240" w:lineRule="auto"/>
        <w:jc w:val="right"/>
        <w:outlineLvl w:val="3"/>
        <w:rPr>
          <w:rFonts w:asciiTheme="majorBidi" w:hAnsiTheme="majorBidi" w:cstheme="majorBidi"/>
          <w:sz w:val="24"/>
          <w:szCs w:val="24"/>
        </w:rPr>
      </w:pPr>
      <w:r>
        <w:rPr>
          <w:rFonts w:asciiTheme="majorBidi" w:hAnsiTheme="majorBidi" w:cstheme="majorBidi"/>
          <w:sz w:val="24"/>
          <w:szCs w:val="24"/>
        </w:rPr>
        <w:t>{Q: NUMBER</w:t>
      </w:r>
      <w:r w:rsidRPr="00DA05A5">
        <w:rPr>
          <w:rFonts w:asciiTheme="majorBidi" w:hAnsiTheme="majorBidi" w:cstheme="majorBidi"/>
          <w:sz w:val="24"/>
          <w:szCs w:val="24"/>
        </w:rPr>
        <w:t>}</w:t>
      </w:r>
    </w:p>
    <w:p w14:paraId="46D52CD3" w14:textId="4E06F91A" w:rsidR="00E07E5F" w:rsidRDefault="00E07E5F" w:rsidP="00FF0C98">
      <w:pPr>
        <w:keepNext/>
        <w:widowControl w:val="0"/>
        <w:spacing w:after="0" w:line="240" w:lineRule="auto"/>
        <w:outlineLvl w:val="3"/>
        <w:rPr>
          <w:rFonts w:asciiTheme="majorBidi" w:hAnsiTheme="majorBidi" w:cstheme="majorBidi"/>
          <w:sz w:val="24"/>
          <w:szCs w:val="24"/>
        </w:rPr>
      </w:pPr>
      <w:r>
        <w:rPr>
          <w:rFonts w:asciiTheme="majorBidi" w:hAnsiTheme="majorBidi" w:cstheme="majorBidi"/>
          <w:sz w:val="24"/>
          <w:szCs w:val="24"/>
        </w:rPr>
        <w:t>How many</w:t>
      </w:r>
      <w:r w:rsidR="00FF0C98">
        <w:rPr>
          <w:rFonts w:asciiTheme="majorBidi" w:hAnsiTheme="majorBidi" w:cstheme="majorBidi"/>
          <w:sz w:val="24"/>
          <w:szCs w:val="24"/>
        </w:rPr>
        <w:t xml:space="preserve"> are related to you by blood</w:t>
      </w:r>
      <w:r>
        <w:rPr>
          <w:rFonts w:asciiTheme="majorBidi" w:hAnsiTheme="majorBidi" w:cstheme="majorBidi"/>
          <w:sz w:val="24"/>
          <w:szCs w:val="24"/>
        </w:rPr>
        <w:t>?</w:t>
      </w:r>
    </w:p>
    <w:p w14:paraId="19138D0D" w14:textId="4FC6A0C9" w:rsidR="00E07E5F" w:rsidRDefault="00AB717B" w:rsidP="003C10BA">
      <w:pPr>
        <w:pStyle w:val="ListParagraph"/>
        <w:keepNext/>
        <w:widowControl w:val="0"/>
        <w:numPr>
          <w:ilvl w:val="0"/>
          <w:numId w:val="45"/>
        </w:numPr>
        <w:spacing w:after="0" w:line="240" w:lineRule="auto"/>
        <w:outlineLvl w:val="3"/>
        <w:rPr>
          <w:rFonts w:asciiTheme="majorBidi" w:hAnsiTheme="majorBidi" w:cstheme="majorBidi"/>
          <w:sz w:val="24"/>
          <w:szCs w:val="24"/>
        </w:rPr>
      </w:pPr>
      <w:r>
        <w:rPr>
          <w:rFonts w:asciiTheme="majorBidi" w:hAnsiTheme="majorBidi" w:cstheme="majorBidi"/>
          <w:sz w:val="24"/>
          <w:szCs w:val="24"/>
        </w:rPr>
        <w:t>1</w:t>
      </w:r>
    </w:p>
    <w:p w14:paraId="121312F1" w14:textId="69A4FF32" w:rsidR="00AB717B" w:rsidRDefault="00AB717B" w:rsidP="003C10BA">
      <w:pPr>
        <w:pStyle w:val="ListParagraph"/>
        <w:keepNext/>
        <w:widowControl w:val="0"/>
        <w:numPr>
          <w:ilvl w:val="0"/>
          <w:numId w:val="45"/>
        </w:numPr>
        <w:spacing w:after="0" w:line="240" w:lineRule="auto"/>
        <w:outlineLvl w:val="3"/>
        <w:rPr>
          <w:rFonts w:asciiTheme="majorBidi" w:hAnsiTheme="majorBidi" w:cstheme="majorBidi"/>
          <w:sz w:val="24"/>
          <w:szCs w:val="24"/>
        </w:rPr>
      </w:pPr>
      <w:r>
        <w:rPr>
          <w:rFonts w:asciiTheme="majorBidi" w:hAnsiTheme="majorBidi" w:cstheme="majorBidi"/>
          <w:sz w:val="24"/>
          <w:szCs w:val="24"/>
        </w:rPr>
        <w:t>2</w:t>
      </w:r>
    </w:p>
    <w:p w14:paraId="79DF1FDD" w14:textId="6878F96A" w:rsidR="00AB717B" w:rsidRDefault="00AB717B" w:rsidP="003C10BA">
      <w:pPr>
        <w:pStyle w:val="ListParagraph"/>
        <w:keepNext/>
        <w:widowControl w:val="0"/>
        <w:numPr>
          <w:ilvl w:val="0"/>
          <w:numId w:val="45"/>
        </w:numPr>
        <w:spacing w:after="0" w:line="240" w:lineRule="auto"/>
        <w:outlineLvl w:val="3"/>
        <w:rPr>
          <w:rFonts w:asciiTheme="majorBidi" w:hAnsiTheme="majorBidi" w:cstheme="majorBidi"/>
          <w:sz w:val="24"/>
          <w:szCs w:val="24"/>
        </w:rPr>
      </w:pPr>
      <w:r>
        <w:rPr>
          <w:rFonts w:asciiTheme="majorBidi" w:hAnsiTheme="majorBidi" w:cstheme="majorBidi"/>
          <w:sz w:val="24"/>
          <w:szCs w:val="24"/>
        </w:rPr>
        <w:t>3</w:t>
      </w:r>
    </w:p>
    <w:p w14:paraId="016DB302" w14:textId="04053F5D" w:rsidR="00AB717B" w:rsidRPr="00AB717B" w:rsidRDefault="00AB717B" w:rsidP="003C10BA">
      <w:pPr>
        <w:pStyle w:val="ListParagraph"/>
        <w:keepNext/>
        <w:widowControl w:val="0"/>
        <w:numPr>
          <w:ilvl w:val="0"/>
          <w:numId w:val="45"/>
        </w:numPr>
        <w:spacing w:after="0" w:line="240" w:lineRule="auto"/>
        <w:outlineLvl w:val="3"/>
        <w:rPr>
          <w:rFonts w:asciiTheme="majorBidi" w:hAnsiTheme="majorBidi" w:cstheme="majorBidi"/>
          <w:sz w:val="24"/>
          <w:szCs w:val="24"/>
        </w:rPr>
      </w:pPr>
      <w:r>
        <w:rPr>
          <w:rFonts w:asciiTheme="majorBidi" w:hAnsiTheme="majorBidi" w:cstheme="majorBidi"/>
          <w:sz w:val="24"/>
          <w:szCs w:val="24"/>
        </w:rPr>
        <w:t>4</w:t>
      </w:r>
    </w:p>
    <w:p w14:paraId="238F7CCE" w14:textId="77777777" w:rsidR="00E07E5F" w:rsidRPr="00DA05A5" w:rsidRDefault="00E07E5F" w:rsidP="003C10BA">
      <w:pPr>
        <w:pStyle w:val="ListParagraph"/>
        <w:numPr>
          <w:ilvl w:val="0"/>
          <w:numId w:val="44"/>
        </w:numPr>
        <w:spacing w:after="0"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DON’T KNOW</w:t>
      </w:r>
    </w:p>
    <w:p w14:paraId="52B3B29E" w14:textId="77777777" w:rsidR="00E07E5F" w:rsidRDefault="00E07E5F" w:rsidP="003C10BA">
      <w:pPr>
        <w:pStyle w:val="ListParagraph"/>
        <w:numPr>
          <w:ilvl w:val="0"/>
          <w:numId w:val="44"/>
        </w:numPr>
        <w:spacing w:after="0"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REFUSED</w:t>
      </w:r>
    </w:p>
    <w:p w14:paraId="10E01956" w14:textId="77777777" w:rsidR="005740B3" w:rsidRDefault="005740B3" w:rsidP="005740B3">
      <w:pPr>
        <w:spacing w:after="0" w:line="240" w:lineRule="auto"/>
        <w:rPr>
          <w:rFonts w:asciiTheme="majorBidi" w:hAnsiTheme="majorBidi" w:cstheme="majorBidi"/>
          <w:b/>
          <w:bCs/>
          <w:i/>
          <w:iCs/>
          <w:color w:val="000000" w:themeColor="text1"/>
          <w:sz w:val="24"/>
          <w:szCs w:val="24"/>
        </w:rPr>
      </w:pPr>
    </w:p>
    <w:p w14:paraId="509A564F" w14:textId="77777777" w:rsidR="005740B3" w:rsidRDefault="005740B3" w:rsidP="005740B3">
      <w:pPr>
        <w:spacing w:after="0" w:line="240" w:lineRule="auto"/>
        <w:rPr>
          <w:rFonts w:asciiTheme="majorBidi" w:hAnsiTheme="majorBidi" w:cstheme="majorBidi"/>
          <w:b/>
          <w:bCs/>
          <w:i/>
          <w:iCs/>
          <w:color w:val="000000" w:themeColor="text1"/>
          <w:sz w:val="24"/>
          <w:szCs w:val="24"/>
        </w:rPr>
      </w:pPr>
      <w:r>
        <w:rPr>
          <w:rFonts w:asciiTheme="majorBidi" w:hAnsiTheme="majorBidi" w:cstheme="majorBidi"/>
          <w:b/>
          <w:bCs/>
          <w:i/>
          <w:iCs/>
          <w:color w:val="000000" w:themeColor="text1"/>
          <w:sz w:val="24"/>
          <w:szCs w:val="24"/>
        </w:rPr>
        <w:t xml:space="preserve">If WOMAN1=1, </w:t>
      </w:r>
      <w:r w:rsidRPr="00DA05A5">
        <w:rPr>
          <w:rFonts w:asciiTheme="majorBidi" w:hAnsiTheme="majorBidi" w:cstheme="majorBidi"/>
          <w:b/>
          <w:bCs/>
          <w:i/>
          <w:iCs/>
          <w:color w:val="000000" w:themeColor="text1"/>
          <w:sz w:val="24"/>
          <w:szCs w:val="24"/>
        </w:rPr>
        <w:t>ASK</w:t>
      </w:r>
    </w:p>
    <w:p w14:paraId="4BEE0158" w14:textId="77777777" w:rsidR="005740B3" w:rsidRPr="00DA05A5" w:rsidRDefault="005740B3" w:rsidP="005740B3">
      <w:pPr>
        <w:keepNext/>
        <w:widowControl w:val="0"/>
        <w:spacing w:after="0" w:line="236" w:lineRule="atLeast"/>
        <w:jc w:val="right"/>
        <w:outlineLvl w:val="3"/>
        <w:rPr>
          <w:rFonts w:asciiTheme="majorBidi" w:hAnsiTheme="majorBidi" w:cstheme="majorBidi"/>
          <w:sz w:val="24"/>
          <w:szCs w:val="24"/>
        </w:rPr>
      </w:pPr>
      <w:r w:rsidRPr="00DA05A5">
        <w:rPr>
          <w:rFonts w:asciiTheme="majorBidi" w:hAnsiTheme="majorBidi" w:cstheme="majorBidi"/>
          <w:sz w:val="24"/>
          <w:szCs w:val="24"/>
        </w:rPr>
        <w:t xml:space="preserve">{Q: </w:t>
      </w:r>
      <w:r>
        <w:rPr>
          <w:rFonts w:asciiTheme="majorBidi" w:hAnsiTheme="majorBidi" w:cstheme="majorBidi"/>
          <w:sz w:val="24"/>
          <w:szCs w:val="24"/>
        </w:rPr>
        <w:t>RELATION1</w:t>
      </w:r>
      <w:r w:rsidRPr="00DA05A5">
        <w:rPr>
          <w:rFonts w:asciiTheme="majorBidi" w:hAnsiTheme="majorBidi" w:cstheme="majorBidi"/>
          <w:sz w:val="24"/>
          <w:szCs w:val="24"/>
        </w:rPr>
        <w:t>}</w:t>
      </w:r>
    </w:p>
    <w:p w14:paraId="04B67559" w14:textId="77777777" w:rsidR="005740B3" w:rsidRDefault="005740B3" w:rsidP="005740B3">
      <w:pPr>
        <w:spacing w:after="0" w:line="240" w:lineRule="auto"/>
        <w:contextualSpacing/>
        <w:rPr>
          <w:rFonts w:asciiTheme="majorBidi" w:hAnsiTheme="majorBidi" w:cstheme="majorBidi"/>
          <w:sz w:val="24"/>
          <w:szCs w:val="24"/>
        </w:rPr>
      </w:pPr>
      <w:r>
        <w:rPr>
          <w:rFonts w:asciiTheme="majorBidi" w:hAnsiTheme="majorBidi" w:cstheme="majorBidi"/>
          <w:sz w:val="24"/>
          <w:szCs w:val="24"/>
        </w:rPr>
        <w:t>What is the type of relationship? [SELECT ALL THAT APPLY]</w:t>
      </w:r>
    </w:p>
    <w:p w14:paraId="66C08BC8" w14:textId="77777777" w:rsidR="005740B3" w:rsidRDefault="005740B3" w:rsidP="005740B3">
      <w:pPr>
        <w:pStyle w:val="ListParagraph"/>
        <w:numPr>
          <w:ilvl w:val="0"/>
          <w:numId w:val="28"/>
        </w:numPr>
        <w:spacing w:after="0" w:line="240" w:lineRule="auto"/>
        <w:rPr>
          <w:rFonts w:asciiTheme="majorBidi" w:hAnsiTheme="majorBidi" w:cstheme="majorBidi"/>
          <w:sz w:val="24"/>
          <w:szCs w:val="24"/>
        </w:rPr>
      </w:pPr>
      <w:r>
        <w:rPr>
          <w:rFonts w:asciiTheme="majorBidi" w:hAnsiTheme="majorBidi" w:cstheme="majorBidi"/>
          <w:sz w:val="24"/>
          <w:szCs w:val="24"/>
        </w:rPr>
        <w:t>FIRST COUSIN ON FATHER’S SIDE</w:t>
      </w:r>
    </w:p>
    <w:p w14:paraId="03BF5732" w14:textId="77777777" w:rsidR="005740B3" w:rsidRDefault="005740B3" w:rsidP="005740B3">
      <w:pPr>
        <w:pStyle w:val="ListParagraph"/>
        <w:numPr>
          <w:ilvl w:val="0"/>
          <w:numId w:val="28"/>
        </w:numPr>
        <w:spacing w:after="0" w:line="240" w:lineRule="auto"/>
        <w:rPr>
          <w:rFonts w:asciiTheme="majorBidi" w:hAnsiTheme="majorBidi" w:cstheme="majorBidi"/>
          <w:sz w:val="24"/>
          <w:szCs w:val="24"/>
        </w:rPr>
      </w:pPr>
      <w:r>
        <w:rPr>
          <w:rFonts w:asciiTheme="majorBidi" w:hAnsiTheme="majorBidi" w:cstheme="majorBidi"/>
          <w:sz w:val="24"/>
          <w:szCs w:val="24"/>
        </w:rPr>
        <w:t>FIRST COUSIN ON MOTHER’S SIDE</w:t>
      </w:r>
    </w:p>
    <w:p w14:paraId="5E80BCFA" w14:textId="77777777" w:rsidR="005740B3" w:rsidRDefault="005740B3" w:rsidP="005740B3">
      <w:pPr>
        <w:pStyle w:val="ListParagraph"/>
        <w:numPr>
          <w:ilvl w:val="0"/>
          <w:numId w:val="28"/>
        </w:numPr>
        <w:spacing w:after="0" w:line="240" w:lineRule="auto"/>
        <w:rPr>
          <w:rFonts w:asciiTheme="majorBidi" w:hAnsiTheme="majorBidi" w:cstheme="majorBidi"/>
          <w:sz w:val="24"/>
          <w:szCs w:val="24"/>
        </w:rPr>
      </w:pPr>
      <w:r>
        <w:rPr>
          <w:rFonts w:asciiTheme="majorBidi" w:hAnsiTheme="majorBidi" w:cstheme="majorBidi"/>
          <w:sz w:val="24"/>
          <w:szCs w:val="24"/>
        </w:rPr>
        <w:t>SECOND COUSIN</w:t>
      </w:r>
      <w:r w:rsidRPr="002D6336">
        <w:rPr>
          <w:rFonts w:asciiTheme="majorBidi" w:hAnsiTheme="majorBidi" w:cstheme="majorBidi"/>
          <w:sz w:val="24"/>
          <w:szCs w:val="24"/>
        </w:rPr>
        <w:t xml:space="preserve"> </w:t>
      </w:r>
      <w:r>
        <w:rPr>
          <w:rFonts w:asciiTheme="majorBidi" w:hAnsiTheme="majorBidi" w:cstheme="majorBidi"/>
          <w:sz w:val="24"/>
          <w:szCs w:val="24"/>
        </w:rPr>
        <w:t>ON FATHER’S SIDE</w:t>
      </w:r>
    </w:p>
    <w:p w14:paraId="0BDEBC48" w14:textId="77777777" w:rsidR="005740B3" w:rsidRPr="002D6336" w:rsidRDefault="005740B3" w:rsidP="005740B3">
      <w:pPr>
        <w:pStyle w:val="ListParagraph"/>
        <w:numPr>
          <w:ilvl w:val="0"/>
          <w:numId w:val="28"/>
        </w:numPr>
        <w:spacing w:after="0" w:line="240" w:lineRule="auto"/>
        <w:rPr>
          <w:rFonts w:asciiTheme="majorBidi" w:hAnsiTheme="majorBidi" w:cstheme="majorBidi"/>
          <w:sz w:val="24"/>
          <w:szCs w:val="24"/>
        </w:rPr>
      </w:pPr>
      <w:r>
        <w:rPr>
          <w:rFonts w:asciiTheme="majorBidi" w:hAnsiTheme="majorBidi" w:cstheme="majorBidi"/>
          <w:sz w:val="24"/>
          <w:szCs w:val="24"/>
        </w:rPr>
        <w:t>SECOND COUSIN</w:t>
      </w:r>
      <w:r w:rsidRPr="002D6336">
        <w:rPr>
          <w:rFonts w:asciiTheme="majorBidi" w:hAnsiTheme="majorBidi" w:cstheme="majorBidi"/>
          <w:sz w:val="24"/>
          <w:szCs w:val="24"/>
        </w:rPr>
        <w:t xml:space="preserve"> </w:t>
      </w:r>
      <w:r>
        <w:rPr>
          <w:rFonts w:asciiTheme="majorBidi" w:hAnsiTheme="majorBidi" w:cstheme="majorBidi"/>
          <w:sz w:val="24"/>
          <w:szCs w:val="24"/>
        </w:rPr>
        <w:t>ON MOTHER’S SIDE</w:t>
      </w:r>
    </w:p>
    <w:p w14:paraId="7AE9DA7D" w14:textId="4C419C9B" w:rsidR="005740B3" w:rsidRDefault="005740B3" w:rsidP="005740B3">
      <w:pPr>
        <w:pStyle w:val="ListParagraph"/>
        <w:numPr>
          <w:ilvl w:val="0"/>
          <w:numId w:val="28"/>
        </w:numPr>
        <w:spacing w:after="0" w:line="240" w:lineRule="auto"/>
        <w:rPr>
          <w:rFonts w:asciiTheme="majorBidi" w:hAnsiTheme="majorBidi" w:cstheme="majorBidi"/>
          <w:sz w:val="24"/>
          <w:szCs w:val="24"/>
        </w:rPr>
      </w:pPr>
      <w:r>
        <w:rPr>
          <w:rFonts w:asciiTheme="majorBidi" w:hAnsiTheme="majorBidi" w:cstheme="majorBidi"/>
          <w:sz w:val="24"/>
          <w:szCs w:val="24"/>
        </w:rPr>
        <w:t xml:space="preserve">OTHER BLOOD RELATIVE </w:t>
      </w:r>
      <w:r w:rsidR="00231292" w:rsidRPr="00231292">
        <w:rPr>
          <w:rFonts w:asciiTheme="majorBidi" w:hAnsiTheme="majorBidi" w:cstheme="majorBidi"/>
          <w:sz w:val="24"/>
          <w:szCs w:val="24"/>
          <w:highlight w:val="yellow"/>
        </w:rPr>
        <w:t>(SPECIFY)</w:t>
      </w:r>
    </w:p>
    <w:p w14:paraId="786FE06C" w14:textId="77777777" w:rsidR="005740B3" w:rsidRDefault="005740B3" w:rsidP="005740B3">
      <w:pPr>
        <w:pStyle w:val="ListParagraph"/>
        <w:numPr>
          <w:ilvl w:val="0"/>
          <w:numId w:val="28"/>
        </w:numPr>
        <w:spacing w:after="0" w:line="240" w:lineRule="auto"/>
        <w:rPr>
          <w:rFonts w:asciiTheme="majorBidi" w:hAnsiTheme="majorBidi" w:cstheme="majorBidi"/>
          <w:sz w:val="24"/>
          <w:szCs w:val="24"/>
        </w:rPr>
      </w:pPr>
      <w:r>
        <w:rPr>
          <w:rFonts w:asciiTheme="majorBidi" w:hAnsiTheme="majorBidi" w:cstheme="majorBidi"/>
          <w:sz w:val="24"/>
          <w:szCs w:val="24"/>
        </w:rPr>
        <w:t>DON’T KNOW</w:t>
      </w:r>
    </w:p>
    <w:p w14:paraId="7701888A" w14:textId="77777777" w:rsidR="005740B3" w:rsidRPr="00797FA4" w:rsidRDefault="005740B3" w:rsidP="005740B3">
      <w:pPr>
        <w:pStyle w:val="ListParagraph"/>
        <w:numPr>
          <w:ilvl w:val="0"/>
          <w:numId w:val="28"/>
        </w:numPr>
        <w:spacing w:after="0" w:line="240" w:lineRule="auto"/>
        <w:rPr>
          <w:rFonts w:asciiTheme="majorBidi" w:hAnsiTheme="majorBidi" w:cstheme="majorBidi"/>
          <w:sz w:val="24"/>
          <w:szCs w:val="24"/>
        </w:rPr>
      </w:pPr>
      <w:r>
        <w:rPr>
          <w:rFonts w:asciiTheme="majorBidi" w:hAnsiTheme="majorBidi" w:cstheme="majorBidi"/>
          <w:sz w:val="24"/>
          <w:szCs w:val="24"/>
        </w:rPr>
        <w:t>REFUSED</w:t>
      </w:r>
    </w:p>
    <w:p w14:paraId="605A7CB5" w14:textId="77777777" w:rsidR="005740B3" w:rsidRPr="005740B3" w:rsidRDefault="005740B3" w:rsidP="005740B3">
      <w:pPr>
        <w:spacing w:after="0" w:line="240" w:lineRule="auto"/>
        <w:rPr>
          <w:rFonts w:asciiTheme="majorBidi" w:hAnsiTheme="majorBidi" w:cstheme="majorBidi"/>
          <w:color w:val="000000" w:themeColor="text1"/>
          <w:sz w:val="24"/>
          <w:szCs w:val="24"/>
        </w:rPr>
      </w:pPr>
    </w:p>
    <w:p w14:paraId="51F01182" w14:textId="77777777" w:rsidR="002F7E8B" w:rsidRPr="002F7E8B" w:rsidRDefault="002F7E8B" w:rsidP="002F7E8B">
      <w:pPr>
        <w:spacing w:after="0"/>
        <w:ind w:left="720"/>
        <w:rPr>
          <w:rFonts w:asciiTheme="majorBidi" w:hAnsiTheme="majorBidi" w:cstheme="majorBidi"/>
          <w:color w:val="000000" w:themeColor="text1"/>
          <w:sz w:val="24"/>
          <w:szCs w:val="24"/>
        </w:rPr>
      </w:pPr>
    </w:p>
    <w:p w14:paraId="72B6310C" w14:textId="4CAA51BA" w:rsidR="002F7E8B" w:rsidRDefault="002F7E8B" w:rsidP="00D408C0">
      <w:pPr>
        <w:keepNext/>
        <w:widowControl w:val="0"/>
        <w:spacing w:after="0" w:line="236" w:lineRule="atLeast"/>
        <w:outlineLvl w:val="3"/>
        <w:rPr>
          <w:rFonts w:asciiTheme="majorBidi" w:hAnsiTheme="majorBidi" w:cstheme="majorBidi"/>
          <w:sz w:val="24"/>
          <w:szCs w:val="24"/>
        </w:rPr>
      </w:pPr>
      <w:r>
        <w:rPr>
          <w:rFonts w:asciiTheme="majorBidi" w:hAnsiTheme="majorBidi" w:cstheme="majorBidi"/>
          <w:sz w:val="24"/>
          <w:szCs w:val="24"/>
        </w:rPr>
        <w:t xml:space="preserve"> </w:t>
      </w:r>
      <w:r>
        <w:rPr>
          <w:rFonts w:asciiTheme="majorBidi" w:hAnsiTheme="majorBidi" w:cstheme="majorBidi"/>
          <w:b/>
          <w:bCs/>
          <w:i/>
          <w:iCs/>
          <w:color w:val="000000" w:themeColor="text1"/>
          <w:sz w:val="24"/>
          <w:szCs w:val="24"/>
        </w:rPr>
        <w:t>If MARITAL</w:t>
      </w:r>
      <w:r w:rsidR="00D408C0">
        <w:rPr>
          <w:rFonts w:asciiTheme="majorBidi" w:hAnsiTheme="majorBidi" w:cstheme="majorBidi"/>
          <w:b/>
          <w:bCs/>
          <w:i/>
          <w:iCs/>
          <w:color w:val="000000" w:themeColor="text1"/>
          <w:sz w:val="24"/>
          <w:szCs w:val="24"/>
        </w:rPr>
        <w:t>=1</w:t>
      </w:r>
      <w:r>
        <w:rPr>
          <w:rFonts w:asciiTheme="majorBidi" w:hAnsiTheme="majorBidi" w:cstheme="majorBidi"/>
          <w:b/>
          <w:bCs/>
          <w:i/>
          <w:iCs/>
          <w:color w:val="000000" w:themeColor="text1"/>
          <w:sz w:val="24"/>
          <w:szCs w:val="24"/>
        </w:rPr>
        <w:t xml:space="preserve"> AND GENDER=2</w:t>
      </w:r>
      <w:r w:rsidR="00D408C0">
        <w:rPr>
          <w:rFonts w:asciiTheme="majorBidi" w:hAnsiTheme="majorBidi" w:cstheme="majorBidi"/>
          <w:b/>
          <w:bCs/>
          <w:i/>
          <w:iCs/>
          <w:color w:val="000000" w:themeColor="text1"/>
          <w:sz w:val="24"/>
          <w:szCs w:val="24"/>
        </w:rPr>
        <w:t xml:space="preserve"> OR</w:t>
      </w:r>
      <w:r>
        <w:rPr>
          <w:rFonts w:asciiTheme="majorBidi" w:hAnsiTheme="majorBidi" w:cstheme="majorBidi"/>
          <w:b/>
          <w:bCs/>
          <w:i/>
          <w:iCs/>
          <w:color w:val="000000" w:themeColor="text1"/>
          <w:sz w:val="24"/>
          <w:szCs w:val="24"/>
        </w:rPr>
        <w:t xml:space="preserve"> WOMAN=2, ASK</w:t>
      </w:r>
    </w:p>
    <w:p w14:paraId="05C506AA" w14:textId="77777777" w:rsidR="00797FA4" w:rsidRPr="00DA05A5" w:rsidRDefault="00797FA4" w:rsidP="001832DD">
      <w:pPr>
        <w:keepNext/>
        <w:widowControl w:val="0"/>
        <w:spacing w:after="0" w:line="236" w:lineRule="atLeast"/>
        <w:jc w:val="right"/>
        <w:outlineLvl w:val="3"/>
        <w:rPr>
          <w:rFonts w:asciiTheme="majorBidi" w:hAnsiTheme="majorBidi" w:cstheme="majorBidi"/>
          <w:sz w:val="24"/>
          <w:szCs w:val="24"/>
        </w:rPr>
      </w:pPr>
      <w:r w:rsidRPr="00DA05A5">
        <w:rPr>
          <w:rFonts w:asciiTheme="majorBidi" w:hAnsiTheme="majorBidi" w:cstheme="majorBidi"/>
          <w:sz w:val="24"/>
          <w:szCs w:val="24"/>
        </w:rPr>
        <w:t xml:space="preserve">{Q: </w:t>
      </w:r>
      <w:r>
        <w:rPr>
          <w:rFonts w:asciiTheme="majorBidi" w:hAnsiTheme="majorBidi" w:cstheme="majorBidi"/>
          <w:sz w:val="24"/>
          <w:szCs w:val="24"/>
        </w:rPr>
        <w:t>CONSANG</w:t>
      </w:r>
      <w:r w:rsidRPr="00DA05A5">
        <w:rPr>
          <w:rFonts w:asciiTheme="majorBidi" w:hAnsiTheme="majorBidi" w:cstheme="majorBidi"/>
          <w:sz w:val="24"/>
          <w:szCs w:val="24"/>
        </w:rPr>
        <w:t>}</w:t>
      </w:r>
    </w:p>
    <w:p w14:paraId="729D5C0E" w14:textId="3D874322" w:rsidR="001832DD" w:rsidRPr="001832DD" w:rsidRDefault="00004A75" w:rsidP="00882894">
      <w:pPr>
        <w:spacing w:after="0"/>
        <w:rPr>
          <w:rFonts w:asciiTheme="majorBidi" w:hAnsiTheme="majorBidi" w:cstheme="majorBidi"/>
          <w:color w:val="000000" w:themeColor="text1"/>
          <w:sz w:val="24"/>
          <w:szCs w:val="24"/>
        </w:rPr>
      </w:pPr>
      <w:r w:rsidRPr="001832DD">
        <w:rPr>
          <w:rFonts w:asciiTheme="majorBidi" w:hAnsiTheme="majorBidi" w:cstheme="majorBidi"/>
          <w:sz w:val="24"/>
          <w:szCs w:val="24"/>
        </w:rPr>
        <w:t xml:space="preserve">Are you </w:t>
      </w:r>
      <w:r w:rsidR="00797FA4" w:rsidRPr="001832DD">
        <w:rPr>
          <w:rFonts w:asciiTheme="majorBidi" w:hAnsiTheme="majorBidi" w:cstheme="majorBidi"/>
          <w:sz w:val="24"/>
          <w:szCs w:val="24"/>
        </w:rPr>
        <w:t xml:space="preserve">related </w:t>
      </w:r>
      <w:r w:rsidRPr="001832DD">
        <w:rPr>
          <w:rFonts w:asciiTheme="majorBidi" w:hAnsiTheme="majorBidi" w:cstheme="majorBidi"/>
          <w:sz w:val="24"/>
          <w:szCs w:val="24"/>
        </w:rPr>
        <w:t>by blood</w:t>
      </w:r>
      <w:r w:rsidR="002D6336">
        <w:rPr>
          <w:rFonts w:asciiTheme="majorBidi" w:hAnsiTheme="majorBidi" w:cstheme="majorBidi"/>
          <w:sz w:val="24"/>
          <w:szCs w:val="24"/>
        </w:rPr>
        <w:t xml:space="preserve"> to your spouse</w:t>
      </w:r>
      <w:r w:rsidR="001832DD">
        <w:rPr>
          <w:rFonts w:asciiTheme="majorBidi" w:hAnsiTheme="majorBidi" w:cstheme="majorBidi"/>
          <w:sz w:val="24"/>
          <w:szCs w:val="24"/>
        </w:rPr>
        <w:t>?</w:t>
      </w:r>
    </w:p>
    <w:p w14:paraId="19E17D0C" w14:textId="77777777" w:rsidR="00797FA4" w:rsidRPr="00DA05A5" w:rsidRDefault="001832DD" w:rsidP="003C10BA">
      <w:pPr>
        <w:pStyle w:val="ListParagraph"/>
        <w:numPr>
          <w:ilvl w:val="0"/>
          <w:numId w:val="42"/>
        </w:numPr>
        <w:spacing w:after="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YE</w:t>
      </w:r>
      <w:r w:rsidR="00797FA4" w:rsidRPr="00DA05A5">
        <w:rPr>
          <w:rFonts w:asciiTheme="majorBidi" w:hAnsiTheme="majorBidi" w:cstheme="majorBidi"/>
          <w:color w:val="000000" w:themeColor="text1"/>
          <w:sz w:val="24"/>
          <w:szCs w:val="24"/>
        </w:rPr>
        <w:t>S</w:t>
      </w:r>
    </w:p>
    <w:p w14:paraId="7A8707DA" w14:textId="77777777" w:rsidR="00797FA4" w:rsidRPr="00DA05A5" w:rsidRDefault="00797FA4" w:rsidP="003C10BA">
      <w:pPr>
        <w:pStyle w:val="ListParagraph"/>
        <w:numPr>
          <w:ilvl w:val="0"/>
          <w:numId w:val="42"/>
        </w:numPr>
        <w:spacing w:after="0"/>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NO</w:t>
      </w:r>
    </w:p>
    <w:p w14:paraId="294535E0" w14:textId="77777777" w:rsidR="00797FA4" w:rsidRPr="00DA05A5" w:rsidRDefault="00797FA4" w:rsidP="003C10BA">
      <w:pPr>
        <w:pStyle w:val="ListParagraph"/>
        <w:numPr>
          <w:ilvl w:val="0"/>
          <w:numId w:val="43"/>
        </w:numPr>
        <w:spacing w:after="0"/>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DON’T KNOW</w:t>
      </w:r>
    </w:p>
    <w:p w14:paraId="5F3099A1" w14:textId="77777777" w:rsidR="00797FA4" w:rsidRPr="00DA05A5" w:rsidRDefault="00797FA4" w:rsidP="003C10BA">
      <w:pPr>
        <w:pStyle w:val="ListParagraph"/>
        <w:numPr>
          <w:ilvl w:val="0"/>
          <w:numId w:val="43"/>
        </w:numPr>
        <w:spacing w:after="0"/>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REFUSED</w:t>
      </w:r>
    </w:p>
    <w:p w14:paraId="6682ABB9" w14:textId="77777777" w:rsidR="00797FA4" w:rsidRDefault="00797FA4" w:rsidP="00797FA4">
      <w:pPr>
        <w:spacing w:after="0" w:line="240" w:lineRule="auto"/>
        <w:contextualSpacing/>
        <w:rPr>
          <w:rFonts w:asciiTheme="majorBidi" w:hAnsiTheme="majorBidi" w:cstheme="majorBidi"/>
          <w:sz w:val="24"/>
          <w:szCs w:val="24"/>
        </w:rPr>
      </w:pPr>
    </w:p>
    <w:p w14:paraId="62ED8794" w14:textId="2B660535" w:rsidR="00FF0C98" w:rsidRDefault="00FF0C98" w:rsidP="00FF0C98">
      <w:pPr>
        <w:spacing w:after="0" w:line="240" w:lineRule="auto"/>
        <w:rPr>
          <w:rFonts w:asciiTheme="majorBidi" w:hAnsiTheme="majorBidi" w:cstheme="majorBidi"/>
          <w:b/>
          <w:bCs/>
          <w:i/>
          <w:iCs/>
          <w:color w:val="000000" w:themeColor="text1"/>
          <w:sz w:val="24"/>
          <w:szCs w:val="24"/>
        </w:rPr>
      </w:pPr>
      <w:r>
        <w:rPr>
          <w:rFonts w:asciiTheme="majorBidi" w:hAnsiTheme="majorBidi" w:cstheme="majorBidi"/>
          <w:b/>
          <w:bCs/>
          <w:i/>
          <w:iCs/>
          <w:color w:val="000000" w:themeColor="text1"/>
          <w:sz w:val="24"/>
          <w:szCs w:val="24"/>
        </w:rPr>
        <w:t xml:space="preserve">If CONSANG=1, </w:t>
      </w:r>
      <w:r w:rsidRPr="00DA05A5">
        <w:rPr>
          <w:rFonts w:asciiTheme="majorBidi" w:hAnsiTheme="majorBidi" w:cstheme="majorBidi"/>
          <w:b/>
          <w:bCs/>
          <w:i/>
          <w:iCs/>
          <w:color w:val="000000" w:themeColor="text1"/>
          <w:sz w:val="24"/>
          <w:szCs w:val="24"/>
        </w:rPr>
        <w:t>ASK</w:t>
      </w:r>
    </w:p>
    <w:p w14:paraId="4D772C74" w14:textId="77777777" w:rsidR="00FF0C98" w:rsidRPr="00DA05A5" w:rsidRDefault="00FF0C98" w:rsidP="00FF0C98">
      <w:pPr>
        <w:keepNext/>
        <w:widowControl w:val="0"/>
        <w:spacing w:after="0" w:line="236" w:lineRule="atLeast"/>
        <w:jc w:val="right"/>
        <w:outlineLvl w:val="3"/>
        <w:rPr>
          <w:rFonts w:asciiTheme="majorBidi" w:hAnsiTheme="majorBidi" w:cstheme="majorBidi"/>
          <w:sz w:val="24"/>
          <w:szCs w:val="24"/>
        </w:rPr>
      </w:pPr>
      <w:r w:rsidRPr="00DA05A5">
        <w:rPr>
          <w:rFonts w:asciiTheme="majorBidi" w:hAnsiTheme="majorBidi" w:cstheme="majorBidi"/>
          <w:sz w:val="24"/>
          <w:szCs w:val="24"/>
        </w:rPr>
        <w:t xml:space="preserve">{Q: </w:t>
      </w:r>
      <w:r>
        <w:rPr>
          <w:rFonts w:asciiTheme="majorBidi" w:hAnsiTheme="majorBidi" w:cstheme="majorBidi"/>
          <w:sz w:val="24"/>
          <w:szCs w:val="24"/>
        </w:rPr>
        <w:t>RELATION</w:t>
      </w:r>
      <w:r w:rsidRPr="00DA05A5">
        <w:rPr>
          <w:rFonts w:asciiTheme="majorBidi" w:hAnsiTheme="majorBidi" w:cstheme="majorBidi"/>
          <w:sz w:val="24"/>
          <w:szCs w:val="24"/>
        </w:rPr>
        <w:t>}</w:t>
      </w:r>
    </w:p>
    <w:p w14:paraId="6FF1495C" w14:textId="0D7BE5C5" w:rsidR="00FF0C98" w:rsidRDefault="00FF0C98" w:rsidP="00FF0C98">
      <w:pPr>
        <w:spacing w:after="0" w:line="240" w:lineRule="auto"/>
        <w:contextualSpacing/>
        <w:rPr>
          <w:rFonts w:asciiTheme="majorBidi" w:hAnsiTheme="majorBidi" w:cstheme="majorBidi"/>
          <w:sz w:val="24"/>
          <w:szCs w:val="24"/>
        </w:rPr>
      </w:pPr>
      <w:r>
        <w:rPr>
          <w:rFonts w:asciiTheme="majorBidi" w:hAnsiTheme="majorBidi" w:cstheme="majorBidi"/>
          <w:sz w:val="24"/>
          <w:szCs w:val="24"/>
        </w:rPr>
        <w:t>What is the type of relationship?</w:t>
      </w:r>
      <w:r w:rsidR="00315A1E">
        <w:rPr>
          <w:rFonts w:asciiTheme="majorBidi" w:hAnsiTheme="majorBidi" w:cstheme="majorBidi"/>
          <w:sz w:val="24"/>
          <w:szCs w:val="24"/>
        </w:rPr>
        <w:t xml:space="preserve"> </w:t>
      </w:r>
      <w:r w:rsidR="00315A1E" w:rsidRPr="00315A1E">
        <w:rPr>
          <w:rFonts w:asciiTheme="majorBidi" w:hAnsiTheme="majorBidi" w:cstheme="majorBidi"/>
          <w:sz w:val="24"/>
          <w:szCs w:val="24"/>
          <w:highlight w:val="yellow"/>
        </w:rPr>
        <w:t>(Not multiple selection)</w:t>
      </w:r>
    </w:p>
    <w:p w14:paraId="16984BDB" w14:textId="77777777" w:rsidR="00FF0C98" w:rsidRDefault="00FF0C98" w:rsidP="00CC4ABB">
      <w:pPr>
        <w:pStyle w:val="ListParagraph"/>
        <w:numPr>
          <w:ilvl w:val="0"/>
          <w:numId w:val="83"/>
        </w:numPr>
        <w:spacing w:after="0" w:line="240" w:lineRule="auto"/>
        <w:rPr>
          <w:rFonts w:asciiTheme="majorBidi" w:hAnsiTheme="majorBidi" w:cstheme="majorBidi"/>
          <w:sz w:val="24"/>
          <w:szCs w:val="24"/>
        </w:rPr>
      </w:pPr>
      <w:r>
        <w:rPr>
          <w:rFonts w:asciiTheme="majorBidi" w:hAnsiTheme="majorBidi" w:cstheme="majorBidi"/>
          <w:sz w:val="24"/>
          <w:szCs w:val="24"/>
        </w:rPr>
        <w:t>FIRST COUSIN ON FATHER’S SIDE</w:t>
      </w:r>
    </w:p>
    <w:p w14:paraId="6BA2C6BB" w14:textId="77777777" w:rsidR="00FF0C98" w:rsidRDefault="00FF0C98" w:rsidP="00CC4ABB">
      <w:pPr>
        <w:pStyle w:val="ListParagraph"/>
        <w:numPr>
          <w:ilvl w:val="0"/>
          <w:numId w:val="83"/>
        </w:numPr>
        <w:spacing w:after="0" w:line="240" w:lineRule="auto"/>
        <w:rPr>
          <w:rFonts w:asciiTheme="majorBidi" w:hAnsiTheme="majorBidi" w:cstheme="majorBidi"/>
          <w:sz w:val="24"/>
          <w:szCs w:val="24"/>
        </w:rPr>
      </w:pPr>
      <w:r>
        <w:rPr>
          <w:rFonts w:asciiTheme="majorBidi" w:hAnsiTheme="majorBidi" w:cstheme="majorBidi"/>
          <w:sz w:val="24"/>
          <w:szCs w:val="24"/>
        </w:rPr>
        <w:t>FIRST COUSIN ON MOTHER’S SIDE</w:t>
      </w:r>
    </w:p>
    <w:p w14:paraId="5EAEDA49" w14:textId="77777777" w:rsidR="00FF0C98" w:rsidRDefault="00FF0C98" w:rsidP="00CC4ABB">
      <w:pPr>
        <w:pStyle w:val="ListParagraph"/>
        <w:numPr>
          <w:ilvl w:val="0"/>
          <w:numId w:val="83"/>
        </w:numPr>
        <w:spacing w:after="0" w:line="240" w:lineRule="auto"/>
        <w:rPr>
          <w:rFonts w:asciiTheme="majorBidi" w:hAnsiTheme="majorBidi" w:cstheme="majorBidi"/>
          <w:sz w:val="24"/>
          <w:szCs w:val="24"/>
        </w:rPr>
      </w:pPr>
      <w:r>
        <w:rPr>
          <w:rFonts w:asciiTheme="majorBidi" w:hAnsiTheme="majorBidi" w:cstheme="majorBidi"/>
          <w:sz w:val="24"/>
          <w:szCs w:val="24"/>
        </w:rPr>
        <w:t>SECOND COUSIN</w:t>
      </w:r>
      <w:r w:rsidRPr="002D6336">
        <w:rPr>
          <w:rFonts w:asciiTheme="majorBidi" w:hAnsiTheme="majorBidi" w:cstheme="majorBidi"/>
          <w:sz w:val="24"/>
          <w:szCs w:val="24"/>
        </w:rPr>
        <w:t xml:space="preserve"> </w:t>
      </w:r>
      <w:r>
        <w:rPr>
          <w:rFonts w:asciiTheme="majorBidi" w:hAnsiTheme="majorBidi" w:cstheme="majorBidi"/>
          <w:sz w:val="24"/>
          <w:szCs w:val="24"/>
        </w:rPr>
        <w:t>ON FATHER’S SIDE</w:t>
      </w:r>
    </w:p>
    <w:p w14:paraId="74F90127" w14:textId="77777777" w:rsidR="00FF0C98" w:rsidRPr="002D6336" w:rsidRDefault="00FF0C98" w:rsidP="00CC4ABB">
      <w:pPr>
        <w:pStyle w:val="ListParagraph"/>
        <w:numPr>
          <w:ilvl w:val="0"/>
          <w:numId w:val="83"/>
        </w:numPr>
        <w:spacing w:after="0" w:line="240" w:lineRule="auto"/>
        <w:rPr>
          <w:rFonts w:asciiTheme="majorBidi" w:hAnsiTheme="majorBidi" w:cstheme="majorBidi"/>
          <w:sz w:val="24"/>
          <w:szCs w:val="24"/>
        </w:rPr>
      </w:pPr>
      <w:r>
        <w:rPr>
          <w:rFonts w:asciiTheme="majorBidi" w:hAnsiTheme="majorBidi" w:cstheme="majorBidi"/>
          <w:sz w:val="24"/>
          <w:szCs w:val="24"/>
        </w:rPr>
        <w:t>SECOND COUSIN</w:t>
      </w:r>
      <w:r w:rsidRPr="002D6336">
        <w:rPr>
          <w:rFonts w:asciiTheme="majorBidi" w:hAnsiTheme="majorBidi" w:cstheme="majorBidi"/>
          <w:sz w:val="24"/>
          <w:szCs w:val="24"/>
        </w:rPr>
        <w:t xml:space="preserve"> </w:t>
      </w:r>
      <w:r>
        <w:rPr>
          <w:rFonts w:asciiTheme="majorBidi" w:hAnsiTheme="majorBidi" w:cstheme="majorBidi"/>
          <w:sz w:val="24"/>
          <w:szCs w:val="24"/>
        </w:rPr>
        <w:t>ON MOTHER’S SIDE</w:t>
      </w:r>
    </w:p>
    <w:p w14:paraId="0FAE1ED2" w14:textId="00482301" w:rsidR="00FF0C98" w:rsidRDefault="00FF0C98" w:rsidP="00CC4ABB">
      <w:pPr>
        <w:pStyle w:val="ListParagraph"/>
        <w:numPr>
          <w:ilvl w:val="0"/>
          <w:numId w:val="83"/>
        </w:numPr>
        <w:spacing w:after="0" w:line="240" w:lineRule="auto"/>
        <w:rPr>
          <w:rFonts w:asciiTheme="majorBidi" w:hAnsiTheme="majorBidi" w:cstheme="majorBidi"/>
          <w:sz w:val="24"/>
          <w:szCs w:val="24"/>
        </w:rPr>
      </w:pPr>
      <w:r>
        <w:rPr>
          <w:rFonts w:asciiTheme="majorBidi" w:hAnsiTheme="majorBidi" w:cstheme="majorBidi"/>
          <w:sz w:val="24"/>
          <w:szCs w:val="24"/>
        </w:rPr>
        <w:t xml:space="preserve">OTHER BLOOD RELATIVE </w:t>
      </w:r>
      <w:r w:rsidR="00231292" w:rsidRPr="005B5073">
        <w:rPr>
          <w:rFonts w:asciiTheme="majorBidi" w:hAnsiTheme="majorBidi" w:cstheme="majorBidi"/>
          <w:sz w:val="24"/>
          <w:szCs w:val="24"/>
          <w:highlight w:val="yellow"/>
        </w:rPr>
        <w:t>(SPECIFY</w:t>
      </w:r>
      <w:r w:rsidR="00231292">
        <w:rPr>
          <w:rFonts w:asciiTheme="majorBidi" w:hAnsiTheme="majorBidi" w:cstheme="majorBidi"/>
          <w:sz w:val="24"/>
          <w:szCs w:val="24"/>
        </w:rPr>
        <w:t>)</w:t>
      </w:r>
    </w:p>
    <w:p w14:paraId="25E11643" w14:textId="77777777" w:rsidR="00FF0C98" w:rsidRDefault="00FF0C98" w:rsidP="00CC4ABB">
      <w:pPr>
        <w:pStyle w:val="ListParagraph"/>
        <w:numPr>
          <w:ilvl w:val="0"/>
          <w:numId w:val="83"/>
        </w:numPr>
        <w:spacing w:after="0" w:line="240" w:lineRule="auto"/>
        <w:rPr>
          <w:rFonts w:asciiTheme="majorBidi" w:hAnsiTheme="majorBidi" w:cstheme="majorBidi"/>
          <w:sz w:val="24"/>
          <w:szCs w:val="24"/>
        </w:rPr>
      </w:pPr>
      <w:r>
        <w:rPr>
          <w:rFonts w:asciiTheme="majorBidi" w:hAnsiTheme="majorBidi" w:cstheme="majorBidi"/>
          <w:sz w:val="24"/>
          <w:szCs w:val="24"/>
        </w:rPr>
        <w:t>DON’T KNOW</w:t>
      </w:r>
    </w:p>
    <w:p w14:paraId="471FD61E" w14:textId="77777777" w:rsidR="00FF0C98" w:rsidRPr="00797FA4" w:rsidRDefault="00FF0C98" w:rsidP="00CC4ABB">
      <w:pPr>
        <w:pStyle w:val="ListParagraph"/>
        <w:numPr>
          <w:ilvl w:val="0"/>
          <w:numId w:val="83"/>
        </w:numPr>
        <w:spacing w:after="0" w:line="240" w:lineRule="auto"/>
        <w:rPr>
          <w:rFonts w:asciiTheme="majorBidi" w:hAnsiTheme="majorBidi" w:cstheme="majorBidi"/>
          <w:sz w:val="24"/>
          <w:szCs w:val="24"/>
        </w:rPr>
      </w:pPr>
      <w:r>
        <w:rPr>
          <w:rFonts w:asciiTheme="majorBidi" w:hAnsiTheme="majorBidi" w:cstheme="majorBidi"/>
          <w:sz w:val="24"/>
          <w:szCs w:val="24"/>
        </w:rPr>
        <w:t>REFUSED</w:t>
      </w:r>
    </w:p>
    <w:p w14:paraId="1680B6B2" w14:textId="77777777" w:rsidR="00FF0C98" w:rsidRDefault="00FF0C98" w:rsidP="00FF0C98">
      <w:pPr>
        <w:spacing w:after="0" w:line="240" w:lineRule="auto"/>
        <w:rPr>
          <w:rFonts w:asciiTheme="majorBidi" w:hAnsiTheme="majorBidi" w:cstheme="majorBidi"/>
          <w:b/>
          <w:bCs/>
          <w:i/>
          <w:iCs/>
          <w:color w:val="000000" w:themeColor="text1"/>
          <w:sz w:val="24"/>
          <w:szCs w:val="24"/>
        </w:rPr>
      </w:pPr>
    </w:p>
    <w:p w14:paraId="60FD7B3E" w14:textId="77777777" w:rsidR="00293D93" w:rsidRPr="00DA05A5" w:rsidRDefault="00293D93" w:rsidP="00293D93">
      <w:pPr>
        <w:keepNext/>
        <w:widowControl w:val="0"/>
        <w:spacing w:after="0" w:line="236" w:lineRule="atLeast"/>
        <w:jc w:val="right"/>
        <w:outlineLvl w:val="3"/>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{Q: CHILDREN}</w:t>
      </w:r>
    </w:p>
    <w:p w14:paraId="776DF3BA" w14:textId="77777777" w:rsidR="00293D93" w:rsidRPr="00DA05A5" w:rsidRDefault="00293D93" w:rsidP="00293D93">
      <w:pPr>
        <w:spacing w:after="0" w:line="240" w:lineRule="auto"/>
        <w:rPr>
          <w:rFonts w:asciiTheme="majorBidi" w:hAnsiTheme="majorBidi" w:cstheme="majorBidi"/>
          <w:b/>
          <w:bCs/>
          <w:i/>
          <w:iCs/>
          <w:color w:val="000000" w:themeColor="text1"/>
          <w:sz w:val="24"/>
          <w:szCs w:val="24"/>
        </w:rPr>
      </w:pPr>
      <w:r w:rsidRPr="00DA05A5">
        <w:rPr>
          <w:rFonts w:asciiTheme="majorBidi" w:hAnsiTheme="majorBidi" w:cstheme="majorBidi"/>
          <w:b/>
          <w:bCs/>
          <w:i/>
          <w:iCs/>
          <w:color w:val="000000" w:themeColor="text1"/>
          <w:sz w:val="24"/>
          <w:szCs w:val="24"/>
        </w:rPr>
        <w:t>If MARITAL&lt;5, ASK</w:t>
      </w:r>
    </w:p>
    <w:p w14:paraId="502C3096" w14:textId="77777777" w:rsidR="00293D93" w:rsidRPr="00DA05A5" w:rsidRDefault="00293D93" w:rsidP="00987B31">
      <w:pPr>
        <w:widowControl w:val="0"/>
        <w:pBdr>
          <w:top w:val="single" w:sz="6" w:space="10" w:color="auto"/>
          <w:left w:val="single" w:sz="6" w:space="10" w:color="auto"/>
          <w:right w:val="single" w:sz="6" w:space="4" w:color="auto"/>
        </w:pBdr>
        <w:tabs>
          <w:tab w:val="left" w:pos="540"/>
        </w:tabs>
        <w:spacing w:after="0" w:line="240" w:lineRule="exact"/>
        <w:ind w:left="187"/>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 xml:space="preserve">Do you have children?    </w:t>
      </w:r>
    </w:p>
    <w:p w14:paraId="4A50DACF" w14:textId="77777777" w:rsidR="00293D93" w:rsidRPr="00882894" w:rsidRDefault="00293D93" w:rsidP="00340415">
      <w:pPr>
        <w:pStyle w:val="ListParagraph"/>
        <w:numPr>
          <w:ilvl w:val="0"/>
          <w:numId w:val="60"/>
        </w:numPr>
        <w:spacing w:after="0"/>
        <w:rPr>
          <w:rFonts w:asciiTheme="majorBidi" w:hAnsiTheme="majorBidi" w:cstheme="majorBidi"/>
          <w:color w:val="000000" w:themeColor="text1"/>
          <w:sz w:val="24"/>
          <w:szCs w:val="24"/>
        </w:rPr>
      </w:pPr>
      <w:r w:rsidRPr="00882894">
        <w:rPr>
          <w:rFonts w:asciiTheme="majorBidi" w:hAnsiTheme="majorBidi" w:cstheme="majorBidi"/>
          <w:color w:val="000000" w:themeColor="text1"/>
          <w:sz w:val="24"/>
          <w:szCs w:val="24"/>
        </w:rPr>
        <w:t>YES</w:t>
      </w:r>
    </w:p>
    <w:p w14:paraId="1AE71BC1" w14:textId="77777777" w:rsidR="00293D93" w:rsidRPr="00882894" w:rsidRDefault="00293D93" w:rsidP="00340415">
      <w:pPr>
        <w:pStyle w:val="ListParagraph"/>
        <w:numPr>
          <w:ilvl w:val="0"/>
          <w:numId w:val="60"/>
        </w:numPr>
        <w:spacing w:after="0"/>
        <w:rPr>
          <w:rFonts w:asciiTheme="majorBidi" w:hAnsiTheme="majorBidi" w:cstheme="majorBidi"/>
          <w:color w:val="000000" w:themeColor="text1"/>
          <w:sz w:val="24"/>
          <w:szCs w:val="24"/>
        </w:rPr>
      </w:pPr>
      <w:r w:rsidRPr="00882894">
        <w:rPr>
          <w:rFonts w:asciiTheme="majorBidi" w:hAnsiTheme="majorBidi" w:cstheme="majorBidi"/>
          <w:color w:val="000000" w:themeColor="text1"/>
          <w:sz w:val="24"/>
          <w:szCs w:val="24"/>
        </w:rPr>
        <w:t>NO</w:t>
      </w:r>
    </w:p>
    <w:p w14:paraId="2F208BD0" w14:textId="77777777" w:rsidR="00293D93" w:rsidRPr="00DA05A5" w:rsidRDefault="00293D93" w:rsidP="00340415">
      <w:pPr>
        <w:pStyle w:val="ListParagraph"/>
        <w:numPr>
          <w:ilvl w:val="0"/>
          <w:numId w:val="61"/>
        </w:numPr>
        <w:spacing w:after="0"/>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DON’T KNOW</w:t>
      </w:r>
    </w:p>
    <w:p w14:paraId="0EA07618" w14:textId="77777777" w:rsidR="00293D93" w:rsidRPr="00DA05A5" w:rsidRDefault="00293D93" w:rsidP="00340415">
      <w:pPr>
        <w:pStyle w:val="ListParagraph"/>
        <w:numPr>
          <w:ilvl w:val="0"/>
          <w:numId w:val="61"/>
        </w:numPr>
        <w:spacing w:after="0"/>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REFUSED</w:t>
      </w:r>
    </w:p>
    <w:p w14:paraId="3CDF2DCB" w14:textId="75A135CE" w:rsidR="00293D93" w:rsidRPr="008A2A4A" w:rsidRDefault="00293D93" w:rsidP="00293D93">
      <w:pPr>
        <w:spacing w:after="0"/>
        <w:jc w:val="right"/>
        <w:rPr>
          <w:rFonts w:asciiTheme="majorBidi" w:hAnsiTheme="majorBidi" w:cstheme="majorBidi"/>
          <w:color w:val="000000" w:themeColor="text1"/>
          <w:sz w:val="24"/>
          <w:szCs w:val="24"/>
        </w:rPr>
      </w:pPr>
      <w:r w:rsidRPr="008A2A4A">
        <w:rPr>
          <w:rFonts w:asciiTheme="majorBidi" w:hAnsiTheme="majorBidi" w:cstheme="majorBidi"/>
          <w:color w:val="000000" w:themeColor="text1"/>
          <w:sz w:val="24"/>
          <w:szCs w:val="24"/>
        </w:rPr>
        <w:t>{Q: EDUC1}</w:t>
      </w:r>
    </w:p>
    <w:p w14:paraId="58EC8BA1" w14:textId="77777777" w:rsidR="00293D93" w:rsidRPr="008A2A4A" w:rsidRDefault="00293D93" w:rsidP="00293D93">
      <w:pPr>
        <w:spacing w:after="0" w:line="240" w:lineRule="auto"/>
        <w:rPr>
          <w:rFonts w:asciiTheme="majorBidi" w:hAnsiTheme="majorBidi" w:cstheme="majorBidi"/>
          <w:color w:val="000000" w:themeColor="text1"/>
          <w:sz w:val="24"/>
          <w:szCs w:val="24"/>
        </w:rPr>
      </w:pPr>
      <w:r w:rsidRPr="008A2A4A">
        <w:rPr>
          <w:rFonts w:asciiTheme="majorBidi" w:hAnsiTheme="majorBidi" w:cstheme="majorBidi"/>
          <w:color w:val="000000" w:themeColor="text1"/>
          <w:sz w:val="24"/>
          <w:szCs w:val="24"/>
        </w:rPr>
        <w:t xml:space="preserve">What is the highest level of education you have </w:t>
      </w:r>
      <w:r w:rsidRPr="008A2A4A">
        <w:rPr>
          <w:rFonts w:asciiTheme="majorBidi" w:hAnsiTheme="majorBidi" w:cstheme="majorBidi"/>
          <w:color w:val="000000" w:themeColor="text1"/>
          <w:sz w:val="24"/>
          <w:szCs w:val="24"/>
          <w:u w:val="single"/>
        </w:rPr>
        <w:t>completed</w:t>
      </w:r>
      <w:r w:rsidRPr="008A2A4A">
        <w:rPr>
          <w:rFonts w:asciiTheme="majorBidi" w:hAnsiTheme="majorBidi" w:cstheme="majorBidi"/>
          <w:color w:val="000000" w:themeColor="text1"/>
          <w:sz w:val="24"/>
          <w:szCs w:val="24"/>
        </w:rPr>
        <w:t xml:space="preserve">? </w:t>
      </w:r>
    </w:p>
    <w:p w14:paraId="05B572E3" w14:textId="4A58BE95" w:rsidR="00293D93" w:rsidRPr="008A2A4A" w:rsidRDefault="00293D93" w:rsidP="00293D93">
      <w:pPr>
        <w:spacing w:after="0" w:line="240" w:lineRule="auto"/>
        <w:rPr>
          <w:rFonts w:asciiTheme="majorBidi" w:hAnsiTheme="majorBidi" w:cstheme="majorBidi"/>
          <w:color w:val="000000" w:themeColor="text1"/>
          <w:sz w:val="24"/>
          <w:szCs w:val="24"/>
        </w:rPr>
      </w:pPr>
      <w:r w:rsidRPr="008A2A4A">
        <w:rPr>
          <w:rFonts w:asciiTheme="majorBidi" w:hAnsiTheme="majorBidi" w:cstheme="majorBidi"/>
          <w:color w:val="000000" w:themeColor="text1"/>
          <w:sz w:val="24"/>
          <w:szCs w:val="24"/>
        </w:rPr>
        <w:t xml:space="preserve">[INTERVIEWER: PROBE FROM CATEGORIES </w:t>
      </w:r>
      <w:r w:rsidR="00225521" w:rsidRPr="008A2A4A">
        <w:rPr>
          <w:rFonts w:asciiTheme="majorBidi" w:hAnsiTheme="majorBidi" w:cstheme="majorBidi"/>
          <w:color w:val="000000" w:themeColor="text1"/>
          <w:sz w:val="24"/>
          <w:szCs w:val="24"/>
        </w:rPr>
        <w:t xml:space="preserve">/ READ </w:t>
      </w:r>
      <w:r w:rsidRPr="008A2A4A">
        <w:rPr>
          <w:rFonts w:asciiTheme="majorBidi" w:hAnsiTheme="majorBidi" w:cstheme="majorBidi"/>
          <w:color w:val="000000" w:themeColor="text1"/>
          <w:sz w:val="24"/>
          <w:szCs w:val="24"/>
        </w:rPr>
        <w:t xml:space="preserve">IF NECESSARY] </w:t>
      </w:r>
    </w:p>
    <w:p w14:paraId="1D052850" w14:textId="5299834D" w:rsidR="00293D93" w:rsidRPr="008A2A4A" w:rsidRDefault="00293D93" w:rsidP="00D06AC1">
      <w:pPr>
        <w:pStyle w:val="ListParagraph"/>
        <w:numPr>
          <w:ilvl w:val="3"/>
          <w:numId w:val="13"/>
        </w:numPr>
        <w:spacing w:after="0" w:line="240" w:lineRule="auto"/>
        <w:ind w:left="1620"/>
        <w:rPr>
          <w:rFonts w:asciiTheme="majorBidi" w:hAnsiTheme="majorBidi" w:cstheme="majorBidi"/>
          <w:caps/>
          <w:color w:val="000000" w:themeColor="text1"/>
          <w:sz w:val="24"/>
          <w:szCs w:val="24"/>
        </w:rPr>
      </w:pPr>
      <w:r w:rsidRPr="008A2A4A">
        <w:rPr>
          <w:rFonts w:asciiTheme="majorBidi" w:hAnsiTheme="majorBidi" w:cstheme="majorBidi"/>
          <w:caps/>
          <w:color w:val="000000" w:themeColor="text1"/>
          <w:sz w:val="24"/>
          <w:szCs w:val="24"/>
        </w:rPr>
        <w:t>NEVER ATTENDED ANY SCHOOL</w:t>
      </w:r>
    </w:p>
    <w:p w14:paraId="69E8413A" w14:textId="77777777" w:rsidR="00293D93" w:rsidRPr="008A2A4A" w:rsidRDefault="00293D93" w:rsidP="00D06AC1">
      <w:pPr>
        <w:pStyle w:val="ListParagraph"/>
        <w:numPr>
          <w:ilvl w:val="3"/>
          <w:numId w:val="13"/>
        </w:numPr>
        <w:spacing w:after="0" w:line="240" w:lineRule="auto"/>
        <w:ind w:left="1620"/>
        <w:rPr>
          <w:rFonts w:asciiTheme="majorBidi" w:hAnsiTheme="majorBidi" w:cstheme="majorBidi"/>
          <w:caps/>
          <w:color w:val="000000" w:themeColor="text1"/>
          <w:sz w:val="24"/>
          <w:szCs w:val="24"/>
        </w:rPr>
      </w:pPr>
      <w:r w:rsidRPr="008A2A4A">
        <w:rPr>
          <w:rFonts w:asciiTheme="majorBidi" w:hAnsiTheme="majorBidi" w:cstheme="majorBidi"/>
          <w:caps/>
          <w:color w:val="000000" w:themeColor="text1"/>
          <w:sz w:val="24"/>
          <w:szCs w:val="24"/>
        </w:rPr>
        <w:t>PRIMARY (1-6)</w:t>
      </w:r>
    </w:p>
    <w:p w14:paraId="0E1B48CE" w14:textId="77777777" w:rsidR="00293D93" w:rsidRPr="008A2A4A" w:rsidRDefault="00293D93" w:rsidP="00D06AC1">
      <w:pPr>
        <w:pStyle w:val="ListParagraph"/>
        <w:numPr>
          <w:ilvl w:val="3"/>
          <w:numId w:val="13"/>
        </w:numPr>
        <w:spacing w:after="0" w:line="240" w:lineRule="auto"/>
        <w:ind w:left="1620"/>
        <w:rPr>
          <w:rFonts w:asciiTheme="majorBidi" w:hAnsiTheme="majorBidi" w:cstheme="majorBidi"/>
          <w:caps/>
          <w:color w:val="000000" w:themeColor="text1"/>
          <w:sz w:val="24"/>
          <w:szCs w:val="24"/>
        </w:rPr>
      </w:pPr>
      <w:r w:rsidRPr="008A2A4A">
        <w:rPr>
          <w:rFonts w:asciiTheme="majorBidi" w:hAnsiTheme="majorBidi" w:cstheme="majorBidi"/>
          <w:caps/>
          <w:color w:val="000000" w:themeColor="text1"/>
          <w:sz w:val="24"/>
          <w:szCs w:val="24"/>
        </w:rPr>
        <w:t xml:space="preserve">PREPARATORY (7-9) </w:t>
      </w:r>
    </w:p>
    <w:p w14:paraId="47C4CE8B" w14:textId="77777777" w:rsidR="00293D93" w:rsidRPr="008A2A4A" w:rsidRDefault="00293D93" w:rsidP="00D06AC1">
      <w:pPr>
        <w:pStyle w:val="ListParagraph"/>
        <w:numPr>
          <w:ilvl w:val="3"/>
          <w:numId w:val="13"/>
        </w:numPr>
        <w:spacing w:after="0" w:line="240" w:lineRule="auto"/>
        <w:ind w:left="1620"/>
        <w:rPr>
          <w:rFonts w:asciiTheme="majorBidi" w:hAnsiTheme="majorBidi" w:cstheme="majorBidi"/>
          <w:caps/>
          <w:color w:val="000000" w:themeColor="text1"/>
          <w:sz w:val="24"/>
          <w:szCs w:val="24"/>
        </w:rPr>
      </w:pPr>
      <w:r w:rsidRPr="008A2A4A">
        <w:rPr>
          <w:rFonts w:asciiTheme="majorBidi" w:hAnsiTheme="majorBidi" w:cstheme="majorBidi"/>
          <w:caps/>
          <w:color w:val="000000" w:themeColor="text1"/>
          <w:sz w:val="24"/>
          <w:szCs w:val="24"/>
        </w:rPr>
        <w:t>Vocational</w:t>
      </w:r>
    </w:p>
    <w:p w14:paraId="64347DD1" w14:textId="77777777" w:rsidR="00293D93" w:rsidRPr="00DA05A5" w:rsidRDefault="00293D93" w:rsidP="00D06AC1">
      <w:pPr>
        <w:pStyle w:val="ListParagraph"/>
        <w:numPr>
          <w:ilvl w:val="3"/>
          <w:numId w:val="13"/>
        </w:numPr>
        <w:spacing w:after="0" w:line="240" w:lineRule="auto"/>
        <w:ind w:left="1620"/>
        <w:rPr>
          <w:rFonts w:asciiTheme="majorBidi" w:hAnsiTheme="majorBidi" w:cstheme="majorBidi"/>
          <w:caps/>
          <w:color w:val="000000" w:themeColor="text1"/>
          <w:sz w:val="24"/>
          <w:szCs w:val="24"/>
        </w:rPr>
      </w:pPr>
      <w:r w:rsidRPr="008A2A4A">
        <w:rPr>
          <w:rFonts w:asciiTheme="majorBidi" w:hAnsiTheme="majorBidi" w:cstheme="majorBidi"/>
          <w:caps/>
          <w:color w:val="000000" w:themeColor="text1"/>
          <w:sz w:val="24"/>
          <w:szCs w:val="24"/>
        </w:rPr>
        <w:t>Secondary (10-12)</w:t>
      </w:r>
      <w:r w:rsidRPr="00DA05A5">
        <w:rPr>
          <w:rFonts w:asciiTheme="majorBidi" w:hAnsiTheme="majorBidi" w:cstheme="majorBidi"/>
          <w:caps/>
          <w:color w:val="000000" w:themeColor="text1"/>
          <w:sz w:val="24"/>
          <w:szCs w:val="24"/>
        </w:rPr>
        <w:t xml:space="preserve">         </w:t>
      </w:r>
      <w:r w:rsidRPr="00DA05A5">
        <w:rPr>
          <w:rFonts w:asciiTheme="majorBidi" w:hAnsiTheme="majorBidi" w:cstheme="majorBidi"/>
          <w:caps/>
          <w:color w:val="000000" w:themeColor="text1"/>
          <w:sz w:val="24"/>
          <w:szCs w:val="24"/>
        </w:rPr>
        <w:tab/>
        <w:t xml:space="preserve"> </w:t>
      </w:r>
    </w:p>
    <w:p w14:paraId="4CCB942A" w14:textId="77777777" w:rsidR="00293D93" w:rsidRPr="00DA05A5" w:rsidRDefault="00293D93" w:rsidP="00D06AC1">
      <w:pPr>
        <w:pStyle w:val="ListParagraph"/>
        <w:numPr>
          <w:ilvl w:val="3"/>
          <w:numId w:val="13"/>
        </w:numPr>
        <w:spacing w:after="0" w:line="240" w:lineRule="auto"/>
        <w:ind w:left="1620"/>
        <w:rPr>
          <w:rFonts w:asciiTheme="majorBidi" w:hAnsiTheme="majorBidi" w:cstheme="majorBidi"/>
          <w:caps/>
          <w:color w:val="000000" w:themeColor="text1"/>
          <w:sz w:val="24"/>
          <w:szCs w:val="24"/>
        </w:rPr>
      </w:pPr>
      <w:r w:rsidRPr="00DA05A5">
        <w:rPr>
          <w:rFonts w:asciiTheme="majorBidi" w:hAnsiTheme="majorBidi" w:cstheme="majorBidi"/>
          <w:caps/>
          <w:color w:val="000000" w:themeColor="text1"/>
          <w:sz w:val="24"/>
          <w:szCs w:val="24"/>
        </w:rPr>
        <w:t>Post secondary (ex: Diploma)</w:t>
      </w:r>
    </w:p>
    <w:p w14:paraId="38FFF5E9" w14:textId="77777777" w:rsidR="00293D93" w:rsidRPr="00DA05A5" w:rsidRDefault="00293D93" w:rsidP="00D06AC1">
      <w:pPr>
        <w:pStyle w:val="ListParagraph"/>
        <w:numPr>
          <w:ilvl w:val="3"/>
          <w:numId w:val="13"/>
        </w:numPr>
        <w:spacing w:after="0" w:line="240" w:lineRule="auto"/>
        <w:ind w:left="1620"/>
        <w:rPr>
          <w:rFonts w:asciiTheme="majorBidi" w:hAnsiTheme="majorBidi" w:cstheme="majorBidi"/>
          <w:caps/>
          <w:color w:val="000000" w:themeColor="text1"/>
          <w:sz w:val="24"/>
          <w:szCs w:val="24"/>
        </w:rPr>
      </w:pPr>
      <w:r w:rsidRPr="00DA05A5">
        <w:rPr>
          <w:rFonts w:asciiTheme="majorBidi" w:hAnsiTheme="majorBidi" w:cstheme="majorBidi"/>
          <w:caps/>
          <w:color w:val="000000" w:themeColor="text1"/>
          <w:sz w:val="24"/>
          <w:szCs w:val="24"/>
        </w:rPr>
        <w:t>University graduate/BA/BCom/BSc</w:t>
      </w:r>
    </w:p>
    <w:p w14:paraId="4E89BFA3" w14:textId="77777777" w:rsidR="00293D93" w:rsidRPr="00DA05A5" w:rsidRDefault="00293D93" w:rsidP="00D06AC1">
      <w:pPr>
        <w:pStyle w:val="ListParagraph"/>
        <w:numPr>
          <w:ilvl w:val="3"/>
          <w:numId w:val="13"/>
        </w:numPr>
        <w:spacing w:after="0" w:line="240" w:lineRule="auto"/>
        <w:ind w:left="1620"/>
        <w:rPr>
          <w:rFonts w:asciiTheme="majorBidi" w:hAnsiTheme="majorBidi" w:cstheme="majorBidi"/>
          <w:caps/>
          <w:color w:val="000000" w:themeColor="text1"/>
          <w:sz w:val="24"/>
          <w:szCs w:val="24"/>
        </w:rPr>
      </w:pPr>
      <w:r w:rsidRPr="00DA05A5">
        <w:rPr>
          <w:rFonts w:asciiTheme="majorBidi" w:hAnsiTheme="majorBidi" w:cstheme="majorBidi"/>
          <w:caps/>
          <w:color w:val="000000" w:themeColor="text1"/>
          <w:sz w:val="24"/>
          <w:szCs w:val="24"/>
        </w:rPr>
        <w:t>Master’s degree</w:t>
      </w:r>
    </w:p>
    <w:p w14:paraId="1589C1CF" w14:textId="05F65778" w:rsidR="00293D93" w:rsidRPr="00DA05A5" w:rsidRDefault="003751F1" w:rsidP="00D06AC1">
      <w:pPr>
        <w:pStyle w:val="ListParagraph"/>
        <w:numPr>
          <w:ilvl w:val="3"/>
          <w:numId w:val="13"/>
        </w:numPr>
        <w:spacing w:after="0" w:line="240" w:lineRule="auto"/>
        <w:ind w:left="1620"/>
        <w:rPr>
          <w:rFonts w:asciiTheme="majorBidi" w:hAnsiTheme="majorBidi" w:cstheme="majorBidi"/>
          <w:caps/>
          <w:color w:val="000000" w:themeColor="text1"/>
          <w:sz w:val="24"/>
          <w:szCs w:val="24"/>
        </w:rPr>
      </w:pPr>
      <w:r>
        <w:rPr>
          <w:rFonts w:asciiTheme="majorBidi" w:hAnsiTheme="majorBidi" w:cstheme="majorBidi"/>
          <w:caps/>
          <w:color w:val="000000" w:themeColor="text1"/>
          <w:sz w:val="24"/>
          <w:szCs w:val="24"/>
        </w:rPr>
        <w:t>Ph.D/m.d</w:t>
      </w:r>
    </w:p>
    <w:p w14:paraId="60DCE3C3" w14:textId="77777777" w:rsidR="00293D93" w:rsidRPr="00DA05A5" w:rsidRDefault="00293D93" w:rsidP="00D06AC1">
      <w:pPr>
        <w:pStyle w:val="ListParagraph"/>
        <w:numPr>
          <w:ilvl w:val="3"/>
          <w:numId w:val="13"/>
        </w:numPr>
        <w:spacing w:after="0" w:line="240" w:lineRule="auto"/>
        <w:ind w:left="1620"/>
        <w:rPr>
          <w:rFonts w:asciiTheme="majorBidi" w:hAnsiTheme="majorBidi" w:cstheme="majorBidi"/>
          <w:caps/>
          <w:color w:val="000000" w:themeColor="text1"/>
          <w:sz w:val="24"/>
          <w:szCs w:val="24"/>
        </w:rPr>
      </w:pPr>
      <w:r w:rsidRPr="00DA05A5">
        <w:rPr>
          <w:rFonts w:asciiTheme="majorBidi" w:hAnsiTheme="majorBidi" w:cstheme="majorBidi"/>
          <w:caps/>
          <w:color w:val="000000" w:themeColor="text1"/>
          <w:sz w:val="24"/>
          <w:szCs w:val="24"/>
        </w:rPr>
        <w:t>OTHER (SPECIFY)</w:t>
      </w:r>
    </w:p>
    <w:p w14:paraId="151A8736" w14:textId="77777777" w:rsidR="00293D93" w:rsidRPr="00DA05A5" w:rsidRDefault="00293D93" w:rsidP="00D06AC1">
      <w:pPr>
        <w:pStyle w:val="ListParagraph"/>
        <w:numPr>
          <w:ilvl w:val="0"/>
          <w:numId w:val="18"/>
        </w:numPr>
        <w:spacing w:after="0" w:line="240" w:lineRule="auto"/>
        <w:rPr>
          <w:rFonts w:asciiTheme="majorBidi" w:hAnsiTheme="majorBidi" w:cstheme="majorBidi"/>
          <w:caps/>
          <w:color w:val="000000" w:themeColor="text1"/>
          <w:sz w:val="24"/>
          <w:szCs w:val="24"/>
        </w:rPr>
      </w:pPr>
      <w:r w:rsidRPr="00DA05A5">
        <w:rPr>
          <w:rFonts w:asciiTheme="majorBidi" w:hAnsiTheme="majorBidi" w:cstheme="majorBidi"/>
          <w:color w:val="000000" w:themeColor="text1"/>
          <w:sz w:val="24"/>
          <w:szCs w:val="24"/>
        </w:rPr>
        <w:t>DON’T KNOW</w:t>
      </w:r>
    </w:p>
    <w:p w14:paraId="35C1CE27" w14:textId="77777777" w:rsidR="00293D93" w:rsidRPr="00DA05A5" w:rsidRDefault="00293D93" w:rsidP="00D06AC1">
      <w:pPr>
        <w:pStyle w:val="ListParagraph"/>
        <w:numPr>
          <w:ilvl w:val="0"/>
          <w:numId w:val="18"/>
        </w:numPr>
        <w:spacing w:after="0" w:line="240" w:lineRule="auto"/>
        <w:rPr>
          <w:rFonts w:asciiTheme="majorBidi" w:hAnsiTheme="majorBidi" w:cstheme="majorBidi"/>
          <w:caps/>
          <w:color w:val="000000" w:themeColor="text1"/>
          <w:sz w:val="24"/>
          <w:szCs w:val="24"/>
        </w:rPr>
      </w:pPr>
      <w:r w:rsidRPr="00DA05A5">
        <w:rPr>
          <w:rFonts w:asciiTheme="majorBidi" w:hAnsiTheme="majorBidi" w:cstheme="majorBidi"/>
          <w:color w:val="000000" w:themeColor="text1"/>
          <w:sz w:val="24"/>
          <w:szCs w:val="24"/>
        </w:rPr>
        <w:t>REFUSED</w:t>
      </w:r>
    </w:p>
    <w:p w14:paraId="0BA0AD52" w14:textId="77777777" w:rsidR="00EA23BC" w:rsidRDefault="00EA23BC" w:rsidP="00293D93">
      <w:pPr>
        <w:spacing w:after="60" w:line="240" w:lineRule="auto"/>
        <w:ind w:firstLine="360"/>
        <w:jc w:val="right"/>
        <w:rPr>
          <w:rFonts w:asciiTheme="majorBidi" w:hAnsiTheme="majorBidi" w:cstheme="majorBidi"/>
          <w:color w:val="000000" w:themeColor="text1"/>
          <w:sz w:val="24"/>
          <w:szCs w:val="24"/>
        </w:rPr>
      </w:pPr>
    </w:p>
    <w:p w14:paraId="2E25E94C" w14:textId="77777777" w:rsidR="00EA23BC" w:rsidRDefault="00EA23BC" w:rsidP="00293D93">
      <w:pPr>
        <w:spacing w:after="60" w:line="240" w:lineRule="auto"/>
        <w:ind w:firstLine="360"/>
        <w:jc w:val="right"/>
        <w:rPr>
          <w:rFonts w:asciiTheme="majorBidi" w:hAnsiTheme="majorBidi" w:cstheme="majorBidi"/>
          <w:color w:val="000000" w:themeColor="text1"/>
          <w:sz w:val="24"/>
          <w:szCs w:val="24"/>
        </w:rPr>
      </w:pPr>
    </w:p>
    <w:p w14:paraId="7F73DF86" w14:textId="77777777" w:rsidR="00EA23BC" w:rsidRDefault="00EA23BC" w:rsidP="00293D93">
      <w:pPr>
        <w:spacing w:after="60" w:line="240" w:lineRule="auto"/>
        <w:ind w:firstLine="360"/>
        <w:jc w:val="right"/>
        <w:rPr>
          <w:rFonts w:asciiTheme="majorBidi" w:hAnsiTheme="majorBidi" w:cstheme="majorBidi"/>
          <w:color w:val="000000" w:themeColor="text1"/>
          <w:sz w:val="24"/>
          <w:szCs w:val="24"/>
        </w:rPr>
      </w:pPr>
    </w:p>
    <w:p w14:paraId="670E7619" w14:textId="77777777" w:rsidR="00293D93" w:rsidRPr="00DA05A5" w:rsidRDefault="00293D93" w:rsidP="00293D93">
      <w:pPr>
        <w:spacing w:after="60" w:line="240" w:lineRule="auto"/>
        <w:ind w:firstLine="360"/>
        <w:jc w:val="right"/>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{Q: EMPLOY}</w:t>
      </w:r>
    </w:p>
    <w:p w14:paraId="30D5854F" w14:textId="7B7AA492" w:rsidR="00293D93" w:rsidRPr="00DA05A5" w:rsidRDefault="00293D93" w:rsidP="00387D86">
      <w:pPr>
        <w:spacing w:after="0"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 xml:space="preserve">Are you currently </w:t>
      </w:r>
      <w:r w:rsidR="00387D86" w:rsidRPr="00387D86">
        <w:rPr>
          <w:rFonts w:asciiTheme="majorBidi" w:hAnsiTheme="majorBidi" w:cstheme="majorBidi"/>
          <w:color w:val="000000" w:themeColor="text1"/>
          <w:sz w:val="24"/>
          <w:szCs w:val="24"/>
          <w:highlight w:val="yellow"/>
        </w:rPr>
        <w:t>working</w:t>
      </w:r>
      <w:r w:rsidRPr="00DA05A5">
        <w:rPr>
          <w:rFonts w:asciiTheme="majorBidi" w:hAnsiTheme="majorBidi" w:cstheme="majorBidi"/>
          <w:color w:val="000000" w:themeColor="text1"/>
          <w:sz w:val="24"/>
          <w:szCs w:val="24"/>
        </w:rPr>
        <w:t xml:space="preserve">? </w:t>
      </w:r>
      <w:r w:rsidRPr="00DA05A5">
        <w:rPr>
          <w:rFonts w:asciiTheme="majorBidi" w:hAnsiTheme="majorBidi" w:cstheme="majorBidi"/>
          <w:color w:val="000000" w:themeColor="text1"/>
          <w:sz w:val="24"/>
          <w:szCs w:val="24"/>
        </w:rPr>
        <w:tab/>
      </w:r>
      <w:r w:rsidRPr="00DA05A5">
        <w:rPr>
          <w:rFonts w:asciiTheme="majorBidi" w:hAnsiTheme="majorBidi" w:cstheme="majorBidi"/>
          <w:color w:val="000000" w:themeColor="text1"/>
          <w:sz w:val="24"/>
          <w:szCs w:val="24"/>
        </w:rPr>
        <w:tab/>
      </w:r>
      <w:r w:rsidRPr="00DA05A5">
        <w:rPr>
          <w:rFonts w:asciiTheme="majorBidi" w:hAnsiTheme="majorBidi" w:cstheme="majorBidi"/>
          <w:color w:val="000000" w:themeColor="text1"/>
          <w:sz w:val="24"/>
          <w:szCs w:val="24"/>
        </w:rPr>
        <w:tab/>
      </w:r>
      <w:r w:rsidRPr="00DA05A5">
        <w:rPr>
          <w:rFonts w:asciiTheme="majorBidi" w:hAnsiTheme="majorBidi" w:cstheme="majorBidi"/>
          <w:color w:val="000000" w:themeColor="text1"/>
          <w:sz w:val="24"/>
          <w:szCs w:val="24"/>
        </w:rPr>
        <w:tab/>
      </w:r>
      <w:r w:rsidRPr="00DA05A5">
        <w:rPr>
          <w:rFonts w:asciiTheme="majorBidi" w:hAnsiTheme="majorBidi" w:cstheme="majorBidi"/>
          <w:color w:val="000000" w:themeColor="text1"/>
          <w:sz w:val="24"/>
          <w:szCs w:val="24"/>
        </w:rPr>
        <w:tab/>
      </w:r>
      <w:r w:rsidRPr="00DA05A5">
        <w:rPr>
          <w:rFonts w:asciiTheme="majorBidi" w:hAnsiTheme="majorBidi" w:cstheme="majorBidi"/>
          <w:color w:val="000000" w:themeColor="text1"/>
          <w:sz w:val="24"/>
          <w:szCs w:val="24"/>
        </w:rPr>
        <w:tab/>
        <w:t xml:space="preserve">     </w:t>
      </w:r>
    </w:p>
    <w:p w14:paraId="0A67F494" w14:textId="77777777" w:rsidR="00293D93" w:rsidRPr="00DA05A5" w:rsidRDefault="00293D93" w:rsidP="00D06AC1">
      <w:pPr>
        <w:numPr>
          <w:ilvl w:val="0"/>
          <w:numId w:val="14"/>
        </w:numPr>
        <w:spacing w:after="0"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YES</w:t>
      </w:r>
    </w:p>
    <w:p w14:paraId="511E932D" w14:textId="77777777" w:rsidR="00293D93" w:rsidRPr="00DA05A5" w:rsidRDefault="00293D93" w:rsidP="00D06AC1">
      <w:pPr>
        <w:numPr>
          <w:ilvl w:val="0"/>
          <w:numId w:val="14"/>
        </w:numPr>
        <w:spacing w:after="0"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NO</w:t>
      </w:r>
    </w:p>
    <w:p w14:paraId="1D011525" w14:textId="77777777" w:rsidR="00293D93" w:rsidRPr="00DA05A5" w:rsidRDefault="00293D93" w:rsidP="00D06AC1">
      <w:pPr>
        <w:pStyle w:val="ListParagraph"/>
        <w:numPr>
          <w:ilvl w:val="0"/>
          <w:numId w:val="17"/>
        </w:numPr>
        <w:spacing w:after="0" w:line="240" w:lineRule="auto"/>
        <w:rPr>
          <w:rFonts w:asciiTheme="majorBidi" w:hAnsiTheme="majorBidi" w:cstheme="majorBidi"/>
          <w:caps/>
          <w:color w:val="000000" w:themeColor="text1"/>
          <w:sz w:val="24"/>
          <w:szCs w:val="24"/>
        </w:rPr>
      </w:pPr>
      <w:r w:rsidRPr="00DA05A5">
        <w:rPr>
          <w:rFonts w:asciiTheme="majorBidi" w:hAnsiTheme="majorBidi" w:cstheme="majorBidi"/>
          <w:color w:val="000000" w:themeColor="text1"/>
          <w:sz w:val="24"/>
          <w:szCs w:val="24"/>
        </w:rPr>
        <w:t>DON’T KNOW</w:t>
      </w:r>
    </w:p>
    <w:p w14:paraId="636A8B86" w14:textId="7BCBED7B" w:rsidR="00193110" w:rsidRDefault="00293D93" w:rsidP="00D06AC1">
      <w:pPr>
        <w:pStyle w:val="ListParagraph"/>
        <w:numPr>
          <w:ilvl w:val="0"/>
          <w:numId w:val="17"/>
        </w:numPr>
        <w:spacing w:after="0"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REFUSED</w:t>
      </w:r>
    </w:p>
    <w:p w14:paraId="1EA1575A" w14:textId="77777777" w:rsidR="00F240FE" w:rsidRDefault="00F240FE" w:rsidP="006079BE">
      <w:pPr>
        <w:spacing w:after="0" w:line="240" w:lineRule="auto"/>
        <w:jc w:val="right"/>
        <w:rPr>
          <w:rFonts w:ascii="Times New Roman" w:hAnsi="Times New Roman" w:cs="Times New Roman"/>
          <w:sz w:val="24"/>
          <w:szCs w:val="24"/>
        </w:rPr>
      </w:pPr>
    </w:p>
    <w:p w14:paraId="72453270" w14:textId="77777777" w:rsidR="006079BE" w:rsidRPr="008A2A4A" w:rsidRDefault="006079BE" w:rsidP="006079BE">
      <w:pPr>
        <w:spacing w:after="0" w:line="240" w:lineRule="auto"/>
        <w:jc w:val="right"/>
        <w:rPr>
          <w:rFonts w:ascii="Times New Roman" w:hAnsi="Times New Roman" w:cs="Times New Roman"/>
          <w:sz w:val="24"/>
          <w:szCs w:val="24"/>
        </w:rPr>
      </w:pPr>
      <w:r w:rsidRPr="008A2A4A">
        <w:rPr>
          <w:rFonts w:ascii="Times New Roman" w:hAnsi="Times New Roman" w:cs="Times New Roman"/>
          <w:sz w:val="24"/>
          <w:szCs w:val="24"/>
        </w:rPr>
        <w:t>{Q: AGE1}</w:t>
      </w:r>
    </w:p>
    <w:p w14:paraId="63ACEA0C" w14:textId="77777777" w:rsidR="006079BE" w:rsidRPr="008A2A4A" w:rsidRDefault="006079BE" w:rsidP="006079BE">
      <w:pPr>
        <w:pStyle w:val="Level1"/>
      </w:pPr>
      <w:r w:rsidRPr="008A2A4A">
        <w:t>In which year you were born?</w:t>
      </w:r>
    </w:p>
    <w:p w14:paraId="7B9BB5D5" w14:textId="77777777" w:rsidR="006079BE" w:rsidRPr="008A2A4A" w:rsidRDefault="006079BE" w:rsidP="006079BE">
      <w:pPr>
        <w:pStyle w:val="Level1"/>
        <w:ind w:left="900"/>
        <w:jc w:val="left"/>
      </w:pPr>
      <w:r w:rsidRPr="008A2A4A">
        <w:t>____________________________</w:t>
      </w:r>
    </w:p>
    <w:p w14:paraId="1F9BA6AA" w14:textId="77777777" w:rsidR="006079BE" w:rsidRPr="008A2A4A" w:rsidRDefault="006079BE" w:rsidP="00340415">
      <w:pPr>
        <w:numPr>
          <w:ilvl w:val="0"/>
          <w:numId w:val="72"/>
        </w:numPr>
        <w:spacing w:after="0" w:line="240" w:lineRule="auto"/>
        <w:rPr>
          <w:rFonts w:ascii="Times New Roman" w:hAnsi="Times New Roman" w:cs="Times New Roman"/>
          <w:sz w:val="24"/>
          <w:szCs w:val="24"/>
        </w:rPr>
      </w:pPr>
      <w:r w:rsidRPr="008A2A4A">
        <w:rPr>
          <w:rFonts w:ascii="Times New Roman" w:hAnsi="Times New Roman" w:cs="Times New Roman"/>
          <w:sz w:val="24"/>
          <w:szCs w:val="24"/>
        </w:rPr>
        <w:t>DON'T KNOW</w:t>
      </w:r>
    </w:p>
    <w:p w14:paraId="31558C05" w14:textId="77777777" w:rsidR="006079BE" w:rsidRPr="008A2A4A" w:rsidRDefault="006079BE" w:rsidP="00340415">
      <w:pPr>
        <w:numPr>
          <w:ilvl w:val="0"/>
          <w:numId w:val="72"/>
        </w:numPr>
        <w:spacing w:after="0" w:line="240" w:lineRule="auto"/>
        <w:rPr>
          <w:rFonts w:ascii="Times New Roman" w:hAnsi="Times New Roman" w:cs="Times New Roman"/>
          <w:sz w:val="24"/>
          <w:szCs w:val="24"/>
        </w:rPr>
      </w:pPr>
      <w:r w:rsidRPr="008A2A4A">
        <w:rPr>
          <w:rFonts w:ascii="Times New Roman" w:hAnsi="Times New Roman" w:cs="Times New Roman"/>
          <w:sz w:val="24"/>
          <w:szCs w:val="24"/>
        </w:rPr>
        <w:t>REFUSED</w:t>
      </w:r>
    </w:p>
    <w:p w14:paraId="39E96180" w14:textId="77777777" w:rsidR="006079BE" w:rsidRPr="008A2A4A" w:rsidRDefault="006079BE" w:rsidP="006079BE">
      <w:pPr>
        <w:spacing w:after="0" w:line="240" w:lineRule="auto"/>
        <w:jc w:val="right"/>
        <w:rPr>
          <w:rFonts w:ascii="Times New Roman" w:hAnsi="Times New Roman" w:cs="Times New Roman"/>
          <w:sz w:val="24"/>
          <w:szCs w:val="24"/>
          <w:rtl/>
        </w:rPr>
      </w:pPr>
      <w:r w:rsidRPr="008A2A4A">
        <w:rPr>
          <w:rFonts w:ascii="Times New Roman" w:hAnsi="Times New Roman" w:cs="Times New Roman"/>
          <w:sz w:val="24"/>
          <w:szCs w:val="24"/>
        </w:rPr>
        <w:t>{Q:  AGE2}</w:t>
      </w:r>
    </w:p>
    <w:p w14:paraId="494E427E" w14:textId="77777777" w:rsidR="006079BE" w:rsidRPr="008A2A4A" w:rsidRDefault="006079BE" w:rsidP="006079BE">
      <w:pPr>
        <w:spacing w:after="0" w:line="240" w:lineRule="auto"/>
        <w:rPr>
          <w:rFonts w:ascii="Times New Roman" w:hAnsi="Times New Roman" w:cs="Times New Roman"/>
          <w:b/>
          <w:bCs/>
          <w:sz w:val="24"/>
          <w:szCs w:val="24"/>
        </w:rPr>
      </w:pPr>
      <w:r w:rsidRPr="008A2A4A">
        <w:rPr>
          <w:rFonts w:ascii="Times New Roman" w:hAnsi="Times New Roman" w:cs="Times New Roman"/>
          <w:b/>
          <w:bCs/>
          <w:sz w:val="24"/>
          <w:szCs w:val="24"/>
        </w:rPr>
        <w:t>If AGE=9998 OR 9999, ASK</w:t>
      </w:r>
      <w:r w:rsidRPr="008A2A4A">
        <w:rPr>
          <w:rFonts w:ascii="Times New Roman" w:hAnsi="Times New Roman" w:cs="Times New Roman"/>
          <w:sz w:val="24"/>
          <w:szCs w:val="24"/>
        </w:rPr>
        <w:tab/>
      </w:r>
      <w:r w:rsidRPr="008A2A4A">
        <w:rPr>
          <w:rFonts w:ascii="Times New Roman" w:hAnsi="Times New Roman" w:cs="Times New Roman"/>
          <w:sz w:val="24"/>
          <w:szCs w:val="24"/>
        </w:rPr>
        <w:tab/>
        <w:t xml:space="preserve"> </w:t>
      </w:r>
    </w:p>
    <w:p w14:paraId="5A59B131" w14:textId="52E2F65C" w:rsidR="006079BE" w:rsidRPr="008A2A4A" w:rsidRDefault="006079BE" w:rsidP="006079BE">
      <w:pPr>
        <w:bidi/>
        <w:spacing w:after="0" w:line="240" w:lineRule="auto"/>
        <w:jc w:val="right"/>
        <w:rPr>
          <w:rFonts w:ascii="Times New Roman" w:hAnsi="Times New Roman" w:cs="Times New Roman"/>
          <w:sz w:val="24"/>
          <w:szCs w:val="24"/>
        </w:rPr>
      </w:pPr>
      <w:r w:rsidRPr="008A2A4A">
        <w:rPr>
          <w:rFonts w:ascii="Times New Roman" w:hAnsi="Times New Roman" w:cs="Times New Roman"/>
          <w:sz w:val="24"/>
          <w:szCs w:val="24"/>
        </w:rPr>
        <w:t>What is your age ra</w:t>
      </w:r>
      <w:r w:rsidR="00EC44F9" w:rsidRPr="008A2A4A">
        <w:rPr>
          <w:rFonts w:ascii="Times New Roman" w:hAnsi="Times New Roman" w:cs="Times New Roman"/>
          <w:sz w:val="24"/>
          <w:szCs w:val="24"/>
        </w:rPr>
        <w:t>n</w:t>
      </w:r>
      <w:r w:rsidRPr="008A2A4A">
        <w:rPr>
          <w:rFonts w:ascii="Times New Roman" w:hAnsi="Times New Roman" w:cs="Times New Roman"/>
          <w:sz w:val="24"/>
          <w:szCs w:val="24"/>
        </w:rPr>
        <w:t>ge?</w:t>
      </w:r>
    </w:p>
    <w:p w14:paraId="3DEF8156" w14:textId="77777777" w:rsidR="006079BE" w:rsidRPr="008A2A4A" w:rsidRDefault="006079BE" w:rsidP="00340415">
      <w:pPr>
        <w:pStyle w:val="ListParagraph"/>
        <w:numPr>
          <w:ilvl w:val="0"/>
          <w:numId w:val="74"/>
        </w:numPr>
        <w:spacing w:after="0" w:line="240" w:lineRule="auto"/>
        <w:rPr>
          <w:rFonts w:ascii="Times New Roman" w:hAnsi="Times New Roman" w:cs="Times New Roman"/>
          <w:sz w:val="24"/>
          <w:szCs w:val="24"/>
        </w:rPr>
      </w:pPr>
      <w:r w:rsidRPr="008A2A4A">
        <w:rPr>
          <w:rFonts w:ascii="Times New Roman" w:hAnsi="Times New Roman" w:cs="Times New Roman"/>
          <w:sz w:val="24"/>
          <w:szCs w:val="24"/>
        </w:rPr>
        <w:t xml:space="preserve"> 18 – 24 years</w:t>
      </w:r>
    </w:p>
    <w:p w14:paraId="2841A699" w14:textId="77777777" w:rsidR="006079BE" w:rsidRPr="00C331CE" w:rsidRDefault="006079BE" w:rsidP="00340415">
      <w:pPr>
        <w:pStyle w:val="ListParagraph"/>
        <w:numPr>
          <w:ilvl w:val="0"/>
          <w:numId w:val="7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25 - 34</w:t>
      </w:r>
      <w:r w:rsidRPr="00C331CE">
        <w:rPr>
          <w:rFonts w:ascii="Times New Roman" w:hAnsi="Times New Roman" w:cs="Times New Roman"/>
          <w:sz w:val="24"/>
          <w:szCs w:val="24"/>
        </w:rPr>
        <w:t xml:space="preserve"> years</w:t>
      </w:r>
    </w:p>
    <w:p w14:paraId="79A0F3B3" w14:textId="77777777" w:rsidR="006079BE" w:rsidRPr="00C331CE" w:rsidRDefault="006079BE" w:rsidP="00340415">
      <w:pPr>
        <w:pStyle w:val="ListParagraph"/>
        <w:numPr>
          <w:ilvl w:val="0"/>
          <w:numId w:val="7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35 - 44</w:t>
      </w:r>
      <w:r w:rsidRPr="00C331CE">
        <w:rPr>
          <w:rFonts w:ascii="Times New Roman" w:hAnsi="Times New Roman" w:cs="Times New Roman"/>
          <w:sz w:val="24"/>
          <w:szCs w:val="24"/>
        </w:rPr>
        <w:t xml:space="preserve"> years</w:t>
      </w:r>
    </w:p>
    <w:p w14:paraId="2EB21C1B" w14:textId="77777777" w:rsidR="006079BE" w:rsidRPr="00C331CE" w:rsidRDefault="006079BE" w:rsidP="00340415">
      <w:pPr>
        <w:pStyle w:val="ListParagraph"/>
        <w:numPr>
          <w:ilvl w:val="0"/>
          <w:numId w:val="7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45 - 54</w:t>
      </w:r>
      <w:r w:rsidRPr="00C331CE">
        <w:rPr>
          <w:rFonts w:ascii="Times New Roman" w:hAnsi="Times New Roman" w:cs="Times New Roman"/>
          <w:sz w:val="24"/>
          <w:szCs w:val="24"/>
        </w:rPr>
        <w:t xml:space="preserve"> years</w:t>
      </w:r>
    </w:p>
    <w:p w14:paraId="01ECF7E0" w14:textId="77777777" w:rsidR="006079BE" w:rsidRDefault="006079BE" w:rsidP="00340415">
      <w:pPr>
        <w:pStyle w:val="ListParagraph"/>
        <w:numPr>
          <w:ilvl w:val="0"/>
          <w:numId w:val="7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55 - 64</w:t>
      </w:r>
      <w:r w:rsidRPr="00C331CE">
        <w:rPr>
          <w:rFonts w:ascii="Times New Roman" w:hAnsi="Times New Roman" w:cs="Times New Roman"/>
          <w:sz w:val="24"/>
          <w:szCs w:val="24"/>
        </w:rPr>
        <w:t xml:space="preserve"> years</w:t>
      </w:r>
    </w:p>
    <w:p w14:paraId="7AEE0B76" w14:textId="77777777" w:rsidR="006079BE" w:rsidRPr="00C331CE" w:rsidRDefault="006079BE" w:rsidP="00340415">
      <w:pPr>
        <w:pStyle w:val="ListParagraph"/>
        <w:numPr>
          <w:ilvl w:val="0"/>
          <w:numId w:val="74"/>
        </w:numPr>
        <w:spacing w:after="0" w:line="240" w:lineRule="auto"/>
        <w:rPr>
          <w:rFonts w:ascii="Times New Roman" w:hAnsi="Times New Roman" w:cs="Times New Roman"/>
          <w:sz w:val="24"/>
          <w:szCs w:val="24"/>
        </w:rPr>
      </w:pPr>
      <w:r>
        <w:rPr>
          <w:rFonts w:ascii="Times New Roman" w:hAnsi="Times New Roman" w:cs="Times New Roman"/>
          <w:sz w:val="24"/>
          <w:szCs w:val="24"/>
        </w:rPr>
        <w:t>65 years or more</w:t>
      </w:r>
    </w:p>
    <w:p w14:paraId="193AABD4" w14:textId="77777777" w:rsidR="006079BE" w:rsidRPr="00C331CE" w:rsidRDefault="006079BE" w:rsidP="00340415">
      <w:pPr>
        <w:pStyle w:val="ListParagraph"/>
        <w:numPr>
          <w:ilvl w:val="0"/>
          <w:numId w:val="73"/>
        </w:numPr>
        <w:spacing w:after="0" w:line="240" w:lineRule="auto"/>
        <w:ind w:left="900"/>
        <w:rPr>
          <w:rFonts w:ascii="Times New Roman" w:hAnsi="Times New Roman" w:cs="Times New Roman"/>
          <w:sz w:val="24"/>
          <w:szCs w:val="24"/>
        </w:rPr>
      </w:pPr>
      <w:r w:rsidRPr="00C331CE">
        <w:rPr>
          <w:rFonts w:ascii="Times New Roman" w:hAnsi="Times New Roman" w:cs="Times New Roman"/>
          <w:sz w:val="24"/>
          <w:szCs w:val="24"/>
        </w:rPr>
        <w:t>DON’T KNOW</w:t>
      </w:r>
    </w:p>
    <w:p w14:paraId="7ADE9517" w14:textId="77777777" w:rsidR="006079BE" w:rsidRPr="00C331CE" w:rsidRDefault="006079BE" w:rsidP="00340415">
      <w:pPr>
        <w:pStyle w:val="ListParagraph"/>
        <w:numPr>
          <w:ilvl w:val="0"/>
          <w:numId w:val="73"/>
        </w:numPr>
        <w:tabs>
          <w:tab w:val="left" w:pos="900"/>
        </w:tabs>
        <w:spacing w:after="0" w:line="240" w:lineRule="auto"/>
        <w:ind w:left="990" w:hanging="450"/>
        <w:rPr>
          <w:rFonts w:ascii="Times New Roman" w:hAnsi="Times New Roman" w:cs="Times New Roman"/>
          <w:sz w:val="24"/>
          <w:szCs w:val="24"/>
          <w:rtl/>
        </w:rPr>
      </w:pPr>
      <w:r w:rsidRPr="00C331CE">
        <w:rPr>
          <w:rFonts w:ascii="Times New Roman" w:hAnsi="Times New Roman" w:cs="Times New Roman"/>
          <w:sz w:val="24"/>
          <w:szCs w:val="24"/>
        </w:rPr>
        <w:t xml:space="preserve">REFUSED </w:t>
      </w:r>
    </w:p>
    <w:p w14:paraId="480A9295" w14:textId="77777777" w:rsidR="006079BE" w:rsidRDefault="006079BE" w:rsidP="006079BE">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14:paraId="36889888" w14:textId="69DC4ED3" w:rsidR="00227F2E" w:rsidRDefault="00F62872" w:rsidP="00F62872">
      <w:pPr>
        <w:pStyle w:val="ListParagraph"/>
        <w:numPr>
          <w:ilvl w:val="0"/>
          <w:numId w:val="62"/>
        </w:numPr>
        <w:rPr>
          <w:rFonts w:eastAsia="Times New Roman"/>
          <w:b/>
          <w:bCs/>
          <w:sz w:val="28"/>
          <w:szCs w:val="28"/>
          <w:u w:val="single"/>
          <w:lang w:bidi="ar-SA"/>
        </w:rPr>
      </w:pPr>
      <w:r w:rsidRPr="00464F00">
        <w:rPr>
          <w:rFonts w:eastAsia="Times New Roman"/>
          <w:b/>
          <w:bCs/>
          <w:sz w:val="28"/>
          <w:szCs w:val="28"/>
          <w:u w:val="single"/>
          <w:lang w:bidi="ar-SA"/>
        </w:rPr>
        <w:t>KNOWLEDGE</w:t>
      </w:r>
      <w:r>
        <w:rPr>
          <w:rFonts w:eastAsia="Times New Roman"/>
          <w:b/>
          <w:bCs/>
          <w:sz w:val="28"/>
          <w:szCs w:val="28"/>
          <w:u w:val="single"/>
          <w:lang w:bidi="ar-SA"/>
        </w:rPr>
        <w:t>/LITERACY</w:t>
      </w:r>
    </w:p>
    <w:p w14:paraId="3F39AE51" w14:textId="4DE27103" w:rsidR="000B05F9" w:rsidRPr="008A2A4A" w:rsidRDefault="000B05F9" w:rsidP="008A2A4A">
      <w:pPr>
        <w:rPr>
          <w:rFonts w:asciiTheme="majorBidi" w:hAnsiTheme="majorBidi" w:cstheme="majorBidi"/>
          <w:color w:val="000000" w:themeColor="text1"/>
          <w:sz w:val="24"/>
          <w:szCs w:val="24"/>
        </w:rPr>
      </w:pPr>
      <w:r w:rsidRPr="008A2A4A">
        <w:rPr>
          <w:rFonts w:asciiTheme="majorBidi" w:hAnsiTheme="majorBidi" w:cstheme="majorBidi"/>
          <w:color w:val="000000" w:themeColor="text1"/>
          <w:sz w:val="24"/>
          <w:szCs w:val="24"/>
        </w:rPr>
        <w:t xml:space="preserve">Now I’m going to ask you a few </w:t>
      </w:r>
      <w:r w:rsidR="00031615" w:rsidRPr="00315A1E">
        <w:rPr>
          <w:rFonts w:asciiTheme="majorBidi" w:hAnsiTheme="majorBidi" w:cstheme="majorBidi"/>
          <w:color w:val="000000" w:themeColor="text1"/>
          <w:sz w:val="24"/>
          <w:szCs w:val="24"/>
        </w:rPr>
        <w:t xml:space="preserve">questions related to </w:t>
      </w:r>
      <w:r w:rsidR="00315A1E" w:rsidRPr="00315A1E">
        <w:rPr>
          <w:rFonts w:asciiTheme="majorBidi" w:hAnsiTheme="majorBidi" w:cstheme="majorBidi"/>
          <w:color w:val="000000" w:themeColor="text1"/>
          <w:sz w:val="24"/>
          <w:szCs w:val="24"/>
        </w:rPr>
        <w:t>genetics</w:t>
      </w:r>
      <w:r w:rsidR="008A2A4A" w:rsidRPr="00315A1E">
        <w:rPr>
          <w:rFonts w:asciiTheme="majorBidi" w:hAnsiTheme="majorBidi" w:cstheme="majorBidi"/>
          <w:color w:val="000000" w:themeColor="text1"/>
          <w:sz w:val="24"/>
          <w:szCs w:val="24"/>
        </w:rPr>
        <w:t xml:space="preserve"> and genetic testing</w:t>
      </w:r>
      <w:r w:rsidRPr="00315A1E">
        <w:rPr>
          <w:rFonts w:asciiTheme="majorBidi" w:hAnsiTheme="majorBidi" w:cstheme="majorBidi"/>
          <w:color w:val="000000" w:themeColor="text1"/>
          <w:sz w:val="24"/>
          <w:szCs w:val="24"/>
        </w:rPr>
        <w:t>.</w:t>
      </w:r>
    </w:p>
    <w:p w14:paraId="31505D38" w14:textId="77777777" w:rsidR="007C0E66" w:rsidRPr="00DA05A5" w:rsidRDefault="007C0E66" w:rsidP="007C0E66">
      <w:pPr>
        <w:spacing w:after="60" w:line="240" w:lineRule="auto"/>
        <w:ind w:firstLine="360"/>
        <w:jc w:val="right"/>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 xml:space="preserve">{Q: </w:t>
      </w:r>
      <w:r>
        <w:rPr>
          <w:rFonts w:asciiTheme="majorBidi" w:hAnsiTheme="majorBidi" w:cstheme="majorBidi"/>
          <w:color w:val="000000" w:themeColor="text1"/>
          <w:sz w:val="24"/>
          <w:szCs w:val="24"/>
        </w:rPr>
        <w:t>HEARGEN</w:t>
      </w:r>
      <w:r w:rsidRPr="00DA05A5">
        <w:rPr>
          <w:rFonts w:asciiTheme="majorBidi" w:hAnsiTheme="majorBidi" w:cstheme="majorBidi"/>
          <w:color w:val="000000" w:themeColor="text1"/>
          <w:sz w:val="24"/>
          <w:szCs w:val="24"/>
        </w:rPr>
        <w:t>}</w:t>
      </w:r>
    </w:p>
    <w:p w14:paraId="7314EF94" w14:textId="77777777" w:rsidR="00AD5015" w:rsidRPr="00DA05A5" w:rsidRDefault="004D16FA" w:rsidP="0014083C">
      <w:pPr>
        <w:shd w:val="clear" w:color="auto" w:fill="FFFFFF"/>
        <w:spacing w:after="0"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H</w:t>
      </w:r>
      <w:r w:rsidR="00227F2E" w:rsidRPr="00DA05A5">
        <w:rPr>
          <w:rFonts w:asciiTheme="majorBidi" w:hAnsiTheme="majorBidi" w:cstheme="majorBidi"/>
          <w:color w:val="000000" w:themeColor="text1"/>
          <w:sz w:val="24"/>
          <w:szCs w:val="24"/>
        </w:rPr>
        <w:t xml:space="preserve">ave you </w:t>
      </w:r>
      <w:r w:rsidR="00AD5015" w:rsidRPr="00DA05A5">
        <w:rPr>
          <w:rFonts w:asciiTheme="majorBidi" w:hAnsiTheme="majorBidi" w:cstheme="majorBidi"/>
          <w:color w:val="000000" w:themeColor="text1"/>
          <w:sz w:val="24"/>
          <w:szCs w:val="24"/>
        </w:rPr>
        <w:t xml:space="preserve">ever </w:t>
      </w:r>
      <w:r w:rsidR="00227F2E" w:rsidRPr="00DA05A5">
        <w:rPr>
          <w:rFonts w:asciiTheme="majorBidi" w:hAnsiTheme="majorBidi" w:cstheme="majorBidi"/>
          <w:color w:val="000000" w:themeColor="text1"/>
          <w:sz w:val="24"/>
          <w:szCs w:val="24"/>
        </w:rPr>
        <w:t>heard of genetic tests?</w:t>
      </w:r>
    </w:p>
    <w:p w14:paraId="0537F07D" w14:textId="6A11D4CD" w:rsidR="00FC3722" w:rsidRPr="00DA05A5" w:rsidRDefault="00E72FA5" w:rsidP="00D06AC1">
      <w:pPr>
        <w:pStyle w:val="ListParagraph"/>
        <w:numPr>
          <w:ilvl w:val="0"/>
          <w:numId w:val="7"/>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YES</w:t>
      </w:r>
    </w:p>
    <w:p w14:paraId="4E11984B" w14:textId="151B47AD" w:rsidR="00227F2E" w:rsidRPr="00DA05A5" w:rsidRDefault="00E72FA5" w:rsidP="00D06AC1">
      <w:pPr>
        <w:pStyle w:val="ListParagraph"/>
        <w:numPr>
          <w:ilvl w:val="0"/>
          <w:numId w:val="7"/>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NO</w:t>
      </w:r>
    </w:p>
    <w:p w14:paraId="140C4785" w14:textId="77777777" w:rsidR="00227F2E" w:rsidRPr="00DA05A5" w:rsidRDefault="00227F2E" w:rsidP="00D06AC1">
      <w:pPr>
        <w:pStyle w:val="ListParagraph"/>
        <w:numPr>
          <w:ilvl w:val="0"/>
          <w:numId w:val="7"/>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REFUSED</w:t>
      </w:r>
    </w:p>
    <w:p w14:paraId="36207DBA" w14:textId="77777777" w:rsidR="007C0E66" w:rsidRDefault="007C0E66" w:rsidP="001832DD">
      <w:pPr>
        <w:spacing w:after="0" w:line="240" w:lineRule="auto"/>
        <w:rPr>
          <w:rFonts w:asciiTheme="majorBidi" w:hAnsiTheme="majorBidi" w:cstheme="majorBidi"/>
          <w:color w:val="000000" w:themeColor="text1"/>
          <w:sz w:val="24"/>
          <w:szCs w:val="24"/>
        </w:rPr>
      </w:pPr>
      <w:r w:rsidRPr="007C0E66">
        <w:rPr>
          <w:rFonts w:asciiTheme="majorBidi" w:hAnsiTheme="majorBidi" w:cstheme="majorBidi"/>
          <w:b/>
          <w:bCs/>
          <w:color w:val="000000" w:themeColor="text1"/>
          <w:sz w:val="24"/>
          <w:szCs w:val="24"/>
        </w:rPr>
        <w:t>IF HEAR</w:t>
      </w:r>
      <w:r>
        <w:rPr>
          <w:rFonts w:asciiTheme="majorBidi" w:hAnsiTheme="majorBidi" w:cstheme="majorBidi"/>
          <w:b/>
          <w:bCs/>
          <w:color w:val="000000" w:themeColor="text1"/>
          <w:sz w:val="24"/>
          <w:szCs w:val="24"/>
        </w:rPr>
        <w:t>GEN</w:t>
      </w:r>
      <w:r w:rsidRPr="007C0E66">
        <w:rPr>
          <w:rFonts w:asciiTheme="majorBidi" w:hAnsiTheme="majorBidi" w:cstheme="majorBidi"/>
          <w:b/>
          <w:bCs/>
          <w:color w:val="000000" w:themeColor="text1"/>
          <w:sz w:val="24"/>
          <w:szCs w:val="24"/>
        </w:rPr>
        <w:t>=1 ASK</w:t>
      </w:r>
    </w:p>
    <w:p w14:paraId="17841C31" w14:textId="77777777" w:rsidR="007C0E66" w:rsidRPr="007C0E66" w:rsidRDefault="007C0E66" w:rsidP="001832DD">
      <w:pPr>
        <w:spacing w:after="0" w:line="240" w:lineRule="auto"/>
        <w:ind w:left="360"/>
        <w:jc w:val="right"/>
        <w:rPr>
          <w:rFonts w:asciiTheme="majorBidi" w:hAnsiTheme="majorBidi" w:cstheme="majorBidi"/>
          <w:color w:val="000000" w:themeColor="text1"/>
          <w:sz w:val="24"/>
          <w:szCs w:val="24"/>
        </w:rPr>
      </w:pPr>
      <w:r w:rsidRPr="007C0E66">
        <w:rPr>
          <w:rFonts w:asciiTheme="majorBidi" w:hAnsiTheme="majorBidi" w:cstheme="majorBidi"/>
          <w:color w:val="000000" w:themeColor="text1"/>
          <w:sz w:val="24"/>
          <w:szCs w:val="24"/>
        </w:rPr>
        <w:t>{Q: SOURCE</w:t>
      </w:r>
      <w:r>
        <w:rPr>
          <w:rFonts w:asciiTheme="majorBidi" w:hAnsiTheme="majorBidi" w:cstheme="majorBidi"/>
          <w:color w:val="000000" w:themeColor="text1"/>
          <w:sz w:val="24"/>
          <w:szCs w:val="24"/>
        </w:rPr>
        <w:t>1</w:t>
      </w:r>
      <w:r w:rsidRPr="007C0E66">
        <w:rPr>
          <w:rFonts w:asciiTheme="majorBidi" w:hAnsiTheme="majorBidi" w:cstheme="majorBidi"/>
          <w:color w:val="000000" w:themeColor="text1"/>
          <w:sz w:val="24"/>
          <w:szCs w:val="24"/>
        </w:rPr>
        <w:t>}</w:t>
      </w:r>
    </w:p>
    <w:p w14:paraId="423A528D" w14:textId="371C0EC4" w:rsidR="008C56DC" w:rsidRPr="00DA05A5" w:rsidRDefault="00193110" w:rsidP="00ED3214">
      <w:pPr>
        <w:spacing w:after="0" w:line="240" w:lineRule="auto"/>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What was your </w:t>
      </w:r>
      <w:r w:rsidR="00ED3214">
        <w:rPr>
          <w:rFonts w:asciiTheme="majorBidi" w:hAnsiTheme="majorBidi" w:cstheme="majorBidi"/>
          <w:color w:val="000000" w:themeColor="text1"/>
          <w:sz w:val="24"/>
          <w:szCs w:val="24"/>
        </w:rPr>
        <w:t>main</w:t>
      </w:r>
      <w:r>
        <w:rPr>
          <w:rFonts w:asciiTheme="majorBidi" w:hAnsiTheme="majorBidi" w:cstheme="majorBidi"/>
          <w:color w:val="000000" w:themeColor="text1"/>
          <w:sz w:val="24"/>
          <w:szCs w:val="24"/>
        </w:rPr>
        <w:t xml:space="preserve"> source of information about genetic tests</w:t>
      </w:r>
      <w:r w:rsidR="00090A56">
        <w:rPr>
          <w:rFonts w:asciiTheme="majorBidi" w:hAnsiTheme="majorBidi" w:cstheme="majorBidi"/>
          <w:color w:val="000000" w:themeColor="text1"/>
          <w:sz w:val="24"/>
          <w:szCs w:val="24"/>
        </w:rPr>
        <w:t xml:space="preserve">? </w:t>
      </w:r>
      <w:r w:rsidR="008C56DC" w:rsidRPr="00DA05A5">
        <w:rPr>
          <w:rFonts w:asciiTheme="majorBidi" w:hAnsiTheme="majorBidi" w:cstheme="majorBidi"/>
          <w:color w:val="000000" w:themeColor="text1"/>
          <w:sz w:val="24"/>
          <w:szCs w:val="24"/>
        </w:rPr>
        <w:t>[CHOOSE ONE ONLY]</w:t>
      </w:r>
    </w:p>
    <w:p w14:paraId="527DC164" w14:textId="0FF1F820" w:rsidR="008C56DC" w:rsidRPr="00DA05A5" w:rsidRDefault="008C56DC" w:rsidP="00D06AC1">
      <w:pPr>
        <w:pStyle w:val="ListParagraph"/>
        <w:numPr>
          <w:ilvl w:val="0"/>
          <w:numId w:val="19"/>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 xml:space="preserve">Newspapers, </w:t>
      </w:r>
      <w:r w:rsidR="00AF7553">
        <w:rPr>
          <w:rFonts w:asciiTheme="majorBidi" w:hAnsiTheme="majorBidi" w:cstheme="majorBidi"/>
          <w:color w:val="000000" w:themeColor="text1"/>
          <w:sz w:val="24"/>
          <w:szCs w:val="24"/>
        </w:rPr>
        <w:t>either</w:t>
      </w:r>
      <w:r w:rsidR="00AF7553" w:rsidRPr="00DA05A5">
        <w:rPr>
          <w:rFonts w:asciiTheme="majorBidi" w:hAnsiTheme="majorBidi" w:cstheme="majorBidi"/>
          <w:color w:val="000000" w:themeColor="text1"/>
          <w:sz w:val="24"/>
          <w:szCs w:val="24"/>
        </w:rPr>
        <w:t xml:space="preserve"> </w:t>
      </w:r>
      <w:r w:rsidRPr="00DA05A5">
        <w:rPr>
          <w:rFonts w:asciiTheme="majorBidi" w:hAnsiTheme="majorBidi" w:cstheme="majorBidi"/>
          <w:color w:val="000000" w:themeColor="text1"/>
          <w:sz w:val="24"/>
          <w:szCs w:val="24"/>
        </w:rPr>
        <w:t xml:space="preserve">online </w:t>
      </w:r>
      <w:r w:rsidR="00AF7553">
        <w:rPr>
          <w:rFonts w:asciiTheme="majorBidi" w:hAnsiTheme="majorBidi" w:cstheme="majorBidi"/>
          <w:color w:val="000000" w:themeColor="text1"/>
          <w:sz w:val="24"/>
          <w:szCs w:val="24"/>
        </w:rPr>
        <w:t>or</w:t>
      </w:r>
      <w:r w:rsidR="00AF7553" w:rsidRPr="00DA05A5">
        <w:rPr>
          <w:rFonts w:asciiTheme="majorBidi" w:hAnsiTheme="majorBidi" w:cstheme="majorBidi"/>
          <w:color w:val="000000" w:themeColor="text1"/>
          <w:sz w:val="24"/>
          <w:szCs w:val="24"/>
        </w:rPr>
        <w:t xml:space="preserve"> </w:t>
      </w:r>
      <w:r w:rsidRPr="00DA05A5">
        <w:rPr>
          <w:rFonts w:asciiTheme="majorBidi" w:hAnsiTheme="majorBidi" w:cstheme="majorBidi"/>
          <w:color w:val="000000" w:themeColor="text1"/>
          <w:sz w:val="24"/>
          <w:szCs w:val="24"/>
        </w:rPr>
        <w:t>print</w:t>
      </w:r>
    </w:p>
    <w:p w14:paraId="3D70EED2" w14:textId="3CA6D79B" w:rsidR="008C56DC" w:rsidRPr="00DA05A5" w:rsidRDefault="008C56DC" w:rsidP="00D06AC1">
      <w:pPr>
        <w:pStyle w:val="ListParagraph"/>
        <w:numPr>
          <w:ilvl w:val="0"/>
          <w:numId w:val="19"/>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 xml:space="preserve">Magazine, </w:t>
      </w:r>
      <w:r w:rsidR="00AF7553">
        <w:rPr>
          <w:rFonts w:asciiTheme="majorBidi" w:hAnsiTheme="majorBidi" w:cstheme="majorBidi"/>
          <w:color w:val="000000" w:themeColor="text1"/>
          <w:sz w:val="24"/>
          <w:szCs w:val="24"/>
        </w:rPr>
        <w:t>either</w:t>
      </w:r>
      <w:r w:rsidR="00AF7553" w:rsidRPr="00DA05A5">
        <w:rPr>
          <w:rFonts w:asciiTheme="majorBidi" w:hAnsiTheme="majorBidi" w:cstheme="majorBidi"/>
          <w:color w:val="000000" w:themeColor="text1"/>
          <w:sz w:val="24"/>
          <w:szCs w:val="24"/>
        </w:rPr>
        <w:t xml:space="preserve"> </w:t>
      </w:r>
      <w:r w:rsidRPr="00DA05A5">
        <w:rPr>
          <w:rFonts w:asciiTheme="majorBidi" w:hAnsiTheme="majorBidi" w:cstheme="majorBidi"/>
          <w:color w:val="000000" w:themeColor="text1"/>
          <w:sz w:val="24"/>
          <w:szCs w:val="24"/>
        </w:rPr>
        <w:t xml:space="preserve">online </w:t>
      </w:r>
      <w:r w:rsidR="00AF7553">
        <w:rPr>
          <w:rFonts w:asciiTheme="majorBidi" w:hAnsiTheme="majorBidi" w:cstheme="majorBidi"/>
          <w:color w:val="000000" w:themeColor="text1"/>
          <w:sz w:val="24"/>
          <w:szCs w:val="24"/>
        </w:rPr>
        <w:t>or</w:t>
      </w:r>
      <w:r w:rsidR="00AF7553" w:rsidRPr="00DA05A5">
        <w:rPr>
          <w:rFonts w:asciiTheme="majorBidi" w:hAnsiTheme="majorBidi" w:cstheme="majorBidi"/>
          <w:color w:val="000000" w:themeColor="text1"/>
          <w:sz w:val="24"/>
          <w:szCs w:val="24"/>
        </w:rPr>
        <w:t xml:space="preserve"> </w:t>
      </w:r>
      <w:r w:rsidRPr="00DA05A5">
        <w:rPr>
          <w:rFonts w:asciiTheme="majorBidi" w:hAnsiTheme="majorBidi" w:cstheme="majorBidi"/>
          <w:color w:val="000000" w:themeColor="text1"/>
          <w:sz w:val="24"/>
          <w:szCs w:val="24"/>
        </w:rPr>
        <w:t xml:space="preserve">print </w:t>
      </w:r>
    </w:p>
    <w:p w14:paraId="3086D1CC" w14:textId="67AA2DDF" w:rsidR="008C56DC" w:rsidRPr="00DA05A5" w:rsidRDefault="008C56DC" w:rsidP="00D06AC1">
      <w:pPr>
        <w:pStyle w:val="ListParagraph"/>
        <w:numPr>
          <w:ilvl w:val="0"/>
          <w:numId w:val="19"/>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 xml:space="preserve">Websites </w:t>
      </w:r>
      <w:r w:rsidR="00AF7553">
        <w:rPr>
          <w:rFonts w:asciiTheme="majorBidi" w:hAnsiTheme="majorBidi" w:cstheme="majorBidi"/>
          <w:color w:val="000000" w:themeColor="text1"/>
          <w:sz w:val="24"/>
          <w:szCs w:val="24"/>
        </w:rPr>
        <w:t>or</w:t>
      </w:r>
      <w:r w:rsidR="00AF7553" w:rsidRPr="00DA05A5">
        <w:rPr>
          <w:rFonts w:asciiTheme="majorBidi" w:hAnsiTheme="majorBidi" w:cstheme="majorBidi"/>
          <w:color w:val="000000" w:themeColor="text1"/>
          <w:sz w:val="24"/>
          <w:szCs w:val="24"/>
        </w:rPr>
        <w:t xml:space="preserve"> </w:t>
      </w:r>
      <w:r w:rsidRPr="00DA05A5">
        <w:rPr>
          <w:rFonts w:asciiTheme="majorBidi" w:hAnsiTheme="majorBidi" w:cstheme="majorBidi"/>
          <w:color w:val="000000" w:themeColor="text1"/>
          <w:sz w:val="24"/>
          <w:szCs w:val="24"/>
        </w:rPr>
        <w:t>Blogs on internet</w:t>
      </w:r>
    </w:p>
    <w:p w14:paraId="3F2B3AFA" w14:textId="23423F33" w:rsidR="008C56DC" w:rsidRPr="00DA05A5" w:rsidRDefault="008C56DC" w:rsidP="00D06AC1">
      <w:pPr>
        <w:pStyle w:val="ListParagraph"/>
        <w:numPr>
          <w:ilvl w:val="0"/>
          <w:numId w:val="19"/>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Social media</w:t>
      </w:r>
      <w:r w:rsidR="00AF7553">
        <w:rPr>
          <w:rFonts w:asciiTheme="majorBidi" w:hAnsiTheme="majorBidi" w:cstheme="majorBidi"/>
          <w:color w:val="000000" w:themeColor="text1"/>
          <w:sz w:val="24"/>
          <w:szCs w:val="24"/>
        </w:rPr>
        <w:t>,</w:t>
      </w:r>
      <w:r w:rsidRPr="00DA05A5">
        <w:rPr>
          <w:rFonts w:asciiTheme="majorBidi" w:hAnsiTheme="majorBidi" w:cstheme="majorBidi"/>
          <w:color w:val="000000" w:themeColor="text1"/>
          <w:sz w:val="24"/>
          <w:szCs w:val="24"/>
        </w:rPr>
        <w:t xml:space="preserve"> such as Facebook, Twitter, Instagram, or Snapchat</w:t>
      </w:r>
    </w:p>
    <w:p w14:paraId="788267AD" w14:textId="739DA76B" w:rsidR="008C56DC" w:rsidRDefault="00400FBD" w:rsidP="00400FBD">
      <w:pPr>
        <w:pStyle w:val="ListParagraph"/>
        <w:numPr>
          <w:ilvl w:val="0"/>
          <w:numId w:val="19"/>
        </w:numPr>
        <w:spacing w:line="240" w:lineRule="auto"/>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Books</w:t>
      </w:r>
    </w:p>
    <w:p w14:paraId="022C9EB9" w14:textId="10F80BAC" w:rsidR="00400FBD" w:rsidRPr="00DA05A5" w:rsidRDefault="00400FBD" w:rsidP="00400FBD">
      <w:pPr>
        <w:pStyle w:val="ListParagraph"/>
        <w:numPr>
          <w:ilvl w:val="0"/>
          <w:numId w:val="19"/>
        </w:numPr>
        <w:spacing w:line="240" w:lineRule="auto"/>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Brochures, pamphlets or other similar materials</w:t>
      </w:r>
    </w:p>
    <w:p w14:paraId="3DD05667" w14:textId="77777777" w:rsidR="008C56DC" w:rsidRPr="00DA05A5" w:rsidRDefault="008C56DC" w:rsidP="00D06AC1">
      <w:pPr>
        <w:pStyle w:val="ListParagraph"/>
        <w:numPr>
          <w:ilvl w:val="0"/>
          <w:numId w:val="19"/>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Television</w:t>
      </w:r>
    </w:p>
    <w:p w14:paraId="7C8F7F50" w14:textId="77777777" w:rsidR="008C56DC" w:rsidRDefault="008C56DC" w:rsidP="00D06AC1">
      <w:pPr>
        <w:pStyle w:val="ListParagraph"/>
        <w:numPr>
          <w:ilvl w:val="0"/>
          <w:numId w:val="19"/>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Radio</w:t>
      </w:r>
    </w:p>
    <w:p w14:paraId="28140E5C" w14:textId="77777777" w:rsidR="0014083C" w:rsidRPr="00DA05A5" w:rsidRDefault="003808F2" w:rsidP="00D06AC1">
      <w:pPr>
        <w:pStyle w:val="ListParagraph"/>
        <w:numPr>
          <w:ilvl w:val="0"/>
          <w:numId w:val="19"/>
        </w:numPr>
        <w:spacing w:line="240" w:lineRule="auto"/>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Your p</w:t>
      </w:r>
      <w:r w:rsidR="0014083C">
        <w:rPr>
          <w:rFonts w:asciiTheme="majorBidi" w:hAnsiTheme="majorBidi" w:cstheme="majorBidi"/>
          <w:color w:val="000000" w:themeColor="text1"/>
          <w:sz w:val="24"/>
          <w:szCs w:val="24"/>
        </w:rPr>
        <w:t>hysician</w:t>
      </w:r>
    </w:p>
    <w:p w14:paraId="2477A149" w14:textId="77777777" w:rsidR="008C56DC" w:rsidRPr="00DA05A5" w:rsidRDefault="008C56DC" w:rsidP="00D06AC1">
      <w:pPr>
        <w:pStyle w:val="ListParagraph"/>
        <w:numPr>
          <w:ilvl w:val="0"/>
          <w:numId w:val="19"/>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Word of mouth such as family, friends or colleagues</w:t>
      </w:r>
    </w:p>
    <w:p w14:paraId="1C733A66" w14:textId="77777777" w:rsidR="008C56DC" w:rsidRPr="00DA05A5" w:rsidRDefault="008C56DC" w:rsidP="00D06AC1">
      <w:pPr>
        <w:pStyle w:val="ListParagraph"/>
        <w:numPr>
          <w:ilvl w:val="0"/>
          <w:numId w:val="19"/>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Or something else (SPECIFY)?</w:t>
      </w:r>
    </w:p>
    <w:p w14:paraId="0B941C78" w14:textId="77777777" w:rsidR="008C56DC" w:rsidRPr="00DA05A5" w:rsidRDefault="008C56DC" w:rsidP="00D06AC1">
      <w:pPr>
        <w:pStyle w:val="ListParagraph"/>
        <w:numPr>
          <w:ilvl w:val="0"/>
          <w:numId w:val="20"/>
        </w:numPr>
        <w:spacing w:line="240" w:lineRule="auto"/>
        <w:rPr>
          <w:rFonts w:asciiTheme="majorBidi" w:hAnsiTheme="majorBidi" w:cstheme="majorBidi"/>
          <w:color w:val="000000" w:themeColor="text1"/>
          <w:sz w:val="24"/>
          <w:szCs w:val="24"/>
        </w:rPr>
      </w:pPr>
      <w:r w:rsidRPr="00DA05A5">
        <w:rPr>
          <w:rFonts w:asciiTheme="majorBidi" w:hAnsiTheme="majorBidi" w:cstheme="majorBidi"/>
          <w:caps/>
          <w:color w:val="000000" w:themeColor="text1"/>
          <w:sz w:val="24"/>
          <w:szCs w:val="24"/>
        </w:rPr>
        <w:t>Don’t Know</w:t>
      </w:r>
    </w:p>
    <w:p w14:paraId="4C14F106" w14:textId="77777777" w:rsidR="008C56DC" w:rsidRPr="004A5773" w:rsidRDefault="008C56DC" w:rsidP="00D06AC1">
      <w:pPr>
        <w:pStyle w:val="ListParagraph"/>
        <w:numPr>
          <w:ilvl w:val="0"/>
          <w:numId w:val="20"/>
        </w:numPr>
        <w:spacing w:line="240" w:lineRule="auto"/>
        <w:rPr>
          <w:rFonts w:asciiTheme="majorBidi" w:hAnsiTheme="majorBidi" w:cstheme="majorBidi"/>
          <w:color w:val="000000" w:themeColor="text1"/>
          <w:sz w:val="24"/>
          <w:szCs w:val="24"/>
        </w:rPr>
      </w:pPr>
      <w:r w:rsidRPr="00DA05A5">
        <w:rPr>
          <w:rFonts w:asciiTheme="majorBidi" w:hAnsiTheme="majorBidi" w:cstheme="majorBidi"/>
          <w:caps/>
          <w:color w:val="000000" w:themeColor="text1"/>
          <w:sz w:val="24"/>
          <w:szCs w:val="24"/>
        </w:rPr>
        <w:t>Refused</w:t>
      </w:r>
    </w:p>
    <w:p w14:paraId="1A11D02E" w14:textId="089DA4B3" w:rsidR="009C5EC3" w:rsidRPr="009C5EC3" w:rsidRDefault="009C5EC3" w:rsidP="009C5EC3">
      <w:pPr>
        <w:spacing w:after="0" w:line="240" w:lineRule="auto"/>
        <w:ind w:left="360"/>
        <w:jc w:val="right"/>
        <w:rPr>
          <w:rFonts w:asciiTheme="majorBidi" w:hAnsiTheme="majorBidi" w:cstheme="majorBidi"/>
          <w:color w:val="000000" w:themeColor="text1"/>
          <w:sz w:val="24"/>
          <w:szCs w:val="24"/>
        </w:rPr>
      </w:pPr>
      <w:r w:rsidRPr="009C5EC3">
        <w:rPr>
          <w:rFonts w:asciiTheme="majorBidi" w:hAnsiTheme="majorBidi" w:cstheme="majorBidi"/>
          <w:color w:val="000000" w:themeColor="text1"/>
          <w:sz w:val="24"/>
          <w:szCs w:val="24"/>
        </w:rPr>
        <w:t xml:space="preserve">{Q: </w:t>
      </w:r>
      <w:r w:rsidRPr="009C5EC3">
        <w:rPr>
          <w:rFonts w:asciiTheme="majorBidi" w:hAnsiTheme="majorBidi" w:cstheme="majorBidi"/>
          <w:color w:val="000000" w:themeColor="text1"/>
          <w:sz w:val="24"/>
          <w:szCs w:val="24"/>
          <w:lang w:bidi="ar-QA"/>
        </w:rPr>
        <w:t>GENOME</w:t>
      </w:r>
      <w:r w:rsidRPr="009C5EC3">
        <w:rPr>
          <w:rFonts w:asciiTheme="majorBidi" w:hAnsiTheme="majorBidi" w:cstheme="majorBidi"/>
          <w:color w:val="000000" w:themeColor="text1"/>
          <w:sz w:val="24"/>
          <w:szCs w:val="24"/>
        </w:rPr>
        <w:t>}</w:t>
      </w:r>
    </w:p>
    <w:p w14:paraId="02FCDC6A" w14:textId="77777777" w:rsidR="00846106" w:rsidRPr="00E73A02" w:rsidRDefault="00846106" w:rsidP="009C5EC3">
      <w:pPr>
        <w:pStyle w:val="ListParagraph"/>
        <w:shd w:val="clear" w:color="auto" w:fill="FFFFFF"/>
        <w:spacing w:before="240" w:after="0" w:line="240" w:lineRule="auto"/>
        <w:ind w:left="0"/>
        <w:rPr>
          <w:rFonts w:asciiTheme="majorBidi" w:eastAsia="Times New Roman" w:hAnsiTheme="majorBidi" w:cstheme="majorBidi"/>
          <w:sz w:val="24"/>
          <w:szCs w:val="24"/>
          <w:lang w:bidi="ar-SA"/>
        </w:rPr>
      </w:pPr>
      <w:r w:rsidRPr="00E73A02">
        <w:rPr>
          <w:rFonts w:asciiTheme="majorBidi" w:eastAsia="Times New Roman" w:hAnsiTheme="majorBidi" w:cstheme="majorBidi"/>
          <w:sz w:val="24"/>
          <w:szCs w:val="24"/>
          <w:lang w:bidi="ar-SA"/>
        </w:rPr>
        <w:t>Genetic tests that scan an entire person’s genetic makeup for health risks are currently available. Have you heard anything about these tests?</w:t>
      </w:r>
    </w:p>
    <w:p w14:paraId="39A085BB" w14:textId="21CF302E" w:rsidR="00846106" w:rsidRPr="00E73A02" w:rsidRDefault="00846106" w:rsidP="003C10BA">
      <w:pPr>
        <w:pStyle w:val="ListParagraph"/>
        <w:numPr>
          <w:ilvl w:val="0"/>
          <w:numId w:val="46"/>
        </w:numPr>
        <w:shd w:val="clear" w:color="auto" w:fill="FFFFFF"/>
        <w:spacing w:before="240" w:after="0" w:line="240" w:lineRule="auto"/>
        <w:rPr>
          <w:rFonts w:asciiTheme="majorBidi" w:eastAsia="Times New Roman" w:hAnsiTheme="majorBidi" w:cstheme="majorBidi"/>
          <w:sz w:val="24"/>
          <w:szCs w:val="24"/>
          <w:lang w:bidi="ar-SA"/>
        </w:rPr>
      </w:pPr>
      <w:r w:rsidRPr="00E73A02">
        <w:rPr>
          <w:rFonts w:asciiTheme="majorBidi" w:eastAsia="Times New Roman" w:hAnsiTheme="majorBidi" w:cstheme="majorBidi"/>
          <w:sz w:val="24"/>
          <w:szCs w:val="24"/>
          <w:lang w:bidi="ar-SA"/>
        </w:rPr>
        <w:t>Yes</w:t>
      </w:r>
    </w:p>
    <w:p w14:paraId="5E372BC1" w14:textId="24780F28" w:rsidR="00846106" w:rsidRDefault="00846106" w:rsidP="003C10BA">
      <w:pPr>
        <w:pStyle w:val="ListParagraph"/>
        <w:numPr>
          <w:ilvl w:val="0"/>
          <w:numId w:val="46"/>
        </w:numPr>
        <w:shd w:val="clear" w:color="auto" w:fill="FFFFFF"/>
        <w:spacing w:before="240" w:after="0" w:line="240" w:lineRule="auto"/>
        <w:rPr>
          <w:rFonts w:asciiTheme="majorBidi" w:eastAsia="Times New Roman" w:hAnsiTheme="majorBidi" w:cstheme="majorBidi"/>
          <w:sz w:val="24"/>
          <w:szCs w:val="24"/>
          <w:lang w:bidi="ar-SA"/>
        </w:rPr>
      </w:pPr>
      <w:r w:rsidRPr="00E73A02">
        <w:rPr>
          <w:rFonts w:asciiTheme="majorBidi" w:eastAsia="Times New Roman" w:hAnsiTheme="majorBidi" w:cstheme="majorBidi"/>
          <w:sz w:val="24"/>
          <w:szCs w:val="24"/>
          <w:lang w:bidi="ar-SA"/>
        </w:rPr>
        <w:t>No</w:t>
      </w:r>
    </w:p>
    <w:p w14:paraId="2CEA3F15" w14:textId="79ACA34B" w:rsidR="00916180" w:rsidRDefault="00916180" w:rsidP="003C10BA">
      <w:pPr>
        <w:pStyle w:val="ListParagraph"/>
        <w:numPr>
          <w:ilvl w:val="0"/>
          <w:numId w:val="47"/>
        </w:numPr>
        <w:shd w:val="clear" w:color="auto" w:fill="FFFFFF"/>
        <w:spacing w:before="240"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DON’T KNOW</w:t>
      </w:r>
    </w:p>
    <w:p w14:paraId="544517BD" w14:textId="6F017B30" w:rsidR="00916180" w:rsidRDefault="00916180" w:rsidP="003C10BA">
      <w:pPr>
        <w:pStyle w:val="ListParagraph"/>
        <w:numPr>
          <w:ilvl w:val="0"/>
          <w:numId w:val="47"/>
        </w:numPr>
        <w:shd w:val="clear" w:color="auto" w:fill="FFFFFF"/>
        <w:spacing w:before="240"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REFUSED</w:t>
      </w:r>
    </w:p>
    <w:p w14:paraId="5C6E5160" w14:textId="77777777" w:rsidR="000A4C89" w:rsidRPr="00E73A02" w:rsidRDefault="000A4C89" w:rsidP="00846106">
      <w:pPr>
        <w:pStyle w:val="ListParagraph"/>
        <w:shd w:val="clear" w:color="auto" w:fill="FFFFFF"/>
        <w:spacing w:before="240" w:after="0" w:line="240" w:lineRule="auto"/>
        <w:rPr>
          <w:rFonts w:asciiTheme="majorBidi" w:eastAsia="Times New Roman" w:hAnsiTheme="majorBidi" w:cstheme="majorBidi"/>
          <w:sz w:val="24"/>
          <w:szCs w:val="24"/>
          <w:lang w:bidi="ar-SA"/>
        </w:rPr>
      </w:pPr>
    </w:p>
    <w:p w14:paraId="149FBD51" w14:textId="2EE42F0A" w:rsidR="009C5EC3" w:rsidRPr="009C5EC3" w:rsidRDefault="009C5EC3" w:rsidP="009C5EC3">
      <w:pPr>
        <w:spacing w:after="0" w:line="240" w:lineRule="auto"/>
        <w:ind w:left="360"/>
        <w:jc w:val="right"/>
        <w:rPr>
          <w:rFonts w:asciiTheme="majorBidi" w:hAnsiTheme="majorBidi" w:cstheme="majorBidi"/>
          <w:color w:val="000000" w:themeColor="text1"/>
          <w:sz w:val="24"/>
          <w:szCs w:val="24"/>
        </w:rPr>
      </w:pPr>
      <w:r w:rsidRPr="009C5EC3">
        <w:rPr>
          <w:rFonts w:asciiTheme="majorBidi" w:hAnsiTheme="majorBidi" w:cstheme="majorBidi"/>
          <w:color w:val="000000" w:themeColor="text1"/>
          <w:sz w:val="24"/>
          <w:szCs w:val="24"/>
        </w:rPr>
        <w:t xml:space="preserve">{Q: </w:t>
      </w:r>
      <w:r>
        <w:rPr>
          <w:rFonts w:asciiTheme="majorBidi" w:hAnsiTheme="majorBidi" w:cstheme="majorBidi"/>
          <w:color w:val="000000" w:themeColor="text1"/>
          <w:sz w:val="24"/>
          <w:szCs w:val="24"/>
          <w:lang w:bidi="ar-QA"/>
        </w:rPr>
        <w:t>SOURCE2</w:t>
      </w:r>
      <w:r w:rsidRPr="009C5EC3">
        <w:rPr>
          <w:rFonts w:asciiTheme="majorBidi" w:hAnsiTheme="majorBidi" w:cstheme="majorBidi"/>
          <w:color w:val="000000" w:themeColor="text1"/>
          <w:sz w:val="24"/>
          <w:szCs w:val="24"/>
        </w:rPr>
        <w:t>}</w:t>
      </w:r>
    </w:p>
    <w:p w14:paraId="33FEE0EE" w14:textId="3825C3DC" w:rsidR="009C5EC3" w:rsidRPr="00DA05A5" w:rsidRDefault="00400FBD" w:rsidP="009C5EC3">
      <w:pPr>
        <w:spacing w:after="0" w:line="240" w:lineRule="auto"/>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What was your main source of information about </w:t>
      </w:r>
      <w:r w:rsidR="00916180">
        <w:rPr>
          <w:rFonts w:asciiTheme="majorBidi" w:hAnsiTheme="majorBidi" w:cstheme="majorBidi"/>
          <w:color w:val="000000" w:themeColor="text1"/>
          <w:sz w:val="24"/>
          <w:szCs w:val="24"/>
        </w:rPr>
        <w:t>these tests</w:t>
      </w:r>
      <w:r w:rsidR="009C5EC3" w:rsidRPr="00DA05A5">
        <w:rPr>
          <w:rFonts w:asciiTheme="majorBidi" w:hAnsiTheme="majorBidi" w:cstheme="majorBidi"/>
          <w:color w:val="000000" w:themeColor="text1"/>
          <w:sz w:val="24"/>
          <w:szCs w:val="24"/>
        </w:rPr>
        <w:t>? [CHOOSE ONE ONLY]</w:t>
      </w:r>
    </w:p>
    <w:p w14:paraId="2AC57658" w14:textId="77777777" w:rsidR="000F357F" w:rsidRPr="00DA05A5" w:rsidRDefault="000F357F" w:rsidP="003C10BA">
      <w:pPr>
        <w:pStyle w:val="ListParagraph"/>
        <w:numPr>
          <w:ilvl w:val="0"/>
          <w:numId w:val="48"/>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 xml:space="preserve">Newspapers, </w:t>
      </w:r>
      <w:r>
        <w:rPr>
          <w:rFonts w:asciiTheme="majorBidi" w:hAnsiTheme="majorBidi" w:cstheme="majorBidi"/>
          <w:color w:val="000000" w:themeColor="text1"/>
          <w:sz w:val="24"/>
          <w:szCs w:val="24"/>
        </w:rPr>
        <w:t>either</w:t>
      </w:r>
      <w:r w:rsidRPr="00DA05A5">
        <w:rPr>
          <w:rFonts w:asciiTheme="majorBidi" w:hAnsiTheme="majorBidi" w:cstheme="majorBidi"/>
          <w:color w:val="000000" w:themeColor="text1"/>
          <w:sz w:val="24"/>
          <w:szCs w:val="24"/>
        </w:rPr>
        <w:t xml:space="preserve"> online </w:t>
      </w:r>
      <w:r>
        <w:rPr>
          <w:rFonts w:asciiTheme="majorBidi" w:hAnsiTheme="majorBidi" w:cstheme="majorBidi"/>
          <w:color w:val="000000" w:themeColor="text1"/>
          <w:sz w:val="24"/>
          <w:szCs w:val="24"/>
        </w:rPr>
        <w:t>or</w:t>
      </w:r>
      <w:r w:rsidRPr="00DA05A5">
        <w:rPr>
          <w:rFonts w:asciiTheme="majorBidi" w:hAnsiTheme="majorBidi" w:cstheme="majorBidi"/>
          <w:color w:val="000000" w:themeColor="text1"/>
          <w:sz w:val="24"/>
          <w:szCs w:val="24"/>
        </w:rPr>
        <w:t xml:space="preserve"> print</w:t>
      </w:r>
    </w:p>
    <w:p w14:paraId="7459E974" w14:textId="77777777" w:rsidR="000F357F" w:rsidRPr="00DA05A5" w:rsidRDefault="000F357F" w:rsidP="003C10BA">
      <w:pPr>
        <w:pStyle w:val="ListParagraph"/>
        <w:numPr>
          <w:ilvl w:val="0"/>
          <w:numId w:val="48"/>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 xml:space="preserve">Magazine, </w:t>
      </w:r>
      <w:r>
        <w:rPr>
          <w:rFonts w:asciiTheme="majorBidi" w:hAnsiTheme="majorBidi" w:cstheme="majorBidi"/>
          <w:color w:val="000000" w:themeColor="text1"/>
          <w:sz w:val="24"/>
          <w:szCs w:val="24"/>
        </w:rPr>
        <w:t>either</w:t>
      </w:r>
      <w:r w:rsidRPr="00DA05A5">
        <w:rPr>
          <w:rFonts w:asciiTheme="majorBidi" w:hAnsiTheme="majorBidi" w:cstheme="majorBidi"/>
          <w:color w:val="000000" w:themeColor="text1"/>
          <w:sz w:val="24"/>
          <w:szCs w:val="24"/>
        </w:rPr>
        <w:t xml:space="preserve"> online </w:t>
      </w:r>
      <w:r>
        <w:rPr>
          <w:rFonts w:asciiTheme="majorBidi" w:hAnsiTheme="majorBidi" w:cstheme="majorBidi"/>
          <w:color w:val="000000" w:themeColor="text1"/>
          <w:sz w:val="24"/>
          <w:szCs w:val="24"/>
        </w:rPr>
        <w:t>or</w:t>
      </w:r>
      <w:r w:rsidRPr="00DA05A5">
        <w:rPr>
          <w:rFonts w:asciiTheme="majorBidi" w:hAnsiTheme="majorBidi" w:cstheme="majorBidi"/>
          <w:color w:val="000000" w:themeColor="text1"/>
          <w:sz w:val="24"/>
          <w:szCs w:val="24"/>
        </w:rPr>
        <w:t xml:space="preserve"> print </w:t>
      </w:r>
    </w:p>
    <w:p w14:paraId="385DFF07" w14:textId="77777777" w:rsidR="000F357F" w:rsidRPr="00DA05A5" w:rsidRDefault="000F357F" w:rsidP="003C10BA">
      <w:pPr>
        <w:pStyle w:val="ListParagraph"/>
        <w:numPr>
          <w:ilvl w:val="0"/>
          <w:numId w:val="48"/>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 xml:space="preserve">Websites </w:t>
      </w:r>
      <w:r>
        <w:rPr>
          <w:rFonts w:asciiTheme="majorBidi" w:hAnsiTheme="majorBidi" w:cstheme="majorBidi"/>
          <w:color w:val="000000" w:themeColor="text1"/>
          <w:sz w:val="24"/>
          <w:szCs w:val="24"/>
        </w:rPr>
        <w:t>or</w:t>
      </w:r>
      <w:r w:rsidRPr="00DA05A5">
        <w:rPr>
          <w:rFonts w:asciiTheme="majorBidi" w:hAnsiTheme="majorBidi" w:cstheme="majorBidi"/>
          <w:color w:val="000000" w:themeColor="text1"/>
          <w:sz w:val="24"/>
          <w:szCs w:val="24"/>
        </w:rPr>
        <w:t xml:space="preserve"> Blogs on internet</w:t>
      </w:r>
    </w:p>
    <w:p w14:paraId="090D7B00" w14:textId="77777777" w:rsidR="000F357F" w:rsidRPr="00DA05A5" w:rsidRDefault="000F357F" w:rsidP="003C10BA">
      <w:pPr>
        <w:pStyle w:val="ListParagraph"/>
        <w:numPr>
          <w:ilvl w:val="0"/>
          <w:numId w:val="48"/>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Social media</w:t>
      </w:r>
      <w:r>
        <w:rPr>
          <w:rFonts w:asciiTheme="majorBidi" w:hAnsiTheme="majorBidi" w:cstheme="majorBidi"/>
          <w:color w:val="000000" w:themeColor="text1"/>
          <w:sz w:val="24"/>
          <w:szCs w:val="24"/>
        </w:rPr>
        <w:t>,</w:t>
      </w:r>
      <w:r w:rsidRPr="00DA05A5">
        <w:rPr>
          <w:rFonts w:asciiTheme="majorBidi" w:hAnsiTheme="majorBidi" w:cstheme="majorBidi"/>
          <w:color w:val="000000" w:themeColor="text1"/>
          <w:sz w:val="24"/>
          <w:szCs w:val="24"/>
        </w:rPr>
        <w:t xml:space="preserve"> such as Facebook, Twitter, Instagram, or Snapchat</w:t>
      </w:r>
    </w:p>
    <w:p w14:paraId="65345F1A" w14:textId="77777777" w:rsidR="000F357F" w:rsidRDefault="000F357F" w:rsidP="003C10BA">
      <w:pPr>
        <w:pStyle w:val="ListParagraph"/>
        <w:numPr>
          <w:ilvl w:val="0"/>
          <w:numId w:val="48"/>
        </w:numPr>
        <w:spacing w:line="240" w:lineRule="auto"/>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Books</w:t>
      </w:r>
    </w:p>
    <w:p w14:paraId="253159D0" w14:textId="77777777" w:rsidR="000F357F" w:rsidRPr="00DA05A5" w:rsidRDefault="000F357F" w:rsidP="003C10BA">
      <w:pPr>
        <w:pStyle w:val="ListParagraph"/>
        <w:numPr>
          <w:ilvl w:val="0"/>
          <w:numId w:val="48"/>
        </w:numPr>
        <w:spacing w:line="240" w:lineRule="auto"/>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Brochures, pamphlets or other similar materials</w:t>
      </w:r>
    </w:p>
    <w:p w14:paraId="714F5395" w14:textId="77777777" w:rsidR="000F357F" w:rsidRPr="00DA05A5" w:rsidRDefault="000F357F" w:rsidP="003C10BA">
      <w:pPr>
        <w:pStyle w:val="ListParagraph"/>
        <w:numPr>
          <w:ilvl w:val="0"/>
          <w:numId w:val="48"/>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Television</w:t>
      </w:r>
    </w:p>
    <w:p w14:paraId="0B465EDD" w14:textId="77777777" w:rsidR="000F357F" w:rsidRDefault="000F357F" w:rsidP="003C10BA">
      <w:pPr>
        <w:pStyle w:val="ListParagraph"/>
        <w:numPr>
          <w:ilvl w:val="0"/>
          <w:numId w:val="48"/>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Radio</w:t>
      </w:r>
    </w:p>
    <w:p w14:paraId="25B1EEC5" w14:textId="77777777" w:rsidR="000F357F" w:rsidRPr="00DA05A5" w:rsidRDefault="000F357F" w:rsidP="003C10BA">
      <w:pPr>
        <w:pStyle w:val="ListParagraph"/>
        <w:numPr>
          <w:ilvl w:val="0"/>
          <w:numId w:val="48"/>
        </w:numPr>
        <w:spacing w:line="240" w:lineRule="auto"/>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Your physician</w:t>
      </w:r>
    </w:p>
    <w:p w14:paraId="3621D508" w14:textId="77777777" w:rsidR="000F357F" w:rsidRPr="00DA05A5" w:rsidRDefault="000F357F" w:rsidP="003C10BA">
      <w:pPr>
        <w:pStyle w:val="ListParagraph"/>
        <w:numPr>
          <w:ilvl w:val="0"/>
          <w:numId w:val="48"/>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Word of mouth such as family, friends or colleagues</w:t>
      </w:r>
    </w:p>
    <w:p w14:paraId="4AF66919" w14:textId="77777777" w:rsidR="000F357F" w:rsidRPr="00DA05A5" w:rsidRDefault="000F357F" w:rsidP="003C10BA">
      <w:pPr>
        <w:pStyle w:val="ListParagraph"/>
        <w:numPr>
          <w:ilvl w:val="0"/>
          <w:numId w:val="48"/>
        </w:numPr>
        <w:spacing w:line="240" w:lineRule="auto"/>
        <w:rPr>
          <w:rFonts w:asciiTheme="majorBidi" w:hAnsiTheme="majorBidi" w:cstheme="majorBidi"/>
          <w:color w:val="000000" w:themeColor="text1"/>
          <w:sz w:val="24"/>
          <w:szCs w:val="24"/>
        </w:rPr>
      </w:pPr>
      <w:r w:rsidRPr="00DA05A5">
        <w:rPr>
          <w:rFonts w:asciiTheme="majorBidi" w:hAnsiTheme="majorBidi" w:cstheme="majorBidi"/>
          <w:color w:val="000000" w:themeColor="text1"/>
          <w:sz w:val="24"/>
          <w:szCs w:val="24"/>
        </w:rPr>
        <w:t>Or something else (SPECIFY)?</w:t>
      </w:r>
    </w:p>
    <w:p w14:paraId="6A2AD213" w14:textId="77777777" w:rsidR="000F357F" w:rsidRPr="00DA05A5" w:rsidRDefault="000F357F" w:rsidP="003C10BA">
      <w:pPr>
        <w:pStyle w:val="ListParagraph"/>
        <w:numPr>
          <w:ilvl w:val="0"/>
          <w:numId w:val="49"/>
        </w:numPr>
        <w:spacing w:line="240" w:lineRule="auto"/>
        <w:rPr>
          <w:rFonts w:asciiTheme="majorBidi" w:hAnsiTheme="majorBidi" w:cstheme="majorBidi"/>
          <w:color w:val="000000" w:themeColor="text1"/>
          <w:sz w:val="24"/>
          <w:szCs w:val="24"/>
        </w:rPr>
      </w:pPr>
      <w:r w:rsidRPr="00DA05A5">
        <w:rPr>
          <w:rFonts w:asciiTheme="majorBidi" w:hAnsiTheme="majorBidi" w:cstheme="majorBidi"/>
          <w:caps/>
          <w:color w:val="000000" w:themeColor="text1"/>
          <w:sz w:val="24"/>
          <w:szCs w:val="24"/>
        </w:rPr>
        <w:t>Don’t Know</w:t>
      </w:r>
    </w:p>
    <w:p w14:paraId="07CA159F" w14:textId="77777777" w:rsidR="000F357F" w:rsidRPr="004A5773" w:rsidRDefault="000F357F" w:rsidP="003C10BA">
      <w:pPr>
        <w:pStyle w:val="ListParagraph"/>
        <w:numPr>
          <w:ilvl w:val="0"/>
          <w:numId w:val="49"/>
        </w:numPr>
        <w:spacing w:line="240" w:lineRule="auto"/>
        <w:rPr>
          <w:rFonts w:asciiTheme="majorBidi" w:hAnsiTheme="majorBidi" w:cstheme="majorBidi"/>
          <w:color w:val="000000" w:themeColor="text1"/>
          <w:sz w:val="24"/>
          <w:szCs w:val="24"/>
        </w:rPr>
      </w:pPr>
      <w:r w:rsidRPr="00DA05A5">
        <w:rPr>
          <w:rFonts w:asciiTheme="majorBidi" w:hAnsiTheme="majorBidi" w:cstheme="majorBidi"/>
          <w:caps/>
          <w:color w:val="000000" w:themeColor="text1"/>
          <w:sz w:val="24"/>
          <w:szCs w:val="24"/>
        </w:rPr>
        <w:t>Refused</w:t>
      </w:r>
    </w:p>
    <w:p w14:paraId="1D7F62FE" w14:textId="422A2541" w:rsidR="00C70461" w:rsidRPr="00C70461" w:rsidRDefault="00F62872" w:rsidP="00A758F2">
      <w:pPr>
        <w:shd w:val="clear" w:color="auto" w:fill="FFFFFF"/>
        <w:spacing w:after="0" w:line="240" w:lineRule="auto"/>
        <w:jc w:val="center"/>
        <w:rPr>
          <w:rFonts w:asciiTheme="majorBidi" w:eastAsia="Times New Roman" w:hAnsiTheme="majorBidi" w:cstheme="majorBidi"/>
          <w:b/>
          <w:bCs/>
          <w:sz w:val="24"/>
          <w:szCs w:val="24"/>
          <w:lang w:bidi="ar-SA"/>
        </w:rPr>
      </w:pPr>
      <w:r w:rsidRPr="00C70461">
        <w:rPr>
          <w:rFonts w:asciiTheme="majorBidi" w:eastAsia="Times New Roman" w:hAnsiTheme="majorBidi" w:cstheme="majorBidi"/>
          <w:b/>
          <w:bCs/>
          <w:sz w:val="24"/>
          <w:szCs w:val="24"/>
          <w:lang w:bidi="ar-SA"/>
        </w:rPr>
        <w:t>LITERACY/ BASIC UNDERSTANDING</w:t>
      </w:r>
    </w:p>
    <w:p w14:paraId="11D9DD88" w14:textId="77777777" w:rsidR="00C70461" w:rsidRDefault="00C70461" w:rsidP="006033BE">
      <w:pPr>
        <w:spacing w:after="0" w:line="240" w:lineRule="auto"/>
        <w:rPr>
          <w:rFonts w:asciiTheme="majorBidi" w:hAnsiTheme="majorBidi" w:cstheme="majorBidi"/>
          <w:color w:val="000000" w:themeColor="text1"/>
          <w:sz w:val="24"/>
          <w:szCs w:val="24"/>
        </w:rPr>
      </w:pPr>
    </w:p>
    <w:p w14:paraId="15B124D9" w14:textId="2ACE1762" w:rsidR="006033BE" w:rsidRDefault="0013176F" w:rsidP="002E1CA1">
      <w:pPr>
        <w:spacing w:after="0" w:line="240" w:lineRule="auto"/>
        <w:rPr>
          <w:rFonts w:asciiTheme="majorBidi" w:hAnsiTheme="majorBidi" w:cstheme="majorBidi"/>
          <w:color w:val="000000" w:themeColor="text1"/>
          <w:sz w:val="24"/>
          <w:szCs w:val="24"/>
          <w:lang w:bidi="ar-QA"/>
        </w:rPr>
      </w:pPr>
      <w:r>
        <w:rPr>
          <w:rFonts w:asciiTheme="majorBidi" w:hAnsiTheme="majorBidi" w:cstheme="majorBidi"/>
          <w:color w:val="000000" w:themeColor="text1"/>
          <w:sz w:val="24"/>
          <w:szCs w:val="24"/>
          <w:lang w:bidi="ar-QA"/>
        </w:rPr>
        <w:t xml:space="preserve">Now </w:t>
      </w:r>
      <w:r w:rsidR="00ED3214">
        <w:rPr>
          <w:rFonts w:asciiTheme="majorBidi" w:hAnsiTheme="majorBidi" w:cstheme="majorBidi"/>
          <w:color w:val="000000" w:themeColor="text1"/>
          <w:sz w:val="24"/>
          <w:szCs w:val="24"/>
          <w:lang w:bidi="ar-QA"/>
        </w:rPr>
        <w:t>I</w:t>
      </w:r>
      <w:r>
        <w:rPr>
          <w:rFonts w:asciiTheme="majorBidi" w:hAnsiTheme="majorBidi" w:cstheme="majorBidi"/>
          <w:color w:val="000000" w:themeColor="text1"/>
          <w:sz w:val="24"/>
          <w:szCs w:val="24"/>
          <w:lang w:bidi="ar-QA"/>
        </w:rPr>
        <w:t xml:space="preserve"> </w:t>
      </w:r>
      <w:r w:rsidR="002E1CA1">
        <w:rPr>
          <w:rFonts w:asciiTheme="majorBidi" w:hAnsiTheme="majorBidi" w:cstheme="majorBidi"/>
          <w:color w:val="000000" w:themeColor="text1"/>
          <w:sz w:val="24"/>
          <w:szCs w:val="24"/>
          <w:lang w:bidi="ar-QA"/>
        </w:rPr>
        <w:t xml:space="preserve">am going to read out to you a number of statements </w:t>
      </w:r>
      <w:r>
        <w:rPr>
          <w:rFonts w:asciiTheme="majorBidi" w:hAnsiTheme="majorBidi" w:cstheme="majorBidi"/>
          <w:color w:val="000000" w:themeColor="text1"/>
          <w:sz w:val="24"/>
          <w:szCs w:val="24"/>
          <w:lang w:bidi="ar-QA"/>
        </w:rPr>
        <w:t>about genetics and genetic testing</w:t>
      </w:r>
      <w:r w:rsidR="002E1CA1">
        <w:rPr>
          <w:rFonts w:asciiTheme="majorBidi" w:hAnsiTheme="majorBidi" w:cstheme="majorBidi"/>
          <w:color w:val="000000" w:themeColor="text1"/>
          <w:sz w:val="24"/>
          <w:szCs w:val="24"/>
          <w:lang w:bidi="ar-QA"/>
        </w:rPr>
        <w:t>. I would like you to tell me if you think these statements are true or false.</w:t>
      </w:r>
    </w:p>
    <w:p w14:paraId="0DB8D089" w14:textId="77777777" w:rsidR="00ED3214" w:rsidRPr="00DA05A5" w:rsidRDefault="00ED3214" w:rsidP="00ED3214">
      <w:pPr>
        <w:spacing w:after="0" w:line="240" w:lineRule="auto"/>
        <w:rPr>
          <w:rFonts w:asciiTheme="majorBidi" w:hAnsiTheme="majorBidi" w:cstheme="majorBidi"/>
          <w:color w:val="000000" w:themeColor="text1"/>
          <w:sz w:val="24"/>
          <w:szCs w:val="24"/>
        </w:rPr>
      </w:pPr>
    </w:p>
    <w:p w14:paraId="41F72FDA" w14:textId="074E99EE" w:rsidR="00747668" w:rsidRPr="00747668" w:rsidRDefault="00747668" w:rsidP="00FA29F4">
      <w:pPr>
        <w:spacing w:after="60" w:line="240" w:lineRule="auto"/>
        <w:ind w:left="360"/>
        <w:jc w:val="right"/>
        <w:rPr>
          <w:rFonts w:asciiTheme="majorBidi" w:hAnsiTheme="majorBidi" w:cstheme="majorBidi"/>
          <w:color w:val="000000" w:themeColor="text1"/>
          <w:sz w:val="24"/>
          <w:szCs w:val="24"/>
        </w:rPr>
      </w:pPr>
      <w:r w:rsidRPr="00747668">
        <w:rPr>
          <w:rFonts w:asciiTheme="majorBidi" w:hAnsiTheme="majorBidi" w:cstheme="majorBidi"/>
          <w:color w:val="000000" w:themeColor="text1"/>
          <w:sz w:val="24"/>
          <w:szCs w:val="24"/>
        </w:rPr>
        <w:t xml:space="preserve">{Q: </w:t>
      </w:r>
      <w:r w:rsidR="00FA29F4" w:rsidRPr="00747668">
        <w:rPr>
          <w:rFonts w:asciiTheme="majorBidi" w:hAnsiTheme="majorBidi" w:cstheme="majorBidi"/>
          <w:color w:val="000000" w:themeColor="text1"/>
          <w:sz w:val="24"/>
          <w:szCs w:val="24"/>
        </w:rPr>
        <w:t>LITERACY</w:t>
      </w:r>
      <w:r w:rsidR="00FA29F4">
        <w:rPr>
          <w:rFonts w:asciiTheme="majorBidi" w:hAnsiTheme="majorBidi" w:cstheme="majorBidi"/>
          <w:color w:val="000000" w:themeColor="text1"/>
          <w:sz w:val="24"/>
          <w:szCs w:val="24"/>
        </w:rPr>
        <w:t>1</w:t>
      </w:r>
      <w:r w:rsidRPr="00747668">
        <w:rPr>
          <w:rFonts w:asciiTheme="majorBidi" w:hAnsiTheme="majorBidi" w:cstheme="majorBidi"/>
          <w:color w:val="000000" w:themeColor="text1"/>
          <w:sz w:val="24"/>
          <w:szCs w:val="24"/>
        </w:rPr>
        <w:t>}</w:t>
      </w:r>
    </w:p>
    <w:p w14:paraId="42F3920A" w14:textId="105227F4" w:rsidR="00AD5015" w:rsidRDefault="001D14EA" w:rsidP="006100A6">
      <w:p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If two people are from the same ethnicity, they will be more genetically similar to each other than two people from different ethnicit</w:t>
      </w:r>
      <w:r w:rsidR="006100A6">
        <w:rPr>
          <w:rFonts w:asciiTheme="majorBidi" w:eastAsia="Times New Roman" w:hAnsiTheme="majorBidi" w:cstheme="majorBidi"/>
          <w:sz w:val="24"/>
          <w:szCs w:val="24"/>
          <w:lang w:bidi="ar-SA"/>
        </w:rPr>
        <w:t>ies</w:t>
      </w:r>
    </w:p>
    <w:p w14:paraId="4C4FE557" w14:textId="77777777" w:rsidR="004506D5" w:rsidRDefault="004506D5" w:rsidP="006100A6">
      <w:pPr>
        <w:shd w:val="clear" w:color="auto" w:fill="FFFFFF"/>
        <w:spacing w:after="0" w:line="240" w:lineRule="auto"/>
        <w:rPr>
          <w:rFonts w:asciiTheme="majorBidi" w:eastAsia="Times New Roman" w:hAnsiTheme="majorBidi" w:cstheme="majorBidi"/>
          <w:sz w:val="24"/>
          <w:szCs w:val="24"/>
          <w:lang w:bidi="ar-SA"/>
        </w:rPr>
      </w:pPr>
    </w:p>
    <w:p w14:paraId="301E0EAD" w14:textId="07CB1EAC" w:rsidR="004506D5" w:rsidRPr="00DA05A5" w:rsidRDefault="004506D5" w:rsidP="00164441">
      <w:pPr>
        <w:shd w:val="clear" w:color="auto" w:fill="FFFFFF"/>
        <w:spacing w:after="0" w:line="240" w:lineRule="auto"/>
        <w:rPr>
          <w:rFonts w:asciiTheme="majorBidi" w:eastAsia="Times New Roman" w:hAnsiTheme="majorBidi" w:cstheme="majorBidi"/>
          <w:sz w:val="24"/>
          <w:szCs w:val="24"/>
          <w:lang w:bidi="ar-SA"/>
        </w:rPr>
      </w:pPr>
      <w:r w:rsidRPr="00164441">
        <w:rPr>
          <w:rFonts w:asciiTheme="majorBidi" w:eastAsia="Times New Roman" w:hAnsiTheme="majorBidi" w:cstheme="majorBidi"/>
          <w:sz w:val="24"/>
          <w:szCs w:val="24"/>
          <w:highlight w:val="yellow"/>
          <w:lang w:bidi="ar-SA"/>
        </w:rPr>
        <w:t xml:space="preserve">INTERVIEWER, IF NEEDED, SAY: </w:t>
      </w:r>
      <w:r w:rsidR="00164441" w:rsidRPr="00164441">
        <w:rPr>
          <w:rFonts w:asciiTheme="majorBidi" w:eastAsia="Times New Roman" w:hAnsiTheme="majorBidi" w:cstheme="majorBidi"/>
          <w:sz w:val="24"/>
          <w:szCs w:val="24"/>
          <w:highlight w:val="yellow"/>
          <w:lang w:bidi="ar-SA"/>
        </w:rPr>
        <w:t>We mean people from the same ethnic group or common origins.</w:t>
      </w:r>
      <w:r w:rsidR="00164441">
        <w:rPr>
          <w:rFonts w:asciiTheme="majorBidi" w:eastAsia="Times New Roman" w:hAnsiTheme="majorBidi" w:cstheme="majorBidi"/>
          <w:sz w:val="24"/>
          <w:szCs w:val="24"/>
          <w:lang w:bidi="ar-SA"/>
        </w:rPr>
        <w:t xml:space="preserve"> </w:t>
      </w:r>
    </w:p>
    <w:p w14:paraId="15366D4A" w14:textId="77777777" w:rsidR="001D14EA" w:rsidRPr="00DA05A5" w:rsidRDefault="001D14EA" w:rsidP="00D06AC1">
      <w:pPr>
        <w:pStyle w:val="ListParagraph"/>
        <w:numPr>
          <w:ilvl w:val="0"/>
          <w:numId w:val="1"/>
        </w:num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highlight w:val="yellow"/>
          <w:lang w:bidi="ar-SA"/>
        </w:rPr>
        <w:t>True</w:t>
      </w:r>
    </w:p>
    <w:p w14:paraId="640B79AF" w14:textId="77777777" w:rsidR="001D14EA" w:rsidRPr="00DA05A5" w:rsidRDefault="001D14EA" w:rsidP="00D06AC1">
      <w:pPr>
        <w:pStyle w:val="ListParagraph"/>
        <w:numPr>
          <w:ilvl w:val="0"/>
          <w:numId w:val="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False</w:t>
      </w:r>
    </w:p>
    <w:p w14:paraId="27482B8E" w14:textId="77777777" w:rsidR="001D14EA" w:rsidRPr="00DA05A5" w:rsidRDefault="001D14EA" w:rsidP="00D06AC1">
      <w:pPr>
        <w:pStyle w:val="ListParagraph"/>
        <w:numPr>
          <w:ilvl w:val="0"/>
          <w:numId w:val="2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DON’T KNOW</w:t>
      </w:r>
    </w:p>
    <w:p w14:paraId="16BBBF87" w14:textId="77777777" w:rsidR="001D14EA" w:rsidRDefault="001D14EA" w:rsidP="00D06AC1">
      <w:pPr>
        <w:pStyle w:val="ListParagraph"/>
        <w:numPr>
          <w:ilvl w:val="0"/>
          <w:numId w:val="2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REFUSED</w:t>
      </w:r>
    </w:p>
    <w:p w14:paraId="1B3FCFAD" w14:textId="6FB3B430" w:rsidR="00A71191" w:rsidRPr="0013176F" w:rsidRDefault="00747668" w:rsidP="0013176F">
      <w:pPr>
        <w:spacing w:after="60" w:line="240" w:lineRule="auto"/>
        <w:ind w:left="360"/>
        <w:jc w:val="right"/>
        <w:rPr>
          <w:rFonts w:asciiTheme="majorBidi" w:hAnsiTheme="majorBidi" w:cstheme="majorBidi"/>
          <w:color w:val="000000" w:themeColor="text1"/>
          <w:sz w:val="24"/>
          <w:szCs w:val="24"/>
        </w:rPr>
      </w:pPr>
      <w:r w:rsidRPr="00747668">
        <w:rPr>
          <w:rFonts w:asciiTheme="majorBidi" w:hAnsiTheme="majorBidi" w:cstheme="majorBidi"/>
          <w:color w:val="000000" w:themeColor="text1"/>
          <w:sz w:val="24"/>
          <w:szCs w:val="24"/>
        </w:rPr>
        <w:t xml:space="preserve">{Q: </w:t>
      </w:r>
      <w:r w:rsidR="00FA29F4" w:rsidRPr="00747668">
        <w:rPr>
          <w:rFonts w:asciiTheme="majorBidi" w:hAnsiTheme="majorBidi" w:cstheme="majorBidi"/>
          <w:color w:val="000000" w:themeColor="text1"/>
          <w:sz w:val="24"/>
          <w:szCs w:val="24"/>
        </w:rPr>
        <w:t>LITERACY</w:t>
      </w:r>
      <w:r w:rsidR="00FA29F4">
        <w:rPr>
          <w:rFonts w:asciiTheme="majorBidi" w:hAnsiTheme="majorBidi" w:cstheme="majorBidi"/>
          <w:color w:val="000000" w:themeColor="text1"/>
          <w:sz w:val="24"/>
          <w:szCs w:val="24"/>
        </w:rPr>
        <w:t>2</w:t>
      </w:r>
      <w:r w:rsidR="0013176F">
        <w:rPr>
          <w:rFonts w:asciiTheme="majorBidi" w:hAnsiTheme="majorBidi" w:cstheme="majorBidi"/>
          <w:color w:val="000000" w:themeColor="text1"/>
          <w:sz w:val="24"/>
          <w:szCs w:val="24"/>
        </w:rPr>
        <w:t>}</w:t>
      </w:r>
    </w:p>
    <w:p w14:paraId="6FB46178" w14:textId="7FFA1F35" w:rsidR="00507A15" w:rsidRDefault="00507A15" w:rsidP="00507A15">
      <w:p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You have more genes in common with your brother or sister than with your cousins</w:t>
      </w:r>
    </w:p>
    <w:p w14:paraId="0470634D" w14:textId="77777777" w:rsidR="001D14EA" w:rsidRPr="00887506" w:rsidRDefault="001D14EA" w:rsidP="00D06AC1">
      <w:pPr>
        <w:pStyle w:val="ListParagraph"/>
        <w:numPr>
          <w:ilvl w:val="0"/>
          <w:numId w:val="2"/>
        </w:numPr>
        <w:shd w:val="clear" w:color="auto" w:fill="FFFFFF"/>
        <w:spacing w:after="0" w:line="240" w:lineRule="auto"/>
        <w:rPr>
          <w:rFonts w:asciiTheme="majorBidi" w:eastAsia="Times New Roman" w:hAnsiTheme="majorBidi" w:cstheme="majorBidi"/>
          <w:sz w:val="24"/>
          <w:szCs w:val="24"/>
          <w:highlight w:val="yellow"/>
          <w:lang w:bidi="ar-SA"/>
        </w:rPr>
      </w:pPr>
      <w:r w:rsidRPr="00887506">
        <w:rPr>
          <w:rFonts w:asciiTheme="majorBidi" w:eastAsia="Times New Roman" w:hAnsiTheme="majorBidi" w:cstheme="majorBidi"/>
          <w:sz w:val="24"/>
          <w:szCs w:val="24"/>
          <w:highlight w:val="yellow"/>
          <w:lang w:bidi="ar-SA"/>
        </w:rPr>
        <w:t>True</w:t>
      </w:r>
    </w:p>
    <w:p w14:paraId="669E2A42" w14:textId="77777777" w:rsidR="001D14EA" w:rsidRPr="00887506" w:rsidRDefault="001D14EA" w:rsidP="00D06AC1">
      <w:pPr>
        <w:pStyle w:val="ListParagraph"/>
        <w:numPr>
          <w:ilvl w:val="0"/>
          <w:numId w:val="2"/>
        </w:numPr>
        <w:shd w:val="clear" w:color="auto" w:fill="FFFFFF"/>
        <w:spacing w:after="0" w:line="240" w:lineRule="auto"/>
        <w:rPr>
          <w:rFonts w:asciiTheme="majorBidi" w:eastAsia="Times New Roman" w:hAnsiTheme="majorBidi" w:cstheme="majorBidi"/>
          <w:sz w:val="24"/>
          <w:szCs w:val="24"/>
          <w:lang w:bidi="ar-SA"/>
        </w:rPr>
      </w:pPr>
      <w:r w:rsidRPr="00887506">
        <w:rPr>
          <w:rFonts w:asciiTheme="majorBidi" w:eastAsia="Times New Roman" w:hAnsiTheme="majorBidi" w:cstheme="majorBidi"/>
          <w:sz w:val="24"/>
          <w:szCs w:val="24"/>
          <w:lang w:bidi="ar-SA"/>
        </w:rPr>
        <w:t>False</w:t>
      </w:r>
    </w:p>
    <w:p w14:paraId="5CC80309" w14:textId="77777777" w:rsidR="001D14EA" w:rsidRPr="00DA05A5" w:rsidRDefault="001D14EA" w:rsidP="00D06AC1">
      <w:pPr>
        <w:pStyle w:val="ListParagraph"/>
        <w:numPr>
          <w:ilvl w:val="0"/>
          <w:numId w:val="22"/>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DON’T KNOW</w:t>
      </w:r>
    </w:p>
    <w:p w14:paraId="0029610A" w14:textId="77777777" w:rsidR="001D14EA" w:rsidRDefault="001D14EA" w:rsidP="00D06AC1">
      <w:pPr>
        <w:pStyle w:val="ListParagraph"/>
        <w:numPr>
          <w:ilvl w:val="0"/>
          <w:numId w:val="22"/>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REFUSED</w:t>
      </w:r>
    </w:p>
    <w:p w14:paraId="4E7C7E45" w14:textId="20099E38" w:rsidR="00747668" w:rsidRPr="00747668" w:rsidRDefault="00747668" w:rsidP="00FA29F4">
      <w:pPr>
        <w:spacing w:after="60" w:line="240" w:lineRule="auto"/>
        <w:ind w:left="360"/>
        <w:jc w:val="right"/>
        <w:rPr>
          <w:rFonts w:asciiTheme="majorBidi" w:hAnsiTheme="majorBidi" w:cstheme="majorBidi"/>
          <w:color w:val="000000" w:themeColor="text1"/>
          <w:sz w:val="24"/>
          <w:szCs w:val="24"/>
        </w:rPr>
      </w:pPr>
      <w:r w:rsidRPr="00747668">
        <w:rPr>
          <w:rFonts w:asciiTheme="majorBidi" w:hAnsiTheme="majorBidi" w:cstheme="majorBidi"/>
          <w:color w:val="000000" w:themeColor="text1"/>
          <w:sz w:val="24"/>
          <w:szCs w:val="24"/>
        </w:rPr>
        <w:t xml:space="preserve">{Q: </w:t>
      </w:r>
      <w:r w:rsidR="00FA29F4" w:rsidRPr="00747668">
        <w:rPr>
          <w:rFonts w:asciiTheme="majorBidi" w:hAnsiTheme="majorBidi" w:cstheme="majorBidi"/>
          <w:color w:val="000000" w:themeColor="text1"/>
          <w:sz w:val="24"/>
          <w:szCs w:val="24"/>
        </w:rPr>
        <w:t>LITERACY</w:t>
      </w:r>
      <w:r w:rsidR="00FA29F4">
        <w:rPr>
          <w:rFonts w:asciiTheme="majorBidi" w:hAnsiTheme="majorBidi" w:cstheme="majorBidi"/>
          <w:color w:val="000000" w:themeColor="text1"/>
          <w:sz w:val="24"/>
          <w:szCs w:val="24"/>
        </w:rPr>
        <w:t>3</w:t>
      </w:r>
      <w:r w:rsidRPr="00747668">
        <w:rPr>
          <w:rFonts w:asciiTheme="majorBidi" w:hAnsiTheme="majorBidi" w:cstheme="majorBidi"/>
          <w:color w:val="000000" w:themeColor="text1"/>
          <w:sz w:val="24"/>
          <w:szCs w:val="24"/>
        </w:rPr>
        <w:t>}</w:t>
      </w:r>
    </w:p>
    <w:p w14:paraId="0B1905F5" w14:textId="43F60D99" w:rsidR="00E165F7" w:rsidRDefault="001D14EA" w:rsidP="00E165F7">
      <w:p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 xml:space="preserve">People </w:t>
      </w:r>
      <w:r w:rsidR="00E165F7">
        <w:rPr>
          <w:rFonts w:asciiTheme="majorBidi" w:eastAsia="Times New Roman" w:hAnsiTheme="majorBidi" w:cstheme="majorBidi"/>
          <w:sz w:val="24"/>
          <w:szCs w:val="24"/>
          <w:lang w:bidi="ar-SA"/>
        </w:rPr>
        <w:t>share more genes with their paternal cousins than their maternal cousins</w:t>
      </w:r>
    </w:p>
    <w:p w14:paraId="6F2D7A94" w14:textId="77777777" w:rsidR="001D14EA" w:rsidRPr="00DA05A5" w:rsidRDefault="001D14EA" w:rsidP="00D06AC1">
      <w:pPr>
        <w:pStyle w:val="ListParagraph"/>
        <w:numPr>
          <w:ilvl w:val="0"/>
          <w:numId w:val="3"/>
        </w:num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True</w:t>
      </w:r>
    </w:p>
    <w:p w14:paraId="3EC469A4" w14:textId="77777777" w:rsidR="001D14EA" w:rsidRPr="00DA05A5" w:rsidRDefault="001D14EA" w:rsidP="00D06AC1">
      <w:pPr>
        <w:pStyle w:val="ListParagraph"/>
        <w:numPr>
          <w:ilvl w:val="0"/>
          <w:numId w:val="3"/>
        </w:numPr>
        <w:shd w:val="clear" w:color="auto" w:fill="FFFFFF"/>
        <w:spacing w:after="0" w:line="240" w:lineRule="auto"/>
        <w:rPr>
          <w:rFonts w:asciiTheme="majorBidi" w:eastAsia="Times New Roman" w:hAnsiTheme="majorBidi" w:cstheme="majorBidi"/>
          <w:sz w:val="24"/>
          <w:szCs w:val="24"/>
          <w:highlight w:val="yellow"/>
          <w:lang w:bidi="ar-SA"/>
        </w:rPr>
      </w:pPr>
      <w:r w:rsidRPr="00DA05A5">
        <w:rPr>
          <w:rFonts w:asciiTheme="majorBidi" w:eastAsia="Times New Roman" w:hAnsiTheme="majorBidi" w:cstheme="majorBidi"/>
          <w:sz w:val="24"/>
          <w:szCs w:val="24"/>
          <w:highlight w:val="yellow"/>
          <w:lang w:bidi="ar-SA"/>
        </w:rPr>
        <w:t>False</w:t>
      </w:r>
    </w:p>
    <w:p w14:paraId="10158562" w14:textId="77777777" w:rsidR="001D14EA" w:rsidRPr="00DA05A5" w:rsidRDefault="001D14EA" w:rsidP="00D06AC1">
      <w:pPr>
        <w:pStyle w:val="ListParagraph"/>
        <w:numPr>
          <w:ilvl w:val="0"/>
          <w:numId w:val="23"/>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DON’T KNOW</w:t>
      </w:r>
    </w:p>
    <w:p w14:paraId="24AABB0C" w14:textId="77777777" w:rsidR="001D14EA" w:rsidRDefault="001D14EA" w:rsidP="00D06AC1">
      <w:pPr>
        <w:pStyle w:val="ListParagraph"/>
        <w:numPr>
          <w:ilvl w:val="0"/>
          <w:numId w:val="23"/>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REFUSED</w:t>
      </w:r>
    </w:p>
    <w:p w14:paraId="7C287C65" w14:textId="7C0BD798" w:rsidR="00D0442F" w:rsidRPr="00747668" w:rsidRDefault="00D0442F" w:rsidP="00D0442F">
      <w:pPr>
        <w:spacing w:after="60" w:line="240" w:lineRule="auto"/>
        <w:ind w:left="360"/>
        <w:jc w:val="right"/>
        <w:rPr>
          <w:rFonts w:asciiTheme="majorBidi" w:hAnsiTheme="majorBidi" w:cstheme="majorBidi"/>
          <w:color w:val="000000" w:themeColor="text1"/>
          <w:sz w:val="24"/>
          <w:szCs w:val="24"/>
        </w:rPr>
      </w:pPr>
      <w:r w:rsidRPr="00747668">
        <w:rPr>
          <w:rFonts w:asciiTheme="majorBidi" w:hAnsiTheme="majorBidi" w:cstheme="majorBidi"/>
          <w:color w:val="000000" w:themeColor="text1"/>
          <w:sz w:val="24"/>
          <w:szCs w:val="24"/>
        </w:rPr>
        <w:t>{Q: LITERACY</w:t>
      </w:r>
      <w:r>
        <w:rPr>
          <w:rFonts w:asciiTheme="majorBidi" w:hAnsiTheme="majorBidi" w:cstheme="majorBidi"/>
          <w:color w:val="000000" w:themeColor="text1"/>
          <w:sz w:val="24"/>
          <w:szCs w:val="24"/>
        </w:rPr>
        <w:t>4</w:t>
      </w:r>
      <w:r w:rsidRPr="00747668">
        <w:rPr>
          <w:rFonts w:asciiTheme="majorBidi" w:hAnsiTheme="majorBidi" w:cstheme="majorBidi"/>
          <w:color w:val="000000" w:themeColor="text1"/>
          <w:sz w:val="24"/>
          <w:szCs w:val="24"/>
        </w:rPr>
        <w:t>}</w:t>
      </w:r>
    </w:p>
    <w:p w14:paraId="38392707" w14:textId="089BA258" w:rsidR="00D0442F" w:rsidRDefault="00D0442F" w:rsidP="00D0442F">
      <w:p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The sex of the baby is determined by the father</w:t>
      </w:r>
    </w:p>
    <w:p w14:paraId="039B0699" w14:textId="77777777" w:rsidR="00D0442F" w:rsidRPr="00682027" w:rsidRDefault="00D0442F" w:rsidP="00340415">
      <w:pPr>
        <w:pStyle w:val="ListParagraph"/>
        <w:numPr>
          <w:ilvl w:val="0"/>
          <w:numId w:val="57"/>
        </w:numPr>
        <w:shd w:val="clear" w:color="auto" w:fill="FFFFFF"/>
        <w:spacing w:after="0" w:line="240" w:lineRule="auto"/>
        <w:rPr>
          <w:rFonts w:asciiTheme="majorBidi" w:eastAsia="Times New Roman" w:hAnsiTheme="majorBidi" w:cstheme="majorBidi"/>
          <w:sz w:val="24"/>
          <w:szCs w:val="24"/>
          <w:lang w:bidi="ar-SA"/>
        </w:rPr>
      </w:pPr>
      <w:r w:rsidRPr="00682027">
        <w:rPr>
          <w:rFonts w:asciiTheme="majorBidi" w:eastAsia="Times New Roman" w:hAnsiTheme="majorBidi" w:cstheme="majorBidi"/>
          <w:sz w:val="24"/>
          <w:szCs w:val="24"/>
          <w:highlight w:val="yellow"/>
          <w:lang w:bidi="ar-SA"/>
        </w:rPr>
        <w:t>True</w:t>
      </w:r>
    </w:p>
    <w:p w14:paraId="6D58C0E5" w14:textId="77777777" w:rsidR="00D0442F" w:rsidRPr="00682027" w:rsidRDefault="00D0442F" w:rsidP="00340415">
      <w:pPr>
        <w:pStyle w:val="ListParagraph"/>
        <w:numPr>
          <w:ilvl w:val="0"/>
          <w:numId w:val="57"/>
        </w:numPr>
        <w:shd w:val="clear" w:color="auto" w:fill="FFFFFF"/>
        <w:spacing w:after="0" w:line="240" w:lineRule="auto"/>
        <w:rPr>
          <w:rFonts w:asciiTheme="majorBidi" w:eastAsia="Times New Roman" w:hAnsiTheme="majorBidi" w:cstheme="majorBidi"/>
          <w:sz w:val="24"/>
          <w:szCs w:val="24"/>
          <w:lang w:bidi="ar-SA"/>
        </w:rPr>
      </w:pPr>
      <w:r w:rsidRPr="00682027">
        <w:rPr>
          <w:rFonts w:asciiTheme="majorBidi" w:eastAsia="Times New Roman" w:hAnsiTheme="majorBidi" w:cstheme="majorBidi"/>
          <w:sz w:val="24"/>
          <w:szCs w:val="24"/>
          <w:lang w:bidi="ar-SA"/>
        </w:rPr>
        <w:t>False</w:t>
      </w:r>
    </w:p>
    <w:p w14:paraId="00ECFC91" w14:textId="77777777" w:rsidR="00D0442F" w:rsidRPr="00682027" w:rsidRDefault="00D0442F" w:rsidP="00340415">
      <w:pPr>
        <w:pStyle w:val="ListParagraph"/>
        <w:numPr>
          <w:ilvl w:val="0"/>
          <w:numId w:val="58"/>
        </w:numPr>
        <w:shd w:val="clear" w:color="auto" w:fill="FFFFFF"/>
        <w:spacing w:line="240" w:lineRule="auto"/>
        <w:rPr>
          <w:rFonts w:asciiTheme="majorBidi" w:eastAsia="Times New Roman" w:hAnsiTheme="majorBidi" w:cstheme="majorBidi"/>
          <w:sz w:val="24"/>
          <w:szCs w:val="24"/>
          <w:lang w:bidi="ar-SA"/>
        </w:rPr>
      </w:pPr>
      <w:r w:rsidRPr="00682027">
        <w:rPr>
          <w:rFonts w:asciiTheme="majorBidi" w:eastAsia="Times New Roman" w:hAnsiTheme="majorBidi" w:cstheme="majorBidi"/>
          <w:sz w:val="24"/>
          <w:szCs w:val="24"/>
          <w:lang w:bidi="ar-SA"/>
        </w:rPr>
        <w:t>DON’T KNOW</w:t>
      </w:r>
    </w:p>
    <w:p w14:paraId="1EA20565" w14:textId="77777777" w:rsidR="00D0442F" w:rsidRPr="00682027" w:rsidRDefault="00D0442F" w:rsidP="00340415">
      <w:pPr>
        <w:pStyle w:val="ListParagraph"/>
        <w:numPr>
          <w:ilvl w:val="0"/>
          <w:numId w:val="58"/>
        </w:numPr>
        <w:shd w:val="clear" w:color="auto" w:fill="FFFFFF"/>
        <w:spacing w:line="240" w:lineRule="auto"/>
        <w:rPr>
          <w:rFonts w:asciiTheme="majorBidi" w:eastAsia="Times New Roman" w:hAnsiTheme="majorBidi" w:cstheme="majorBidi"/>
          <w:sz w:val="24"/>
          <w:szCs w:val="24"/>
          <w:lang w:bidi="ar-SA"/>
        </w:rPr>
      </w:pPr>
      <w:r w:rsidRPr="00682027">
        <w:rPr>
          <w:rFonts w:asciiTheme="majorBidi" w:eastAsia="Times New Roman" w:hAnsiTheme="majorBidi" w:cstheme="majorBidi"/>
          <w:sz w:val="24"/>
          <w:szCs w:val="24"/>
          <w:lang w:bidi="ar-SA"/>
        </w:rPr>
        <w:t>REFUSED</w:t>
      </w:r>
    </w:p>
    <w:p w14:paraId="44D688E9" w14:textId="51DE31C4" w:rsidR="00747668" w:rsidRPr="00747668" w:rsidRDefault="00747668" w:rsidP="00D0442F">
      <w:pPr>
        <w:spacing w:after="60" w:line="240" w:lineRule="auto"/>
        <w:ind w:left="360"/>
        <w:jc w:val="right"/>
        <w:rPr>
          <w:rFonts w:asciiTheme="majorBidi" w:hAnsiTheme="majorBidi" w:cstheme="majorBidi"/>
          <w:color w:val="000000" w:themeColor="text1"/>
          <w:sz w:val="24"/>
          <w:szCs w:val="24"/>
        </w:rPr>
      </w:pPr>
      <w:r w:rsidRPr="00747668">
        <w:rPr>
          <w:rFonts w:asciiTheme="majorBidi" w:hAnsiTheme="majorBidi" w:cstheme="majorBidi"/>
          <w:color w:val="000000" w:themeColor="text1"/>
          <w:sz w:val="24"/>
          <w:szCs w:val="24"/>
        </w:rPr>
        <w:t xml:space="preserve">{Q: </w:t>
      </w:r>
      <w:r w:rsidR="00FA29F4" w:rsidRPr="00747668">
        <w:rPr>
          <w:rFonts w:asciiTheme="majorBidi" w:hAnsiTheme="majorBidi" w:cstheme="majorBidi"/>
          <w:color w:val="000000" w:themeColor="text1"/>
          <w:sz w:val="24"/>
          <w:szCs w:val="24"/>
        </w:rPr>
        <w:t>LITERACY</w:t>
      </w:r>
      <w:r w:rsidR="00D0442F">
        <w:rPr>
          <w:rFonts w:asciiTheme="majorBidi" w:hAnsiTheme="majorBidi" w:cstheme="majorBidi"/>
          <w:color w:val="000000" w:themeColor="text1"/>
          <w:sz w:val="24"/>
          <w:szCs w:val="24"/>
        </w:rPr>
        <w:t>5</w:t>
      </w:r>
      <w:r w:rsidRPr="00747668">
        <w:rPr>
          <w:rFonts w:asciiTheme="majorBidi" w:hAnsiTheme="majorBidi" w:cstheme="majorBidi"/>
          <w:color w:val="000000" w:themeColor="text1"/>
          <w:sz w:val="24"/>
          <w:szCs w:val="24"/>
        </w:rPr>
        <w:t>}</w:t>
      </w:r>
    </w:p>
    <w:p w14:paraId="754F2C68" w14:textId="397C30D2" w:rsidR="001D14EA" w:rsidRPr="00DA05A5" w:rsidRDefault="001D14EA" w:rsidP="00D652C9">
      <w:p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 xml:space="preserve">Every </w:t>
      </w:r>
      <w:r w:rsidR="00684249" w:rsidRPr="00DA05A5">
        <w:rPr>
          <w:rFonts w:asciiTheme="majorBidi" w:eastAsia="Times New Roman" w:hAnsiTheme="majorBidi" w:cstheme="majorBidi"/>
          <w:sz w:val="24"/>
          <w:szCs w:val="24"/>
          <w:lang w:bidi="ar-SA"/>
        </w:rPr>
        <w:t>trait</w:t>
      </w:r>
      <w:r w:rsidRPr="00DA05A5">
        <w:rPr>
          <w:rFonts w:asciiTheme="majorBidi" w:eastAsia="Times New Roman" w:hAnsiTheme="majorBidi" w:cstheme="majorBidi"/>
          <w:sz w:val="24"/>
          <w:szCs w:val="24"/>
          <w:lang w:bidi="ar-SA"/>
        </w:rPr>
        <w:t xml:space="preserve"> is controlled by </w:t>
      </w:r>
      <w:r w:rsidR="006100A6">
        <w:rPr>
          <w:rFonts w:asciiTheme="majorBidi" w:eastAsia="Times New Roman" w:hAnsiTheme="majorBidi" w:cstheme="majorBidi"/>
          <w:sz w:val="24"/>
          <w:szCs w:val="24"/>
          <w:lang w:bidi="ar-SA"/>
        </w:rPr>
        <w:t xml:space="preserve">a </w:t>
      </w:r>
      <w:r w:rsidRPr="00DA05A5">
        <w:rPr>
          <w:rFonts w:asciiTheme="majorBidi" w:eastAsia="Times New Roman" w:hAnsiTheme="majorBidi" w:cstheme="majorBidi"/>
          <w:sz w:val="24"/>
          <w:szCs w:val="24"/>
          <w:lang w:bidi="ar-SA"/>
        </w:rPr>
        <w:t xml:space="preserve">specific single gene (example: </w:t>
      </w:r>
      <w:r w:rsidR="00D3375C">
        <w:rPr>
          <w:rFonts w:asciiTheme="majorBidi" w:eastAsia="Times New Roman" w:hAnsiTheme="majorBidi" w:cstheme="majorBidi"/>
          <w:sz w:val="24"/>
          <w:szCs w:val="24"/>
          <w:lang w:bidi="ar-SA"/>
        </w:rPr>
        <w:t>height</w:t>
      </w:r>
      <w:r w:rsidRPr="00DA05A5">
        <w:rPr>
          <w:rFonts w:asciiTheme="majorBidi" w:eastAsia="Times New Roman" w:hAnsiTheme="majorBidi" w:cstheme="majorBidi"/>
          <w:sz w:val="24"/>
          <w:szCs w:val="24"/>
          <w:lang w:bidi="ar-SA"/>
        </w:rPr>
        <w:t xml:space="preserve"> is controlled by a </w:t>
      </w:r>
      <w:r w:rsidR="00D3375C">
        <w:rPr>
          <w:rFonts w:asciiTheme="majorBidi" w:eastAsia="Times New Roman" w:hAnsiTheme="majorBidi" w:cstheme="majorBidi"/>
          <w:sz w:val="24"/>
          <w:szCs w:val="24"/>
          <w:lang w:bidi="ar-SA"/>
        </w:rPr>
        <w:t>height</w:t>
      </w:r>
      <w:r w:rsidRPr="00DA05A5">
        <w:rPr>
          <w:rFonts w:asciiTheme="majorBidi" w:eastAsia="Times New Roman" w:hAnsiTheme="majorBidi" w:cstheme="majorBidi"/>
          <w:sz w:val="24"/>
          <w:szCs w:val="24"/>
          <w:lang w:bidi="ar-SA"/>
        </w:rPr>
        <w:t xml:space="preserve"> gene, </w:t>
      </w:r>
      <w:r w:rsidR="00D3375C">
        <w:rPr>
          <w:rFonts w:asciiTheme="majorBidi" w:eastAsia="Times New Roman" w:hAnsiTheme="majorBidi" w:cstheme="majorBidi"/>
          <w:sz w:val="24"/>
          <w:szCs w:val="24"/>
          <w:lang w:bidi="ar-SA"/>
        </w:rPr>
        <w:t>eye color</w:t>
      </w:r>
      <w:r w:rsidRPr="00DA05A5">
        <w:rPr>
          <w:rFonts w:asciiTheme="majorBidi" w:eastAsia="Times New Roman" w:hAnsiTheme="majorBidi" w:cstheme="majorBidi"/>
          <w:sz w:val="24"/>
          <w:szCs w:val="24"/>
          <w:lang w:bidi="ar-SA"/>
        </w:rPr>
        <w:t xml:space="preserve"> is controlled by </w:t>
      </w:r>
      <w:r w:rsidR="00D3375C" w:rsidRPr="00DA05A5">
        <w:rPr>
          <w:rFonts w:asciiTheme="majorBidi" w:eastAsia="Times New Roman" w:hAnsiTheme="majorBidi" w:cstheme="majorBidi"/>
          <w:sz w:val="24"/>
          <w:szCs w:val="24"/>
          <w:lang w:bidi="ar-SA"/>
        </w:rPr>
        <w:t>an</w:t>
      </w:r>
      <w:r w:rsidRPr="00DA05A5">
        <w:rPr>
          <w:rFonts w:asciiTheme="majorBidi" w:eastAsia="Times New Roman" w:hAnsiTheme="majorBidi" w:cstheme="majorBidi"/>
          <w:sz w:val="24"/>
          <w:szCs w:val="24"/>
          <w:lang w:bidi="ar-SA"/>
        </w:rPr>
        <w:t xml:space="preserve"> </w:t>
      </w:r>
      <w:r w:rsidR="00D3375C">
        <w:rPr>
          <w:rFonts w:asciiTheme="majorBidi" w:eastAsia="Times New Roman" w:hAnsiTheme="majorBidi" w:cstheme="majorBidi"/>
          <w:sz w:val="24"/>
          <w:szCs w:val="24"/>
          <w:lang w:bidi="ar-SA"/>
        </w:rPr>
        <w:t>eye color gen</w:t>
      </w:r>
      <w:r w:rsidR="00D3375C" w:rsidRPr="00D652C9">
        <w:rPr>
          <w:rFonts w:asciiTheme="majorBidi" w:eastAsia="Times New Roman" w:hAnsiTheme="majorBidi" w:cstheme="majorBidi"/>
          <w:sz w:val="24"/>
          <w:szCs w:val="24"/>
          <w:highlight w:val="yellow"/>
          <w:lang w:bidi="ar-SA"/>
        </w:rPr>
        <w:t>e</w:t>
      </w:r>
      <w:r w:rsidRPr="00D652C9">
        <w:rPr>
          <w:rFonts w:asciiTheme="majorBidi" w:eastAsia="Times New Roman" w:hAnsiTheme="majorBidi" w:cstheme="majorBidi"/>
          <w:sz w:val="24"/>
          <w:szCs w:val="24"/>
          <w:highlight w:val="yellow"/>
          <w:lang w:bidi="ar-SA"/>
        </w:rPr>
        <w:t>)</w:t>
      </w:r>
    </w:p>
    <w:p w14:paraId="796782D8" w14:textId="77777777" w:rsidR="001D14EA" w:rsidRPr="00DA05A5" w:rsidRDefault="001D14EA" w:rsidP="00D06AC1">
      <w:pPr>
        <w:pStyle w:val="ListParagraph"/>
        <w:numPr>
          <w:ilvl w:val="0"/>
          <w:numId w:val="4"/>
        </w:num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True</w:t>
      </w:r>
    </w:p>
    <w:p w14:paraId="13139C6C" w14:textId="77777777" w:rsidR="001D14EA" w:rsidRPr="00DA05A5" w:rsidRDefault="001D14EA" w:rsidP="00D06AC1">
      <w:pPr>
        <w:pStyle w:val="ListParagraph"/>
        <w:numPr>
          <w:ilvl w:val="0"/>
          <w:numId w:val="4"/>
        </w:numPr>
        <w:shd w:val="clear" w:color="auto" w:fill="FFFFFF"/>
        <w:spacing w:after="0" w:line="240" w:lineRule="auto"/>
        <w:rPr>
          <w:rFonts w:asciiTheme="majorBidi" w:eastAsia="Times New Roman" w:hAnsiTheme="majorBidi" w:cstheme="majorBidi"/>
          <w:sz w:val="24"/>
          <w:szCs w:val="24"/>
          <w:highlight w:val="yellow"/>
          <w:lang w:bidi="ar-SA"/>
        </w:rPr>
      </w:pPr>
      <w:r w:rsidRPr="00DA05A5">
        <w:rPr>
          <w:rFonts w:asciiTheme="majorBidi" w:eastAsia="Times New Roman" w:hAnsiTheme="majorBidi" w:cstheme="majorBidi"/>
          <w:sz w:val="24"/>
          <w:szCs w:val="24"/>
          <w:highlight w:val="yellow"/>
          <w:lang w:bidi="ar-SA"/>
        </w:rPr>
        <w:t>False</w:t>
      </w:r>
    </w:p>
    <w:p w14:paraId="726489C3" w14:textId="77777777" w:rsidR="001D14EA" w:rsidRPr="00DA05A5" w:rsidRDefault="001D14EA" w:rsidP="00D06AC1">
      <w:pPr>
        <w:pStyle w:val="ListParagraph"/>
        <w:numPr>
          <w:ilvl w:val="0"/>
          <w:numId w:val="24"/>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DON’T KNOW</w:t>
      </w:r>
    </w:p>
    <w:p w14:paraId="1605F654" w14:textId="77777777" w:rsidR="001D14EA" w:rsidRDefault="001D14EA" w:rsidP="00D06AC1">
      <w:pPr>
        <w:pStyle w:val="ListParagraph"/>
        <w:numPr>
          <w:ilvl w:val="0"/>
          <w:numId w:val="24"/>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REFUSED</w:t>
      </w:r>
    </w:p>
    <w:p w14:paraId="6995BF69" w14:textId="77777777" w:rsidR="0013176F" w:rsidRDefault="0013176F" w:rsidP="0013176F">
      <w:pPr>
        <w:shd w:val="clear" w:color="auto" w:fill="FFFFFF"/>
        <w:spacing w:line="240" w:lineRule="auto"/>
        <w:rPr>
          <w:rFonts w:asciiTheme="majorBidi" w:eastAsia="Times New Roman" w:hAnsiTheme="majorBidi" w:cstheme="majorBidi"/>
          <w:sz w:val="24"/>
          <w:szCs w:val="24"/>
          <w:lang w:bidi="ar-SA"/>
        </w:rPr>
      </w:pPr>
    </w:p>
    <w:p w14:paraId="7DC7AAFC" w14:textId="4EFD6197" w:rsidR="00747668" w:rsidRPr="00747668" w:rsidRDefault="00747668" w:rsidP="00D0442F">
      <w:pPr>
        <w:spacing w:after="60" w:line="240" w:lineRule="auto"/>
        <w:ind w:left="360"/>
        <w:jc w:val="right"/>
        <w:rPr>
          <w:rFonts w:asciiTheme="majorBidi" w:hAnsiTheme="majorBidi" w:cstheme="majorBidi"/>
          <w:color w:val="000000" w:themeColor="text1"/>
          <w:sz w:val="24"/>
          <w:szCs w:val="24"/>
        </w:rPr>
      </w:pPr>
      <w:r w:rsidRPr="00747668">
        <w:rPr>
          <w:rFonts w:asciiTheme="majorBidi" w:hAnsiTheme="majorBidi" w:cstheme="majorBidi"/>
          <w:color w:val="000000" w:themeColor="text1"/>
          <w:sz w:val="24"/>
          <w:szCs w:val="24"/>
        </w:rPr>
        <w:t xml:space="preserve">{Q: </w:t>
      </w:r>
      <w:r w:rsidR="00FA29F4" w:rsidRPr="00747668">
        <w:rPr>
          <w:rFonts w:asciiTheme="majorBidi" w:hAnsiTheme="majorBidi" w:cstheme="majorBidi"/>
          <w:color w:val="000000" w:themeColor="text1"/>
          <w:sz w:val="24"/>
          <w:szCs w:val="24"/>
        </w:rPr>
        <w:t>LITERACY</w:t>
      </w:r>
      <w:r w:rsidR="00D0442F">
        <w:rPr>
          <w:rFonts w:asciiTheme="majorBidi" w:hAnsiTheme="majorBidi" w:cstheme="majorBidi"/>
          <w:color w:val="000000" w:themeColor="text1"/>
          <w:sz w:val="24"/>
          <w:szCs w:val="24"/>
        </w:rPr>
        <w:t>6</w:t>
      </w:r>
      <w:r w:rsidRPr="00747668">
        <w:rPr>
          <w:rFonts w:asciiTheme="majorBidi" w:hAnsiTheme="majorBidi" w:cstheme="majorBidi"/>
          <w:color w:val="000000" w:themeColor="text1"/>
          <w:sz w:val="24"/>
          <w:szCs w:val="24"/>
        </w:rPr>
        <w:t>}</w:t>
      </w:r>
    </w:p>
    <w:p w14:paraId="6FF787C5" w14:textId="77777777" w:rsidR="0046659F" w:rsidRPr="00DA05A5" w:rsidRDefault="0046659F" w:rsidP="002C67C3">
      <w:p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We can only say that a disease is genetic if it has affected more than one family member</w:t>
      </w:r>
    </w:p>
    <w:p w14:paraId="06208515" w14:textId="77777777" w:rsidR="0046659F" w:rsidRPr="00DA05A5" w:rsidRDefault="0046659F" w:rsidP="00D06AC1">
      <w:pPr>
        <w:pStyle w:val="ListParagraph"/>
        <w:numPr>
          <w:ilvl w:val="0"/>
          <w:numId w:val="5"/>
        </w:num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True</w:t>
      </w:r>
    </w:p>
    <w:p w14:paraId="289E3B7D" w14:textId="77777777" w:rsidR="0046659F" w:rsidRPr="00DA05A5" w:rsidRDefault="0046659F" w:rsidP="00D06AC1">
      <w:pPr>
        <w:pStyle w:val="ListParagraph"/>
        <w:numPr>
          <w:ilvl w:val="0"/>
          <w:numId w:val="5"/>
        </w:numPr>
        <w:shd w:val="clear" w:color="auto" w:fill="FFFFFF"/>
        <w:spacing w:line="240" w:lineRule="auto"/>
        <w:rPr>
          <w:rFonts w:asciiTheme="majorBidi" w:eastAsia="Times New Roman" w:hAnsiTheme="majorBidi" w:cstheme="majorBidi"/>
          <w:sz w:val="24"/>
          <w:szCs w:val="24"/>
          <w:highlight w:val="yellow"/>
          <w:lang w:bidi="ar-SA"/>
        </w:rPr>
      </w:pPr>
      <w:r w:rsidRPr="00DA05A5">
        <w:rPr>
          <w:rFonts w:asciiTheme="majorBidi" w:eastAsia="Times New Roman" w:hAnsiTheme="majorBidi" w:cstheme="majorBidi"/>
          <w:sz w:val="24"/>
          <w:szCs w:val="24"/>
          <w:highlight w:val="yellow"/>
          <w:lang w:bidi="ar-SA"/>
        </w:rPr>
        <w:t>False</w:t>
      </w:r>
    </w:p>
    <w:p w14:paraId="595D017A" w14:textId="77777777" w:rsidR="0046659F" w:rsidRPr="00DA05A5" w:rsidRDefault="0046659F" w:rsidP="00D06AC1">
      <w:pPr>
        <w:pStyle w:val="ListParagraph"/>
        <w:numPr>
          <w:ilvl w:val="0"/>
          <w:numId w:val="25"/>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DON’T KNOW</w:t>
      </w:r>
    </w:p>
    <w:p w14:paraId="600E81B5" w14:textId="77777777" w:rsidR="0046659F" w:rsidRPr="00DA05A5" w:rsidRDefault="0046659F" w:rsidP="00D06AC1">
      <w:pPr>
        <w:pStyle w:val="ListParagraph"/>
        <w:numPr>
          <w:ilvl w:val="0"/>
          <w:numId w:val="25"/>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REFUSED</w:t>
      </w:r>
    </w:p>
    <w:p w14:paraId="2792D52C" w14:textId="4878A9C3" w:rsidR="00747668" w:rsidRPr="00747668" w:rsidRDefault="00747668" w:rsidP="00D0442F">
      <w:pPr>
        <w:spacing w:after="60" w:line="240" w:lineRule="auto"/>
        <w:ind w:left="360"/>
        <w:jc w:val="right"/>
        <w:rPr>
          <w:rFonts w:asciiTheme="majorBidi" w:hAnsiTheme="majorBidi" w:cstheme="majorBidi"/>
          <w:color w:val="000000" w:themeColor="text1"/>
          <w:sz w:val="24"/>
          <w:szCs w:val="24"/>
        </w:rPr>
      </w:pPr>
      <w:r w:rsidRPr="00747668">
        <w:rPr>
          <w:rFonts w:asciiTheme="majorBidi" w:hAnsiTheme="majorBidi" w:cstheme="majorBidi"/>
          <w:color w:val="000000" w:themeColor="text1"/>
          <w:sz w:val="24"/>
          <w:szCs w:val="24"/>
        </w:rPr>
        <w:t xml:space="preserve">{Q: </w:t>
      </w:r>
      <w:r w:rsidR="00FA29F4" w:rsidRPr="00747668">
        <w:rPr>
          <w:rFonts w:asciiTheme="majorBidi" w:hAnsiTheme="majorBidi" w:cstheme="majorBidi"/>
          <w:color w:val="000000" w:themeColor="text1"/>
          <w:sz w:val="24"/>
          <w:szCs w:val="24"/>
        </w:rPr>
        <w:t>LITERACY</w:t>
      </w:r>
      <w:r w:rsidR="00D0442F">
        <w:rPr>
          <w:rFonts w:asciiTheme="majorBidi" w:hAnsiTheme="majorBidi" w:cstheme="majorBidi"/>
          <w:color w:val="000000" w:themeColor="text1"/>
          <w:sz w:val="24"/>
          <w:szCs w:val="24"/>
        </w:rPr>
        <w:t>7</w:t>
      </w:r>
      <w:r w:rsidRPr="00747668">
        <w:rPr>
          <w:rFonts w:asciiTheme="majorBidi" w:hAnsiTheme="majorBidi" w:cstheme="majorBidi"/>
          <w:color w:val="000000" w:themeColor="text1"/>
          <w:sz w:val="24"/>
          <w:szCs w:val="24"/>
        </w:rPr>
        <w:t>}</w:t>
      </w:r>
    </w:p>
    <w:p w14:paraId="4708B959" w14:textId="58DB9863" w:rsidR="0046659F" w:rsidRPr="00DA05A5" w:rsidRDefault="0046659F" w:rsidP="006100A6">
      <w:p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Some genetic</w:t>
      </w:r>
      <w:r w:rsidR="00BF6BAC">
        <w:rPr>
          <w:rFonts w:asciiTheme="majorBidi" w:eastAsia="Times New Roman" w:hAnsiTheme="majorBidi" w:cstheme="majorBidi"/>
          <w:sz w:val="24"/>
          <w:szCs w:val="24"/>
          <w:lang w:bidi="ar-SA"/>
        </w:rPr>
        <w:t xml:space="preserve"> diseases</w:t>
      </w:r>
      <w:r w:rsidR="00BF6BAC" w:rsidRPr="00DA05A5">
        <w:rPr>
          <w:rFonts w:asciiTheme="majorBidi" w:eastAsia="Times New Roman" w:hAnsiTheme="majorBidi" w:cstheme="majorBidi"/>
          <w:sz w:val="24"/>
          <w:szCs w:val="24"/>
          <w:lang w:bidi="ar-SA"/>
        </w:rPr>
        <w:t xml:space="preserve"> </w:t>
      </w:r>
      <w:r w:rsidR="00BF6BAC">
        <w:rPr>
          <w:rFonts w:asciiTheme="majorBidi" w:eastAsia="Times New Roman" w:hAnsiTheme="majorBidi" w:cstheme="majorBidi"/>
          <w:sz w:val="24"/>
          <w:szCs w:val="24"/>
          <w:lang w:bidi="ar-SA"/>
        </w:rPr>
        <w:t xml:space="preserve">appear </w:t>
      </w:r>
      <w:r w:rsidRPr="00DA05A5">
        <w:rPr>
          <w:rFonts w:asciiTheme="majorBidi" w:eastAsia="Times New Roman" w:hAnsiTheme="majorBidi" w:cstheme="majorBidi"/>
          <w:sz w:val="24"/>
          <w:szCs w:val="24"/>
          <w:lang w:bidi="ar-SA"/>
        </w:rPr>
        <w:t>later in adult life</w:t>
      </w:r>
      <w:r w:rsidR="00BF6BAC">
        <w:rPr>
          <w:rFonts w:asciiTheme="majorBidi" w:eastAsia="Times New Roman" w:hAnsiTheme="majorBidi" w:cstheme="majorBidi"/>
          <w:sz w:val="24"/>
          <w:szCs w:val="24"/>
          <w:lang w:bidi="ar-SA"/>
        </w:rPr>
        <w:t xml:space="preserve"> rather than appearing in childhood</w:t>
      </w:r>
    </w:p>
    <w:p w14:paraId="34BB664C" w14:textId="77777777" w:rsidR="0046659F" w:rsidRPr="00DA05A5" w:rsidRDefault="0046659F" w:rsidP="00D06AC1">
      <w:pPr>
        <w:pStyle w:val="ListParagraph"/>
        <w:numPr>
          <w:ilvl w:val="0"/>
          <w:numId w:val="6"/>
        </w:numPr>
        <w:shd w:val="clear" w:color="auto" w:fill="FFFFFF"/>
        <w:spacing w:after="0" w:line="240" w:lineRule="auto"/>
        <w:rPr>
          <w:rFonts w:asciiTheme="majorBidi" w:eastAsia="Times New Roman" w:hAnsiTheme="majorBidi" w:cstheme="majorBidi"/>
          <w:sz w:val="24"/>
          <w:szCs w:val="24"/>
          <w:highlight w:val="yellow"/>
          <w:lang w:bidi="ar-SA"/>
        </w:rPr>
      </w:pPr>
      <w:r w:rsidRPr="00DA05A5">
        <w:rPr>
          <w:rFonts w:asciiTheme="majorBidi" w:eastAsia="Times New Roman" w:hAnsiTheme="majorBidi" w:cstheme="majorBidi"/>
          <w:sz w:val="24"/>
          <w:szCs w:val="24"/>
          <w:highlight w:val="yellow"/>
          <w:lang w:bidi="ar-SA"/>
        </w:rPr>
        <w:t>True</w:t>
      </w:r>
    </w:p>
    <w:p w14:paraId="145038B8" w14:textId="77777777" w:rsidR="0046659F" w:rsidRPr="00DA05A5" w:rsidRDefault="0046659F" w:rsidP="00D06AC1">
      <w:pPr>
        <w:pStyle w:val="ListParagraph"/>
        <w:numPr>
          <w:ilvl w:val="0"/>
          <w:numId w:val="6"/>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False</w:t>
      </w:r>
    </w:p>
    <w:p w14:paraId="649CACC7" w14:textId="77777777" w:rsidR="0046659F" w:rsidRPr="00DA05A5" w:rsidRDefault="0046659F" w:rsidP="00D06AC1">
      <w:pPr>
        <w:pStyle w:val="ListParagraph"/>
        <w:numPr>
          <w:ilvl w:val="0"/>
          <w:numId w:val="26"/>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DON’T KNOW</w:t>
      </w:r>
    </w:p>
    <w:p w14:paraId="699D4880" w14:textId="77777777" w:rsidR="0046659F" w:rsidRDefault="0046659F" w:rsidP="00D06AC1">
      <w:pPr>
        <w:pStyle w:val="ListParagraph"/>
        <w:numPr>
          <w:ilvl w:val="0"/>
          <w:numId w:val="26"/>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REFUSED</w:t>
      </w:r>
    </w:p>
    <w:p w14:paraId="43C33765" w14:textId="03F31C81" w:rsidR="00C20DC4" w:rsidRDefault="00C20DC4" w:rsidP="00C20DC4">
      <w:pPr>
        <w:pStyle w:val="ListParagraph"/>
        <w:spacing w:after="60" w:line="240" w:lineRule="auto"/>
        <w:jc w:val="right"/>
        <w:rPr>
          <w:rFonts w:asciiTheme="majorBidi" w:hAnsiTheme="majorBidi" w:cstheme="majorBidi"/>
          <w:color w:val="000000" w:themeColor="text1"/>
          <w:sz w:val="24"/>
          <w:szCs w:val="24"/>
        </w:rPr>
      </w:pPr>
      <w:r w:rsidRPr="00C20DC4">
        <w:rPr>
          <w:rFonts w:asciiTheme="majorBidi" w:hAnsiTheme="majorBidi" w:cstheme="majorBidi"/>
          <w:color w:val="000000" w:themeColor="text1"/>
          <w:sz w:val="24"/>
          <w:szCs w:val="24"/>
        </w:rPr>
        <w:t>{Q: LITERACY</w:t>
      </w:r>
      <w:r>
        <w:rPr>
          <w:rFonts w:asciiTheme="majorBidi" w:hAnsiTheme="majorBidi" w:cstheme="majorBidi"/>
          <w:color w:val="000000" w:themeColor="text1"/>
          <w:sz w:val="24"/>
          <w:szCs w:val="24"/>
        </w:rPr>
        <w:t>8</w:t>
      </w:r>
      <w:r w:rsidRPr="00C20DC4">
        <w:rPr>
          <w:rFonts w:asciiTheme="majorBidi" w:hAnsiTheme="majorBidi" w:cstheme="majorBidi"/>
          <w:color w:val="000000" w:themeColor="text1"/>
          <w:sz w:val="24"/>
          <w:szCs w:val="24"/>
        </w:rPr>
        <w:t>}</w:t>
      </w:r>
    </w:p>
    <w:p w14:paraId="10A343BC" w14:textId="52C4CB5D" w:rsidR="00C20DC4" w:rsidRDefault="00387D86" w:rsidP="003612E2">
      <w:pPr>
        <w:spacing w:after="60" w:line="240" w:lineRule="auto"/>
        <w:rPr>
          <w:rFonts w:asciiTheme="majorBidi" w:hAnsiTheme="majorBidi" w:cstheme="majorBidi"/>
          <w:color w:val="000000" w:themeColor="text1"/>
          <w:sz w:val="24"/>
          <w:szCs w:val="24"/>
        </w:rPr>
      </w:pPr>
      <w:r w:rsidRPr="003612E2">
        <w:rPr>
          <w:rFonts w:asciiTheme="majorBidi" w:hAnsiTheme="majorBidi" w:cstheme="majorBidi"/>
          <w:color w:val="000000" w:themeColor="text1"/>
          <w:sz w:val="24"/>
          <w:szCs w:val="24"/>
          <w:highlight w:val="yellow"/>
        </w:rPr>
        <w:t xml:space="preserve">Can human health habits affect the </w:t>
      </w:r>
      <w:r w:rsidR="003612E2" w:rsidRPr="003612E2">
        <w:rPr>
          <w:rFonts w:asciiTheme="majorBidi" w:hAnsiTheme="majorBidi" w:cstheme="majorBidi"/>
          <w:color w:val="000000" w:themeColor="text1"/>
          <w:sz w:val="24"/>
          <w:szCs w:val="24"/>
          <w:highlight w:val="yellow"/>
        </w:rPr>
        <w:t>severity</w:t>
      </w:r>
      <w:r w:rsidR="00C20DC4" w:rsidRPr="003612E2">
        <w:rPr>
          <w:rFonts w:asciiTheme="majorBidi" w:hAnsiTheme="majorBidi" w:cstheme="majorBidi"/>
          <w:color w:val="000000" w:themeColor="text1"/>
          <w:sz w:val="24"/>
          <w:szCs w:val="24"/>
          <w:highlight w:val="yellow"/>
        </w:rPr>
        <w:t xml:space="preserve"> of how some genetic diseases </w:t>
      </w:r>
      <w:r w:rsidR="003612E2" w:rsidRPr="003612E2">
        <w:rPr>
          <w:rFonts w:asciiTheme="majorBidi" w:hAnsiTheme="majorBidi" w:cstheme="majorBidi"/>
          <w:color w:val="000000" w:themeColor="text1"/>
          <w:sz w:val="24"/>
          <w:szCs w:val="24"/>
          <w:highlight w:val="yellow"/>
        </w:rPr>
        <w:t>emerge?</w:t>
      </w:r>
    </w:p>
    <w:p w14:paraId="4E8FAE5D" w14:textId="77777777" w:rsidR="00C20DC4" w:rsidRPr="00DA05A5" w:rsidRDefault="00C20DC4" w:rsidP="003C10BA">
      <w:pPr>
        <w:pStyle w:val="ListParagraph"/>
        <w:numPr>
          <w:ilvl w:val="0"/>
          <w:numId w:val="50"/>
        </w:numPr>
        <w:shd w:val="clear" w:color="auto" w:fill="FFFFFF"/>
        <w:spacing w:after="0" w:line="240" w:lineRule="auto"/>
        <w:rPr>
          <w:rFonts w:asciiTheme="majorBidi" w:eastAsia="Times New Roman" w:hAnsiTheme="majorBidi" w:cstheme="majorBidi"/>
          <w:sz w:val="24"/>
          <w:szCs w:val="24"/>
          <w:highlight w:val="yellow"/>
          <w:lang w:bidi="ar-SA"/>
        </w:rPr>
      </w:pPr>
      <w:r w:rsidRPr="00DA05A5">
        <w:rPr>
          <w:rFonts w:asciiTheme="majorBidi" w:eastAsia="Times New Roman" w:hAnsiTheme="majorBidi" w:cstheme="majorBidi"/>
          <w:sz w:val="24"/>
          <w:szCs w:val="24"/>
          <w:highlight w:val="yellow"/>
          <w:lang w:bidi="ar-SA"/>
        </w:rPr>
        <w:t>True</w:t>
      </w:r>
    </w:p>
    <w:p w14:paraId="792102B1" w14:textId="77777777" w:rsidR="00C20DC4" w:rsidRPr="00DA05A5" w:rsidRDefault="00C20DC4" w:rsidP="003C10BA">
      <w:pPr>
        <w:pStyle w:val="ListParagraph"/>
        <w:numPr>
          <w:ilvl w:val="0"/>
          <w:numId w:val="50"/>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False</w:t>
      </w:r>
    </w:p>
    <w:p w14:paraId="02714980" w14:textId="77777777" w:rsidR="00C20DC4" w:rsidRPr="00DA05A5" w:rsidRDefault="00C20DC4" w:rsidP="003C10BA">
      <w:pPr>
        <w:pStyle w:val="ListParagraph"/>
        <w:numPr>
          <w:ilvl w:val="0"/>
          <w:numId w:val="5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DON’T KNOW</w:t>
      </w:r>
    </w:p>
    <w:p w14:paraId="4F1D5717" w14:textId="77777777" w:rsidR="00C20DC4" w:rsidRDefault="00C20DC4" w:rsidP="003C10BA">
      <w:pPr>
        <w:pStyle w:val="ListParagraph"/>
        <w:numPr>
          <w:ilvl w:val="0"/>
          <w:numId w:val="5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REFUSED</w:t>
      </w:r>
    </w:p>
    <w:p w14:paraId="6CD4B510" w14:textId="77777777" w:rsidR="007C04CF" w:rsidRDefault="007C04CF" w:rsidP="007C04CF">
      <w:pPr>
        <w:shd w:val="clear" w:color="auto" w:fill="FFFFFF"/>
        <w:spacing w:line="240" w:lineRule="auto"/>
        <w:jc w:val="right"/>
        <w:rPr>
          <w:rFonts w:asciiTheme="majorBidi" w:eastAsia="Times New Roman" w:hAnsiTheme="majorBidi" w:cstheme="majorBidi"/>
          <w:sz w:val="24"/>
          <w:szCs w:val="24"/>
          <w:lang w:bidi="ar-SA"/>
        </w:rPr>
      </w:pPr>
      <w:r w:rsidRPr="002C67C3">
        <w:rPr>
          <w:rFonts w:asciiTheme="majorBidi" w:hAnsiTheme="majorBidi" w:cstheme="majorBidi"/>
          <w:color w:val="000000" w:themeColor="text1"/>
          <w:sz w:val="24"/>
          <w:szCs w:val="24"/>
        </w:rPr>
        <w:t xml:space="preserve">{Q: </w:t>
      </w:r>
      <w:r>
        <w:rPr>
          <w:rFonts w:asciiTheme="majorBidi" w:hAnsiTheme="majorBidi" w:cstheme="majorBidi"/>
          <w:color w:val="000000" w:themeColor="text1"/>
          <w:sz w:val="24"/>
          <w:szCs w:val="24"/>
        </w:rPr>
        <w:t>FAMILY</w:t>
      </w:r>
      <w:r w:rsidRPr="002C67C3">
        <w:rPr>
          <w:rFonts w:asciiTheme="majorBidi" w:hAnsiTheme="majorBidi" w:cstheme="majorBidi"/>
          <w:color w:val="000000" w:themeColor="text1"/>
          <w:sz w:val="24"/>
          <w:szCs w:val="24"/>
        </w:rPr>
        <w:t>}</w:t>
      </w:r>
    </w:p>
    <w:p w14:paraId="23600A2A" w14:textId="77777777" w:rsidR="000F5018" w:rsidRDefault="007C04CF" w:rsidP="004B3A61">
      <w:p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To your knowledge, do any of your immediate family members have any of the following? </w:t>
      </w:r>
    </w:p>
    <w:p w14:paraId="6B4A2764" w14:textId="3D93D147" w:rsidR="000F5018" w:rsidRDefault="000F5018" w:rsidP="000F5018">
      <w:pPr>
        <w:shd w:val="clear" w:color="auto" w:fill="FFFFFF"/>
        <w:spacing w:after="0" w:line="240" w:lineRule="auto"/>
        <w:rPr>
          <w:rFonts w:asciiTheme="majorBidi" w:eastAsia="Times New Roman" w:hAnsiTheme="majorBidi" w:cstheme="majorBidi"/>
          <w:sz w:val="24"/>
          <w:szCs w:val="24"/>
          <w:lang w:bidi="ar-SA"/>
        </w:rPr>
      </w:pPr>
      <w:r w:rsidRPr="000F5018">
        <w:rPr>
          <w:rFonts w:asciiTheme="majorBidi" w:eastAsia="Times New Roman" w:hAnsiTheme="majorBidi" w:cstheme="majorBidi"/>
          <w:sz w:val="24"/>
          <w:szCs w:val="24"/>
          <w:highlight w:val="yellow"/>
          <w:lang w:bidi="ar-SA"/>
        </w:rPr>
        <w:t>We mean fathers, mothers, children, brothers or sisters.</w:t>
      </w:r>
    </w:p>
    <w:p w14:paraId="37332179" w14:textId="3672C05B" w:rsidR="007C04CF" w:rsidRDefault="007C04CF" w:rsidP="004B3A61">
      <w:p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w:t>
      </w:r>
      <w:r w:rsidR="004B3A61">
        <w:rPr>
          <w:rFonts w:asciiTheme="majorBidi" w:eastAsia="Times New Roman" w:hAnsiTheme="majorBidi" w:cstheme="majorBidi"/>
          <w:sz w:val="24"/>
          <w:szCs w:val="24"/>
          <w:lang w:bidi="ar-SA"/>
        </w:rPr>
        <w:t>SELECT</w:t>
      </w:r>
      <w:r>
        <w:rPr>
          <w:rFonts w:asciiTheme="majorBidi" w:eastAsia="Times New Roman" w:hAnsiTheme="majorBidi" w:cstheme="majorBidi"/>
          <w:sz w:val="24"/>
          <w:szCs w:val="24"/>
          <w:lang w:bidi="ar-SA"/>
        </w:rPr>
        <w:t xml:space="preserve"> ALL THAT APPLY)</w:t>
      </w:r>
    </w:p>
    <w:p w14:paraId="3F97DFC5" w14:textId="77777777" w:rsidR="007C04CF" w:rsidRDefault="007C04CF" w:rsidP="003C10BA">
      <w:pPr>
        <w:pStyle w:val="ListParagraph"/>
        <w:numPr>
          <w:ilvl w:val="0"/>
          <w:numId w:val="52"/>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Diabetes</w:t>
      </w:r>
    </w:p>
    <w:p w14:paraId="407066FA" w14:textId="77777777" w:rsidR="007C04CF" w:rsidRDefault="007C04CF" w:rsidP="003C10BA">
      <w:pPr>
        <w:pStyle w:val="ListParagraph"/>
        <w:numPr>
          <w:ilvl w:val="0"/>
          <w:numId w:val="52"/>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Stroke</w:t>
      </w:r>
    </w:p>
    <w:p w14:paraId="332B5991" w14:textId="77777777" w:rsidR="007C04CF" w:rsidRDefault="007C04CF" w:rsidP="003C10BA">
      <w:pPr>
        <w:pStyle w:val="ListParagraph"/>
        <w:numPr>
          <w:ilvl w:val="0"/>
          <w:numId w:val="52"/>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Hypertension</w:t>
      </w:r>
    </w:p>
    <w:p w14:paraId="2117D3DD" w14:textId="77777777" w:rsidR="007C04CF" w:rsidRDefault="007C04CF" w:rsidP="003C10BA">
      <w:pPr>
        <w:pStyle w:val="ListParagraph"/>
        <w:numPr>
          <w:ilvl w:val="0"/>
          <w:numId w:val="52"/>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Cancer</w:t>
      </w:r>
    </w:p>
    <w:p w14:paraId="2A278400" w14:textId="77777777" w:rsidR="007C04CF" w:rsidRDefault="007C04CF" w:rsidP="003C10BA">
      <w:pPr>
        <w:pStyle w:val="ListParagraph"/>
        <w:numPr>
          <w:ilvl w:val="0"/>
          <w:numId w:val="52"/>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Cardiovascular diseases</w:t>
      </w:r>
    </w:p>
    <w:p w14:paraId="48FFCF1D" w14:textId="77777777" w:rsidR="007C04CF" w:rsidRPr="00016FA1" w:rsidRDefault="007C04CF" w:rsidP="003C10BA">
      <w:pPr>
        <w:pStyle w:val="ListParagraph"/>
        <w:numPr>
          <w:ilvl w:val="0"/>
          <w:numId w:val="52"/>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Obesity</w:t>
      </w:r>
    </w:p>
    <w:p w14:paraId="18B96095" w14:textId="77777777" w:rsidR="007C04CF" w:rsidRDefault="007C04CF" w:rsidP="003C10BA">
      <w:pPr>
        <w:pStyle w:val="ListParagraph"/>
        <w:numPr>
          <w:ilvl w:val="0"/>
          <w:numId w:val="52"/>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NONE</w:t>
      </w:r>
    </w:p>
    <w:p w14:paraId="1ABAEDD4" w14:textId="77777777" w:rsidR="007C04CF" w:rsidRDefault="007C04CF" w:rsidP="003C10BA">
      <w:pPr>
        <w:pStyle w:val="ListParagraph"/>
        <w:numPr>
          <w:ilvl w:val="0"/>
          <w:numId w:val="53"/>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DON’T KNOW</w:t>
      </w:r>
    </w:p>
    <w:p w14:paraId="10428C40" w14:textId="77777777" w:rsidR="007C04CF" w:rsidRDefault="007C04CF" w:rsidP="003C10BA">
      <w:pPr>
        <w:pStyle w:val="ListParagraph"/>
        <w:numPr>
          <w:ilvl w:val="0"/>
          <w:numId w:val="53"/>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REFUSED</w:t>
      </w:r>
    </w:p>
    <w:p w14:paraId="059EE7ED" w14:textId="327782D4" w:rsidR="00371272" w:rsidRDefault="00371272" w:rsidP="003F743B">
      <w:pPr>
        <w:shd w:val="clear" w:color="auto" w:fill="FFFFFF"/>
        <w:spacing w:line="240" w:lineRule="auto"/>
        <w:jc w:val="right"/>
        <w:rPr>
          <w:rFonts w:asciiTheme="majorBidi" w:eastAsia="Times New Roman" w:hAnsiTheme="majorBidi" w:cstheme="majorBidi"/>
          <w:sz w:val="24"/>
          <w:szCs w:val="24"/>
          <w:lang w:bidi="ar-SA"/>
        </w:rPr>
      </w:pPr>
      <w:r w:rsidRPr="002C67C3">
        <w:rPr>
          <w:rFonts w:asciiTheme="majorBidi" w:hAnsiTheme="majorBidi" w:cstheme="majorBidi"/>
          <w:color w:val="000000" w:themeColor="text1"/>
          <w:sz w:val="24"/>
          <w:szCs w:val="24"/>
        </w:rPr>
        <w:t xml:space="preserve">{Q: </w:t>
      </w:r>
      <w:r>
        <w:rPr>
          <w:rFonts w:asciiTheme="majorBidi" w:hAnsiTheme="majorBidi" w:cstheme="majorBidi"/>
          <w:color w:val="000000" w:themeColor="text1"/>
          <w:sz w:val="24"/>
          <w:szCs w:val="24"/>
        </w:rPr>
        <w:t>FAMILY</w:t>
      </w:r>
      <w:r w:rsidR="007C04CF">
        <w:rPr>
          <w:rFonts w:asciiTheme="majorBidi" w:hAnsiTheme="majorBidi" w:cstheme="majorBidi"/>
          <w:color w:val="000000" w:themeColor="text1"/>
          <w:sz w:val="24"/>
          <w:szCs w:val="24"/>
        </w:rPr>
        <w:t>1</w:t>
      </w:r>
      <w:r w:rsidRPr="002C67C3">
        <w:rPr>
          <w:rFonts w:asciiTheme="majorBidi" w:hAnsiTheme="majorBidi" w:cstheme="majorBidi"/>
          <w:color w:val="000000" w:themeColor="text1"/>
          <w:sz w:val="24"/>
          <w:szCs w:val="24"/>
        </w:rPr>
        <w:t>}</w:t>
      </w:r>
    </w:p>
    <w:p w14:paraId="0D55094A" w14:textId="7B604459" w:rsidR="00371272" w:rsidRDefault="00371272" w:rsidP="004B3A61">
      <w:p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To your knowledge, do any of your immediate family members have any of the following? (</w:t>
      </w:r>
      <w:r w:rsidR="004B3A61">
        <w:rPr>
          <w:rFonts w:asciiTheme="majorBidi" w:eastAsia="Times New Roman" w:hAnsiTheme="majorBidi" w:cstheme="majorBidi"/>
          <w:sz w:val="24"/>
          <w:szCs w:val="24"/>
          <w:lang w:bidi="ar-SA"/>
        </w:rPr>
        <w:t>SELECT</w:t>
      </w:r>
      <w:r>
        <w:rPr>
          <w:rFonts w:asciiTheme="majorBidi" w:eastAsia="Times New Roman" w:hAnsiTheme="majorBidi" w:cstheme="majorBidi"/>
          <w:sz w:val="24"/>
          <w:szCs w:val="24"/>
          <w:lang w:bidi="ar-SA"/>
        </w:rPr>
        <w:t xml:space="preserve"> ALL THAT APPLY)</w:t>
      </w:r>
    </w:p>
    <w:p w14:paraId="125209D1" w14:textId="73E28838" w:rsidR="00371272" w:rsidRPr="00016FA1" w:rsidRDefault="00371272" w:rsidP="00D06AC1">
      <w:pPr>
        <w:pStyle w:val="ListParagraph"/>
        <w:numPr>
          <w:ilvl w:val="0"/>
          <w:numId w:val="29"/>
        </w:numPr>
        <w:shd w:val="clear" w:color="auto" w:fill="FFFFFF"/>
        <w:spacing w:after="0" w:line="240" w:lineRule="auto"/>
        <w:rPr>
          <w:rFonts w:asciiTheme="majorBidi" w:eastAsia="Times New Roman" w:hAnsiTheme="majorBidi" w:cstheme="majorBidi"/>
          <w:sz w:val="24"/>
          <w:szCs w:val="24"/>
          <w:lang w:bidi="ar-SA"/>
        </w:rPr>
      </w:pPr>
      <w:r w:rsidRPr="00016FA1">
        <w:rPr>
          <w:rFonts w:asciiTheme="majorBidi" w:eastAsia="Times New Roman" w:hAnsiTheme="majorBidi" w:cstheme="majorBidi"/>
          <w:sz w:val="24"/>
          <w:szCs w:val="24"/>
          <w:lang w:bidi="ar-SA"/>
        </w:rPr>
        <w:t>Down</w:t>
      </w:r>
      <w:r w:rsidR="007E2765">
        <w:rPr>
          <w:rFonts w:asciiTheme="majorBidi" w:eastAsia="Times New Roman" w:hAnsiTheme="majorBidi" w:cstheme="majorBidi"/>
          <w:sz w:val="24"/>
          <w:szCs w:val="24"/>
          <w:lang w:bidi="ar-SA"/>
        </w:rPr>
        <w:t>’s</w:t>
      </w:r>
      <w:r w:rsidRPr="00016FA1">
        <w:rPr>
          <w:rFonts w:asciiTheme="majorBidi" w:eastAsia="Times New Roman" w:hAnsiTheme="majorBidi" w:cstheme="majorBidi"/>
          <w:sz w:val="24"/>
          <w:szCs w:val="24"/>
          <w:lang w:bidi="ar-SA"/>
        </w:rPr>
        <w:t xml:space="preserve"> syndrome</w:t>
      </w:r>
    </w:p>
    <w:p w14:paraId="704F57A9" w14:textId="77777777" w:rsidR="00371272" w:rsidRPr="00016FA1" w:rsidRDefault="00371272" w:rsidP="00D06AC1">
      <w:pPr>
        <w:pStyle w:val="ListParagraph"/>
        <w:numPr>
          <w:ilvl w:val="0"/>
          <w:numId w:val="29"/>
        </w:numPr>
        <w:shd w:val="clear" w:color="auto" w:fill="FFFFFF"/>
        <w:spacing w:after="0" w:line="240" w:lineRule="auto"/>
        <w:rPr>
          <w:rFonts w:asciiTheme="majorBidi" w:eastAsia="Times New Roman" w:hAnsiTheme="majorBidi" w:cstheme="majorBidi"/>
          <w:sz w:val="24"/>
          <w:szCs w:val="24"/>
          <w:lang w:bidi="ar-SA"/>
        </w:rPr>
      </w:pPr>
      <w:r w:rsidRPr="00016FA1">
        <w:rPr>
          <w:rFonts w:asciiTheme="majorBidi" w:eastAsia="Times New Roman" w:hAnsiTheme="majorBidi" w:cstheme="majorBidi"/>
          <w:sz w:val="24"/>
          <w:szCs w:val="24"/>
          <w:lang w:bidi="ar-SA"/>
        </w:rPr>
        <w:t>Mental retardation, autism, or developmental delay</w:t>
      </w:r>
    </w:p>
    <w:p w14:paraId="2EE2EC33" w14:textId="77777777" w:rsidR="00371272" w:rsidRPr="00016FA1" w:rsidRDefault="00371272" w:rsidP="00D06AC1">
      <w:pPr>
        <w:pStyle w:val="ListParagraph"/>
        <w:numPr>
          <w:ilvl w:val="0"/>
          <w:numId w:val="29"/>
        </w:numPr>
        <w:shd w:val="clear" w:color="auto" w:fill="FFFFFF"/>
        <w:spacing w:after="0" w:line="240" w:lineRule="auto"/>
        <w:rPr>
          <w:rFonts w:asciiTheme="majorBidi" w:eastAsia="Times New Roman" w:hAnsiTheme="majorBidi" w:cstheme="majorBidi"/>
          <w:sz w:val="24"/>
          <w:szCs w:val="24"/>
          <w:lang w:bidi="ar-SA"/>
        </w:rPr>
      </w:pPr>
      <w:r w:rsidRPr="00016FA1">
        <w:rPr>
          <w:rFonts w:asciiTheme="majorBidi" w:eastAsia="Times New Roman" w:hAnsiTheme="majorBidi" w:cstheme="majorBidi"/>
          <w:sz w:val="24"/>
          <w:szCs w:val="24"/>
          <w:lang w:bidi="ar-SA"/>
        </w:rPr>
        <w:t>Blood disorder, such as hemophilia or sickle cell</w:t>
      </w:r>
    </w:p>
    <w:p w14:paraId="528C3977" w14:textId="77777777" w:rsidR="00371272" w:rsidRPr="00016FA1" w:rsidRDefault="00371272" w:rsidP="00D06AC1">
      <w:pPr>
        <w:pStyle w:val="ListParagraph"/>
        <w:numPr>
          <w:ilvl w:val="0"/>
          <w:numId w:val="29"/>
        </w:numPr>
        <w:shd w:val="clear" w:color="auto" w:fill="FFFFFF"/>
        <w:spacing w:after="0" w:line="240" w:lineRule="auto"/>
        <w:rPr>
          <w:rFonts w:asciiTheme="majorBidi" w:eastAsia="Times New Roman" w:hAnsiTheme="majorBidi" w:cstheme="majorBidi"/>
          <w:sz w:val="24"/>
          <w:szCs w:val="24"/>
          <w:lang w:bidi="ar-SA"/>
        </w:rPr>
      </w:pPr>
      <w:r w:rsidRPr="00016FA1">
        <w:rPr>
          <w:rFonts w:asciiTheme="majorBidi" w:eastAsia="Times New Roman" w:hAnsiTheme="majorBidi" w:cstheme="majorBidi"/>
          <w:sz w:val="24"/>
          <w:szCs w:val="24"/>
          <w:lang w:bidi="ar-SA"/>
        </w:rPr>
        <w:t>Muscular dystrophy or neuromuscular disease</w:t>
      </w:r>
    </w:p>
    <w:p w14:paraId="68857B5F" w14:textId="660DC394" w:rsidR="00371272" w:rsidRPr="00016FA1" w:rsidRDefault="00371272" w:rsidP="00D06AC1">
      <w:pPr>
        <w:pStyle w:val="ListParagraph"/>
        <w:numPr>
          <w:ilvl w:val="0"/>
          <w:numId w:val="29"/>
        </w:numPr>
        <w:shd w:val="clear" w:color="auto" w:fill="FFFFFF"/>
        <w:spacing w:after="0" w:line="240" w:lineRule="auto"/>
        <w:rPr>
          <w:rFonts w:asciiTheme="majorBidi" w:eastAsia="Times New Roman" w:hAnsiTheme="majorBidi" w:cstheme="majorBidi"/>
          <w:sz w:val="24"/>
          <w:szCs w:val="24"/>
          <w:lang w:bidi="ar-SA"/>
        </w:rPr>
      </w:pPr>
      <w:r w:rsidRPr="00016FA1">
        <w:rPr>
          <w:rFonts w:asciiTheme="majorBidi" w:eastAsia="Times New Roman" w:hAnsiTheme="majorBidi" w:cstheme="majorBidi"/>
          <w:sz w:val="24"/>
          <w:szCs w:val="24"/>
          <w:lang w:bidi="ar-SA"/>
        </w:rPr>
        <w:t>Skeletal disorder, like dwarfism</w:t>
      </w:r>
      <w:r w:rsidR="00C43821">
        <w:rPr>
          <w:rFonts w:asciiTheme="majorBidi" w:eastAsia="Times New Roman" w:hAnsiTheme="majorBidi" w:cstheme="majorBidi"/>
          <w:sz w:val="24"/>
          <w:szCs w:val="24"/>
          <w:lang w:bidi="ar-SA"/>
        </w:rPr>
        <w:t xml:space="preserve"> or other bone abnormalities</w:t>
      </w:r>
    </w:p>
    <w:p w14:paraId="63DACFFD" w14:textId="77777777" w:rsidR="00371272" w:rsidRPr="00016FA1" w:rsidRDefault="00371272" w:rsidP="00D06AC1">
      <w:pPr>
        <w:pStyle w:val="ListParagraph"/>
        <w:numPr>
          <w:ilvl w:val="0"/>
          <w:numId w:val="29"/>
        </w:numPr>
        <w:shd w:val="clear" w:color="auto" w:fill="FFFFFF"/>
        <w:spacing w:after="0" w:line="240" w:lineRule="auto"/>
        <w:rPr>
          <w:rFonts w:asciiTheme="majorBidi" w:eastAsia="Times New Roman" w:hAnsiTheme="majorBidi" w:cstheme="majorBidi"/>
          <w:sz w:val="24"/>
          <w:szCs w:val="24"/>
          <w:lang w:bidi="ar-SA"/>
        </w:rPr>
      </w:pPr>
      <w:r w:rsidRPr="00016FA1">
        <w:rPr>
          <w:rFonts w:asciiTheme="majorBidi" w:eastAsia="Times New Roman" w:hAnsiTheme="majorBidi" w:cstheme="majorBidi"/>
          <w:sz w:val="24"/>
          <w:szCs w:val="24"/>
          <w:lang w:bidi="ar-SA"/>
        </w:rPr>
        <w:t>Huntington disease or other adult neurological diseases (e.g., dementia, Alzheimer’s)</w:t>
      </w:r>
    </w:p>
    <w:p w14:paraId="5C6A0D00" w14:textId="77777777" w:rsidR="00371272" w:rsidRPr="00016FA1" w:rsidRDefault="00371272" w:rsidP="00D06AC1">
      <w:pPr>
        <w:pStyle w:val="ListParagraph"/>
        <w:numPr>
          <w:ilvl w:val="0"/>
          <w:numId w:val="29"/>
        </w:numPr>
        <w:shd w:val="clear" w:color="auto" w:fill="FFFFFF"/>
        <w:spacing w:after="0" w:line="240" w:lineRule="auto"/>
        <w:rPr>
          <w:rFonts w:asciiTheme="majorBidi" w:eastAsia="Times New Roman" w:hAnsiTheme="majorBidi" w:cstheme="majorBidi"/>
          <w:sz w:val="24"/>
          <w:szCs w:val="24"/>
          <w:lang w:bidi="ar-SA"/>
        </w:rPr>
      </w:pPr>
      <w:r w:rsidRPr="00016FA1">
        <w:rPr>
          <w:rFonts w:asciiTheme="majorBidi" w:eastAsia="Times New Roman" w:hAnsiTheme="majorBidi" w:cstheme="majorBidi"/>
          <w:sz w:val="24"/>
          <w:szCs w:val="24"/>
          <w:lang w:bidi="ar-SA"/>
        </w:rPr>
        <w:t>Heart defect</w:t>
      </w:r>
    </w:p>
    <w:p w14:paraId="505B85CF" w14:textId="77777777" w:rsidR="009D6426" w:rsidRDefault="00371272" w:rsidP="009D6426">
      <w:pPr>
        <w:pStyle w:val="ListParagraph"/>
        <w:numPr>
          <w:ilvl w:val="0"/>
          <w:numId w:val="29"/>
        </w:numPr>
        <w:shd w:val="clear" w:color="auto" w:fill="FFFFFF"/>
        <w:spacing w:after="0" w:line="240" w:lineRule="auto"/>
        <w:rPr>
          <w:rFonts w:asciiTheme="majorBidi" w:eastAsia="Times New Roman" w:hAnsiTheme="majorBidi" w:cstheme="majorBidi"/>
          <w:sz w:val="24"/>
          <w:szCs w:val="24"/>
          <w:lang w:bidi="ar-SA"/>
        </w:rPr>
      </w:pPr>
      <w:r w:rsidRPr="00016FA1">
        <w:rPr>
          <w:rFonts w:asciiTheme="majorBidi" w:eastAsia="Times New Roman" w:hAnsiTheme="majorBidi" w:cstheme="majorBidi"/>
          <w:sz w:val="24"/>
          <w:szCs w:val="24"/>
          <w:lang w:bidi="ar-SA"/>
        </w:rPr>
        <w:t>Cleft lip/cleft palate</w:t>
      </w:r>
    </w:p>
    <w:p w14:paraId="6923E326" w14:textId="62292C24" w:rsidR="00371272" w:rsidRDefault="00371272" w:rsidP="009D6426">
      <w:pPr>
        <w:pStyle w:val="ListParagraph"/>
        <w:numPr>
          <w:ilvl w:val="0"/>
          <w:numId w:val="29"/>
        </w:numPr>
        <w:shd w:val="clear" w:color="auto" w:fill="FFFFFF"/>
        <w:spacing w:after="0" w:line="240" w:lineRule="auto"/>
        <w:rPr>
          <w:rFonts w:asciiTheme="majorBidi" w:eastAsia="Times New Roman" w:hAnsiTheme="majorBidi" w:cstheme="majorBidi"/>
          <w:sz w:val="24"/>
          <w:szCs w:val="24"/>
          <w:lang w:bidi="ar-SA"/>
        </w:rPr>
      </w:pPr>
      <w:r w:rsidRPr="009D6426">
        <w:rPr>
          <w:rFonts w:asciiTheme="majorBidi" w:eastAsia="Times New Roman" w:hAnsiTheme="majorBidi" w:cstheme="majorBidi"/>
          <w:sz w:val="24"/>
          <w:szCs w:val="24"/>
          <w:lang w:bidi="ar-SA"/>
        </w:rPr>
        <w:t>Any birth defect not in this list</w:t>
      </w:r>
    </w:p>
    <w:p w14:paraId="20CE19B9" w14:textId="1B002D37" w:rsidR="00371272" w:rsidRPr="008A2A4A" w:rsidRDefault="00973B7A" w:rsidP="00973B7A">
      <w:pPr>
        <w:pStyle w:val="ListParagraph"/>
        <w:numPr>
          <w:ilvl w:val="0"/>
          <w:numId w:val="29"/>
        </w:numPr>
        <w:shd w:val="clear" w:color="auto" w:fill="FFFFFF"/>
        <w:spacing w:after="0" w:line="240" w:lineRule="auto"/>
        <w:rPr>
          <w:rFonts w:asciiTheme="majorBidi" w:eastAsia="Times New Roman" w:hAnsiTheme="majorBidi" w:cstheme="majorBidi"/>
          <w:sz w:val="24"/>
          <w:szCs w:val="24"/>
          <w:lang w:bidi="ar-SA"/>
        </w:rPr>
      </w:pPr>
      <w:r w:rsidRPr="008A2A4A">
        <w:rPr>
          <w:rFonts w:asciiTheme="majorBidi" w:eastAsia="Times New Roman" w:hAnsiTheme="majorBidi" w:cstheme="majorBidi"/>
          <w:sz w:val="24"/>
          <w:szCs w:val="24"/>
          <w:lang w:bidi="ar-SA"/>
        </w:rPr>
        <w:t>Any o</w:t>
      </w:r>
      <w:r w:rsidR="00371272" w:rsidRPr="008A2A4A">
        <w:rPr>
          <w:rFonts w:asciiTheme="majorBidi" w:eastAsia="Times New Roman" w:hAnsiTheme="majorBidi" w:cstheme="majorBidi"/>
          <w:sz w:val="24"/>
          <w:szCs w:val="24"/>
          <w:lang w:bidi="ar-SA"/>
        </w:rPr>
        <w:t>ther genetic diseases</w:t>
      </w:r>
      <w:r w:rsidRPr="008A2A4A">
        <w:rPr>
          <w:rFonts w:asciiTheme="majorBidi" w:eastAsia="Times New Roman" w:hAnsiTheme="majorBidi" w:cstheme="majorBidi"/>
          <w:sz w:val="24"/>
          <w:szCs w:val="24"/>
          <w:lang w:bidi="ar-SA"/>
        </w:rPr>
        <w:t xml:space="preserve"> that you recall?</w:t>
      </w:r>
      <w:r w:rsidR="00371272" w:rsidRPr="008A2A4A">
        <w:rPr>
          <w:rFonts w:asciiTheme="majorBidi" w:eastAsia="Times New Roman" w:hAnsiTheme="majorBidi" w:cstheme="majorBidi"/>
          <w:sz w:val="24"/>
          <w:szCs w:val="24"/>
          <w:lang w:bidi="ar-SA"/>
        </w:rPr>
        <w:t xml:space="preserve"> (</w:t>
      </w:r>
      <w:r w:rsidRPr="008A2A4A">
        <w:rPr>
          <w:rFonts w:asciiTheme="majorBidi" w:eastAsia="Times New Roman" w:hAnsiTheme="majorBidi" w:cstheme="majorBidi"/>
          <w:sz w:val="24"/>
          <w:szCs w:val="24"/>
          <w:lang w:bidi="ar-SA"/>
        </w:rPr>
        <w:t>SPECIFY</w:t>
      </w:r>
      <w:r w:rsidR="00371272" w:rsidRPr="008A2A4A">
        <w:rPr>
          <w:rFonts w:asciiTheme="majorBidi" w:eastAsia="Times New Roman" w:hAnsiTheme="majorBidi" w:cstheme="majorBidi"/>
          <w:sz w:val="24"/>
          <w:szCs w:val="24"/>
          <w:lang w:bidi="ar-SA"/>
        </w:rPr>
        <w:t>)</w:t>
      </w:r>
    </w:p>
    <w:p w14:paraId="1DBD9DC9" w14:textId="77777777" w:rsidR="00371272" w:rsidRDefault="00371272" w:rsidP="00D06AC1">
      <w:pPr>
        <w:pStyle w:val="ListParagraph"/>
        <w:numPr>
          <w:ilvl w:val="0"/>
          <w:numId w:val="29"/>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NONE</w:t>
      </w:r>
    </w:p>
    <w:p w14:paraId="0E5AD7C1" w14:textId="77777777" w:rsidR="00371272" w:rsidRDefault="00371272" w:rsidP="00D06AC1">
      <w:pPr>
        <w:pStyle w:val="ListParagraph"/>
        <w:numPr>
          <w:ilvl w:val="0"/>
          <w:numId w:val="30"/>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DON’T KNOW</w:t>
      </w:r>
    </w:p>
    <w:p w14:paraId="4E13AF46" w14:textId="1467E2A7" w:rsidR="000A4C89" w:rsidRDefault="00371272" w:rsidP="00D06AC1">
      <w:pPr>
        <w:pStyle w:val="ListParagraph"/>
        <w:numPr>
          <w:ilvl w:val="0"/>
          <w:numId w:val="30"/>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REFUSED</w:t>
      </w:r>
    </w:p>
    <w:p w14:paraId="1E0B34F0" w14:textId="77777777" w:rsidR="000656F4" w:rsidRDefault="000656F4" w:rsidP="000656F4">
      <w:pPr>
        <w:shd w:val="clear" w:color="auto" w:fill="FFFFFF"/>
        <w:spacing w:after="0" w:line="240" w:lineRule="auto"/>
        <w:rPr>
          <w:rFonts w:asciiTheme="majorBidi" w:eastAsia="Times New Roman" w:hAnsiTheme="majorBidi" w:cstheme="majorBidi"/>
          <w:sz w:val="24"/>
          <w:szCs w:val="24"/>
          <w:lang w:bidi="ar-SA"/>
        </w:rPr>
      </w:pPr>
    </w:p>
    <w:p w14:paraId="706EDE55" w14:textId="77777777" w:rsidR="000A4C89" w:rsidRDefault="000A4C89">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br w:type="page"/>
      </w:r>
    </w:p>
    <w:p w14:paraId="7678D3F2" w14:textId="77777777" w:rsidR="00371272" w:rsidRPr="000A4C89" w:rsidRDefault="00371272" w:rsidP="000A4C89">
      <w:pPr>
        <w:shd w:val="clear" w:color="auto" w:fill="FFFFFF"/>
        <w:spacing w:after="0" w:line="240" w:lineRule="auto"/>
        <w:ind w:left="360"/>
        <w:rPr>
          <w:rFonts w:asciiTheme="majorBidi" w:eastAsia="Times New Roman" w:hAnsiTheme="majorBidi" w:cstheme="majorBidi"/>
          <w:sz w:val="24"/>
          <w:szCs w:val="24"/>
          <w:lang w:bidi="ar-SA"/>
        </w:rPr>
      </w:pPr>
    </w:p>
    <w:p w14:paraId="24073970" w14:textId="5BC465CA" w:rsidR="00F66382" w:rsidRDefault="003B1F57" w:rsidP="00F62872">
      <w:pPr>
        <w:pStyle w:val="ListParagraph"/>
        <w:numPr>
          <w:ilvl w:val="0"/>
          <w:numId w:val="62"/>
        </w:numPr>
        <w:rPr>
          <w:rFonts w:asciiTheme="majorBidi" w:eastAsia="Times New Roman" w:hAnsiTheme="majorBidi" w:cstheme="majorBidi"/>
          <w:b/>
          <w:bCs/>
          <w:sz w:val="24"/>
          <w:szCs w:val="24"/>
          <w:u w:val="single"/>
          <w:lang w:bidi="ar-SA"/>
        </w:rPr>
      </w:pPr>
      <w:r>
        <w:rPr>
          <w:rFonts w:asciiTheme="majorBidi" w:eastAsia="Times New Roman" w:hAnsiTheme="majorBidi" w:cstheme="majorBidi"/>
          <w:sz w:val="24"/>
          <w:szCs w:val="24"/>
          <w:lang w:bidi="ar-SA"/>
        </w:rPr>
        <w:t xml:space="preserve"> </w:t>
      </w:r>
      <w:r w:rsidRPr="00DA05A5">
        <w:rPr>
          <w:rFonts w:asciiTheme="majorBidi" w:eastAsia="Times New Roman" w:hAnsiTheme="majorBidi" w:cstheme="majorBidi"/>
          <w:b/>
          <w:bCs/>
          <w:sz w:val="24"/>
          <w:szCs w:val="24"/>
          <w:u w:val="single"/>
          <w:lang w:bidi="ar-SA"/>
        </w:rPr>
        <w:t>BEHAVIORS</w:t>
      </w:r>
    </w:p>
    <w:p w14:paraId="5FDA5633" w14:textId="730288CD" w:rsidR="00945F76" w:rsidRPr="003B1F57" w:rsidRDefault="00D81096" w:rsidP="00FD5C56">
      <w:pPr>
        <w:rPr>
          <w:rFonts w:asciiTheme="majorBidi" w:eastAsia="Times New Roman" w:hAnsiTheme="majorBidi" w:cstheme="majorBidi"/>
          <w:b/>
          <w:bCs/>
          <w:sz w:val="24"/>
          <w:szCs w:val="24"/>
          <w:lang w:bidi="ar-SA"/>
        </w:rPr>
      </w:pPr>
      <w:r w:rsidRPr="00FD5C56">
        <w:rPr>
          <w:rFonts w:asciiTheme="majorBidi" w:eastAsia="Times New Roman" w:hAnsiTheme="majorBidi" w:cstheme="majorBidi"/>
          <w:b/>
          <w:bCs/>
          <w:sz w:val="24"/>
          <w:szCs w:val="24"/>
          <w:lang w:bidi="ar-SA"/>
        </w:rPr>
        <w:t>Now w</w:t>
      </w:r>
      <w:r w:rsidR="00945F76" w:rsidRPr="00FD5C56">
        <w:rPr>
          <w:rFonts w:asciiTheme="majorBidi" w:eastAsia="Times New Roman" w:hAnsiTheme="majorBidi" w:cstheme="majorBidi"/>
          <w:b/>
          <w:bCs/>
          <w:sz w:val="24"/>
          <w:szCs w:val="24"/>
          <w:lang w:bidi="ar-SA"/>
        </w:rPr>
        <w:t xml:space="preserve">e’re going to ask about </w:t>
      </w:r>
      <w:r w:rsidR="00682027" w:rsidRPr="00FD5C56">
        <w:rPr>
          <w:rFonts w:asciiTheme="majorBidi" w:eastAsia="Times New Roman" w:hAnsiTheme="majorBidi" w:cstheme="majorBidi"/>
          <w:b/>
          <w:bCs/>
          <w:sz w:val="24"/>
          <w:szCs w:val="24"/>
          <w:lang w:bidi="ar-SA"/>
        </w:rPr>
        <w:t>your</w:t>
      </w:r>
      <w:r w:rsidR="00945F76" w:rsidRPr="00FD5C56">
        <w:rPr>
          <w:rFonts w:asciiTheme="majorBidi" w:eastAsia="Times New Roman" w:hAnsiTheme="majorBidi" w:cstheme="majorBidi"/>
          <w:b/>
          <w:bCs/>
          <w:sz w:val="24"/>
          <w:szCs w:val="24"/>
          <w:lang w:bidi="ar-SA"/>
        </w:rPr>
        <w:t xml:space="preserve"> experience </w:t>
      </w:r>
      <w:r w:rsidR="00682027" w:rsidRPr="00FD5C56">
        <w:rPr>
          <w:rFonts w:asciiTheme="majorBidi" w:eastAsia="Times New Roman" w:hAnsiTheme="majorBidi" w:cstheme="majorBidi"/>
          <w:b/>
          <w:bCs/>
          <w:sz w:val="24"/>
          <w:szCs w:val="24"/>
          <w:lang w:bidi="ar-SA"/>
        </w:rPr>
        <w:t xml:space="preserve">with </w:t>
      </w:r>
      <w:r w:rsidR="00FD5C56" w:rsidRPr="00315A1E">
        <w:rPr>
          <w:rFonts w:asciiTheme="majorBidi" w:eastAsia="Times New Roman" w:hAnsiTheme="majorBidi" w:cstheme="majorBidi"/>
          <w:b/>
          <w:bCs/>
          <w:sz w:val="24"/>
          <w:szCs w:val="24"/>
          <w:lang w:bidi="ar-SA"/>
        </w:rPr>
        <w:t>genetic testing</w:t>
      </w:r>
    </w:p>
    <w:p w14:paraId="44333F66" w14:textId="77777777" w:rsidR="00C8484A" w:rsidRDefault="00C8484A" w:rsidP="00C8484A">
      <w:pPr>
        <w:spacing w:after="60" w:line="240" w:lineRule="auto"/>
        <w:ind w:left="360"/>
        <w:jc w:val="right"/>
        <w:rPr>
          <w:rFonts w:asciiTheme="majorBidi" w:hAnsiTheme="majorBidi" w:cstheme="majorBidi"/>
          <w:color w:val="000000" w:themeColor="text1"/>
          <w:sz w:val="24"/>
          <w:szCs w:val="24"/>
        </w:rPr>
      </w:pPr>
      <w:r w:rsidRPr="00747668">
        <w:rPr>
          <w:rFonts w:asciiTheme="majorBidi" w:hAnsiTheme="majorBidi" w:cstheme="majorBidi"/>
          <w:color w:val="000000" w:themeColor="text1"/>
          <w:sz w:val="24"/>
          <w:szCs w:val="24"/>
        </w:rPr>
        <w:t xml:space="preserve">{Q: </w:t>
      </w:r>
      <w:r>
        <w:rPr>
          <w:rFonts w:asciiTheme="majorBidi" w:hAnsiTheme="majorBidi" w:cstheme="majorBidi"/>
          <w:color w:val="000000" w:themeColor="text1"/>
          <w:sz w:val="24"/>
          <w:szCs w:val="24"/>
        </w:rPr>
        <w:t>GENTEST</w:t>
      </w:r>
      <w:r w:rsidRPr="00747668">
        <w:rPr>
          <w:rFonts w:asciiTheme="majorBidi" w:hAnsiTheme="majorBidi" w:cstheme="majorBidi"/>
          <w:color w:val="000000" w:themeColor="text1"/>
          <w:sz w:val="24"/>
          <w:szCs w:val="24"/>
        </w:rPr>
        <w:t>}</w:t>
      </w:r>
    </w:p>
    <w:p w14:paraId="1C40C7D0" w14:textId="50755BD4" w:rsidR="00164441" w:rsidRPr="00164441" w:rsidRDefault="00164441" w:rsidP="00E26933">
      <w:pPr>
        <w:spacing w:after="60" w:line="240" w:lineRule="auto"/>
        <w:ind w:left="360"/>
        <w:rPr>
          <w:rFonts w:asciiTheme="majorBidi" w:hAnsiTheme="majorBidi" w:cstheme="majorBidi"/>
          <w:b/>
          <w:bCs/>
          <w:color w:val="000000" w:themeColor="text1"/>
          <w:sz w:val="24"/>
          <w:szCs w:val="24"/>
        </w:rPr>
      </w:pPr>
      <w:ins w:id="0" w:author="Catherine " w:date="2016-05-18T13:20:00Z">
        <w:r w:rsidRPr="00164441">
          <w:rPr>
            <w:rFonts w:ascii="Times New Roman" w:eastAsia="Times New Roman" w:hAnsi="Times New Roman" w:cs="Times New Roman"/>
            <w:b/>
            <w:bCs/>
            <w:sz w:val="24"/>
            <w:szCs w:val="24"/>
            <w:lang w:bidi="ar-SA"/>
          </w:rPr>
          <w:t>[</w:t>
        </w:r>
        <w:r w:rsidRPr="00164441">
          <w:rPr>
            <w:rFonts w:ascii="Times New Roman" w:eastAsia="Times New Roman" w:hAnsi="Times New Roman" w:cs="Times New Roman"/>
            <w:b/>
            <w:bCs/>
            <w:sz w:val="24"/>
            <w:szCs w:val="24"/>
            <w:highlight w:val="yellow"/>
            <w:lang w:bidi="ar-SA"/>
          </w:rPr>
          <w:t>PR</w:t>
        </w:r>
      </w:ins>
      <w:r w:rsidRPr="00164441">
        <w:rPr>
          <w:rFonts w:ascii="Times New Roman" w:eastAsia="Times New Roman" w:hAnsi="Times New Roman" w:cs="Times New Roman"/>
          <w:b/>
          <w:bCs/>
          <w:sz w:val="24"/>
          <w:szCs w:val="24"/>
          <w:highlight w:val="yellow"/>
          <w:lang w:bidi="ar-SA"/>
        </w:rPr>
        <w:t>O</w:t>
      </w:r>
      <w:ins w:id="1" w:author="Catherine " w:date="2016-05-18T13:20:00Z">
        <w:r w:rsidRPr="00164441">
          <w:rPr>
            <w:rFonts w:ascii="Times New Roman" w:eastAsia="Times New Roman" w:hAnsi="Times New Roman" w:cs="Times New Roman"/>
            <w:b/>
            <w:bCs/>
            <w:sz w:val="24"/>
            <w:szCs w:val="24"/>
            <w:highlight w:val="yellow"/>
            <w:lang w:bidi="ar-SA"/>
          </w:rPr>
          <w:t>GRAMMER: CHOICE 4 ONLY FOR FEMALES: IF GENDER=5</w:t>
        </w:r>
      </w:ins>
    </w:p>
    <w:p w14:paraId="7D14115B" w14:textId="77777777" w:rsidR="00F66382" w:rsidRPr="00DA05A5" w:rsidRDefault="00F66382" w:rsidP="003013F9">
      <w:p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 xml:space="preserve">Have you ever </w:t>
      </w:r>
      <w:r w:rsidR="003013F9">
        <w:rPr>
          <w:rFonts w:asciiTheme="majorBidi" w:eastAsia="Times New Roman" w:hAnsiTheme="majorBidi" w:cstheme="majorBidi"/>
          <w:sz w:val="24"/>
          <w:szCs w:val="24"/>
          <w:lang w:bidi="ar-SA"/>
        </w:rPr>
        <w:t>done any of the following g</w:t>
      </w:r>
      <w:r w:rsidR="00EC4B68">
        <w:rPr>
          <w:rFonts w:asciiTheme="majorBidi" w:eastAsia="Times New Roman" w:hAnsiTheme="majorBidi" w:cstheme="majorBidi"/>
          <w:sz w:val="24"/>
          <w:szCs w:val="24"/>
          <w:lang w:bidi="ar-SA"/>
        </w:rPr>
        <w:t xml:space="preserve">enetic </w:t>
      </w:r>
      <w:r w:rsidRPr="00DA05A5">
        <w:rPr>
          <w:rFonts w:asciiTheme="majorBidi" w:eastAsia="Times New Roman" w:hAnsiTheme="majorBidi" w:cstheme="majorBidi"/>
          <w:sz w:val="24"/>
          <w:szCs w:val="24"/>
          <w:lang w:bidi="ar-SA"/>
        </w:rPr>
        <w:t>test</w:t>
      </w:r>
      <w:r w:rsidR="00AE7D66" w:rsidRPr="00DA05A5">
        <w:rPr>
          <w:rFonts w:asciiTheme="majorBidi" w:eastAsia="Times New Roman" w:hAnsiTheme="majorBidi" w:cstheme="majorBidi"/>
          <w:sz w:val="24"/>
          <w:szCs w:val="24"/>
          <w:lang w:bidi="ar-SA"/>
        </w:rPr>
        <w:t>in</w:t>
      </w:r>
      <w:r w:rsidR="00A02F8A">
        <w:rPr>
          <w:rFonts w:asciiTheme="majorBidi" w:eastAsia="Times New Roman" w:hAnsiTheme="majorBidi" w:cstheme="majorBidi"/>
          <w:sz w:val="24"/>
          <w:szCs w:val="24"/>
          <w:lang w:bidi="ar-SA"/>
        </w:rPr>
        <w:t>g</w:t>
      </w:r>
      <w:r w:rsidRPr="00DA05A5">
        <w:rPr>
          <w:rFonts w:asciiTheme="majorBidi" w:eastAsia="Times New Roman" w:hAnsiTheme="majorBidi" w:cstheme="majorBidi"/>
          <w:sz w:val="24"/>
          <w:szCs w:val="24"/>
          <w:lang w:bidi="ar-SA"/>
        </w:rPr>
        <w:t>?</w:t>
      </w:r>
      <w:r w:rsidR="00A02F8A">
        <w:rPr>
          <w:rFonts w:asciiTheme="majorBidi" w:eastAsia="Times New Roman" w:hAnsiTheme="majorBidi" w:cstheme="majorBidi"/>
          <w:sz w:val="24"/>
          <w:szCs w:val="24"/>
          <w:lang w:bidi="ar-SA"/>
        </w:rPr>
        <w:t xml:space="preserve"> (SELECT ALL THAT APPLY)</w:t>
      </w:r>
    </w:p>
    <w:p w14:paraId="05EAC015" w14:textId="77777777" w:rsidR="00AE7D66" w:rsidRPr="00DA05A5" w:rsidRDefault="00AE7D66" w:rsidP="00D06AC1">
      <w:pPr>
        <w:pStyle w:val="ListParagraph"/>
        <w:numPr>
          <w:ilvl w:val="0"/>
          <w:numId w:val="10"/>
        </w:num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 xml:space="preserve">Newborn screening </w:t>
      </w:r>
    </w:p>
    <w:p w14:paraId="19D78806" w14:textId="77777777" w:rsidR="00AE7D66" w:rsidRPr="00DA05A5" w:rsidRDefault="00AE7D66" w:rsidP="00D06AC1">
      <w:pPr>
        <w:pStyle w:val="ListParagraph"/>
        <w:numPr>
          <w:ilvl w:val="0"/>
          <w:numId w:val="10"/>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Diagnostic testing</w:t>
      </w:r>
    </w:p>
    <w:p w14:paraId="7C8A0FF7" w14:textId="77777777" w:rsidR="00AE7D66" w:rsidRPr="00DA05A5" w:rsidRDefault="00AE7D66" w:rsidP="00D06AC1">
      <w:pPr>
        <w:pStyle w:val="ListParagraph"/>
        <w:numPr>
          <w:ilvl w:val="0"/>
          <w:numId w:val="10"/>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Carrier testing</w:t>
      </w:r>
      <w:r w:rsidR="00200E0E">
        <w:rPr>
          <w:rFonts w:asciiTheme="majorBidi" w:eastAsia="Times New Roman" w:hAnsiTheme="majorBidi" w:cstheme="majorBidi"/>
          <w:sz w:val="24"/>
          <w:szCs w:val="24"/>
          <w:lang w:bidi="ar-SA"/>
        </w:rPr>
        <w:t xml:space="preserve"> including pre-marital genetic testing</w:t>
      </w:r>
    </w:p>
    <w:p w14:paraId="57936300" w14:textId="77777777" w:rsidR="00AE7D66" w:rsidRPr="00DA05A5" w:rsidRDefault="00AE7D66" w:rsidP="00D06AC1">
      <w:pPr>
        <w:pStyle w:val="ListParagraph"/>
        <w:numPr>
          <w:ilvl w:val="0"/>
          <w:numId w:val="10"/>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Prenatal testing</w:t>
      </w:r>
    </w:p>
    <w:p w14:paraId="4C49E2F9" w14:textId="73F3148C" w:rsidR="00AE7D66" w:rsidRPr="000B7279" w:rsidRDefault="000B7279" w:rsidP="000B7279">
      <w:pPr>
        <w:pStyle w:val="ListParagraph"/>
        <w:numPr>
          <w:ilvl w:val="0"/>
          <w:numId w:val="10"/>
        </w:numPr>
        <w:shd w:val="clear" w:color="auto" w:fill="FFFFFF"/>
        <w:spacing w:line="240" w:lineRule="auto"/>
        <w:rPr>
          <w:rFonts w:asciiTheme="majorBidi" w:eastAsia="Times New Roman" w:hAnsiTheme="majorBidi" w:cstheme="majorBidi"/>
          <w:sz w:val="24"/>
          <w:szCs w:val="24"/>
          <w:highlight w:val="yellow"/>
          <w:lang w:bidi="ar-SA"/>
        </w:rPr>
      </w:pPr>
      <w:r w:rsidRPr="000B7279">
        <w:rPr>
          <w:rFonts w:asciiTheme="majorBidi" w:eastAsia="Times New Roman" w:hAnsiTheme="majorBidi" w:cstheme="majorBidi"/>
          <w:sz w:val="24"/>
          <w:szCs w:val="24"/>
          <w:highlight w:val="yellow"/>
          <w:lang w:bidi="ar-SA"/>
        </w:rPr>
        <w:t>Preimplantation testing  for women or In Vitro Fertilization (IVF)</w:t>
      </w:r>
    </w:p>
    <w:p w14:paraId="49953A7B" w14:textId="77777777" w:rsidR="00AE7D66" w:rsidRPr="00DA05A5" w:rsidRDefault="00AE7D66" w:rsidP="00D06AC1">
      <w:pPr>
        <w:pStyle w:val="ListParagraph"/>
        <w:numPr>
          <w:ilvl w:val="0"/>
          <w:numId w:val="10"/>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Predictive and pre-symptomatic testing</w:t>
      </w:r>
    </w:p>
    <w:p w14:paraId="7CF15A38" w14:textId="77777777" w:rsidR="00AE7D66" w:rsidRDefault="00AE7D66" w:rsidP="00D06AC1">
      <w:pPr>
        <w:pStyle w:val="ListParagraph"/>
        <w:numPr>
          <w:ilvl w:val="0"/>
          <w:numId w:val="10"/>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Forensic testing</w:t>
      </w:r>
    </w:p>
    <w:p w14:paraId="521F18DE" w14:textId="69913DCF" w:rsidR="00A02F8A" w:rsidRDefault="00A02F8A" w:rsidP="00D06AC1">
      <w:pPr>
        <w:pStyle w:val="ListParagraph"/>
        <w:numPr>
          <w:ilvl w:val="0"/>
          <w:numId w:val="10"/>
        </w:numPr>
        <w:shd w:val="clear" w:color="auto" w:fill="FFFFFF"/>
        <w:spacing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NONE</w:t>
      </w:r>
      <w:r w:rsidR="00CC4ABB">
        <w:rPr>
          <w:rFonts w:asciiTheme="majorBidi" w:eastAsia="Times New Roman" w:hAnsiTheme="majorBidi" w:cstheme="majorBidi"/>
          <w:sz w:val="24"/>
          <w:szCs w:val="24"/>
          <w:lang w:bidi="ar-SA"/>
        </w:rPr>
        <w:t xml:space="preserve"> OF THESE</w:t>
      </w:r>
    </w:p>
    <w:p w14:paraId="0E09E6AD" w14:textId="77777777" w:rsidR="006A305F" w:rsidRDefault="006A305F" w:rsidP="00D06AC1">
      <w:pPr>
        <w:pStyle w:val="ListParagraph"/>
        <w:numPr>
          <w:ilvl w:val="0"/>
          <w:numId w:val="31"/>
        </w:numPr>
        <w:shd w:val="clear" w:color="auto" w:fill="FFFFFF"/>
        <w:spacing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DON’T KNOW</w:t>
      </w:r>
    </w:p>
    <w:p w14:paraId="2CE32F26" w14:textId="77777777" w:rsidR="006A305F" w:rsidRPr="00DA05A5" w:rsidRDefault="006A305F" w:rsidP="00D06AC1">
      <w:pPr>
        <w:pStyle w:val="ListParagraph"/>
        <w:numPr>
          <w:ilvl w:val="0"/>
          <w:numId w:val="31"/>
        </w:numPr>
        <w:shd w:val="clear" w:color="auto" w:fill="FFFFFF"/>
        <w:spacing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REFUSED</w:t>
      </w:r>
    </w:p>
    <w:p w14:paraId="22949667" w14:textId="77777777" w:rsidR="002C04C2" w:rsidRPr="002C04C2" w:rsidRDefault="002C04C2" w:rsidP="00A02F8A">
      <w:pPr>
        <w:shd w:val="clear" w:color="auto" w:fill="FFFFFF"/>
        <w:spacing w:after="0" w:line="240" w:lineRule="auto"/>
        <w:rPr>
          <w:rFonts w:asciiTheme="majorBidi" w:eastAsia="Times New Roman" w:hAnsiTheme="majorBidi" w:cstheme="majorBidi"/>
          <w:b/>
          <w:bCs/>
          <w:sz w:val="24"/>
          <w:szCs w:val="24"/>
          <w:lang w:bidi="ar-SA"/>
        </w:rPr>
      </w:pPr>
      <w:r w:rsidRPr="002C04C2">
        <w:rPr>
          <w:rFonts w:asciiTheme="majorBidi" w:eastAsia="Times New Roman" w:hAnsiTheme="majorBidi" w:cstheme="majorBidi"/>
          <w:b/>
          <w:bCs/>
          <w:sz w:val="24"/>
          <w:szCs w:val="24"/>
          <w:lang w:bidi="ar-SA"/>
        </w:rPr>
        <w:t>IF GENTEST=</w:t>
      </w:r>
      <w:r w:rsidR="00A02F8A">
        <w:rPr>
          <w:rFonts w:asciiTheme="majorBidi" w:eastAsia="Times New Roman" w:hAnsiTheme="majorBidi" w:cstheme="majorBidi"/>
          <w:b/>
          <w:bCs/>
          <w:sz w:val="24"/>
          <w:szCs w:val="24"/>
          <w:lang w:bidi="ar-SA"/>
        </w:rPr>
        <w:t>8</w:t>
      </w:r>
      <w:r w:rsidRPr="002C04C2">
        <w:rPr>
          <w:rFonts w:asciiTheme="majorBidi" w:eastAsia="Times New Roman" w:hAnsiTheme="majorBidi" w:cstheme="majorBidi"/>
          <w:b/>
          <w:bCs/>
          <w:sz w:val="24"/>
          <w:szCs w:val="24"/>
          <w:lang w:bidi="ar-SA"/>
        </w:rPr>
        <w:t>, ASK</w:t>
      </w:r>
    </w:p>
    <w:p w14:paraId="395ABFD7" w14:textId="77777777" w:rsidR="002C04C2" w:rsidRDefault="002C04C2" w:rsidP="002C04C2">
      <w:pPr>
        <w:spacing w:after="0" w:line="240" w:lineRule="auto"/>
        <w:ind w:left="360"/>
        <w:jc w:val="right"/>
        <w:rPr>
          <w:rFonts w:asciiTheme="majorBidi" w:hAnsiTheme="majorBidi" w:cstheme="majorBidi"/>
          <w:color w:val="000000" w:themeColor="text1"/>
          <w:sz w:val="24"/>
          <w:szCs w:val="24"/>
        </w:rPr>
      </w:pPr>
      <w:r w:rsidRPr="00747668">
        <w:rPr>
          <w:rFonts w:asciiTheme="majorBidi" w:hAnsiTheme="majorBidi" w:cstheme="majorBidi"/>
          <w:color w:val="000000" w:themeColor="text1"/>
          <w:sz w:val="24"/>
          <w:szCs w:val="24"/>
        </w:rPr>
        <w:t xml:space="preserve">{Q: </w:t>
      </w:r>
      <w:r>
        <w:rPr>
          <w:rFonts w:asciiTheme="majorBidi" w:hAnsiTheme="majorBidi" w:cstheme="majorBidi"/>
          <w:color w:val="000000" w:themeColor="text1"/>
          <w:sz w:val="24"/>
          <w:szCs w:val="24"/>
        </w:rPr>
        <w:t>GENTEST1</w:t>
      </w:r>
      <w:r w:rsidRPr="00747668">
        <w:rPr>
          <w:rFonts w:asciiTheme="majorBidi" w:hAnsiTheme="majorBidi" w:cstheme="majorBidi"/>
          <w:color w:val="000000" w:themeColor="text1"/>
          <w:sz w:val="24"/>
          <w:szCs w:val="24"/>
        </w:rPr>
        <w:t>}</w:t>
      </w:r>
    </w:p>
    <w:p w14:paraId="2568ACA2" w14:textId="77777777" w:rsidR="000A4C89" w:rsidRPr="00747668" w:rsidRDefault="000A4C89" w:rsidP="002C04C2">
      <w:pPr>
        <w:spacing w:after="0" w:line="240" w:lineRule="auto"/>
        <w:ind w:left="360"/>
        <w:jc w:val="right"/>
        <w:rPr>
          <w:rFonts w:asciiTheme="majorBidi" w:hAnsiTheme="majorBidi" w:cstheme="majorBidi"/>
          <w:color w:val="000000" w:themeColor="text1"/>
          <w:sz w:val="24"/>
          <w:szCs w:val="24"/>
        </w:rPr>
      </w:pPr>
    </w:p>
    <w:p w14:paraId="697E6D73" w14:textId="642252CB" w:rsidR="00540B5B" w:rsidRDefault="006A305F" w:rsidP="007E192E">
      <w:p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Have</w:t>
      </w:r>
      <w:r w:rsidR="002C04C2" w:rsidRPr="00DA05A5">
        <w:rPr>
          <w:rFonts w:asciiTheme="majorBidi" w:eastAsia="Times New Roman" w:hAnsiTheme="majorBidi" w:cstheme="majorBidi"/>
          <w:sz w:val="24"/>
          <w:szCs w:val="24"/>
          <w:lang w:bidi="ar-SA"/>
        </w:rPr>
        <w:t xml:space="preserve"> any of your </w:t>
      </w:r>
      <w:r w:rsidR="007E192E">
        <w:rPr>
          <w:rFonts w:asciiTheme="majorBidi" w:eastAsia="Times New Roman" w:hAnsiTheme="majorBidi" w:cstheme="majorBidi"/>
          <w:sz w:val="24"/>
          <w:szCs w:val="24"/>
          <w:lang w:bidi="ar-SA"/>
        </w:rPr>
        <w:t xml:space="preserve">immediate </w:t>
      </w:r>
      <w:r w:rsidR="002C04C2" w:rsidRPr="00DA05A5">
        <w:rPr>
          <w:rFonts w:asciiTheme="majorBidi" w:eastAsia="Times New Roman" w:hAnsiTheme="majorBidi" w:cstheme="majorBidi"/>
          <w:sz w:val="24"/>
          <w:szCs w:val="24"/>
          <w:lang w:bidi="ar-SA"/>
        </w:rPr>
        <w:t xml:space="preserve">family </w:t>
      </w:r>
      <w:r w:rsidRPr="00DA05A5">
        <w:rPr>
          <w:rFonts w:asciiTheme="majorBidi" w:eastAsia="Times New Roman" w:hAnsiTheme="majorBidi" w:cstheme="majorBidi"/>
          <w:sz w:val="24"/>
          <w:szCs w:val="24"/>
          <w:lang w:bidi="ar-SA"/>
        </w:rPr>
        <w:t>members</w:t>
      </w:r>
      <w:r w:rsidR="00AE7D66" w:rsidRPr="00DA05A5">
        <w:rPr>
          <w:rFonts w:asciiTheme="majorBidi" w:eastAsia="Times New Roman" w:hAnsiTheme="majorBidi" w:cstheme="majorBidi"/>
          <w:sz w:val="24"/>
          <w:szCs w:val="24"/>
          <w:lang w:bidi="ar-SA"/>
        </w:rPr>
        <w:t xml:space="preserve"> ever done any </w:t>
      </w:r>
      <w:r w:rsidR="00EC4B68">
        <w:rPr>
          <w:rFonts w:asciiTheme="majorBidi" w:eastAsia="Times New Roman" w:hAnsiTheme="majorBidi" w:cstheme="majorBidi"/>
          <w:sz w:val="24"/>
          <w:szCs w:val="24"/>
          <w:lang w:bidi="ar-SA"/>
        </w:rPr>
        <w:t>of the following genetic testing? (SELECT ALL THAT APPLY)</w:t>
      </w:r>
    </w:p>
    <w:p w14:paraId="3239C685" w14:textId="77777777" w:rsidR="00EC4B68" w:rsidRPr="00DA05A5" w:rsidRDefault="00EC4B68" w:rsidP="00D06AC1">
      <w:pPr>
        <w:pStyle w:val="ListParagraph"/>
        <w:numPr>
          <w:ilvl w:val="0"/>
          <w:numId w:val="32"/>
        </w:num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 xml:space="preserve">Newborn screening </w:t>
      </w:r>
    </w:p>
    <w:p w14:paraId="6D81ABD0" w14:textId="77777777" w:rsidR="00EC4B68" w:rsidRPr="00DA05A5" w:rsidRDefault="00EC4B68" w:rsidP="00D06AC1">
      <w:pPr>
        <w:pStyle w:val="ListParagraph"/>
        <w:numPr>
          <w:ilvl w:val="0"/>
          <w:numId w:val="32"/>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Diagnostic testing</w:t>
      </w:r>
    </w:p>
    <w:p w14:paraId="22A9400D" w14:textId="77777777" w:rsidR="00EC4B68" w:rsidRPr="00DA05A5" w:rsidRDefault="00EC4B68" w:rsidP="00D06AC1">
      <w:pPr>
        <w:pStyle w:val="ListParagraph"/>
        <w:numPr>
          <w:ilvl w:val="0"/>
          <w:numId w:val="32"/>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Carrier testing</w:t>
      </w:r>
      <w:r>
        <w:rPr>
          <w:rFonts w:asciiTheme="majorBidi" w:eastAsia="Times New Roman" w:hAnsiTheme="majorBidi" w:cstheme="majorBidi"/>
          <w:sz w:val="24"/>
          <w:szCs w:val="24"/>
          <w:lang w:bidi="ar-SA"/>
        </w:rPr>
        <w:t xml:space="preserve"> including pre-marital genetic testing</w:t>
      </w:r>
    </w:p>
    <w:p w14:paraId="520B055E" w14:textId="77777777" w:rsidR="00EC4B68" w:rsidRPr="00DA05A5" w:rsidRDefault="00EC4B68" w:rsidP="00D06AC1">
      <w:pPr>
        <w:pStyle w:val="ListParagraph"/>
        <w:numPr>
          <w:ilvl w:val="0"/>
          <w:numId w:val="32"/>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Prenatal testing</w:t>
      </w:r>
    </w:p>
    <w:p w14:paraId="3012835A" w14:textId="77777777" w:rsidR="00F3410A" w:rsidRPr="000B7279" w:rsidRDefault="00F3410A" w:rsidP="00F3410A">
      <w:pPr>
        <w:pStyle w:val="ListParagraph"/>
        <w:numPr>
          <w:ilvl w:val="0"/>
          <w:numId w:val="32"/>
        </w:numPr>
        <w:shd w:val="clear" w:color="auto" w:fill="FFFFFF"/>
        <w:spacing w:line="240" w:lineRule="auto"/>
        <w:rPr>
          <w:rFonts w:asciiTheme="majorBidi" w:eastAsia="Times New Roman" w:hAnsiTheme="majorBidi" w:cstheme="majorBidi"/>
          <w:sz w:val="24"/>
          <w:szCs w:val="24"/>
          <w:highlight w:val="yellow"/>
          <w:lang w:bidi="ar-SA"/>
        </w:rPr>
      </w:pPr>
      <w:r w:rsidRPr="000B7279">
        <w:rPr>
          <w:rFonts w:asciiTheme="majorBidi" w:eastAsia="Times New Roman" w:hAnsiTheme="majorBidi" w:cstheme="majorBidi"/>
          <w:sz w:val="24"/>
          <w:szCs w:val="24"/>
          <w:highlight w:val="yellow"/>
          <w:lang w:bidi="ar-SA"/>
        </w:rPr>
        <w:t>Preimplantation testing  for women or In Vitro Fertilization (IVF)</w:t>
      </w:r>
    </w:p>
    <w:p w14:paraId="3DD0046F" w14:textId="77777777" w:rsidR="00EC4B68" w:rsidRPr="00DA05A5" w:rsidRDefault="00EC4B68" w:rsidP="00D06AC1">
      <w:pPr>
        <w:pStyle w:val="ListParagraph"/>
        <w:numPr>
          <w:ilvl w:val="0"/>
          <w:numId w:val="32"/>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Predictive and pre-symptomatic testing</w:t>
      </w:r>
    </w:p>
    <w:p w14:paraId="7046E6F2" w14:textId="77777777" w:rsidR="00EC4B68" w:rsidRDefault="00EC4B68" w:rsidP="00D06AC1">
      <w:pPr>
        <w:pStyle w:val="ListParagraph"/>
        <w:numPr>
          <w:ilvl w:val="0"/>
          <w:numId w:val="32"/>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Forensic testing</w:t>
      </w:r>
    </w:p>
    <w:p w14:paraId="6B16BCD6" w14:textId="39191210" w:rsidR="00EC4B68" w:rsidRDefault="00EC4B68" w:rsidP="00D06AC1">
      <w:pPr>
        <w:pStyle w:val="ListParagraph"/>
        <w:numPr>
          <w:ilvl w:val="0"/>
          <w:numId w:val="32"/>
        </w:numPr>
        <w:shd w:val="clear" w:color="auto" w:fill="FFFFFF"/>
        <w:spacing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NONE</w:t>
      </w:r>
      <w:r w:rsidR="00EE0905">
        <w:rPr>
          <w:rFonts w:asciiTheme="majorBidi" w:eastAsia="Times New Roman" w:hAnsiTheme="majorBidi" w:cstheme="majorBidi"/>
          <w:sz w:val="24"/>
          <w:szCs w:val="24"/>
          <w:lang w:bidi="ar-SA"/>
        </w:rPr>
        <w:t xml:space="preserve"> OF THESE</w:t>
      </w:r>
    </w:p>
    <w:p w14:paraId="62573F5F" w14:textId="77777777" w:rsidR="00EC4B68" w:rsidRDefault="00EC4B68" w:rsidP="00D06AC1">
      <w:pPr>
        <w:pStyle w:val="ListParagraph"/>
        <w:numPr>
          <w:ilvl w:val="0"/>
          <w:numId w:val="33"/>
        </w:numPr>
        <w:shd w:val="clear" w:color="auto" w:fill="FFFFFF"/>
        <w:spacing w:line="240" w:lineRule="auto"/>
        <w:rPr>
          <w:rFonts w:asciiTheme="majorBidi" w:eastAsia="Times New Roman" w:hAnsiTheme="majorBidi" w:cstheme="majorBidi"/>
          <w:sz w:val="24"/>
          <w:szCs w:val="24"/>
          <w:lang w:bidi="ar-SA"/>
        </w:rPr>
      </w:pPr>
      <w:r w:rsidRPr="00EC4B68">
        <w:rPr>
          <w:rFonts w:asciiTheme="majorBidi" w:eastAsia="Times New Roman" w:hAnsiTheme="majorBidi" w:cstheme="majorBidi"/>
          <w:sz w:val="24"/>
          <w:szCs w:val="24"/>
          <w:lang w:bidi="ar-SA"/>
        </w:rPr>
        <w:t>DON’T KNOW</w:t>
      </w:r>
    </w:p>
    <w:p w14:paraId="4827136D" w14:textId="77777777" w:rsidR="00EC4B68" w:rsidRPr="00EC4B68" w:rsidRDefault="00EC4B68" w:rsidP="00D06AC1">
      <w:pPr>
        <w:pStyle w:val="ListParagraph"/>
        <w:numPr>
          <w:ilvl w:val="0"/>
          <w:numId w:val="33"/>
        </w:numPr>
        <w:shd w:val="clear" w:color="auto" w:fill="FFFFFF"/>
        <w:spacing w:line="240" w:lineRule="auto"/>
        <w:rPr>
          <w:rFonts w:asciiTheme="majorBidi" w:eastAsia="Times New Roman" w:hAnsiTheme="majorBidi" w:cstheme="majorBidi"/>
          <w:sz w:val="24"/>
          <w:szCs w:val="24"/>
          <w:lang w:bidi="ar-SA"/>
        </w:rPr>
      </w:pPr>
      <w:r w:rsidRPr="00EC4B68">
        <w:rPr>
          <w:rFonts w:asciiTheme="majorBidi" w:eastAsia="Times New Roman" w:hAnsiTheme="majorBidi" w:cstheme="majorBidi"/>
          <w:sz w:val="24"/>
          <w:szCs w:val="24"/>
          <w:lang w:bidi="ar-SA"/>
        </w:rPr>
        <w:t>REFUSED</w:t>
      </w:r>
    </w:p>
    <w:p w14:paraId="1E21165D" w14:textId="77777777" w:rsidR="002C04C2" w:rsidRPr="002C04C2" w:rsidRDefault="002C04C2" w:rsidP="002C04C2">
      <w:pPr>
        <w:spacing w:after="0" w:line="240" w:lineRule="auto"/>
        <w:ind w:left="360"/>
        <w:jc w:val="right"/>
        <w:rPr>
          <w:rFonts w:asciiTheme="majorBidi" w:hAnsiTheme="majorBidi" w:cstheme="majorBidi"/>
          <w:color w:val="000000" w:themeColor="text1"/>
          <w:sz w:val="24"/>
          <w:szCs w:val="24"/>
        </w:rPr>
      </w:pPr>
      <w:r w:rsidRPr="002C04C2">
        <w:rPr>
          <w:rFonts w:asciiTheme="majorBidi" w:hAnsiTheme="majorBidi" w:cstheme="majorBidi"/>
          <w:color w:val="000000" w:themeColor="text1"/>
          <w:sz w:val="24"/>
          <w:szCs w:val="24"/>
        </w:rPr>
        <w:t xml:space="preserve">{Q: </w:t>
      </w:r>
      <w:r>
        <w:rPr>
          <w:rFonts w:asciiTheme="majorBidi" w:hAnsiTheme="majorBidi" w:cstheme="majorBidi"/>
          <w:color w:val="000000" w:themeColor="text1"/>
          <w:sz w:val="24"/>
          <w:szCs w:val="24"/>
        </w:rPr>
        <w:t>STUDY</w:t>
      </w:r>
      <w:r w:rsidRPr="002C04C2">
        <w:rPr>
          <w:rFonts w:asciiTheme="majorBidi" w:hAnsiTheme="majorBidi" w:cstheme="majorBidi"/>
          <w:color w:val="000000" w:themeColor="text1"/>
          <w:sz w:val="24"/>
          <w:szCs w:val="24"/>
        </w:rPr>
        <w:t>}</w:t>
      </w:r>
    </w:p>
    <w:p w14:paraId="7663B87C" w14:textId="13CF307B" w:rsidR="00B511F3" w:rsidRDefault="00085034" w:rsidP="007E192E">
      <w:p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 xml:space="preserve">Have you ever </w:t>
      </w:r>
      <w:r w:rsidR="00AF7553">
        <w:rPr>
          <w:rFonts w:asciiTheme="majorBidi" w:eastAsia="Times New Roman" w:hAnsiTheme="majorBidi" w:cstheme="majorBidi"/>
          <w:sz w:val="24"/>
          <w:szCs w:val="24"/>
          <w:lang w:bidi="ar-SA"/>
        </w:rPr>
        <w:t xml:space="preserve">been asked to participate </w:t>
      </w:r>
      <w:r w:rsidR="00B511F3">
        <w:rPr>
          <w:rFonts w:asciiTheme="majorBidi" w:eastAsia="Times New Roman" w:hAnsiTheme="majorBidi" w:cstheme="majorBidi"/>
          <w:sz w:val="24"/>
          <w:szCs w:val="24"/>
          <w:lang w:bidi="ar-SA"/>
        </w:rPr>
        <w:t>in a research study</w:t>
      </w:r>
      <w:r w:rsidR="00AF7553">
        <w:rPr>
          <w:rFonts w:asciiTheme="majorBidi" w:eastAsia="Times New Roman" w:hAnsiTheme="majorBidi" w:cstheme="majorBidi"/>
          <w:sz w:val="24"/>
          <w:szCs w:val="24"/>
          <w:lang w:bidi="ar-SA"/>
        </w:rPr>
        <w:t xml:space="preserve"> about </w:t>
      </w:r>
      <w:r w:rsidR="007E192E">
        <w:rPr>
          <w:rFonts w:asciiTheme="majorBidi" w:eastAsia="Times New Roman" w:hAnsiTheme="majorBidi" w:cstheme="majorBidi"/>
          <w:sz w:val="24"/>
          <w:szCs w:val="24"/>
          <w:lang w:bidi="ar-SA"/>
        </w:rPr>
        <w:t>health</w:t>
      </w:r>
      <w:r w:rsidR="00B511F3">
        <w:rPr>
          <w:rFonts w:asciiTheme="majorBidi" w:eastAsia="Times New Roman" w:hAnsiTheme="majorBidi" w:cstheme="majorBidi"/>
          <w:sz w:val="24"/>
          <w:szCs w:val="24"/>
          <w:lang w:bidi="ar-SA"/>
        </w:rPr>
        <w:t>?</w:t>
      </w:r>
    </w:p>
    <w:p w14:paraId="6AA970EB" w14:textId="77FFFD77" w:rsidR="00085034" w:rsidRPr="00DA05A5" w:rsidRDefault="00EE0905" w:rsidP="00D06AC1">
      <w:pPr>
        <w:pStyle w:val="ListParagraph"/>
        <w:numPr>
          <w:ilvl w:val="0"/>
          <w:numId w:val="8"/>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YES</w:t>
      </w:r>
    </w:p>
    <w:p w14:paraId="015DDB97" w14:textId="024253AA" w:rsidR="00085034" w:rsidRDefault="00EE0905" w:rsidP="00D06AC1">
      <w:pPr>
        <w:pStyle w:val="ListParagraph"/>
        <w:numPr>
          <w:ilvl w:val="0"/>
          <w:numId w:val="8"/>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NO</w:t>
      </w:r>
    </w:p>
    <w:p w14:paraId="08BDD8C5" w14:textId="77777777" w:rsidR="003C0928" w:rsidRDefault="003C0928" w:rsidP="00D06AC1">
      <w:pPr>
        <w:pStyle w:val="ListParagraph"/>
        <w:numPr>
          <w:ilvl w:val="0"/>
          <w:numId w:val="8"/>
        </w:numPr>
        <w:shd w:val="clear" w:color="auto" w:fill="FFFFFF"/>
        <w:spacing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DON’T KNOW</w:t>
      </w:r>
    </w:p>
    <w:p w14:paraId="7631B7C9" w14:textId="77777777" w:rsidR="003C0928" w:rsidRDefault="003C0928" w:rsidP="00D06AC1">
      <w:pPr>
        <w:pStyle w:val="ListParagraph"/>
        <w:numPr>
          <w:ilvl w:val="0"/>
          <w:numId w:val="8"/>
        </w:numPr>
        <w:shd w:val="clear" w:color="auto" w:fill="FFFFFF"/>
        <w:spacing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REFUSED</w:t>
      </w:r>
    </w:p>
    <w:p w14:paraId="6C648487" w14:textId="77777777" w:rsidR="002C04C2" w:rsidRDefault="002C04C2" w:rsidP="002C04C2">
      <w:pPr>
        <w:shd w:val="clear" w:color="auto" w:fill="FFFFFF"/>
        <w:spacing w:after="0" w:line="240" w:lineRule="auto"/>
        <w:rPr>
          <w:rFonts w:asciiTheme="majorBidi" w:eastAsia="Times New Roman" w:hAnsiTheme="majorBidi" w:cstheme="majorBidi"/>
          <w:b/>
          <w:bCs/>
          <w:sz w:val="24"/>
          <w:szCs w:val="24"/>
          <w:lang w:bidi="ar-SA"/>
        </w:rPr>
      </w:pPr>
      <w:r w:rsidRPr="002C04C2">
        <w:rPr>
          <w:rFonts w:asciiTheme="majorBidi" w:eastAsia="Times New Roman" w:hAnsiTheme="majorBidi" w:cstheme="majorBidi"/>
          <w:b/>
          <w:bCs/>
          <w:sz w:val="24"/>
          <w:szCs w:val="24"/>
          <w:lang w:bidi="ar-SA"/>
        </w:rPr>
        <w:t xml:space="preserve">IF </w:t>
      </w:r>
      <w:r>
        <w:rPr>
          <w:rFonts w:asciiTheme="majorBidi" w:eastAsia="Times New Roman" w:hAnsiTheme="majorBidi" w:cstheme="majorBidi"/>
          <w:b/>
          <w:bCs/>
          <w:sz w:val="24"/>
          <w:szCs w:val="24"/>
          <w:lang w:bidi="ar-SA"/>
        </w:rPr>
        <w:t>STUDY</w:t>
      </w:r>
      <w:r w:rsidRPr="002C04C2">
        <w:rPr>
          <w:rFonts w:asciiTheme="majorBidi" w:eastAsia="Times New Roman" w:hAnsiTheme="majorBidi" w:cstheme="majorBidi"/>
          <w:b/>
          <w:bCs/>
          <w:sz w:val="24"/>
          <w:szCs w:val="24"/>
          <w:lang w:bidi="ar-SA"/>
        </w:rPr>
        <w:t>=1, ASK</w:t>
      </w:r>
    </w:p>
    <w:p w14:paraId="673D23DB" w14:textId="77777777" w:rsidR="00216B01" w:rsidRPr="002C04C2" w:rsidRDefault="00216B01" w:rsidP="00216B01">
      <w:pPr>
        <w:spacing w:after="0" w:line="240" w:lineRule="auto"/>
        <w:ind w:left="360"/>
        <w:jc w:val="right"/>
        <w:rPr>
          <w:rFonts w:asciiTheme="majorBidi" w:hAnsiTheme="majorBidi" w:cstheme="majorBidi"/>
          <w:color w:val="000000" w:themeColor="text1"/>
          <w:sz w:val="24"/>
          <w:szCs w:val="24"/>
        </w:rPr>
      </w:pPr>
      <w:r w:rsidRPr="002C04C2">
        <w:rPr>
          <w:rFonts w:asciiTheme="majorBidi" w:hAnsiTheme="majorBidi" w:cstheme="majorBidi"/>
          <w:color w:val="000000" w:themeColor="text1"/>
          <w:sz w:val="24"/>
          <w:szCs w:val="24"/>
        </w:rPr>
        <w:t xml:space="preserve">{Q: </w:t>
      </w:r>
      <w:r>
        <w:rPr>
          <w:rFonts w:asciiTheme="majorBidi" w:hAnsiTheme="majorBidi" w:cstheme="majorBidi"/>
          <w:color w:val="000000" w:themeColor="text1"/>
          <w:sz w:val="24"/>
          <w:szCs w:val="24"/>
        </w:rPr>
        <w:t>PARTICIPATE</w:t>
      </w:r>
      <w:r w:rsidRPr="002C04C2">
        <w:rPr>
          <w:rFonts w:asciiTheme="majorBidi" w:hAnsiTheme="majorBidi" w:cstheme="majorBidi"/>
          <w:color w:val="000000" w:themeColor="text1"/>
          <w:sz w:val="24"/>
          <w:szCs w:val="24"/>
        </w:rPr>
        <w:t>}</w:t>
      </w:r>
    </w:p>
    <w:p w14:paraId="2F95694B" w14:textId="77777777" w:rsidR="00085034" w:rsidRPr="002C04C2" w:rsidRDefault="00085034" w:rsidP="002C04C2">
      <w:pPr>
        <w:shd w:val="clear" w:color="auto" w:fill="FFFFFF"/>
        <w:spacing w:after="0" w:line="240" w:lineRule="auto"/>
        <w:rPr>
          <w:rFonts w:asciiTheme="majorBidi" w:eastAsia="Times New Roman" w:hAnsiTheme="majorBidi" w:cstheme="majorBidi"/>
          <w:sz w:val="24"/>
          <w:szCs w:val="24"/>
          <w:lang w:bidi="ar-SA"/>
        </w:rPr>
      </w:pPr>
      <w:r w:rsidRPr="002C04C2">
        <w:rPr>
          <w:rFonts w:asciiTheme="majorBidi" w:eastAsia="Times New Roman" w:hAnsiTheme="majorBidi" w:cstheme="majorBidi"/>
          <w:sz w:val="24"/>
          <w:szCs w:val="24"/>
          <w:lang w:bidi="ar-SA"/>
        </w:rPr>
        <w:t>Did you participate?</w:t>
      </w:r>
    </w:p>
    <w:p w14:paraId="11F528D5" w14:textId="4B6705B5" w:rsidR="00085034" w:rsidRPr="00DA05A5" w:rsidRDefault="00EE0905" w:rsidP="00D06AC1">
      <w:pPr>
        <w:pStyle w:val="ListParagraph"/>
        <w:numPr>
          <w:ilvl w:val="0"/>
          <w:numId w:val="9"/>
        </w:num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YES</w:t>
      </w:r>
    </w:p>
    <w:p w14:paraId="052C2AE8" w14:textId="63AC0C7A" w:rsidR="00752DCF" w:rsidRDefault="00EE0905" w:rsidP="00D06AC1">
      <w:pPr>
        <w:pStyle w:val="ListParagraph"/>
        <w:numPr>
          <w:ilvl w:val="0"/>
          <w:numId w:val="9"/>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NO</w:t>
      </w:r>
    </w:p>
    <w:p w14:paraId="0A76AA40" w14:textId="77777777" w:rsidR="002C04C2" w:rsidRPr="00752DCF" w:rsidRDefault="002C04C2" w:rsidP="00D06AC1">
      <w:pPr>
        <w:pStyle w:val="ListParagraph"/>
        <w:numPr>
          <w:ilvl w:val="0"/>
          <w:numId w:val="27"/>
        </w:numPr>
        <w:shd w:val="clear" w:color="auto" w:fill="FFFFFF"/>
        <w:spacing w:line="240" w:lineRule="auto"/>
        <w:rPr>
          <w:rFonts w:asciiTheme="majorBidi" w:eastAsia="Times New Roman" w:hAnsiTheme="majorBidi" w:cstheme="majorBidi"/>
          <w:sz w:val="24"/>
          <w:szCs w:val="24"/>
          <w:lang w:bidi="ar-SA"/>
        </w:rPr>
      </w:pPr>
      <w:r w:rsidRPr="00752DCF">
        <w:rPr>
          <w:rFonts w:asciiTheme="majorBidi" w:eastAsia="Times New Roman" w:hAnsiTheme="majorBidi" w:cstheme="majorBidi"/>
          <w:sz w:val="24"/>
          <w:szCs w:val="24"/>
          <w:lang w:bidi="ar-SA"/>
        </w:rPr>
        <w:t>REFUSED</w:t>
      </w:r>
    </w:p>
    <w:p w14:paraId="056E13EC" w14:textId="46E3D71A" w:rsidR="00216B01" w:rsidRPr="00216B01" w:rsidRDefault="00AB150B" w:rsidP="00D40DE5">
      <w:pPr>
        <w:shd w:val="clear" w:color="auto" w:fill="FFFFFF"/>
        <w:spacing w:after="0" w:line="240" w:lineRule="auto"/>
        <w:rPr>
          <w:rFonts w:asciiTheme="majorBidi" w:eastAsia="Times New Roman" w:hAnsiTheme="majorBidi" w:cstheme="majorBidi"/>
          <w:b/>
          <w:bCs/>
          <w:sz w:val="24"/>
          <w:szCs w:val="24"/>
          <w:lang w:bidi="ar-SA"/>
        </w:rPr>
      </w:pPr>
      <w:r>
        <w:rPr>
          <w:rFonts w:asciiTheme="majorBidi" w:eastAsia="Times New Roman" w:hAnsiTheme="majorBidi" w:cstheme="majorBidi"/>
          <w:b/>
          <w:bCs/>
          <w:sz w:val="24"/>
          <w:szCs w:val="24"/>
          <w:lang w:bidi="ar-SA"/>
        </w:rPr>
        <w:br/>
      </w:r>
      <w:r>
        <w:rPr>
          <w:rFonts w:asciiTheme="majorBidi" w:eastAsia="Times New Roman" w:hAnsiTheme="majorBidi" w:cstheme="majorBidi"/>
          <w:b/>
          <w:bCs/>
          <w:sz w:val="24"/>
          <w:szCs w:val="24"/>
          <w:lang w:bidi="ar-SA"/>
        </w:rPr>
        <w:br/>
      </w:r>
      <w:r w:rsidR="00216B01" w:rsidRPr="00216B01">
        <w:rPr>
          <w:rFonts w:asciiTheme="majorBidi" w:eastAsia="Times New Roman" w:hAnsiTheme="majorBidi" w:cstheme="majorBidi"/>
          <w:b/>
          <w:bCs/>
          <w:sz w:val="24"/>
          <w:szCs w:val="24"/>
          <w:lang w:bidi="ar-SA"/>
        </w:rPr>
        <w:t xml:space="preserve">IF </w:t>
      </w:r>
      <w:r w:rsidR="00216B01" w:rsidRPr="00216B01">
        <w:rPr>
          <w:rFonts w:asciiTheme="majorBidi" w:hAnsiTheme="majorBidi" w:cstheme="majorBidi"/>
          <w:b/>
          <w:bCs/>
          <w:color w:val="000000" w:themeColor="text1"/>
          <w:sz w:val="24"/>
          <w:szCs w:val="24"/>
        </w:rPr>
        <w:t>PARTICIPATE</w:t>
      </w:r>
      <w:r w:rsidR="00216B01" w:rsidRPr="00216B01">
        <w:rPr>
          <w:rFonts w:asciiTheme="majorBidi" w:eastAsia="Times New Roman" w:hAnsiTheme="majorBidi" w:cstheme="majorBidi"/>
          <w:b/>
          <w:bCs/>
          <w:sz w:val="24"/>
          <w:szCs w:val="24"/>
          <w:lang w:bidi="ar-SA"/>
        </w:rPr>
        <w:t xml:space="preserve"> =2, ASK</w:t>
      </w:r>
    </w:p>
    <w:p w14:paraId="6AFF00D3" w14:textId="77777777" w:rsidR="00216B01" w:rsidRPr="002C04C2" w:rsidRDefault="00216B01" w:rsidP="00F02730">
      <w:pPr>
        <w:spacing w:after="0" w:line="240" w:lineRule="auto"/>
        <w:ind w:left="360"/>
        <w:jc w:val="right"/>
        <w:rPr>
          <w:rFonts w:asciiTheme="majorBidi" w:hAnsiTheme="majorBidi" w:cstheme="majorBidi"/>
          <w:color w:val="000000" w:themeColor="text1"/>
          <w:sz w:val="24"/>
          <w:szCs w:val="24"/>
        </w:rPr>
      </w:pPr>
      <w:r w:rsidRPr="002C04C2">
        <w:rPr>
          <w:rFonts w:asciiTheme="majorBidi" w:hAnsiTheme="majorBidi" w:cstheme="majorBidi"/>
          <w:color w:val="000000" w:themeColor="text1"/>
          <w:sz w:val="24"/>
          <w:szCs w:val="24"/>
        </w:rPr>
        <w:t xml:space="preserve">{Q: </w:t>
      </w:r>
      <w:r w:rsidR="00F02730">
        <w:rPr>
          <w:rFonts w:asciiTheme="majorBidi" w:hAnsiTheme="majorBidi" w:cstheme="majorBidi"/>
          <w:color w:val="000000" w:themeColor="text1"/>
          <w:sz w:val="24"/>
          <w:szCs w:val="24"/>
        </w:rPr>
        <w:t>N</w:t>
      </w:r>
      <w:r>
        <w:rPr>
          <w:rFonts w:asciiTheme="majorBidi" w:hAnsiTheme="majorBidi" w:cstheme="majorBidi"/>
          <w:color w:val="000000" w:themeColor="text1"/>
          <w:sz w:val="24"/>
          <w:szCs w:val="24"/>
        </w:rPr>
        <w:t>REASON</w:t>
      </w:r>
      <w:r w:rsidRPr="002C04C2">
        <w:rPr>
          <w:rFonts w:asciiTheme="majorBidi" w:hAnsiTheme="majorBidi" w:cstheme="majorBidi"/>
          <w:color w:val="000000" w:themeColor="text1"/>
          <w:sz w:val="24"/>
          <w:szCs w:val="24"/>
        </w:rPr>
        <w:t>}</w:t>
      </w:r>
    </w:p>
    <w:p w14:paraId="53CF926A" w14:textId="341794D7" w:rsidR="00775012" w:rsidRPr="00216B01" w:rsidRDefault="00216B01" w:rsidP="007E192E">
      <w:pPr>
        <w:shd w:val="clear" w:color="auto" w:fill="FFFFFF"/>
        <w:spacing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W</w:t>
      </w:r>
      <w:r w:rsidR="00775012" w:rsidRPr="00216B01">
        <w:rPr>
          <w:rFonts w:asciiTheme="majorBidi" w:eastAsia="Times New Roman" w:hAnsiTheme="majorBidi" w:cstheme="majorBidi"/>
          <w:sz w:val="24"/>
          <w:szCs w:val="24"/>
          <w:lang w:bidi="ar-SA"/>
        </w:rPr>
        <w:t xml:space="preserve">hat was the main reason for not taking part in </w:t>
      </w:r>
      <w:r w:rsidR="00C43817" w:rsidRPr="00216B01">
        <w:rPr>
          <w:rFonts w:asciiTheme="majorBidi" w:eastAsia="Times New Roman" w:hAnsiTheme="majorBidi" w:cstheme="majorBidi"/>
          <w:sz w:val="24"/>
          <w:szCs w:val="24"/>
          <w:lang w:bidi="ar-SA"/>
        </w:rPr>
        <w:t xml:space="preserve">the </w:t>
      </w:r>
      <w:r w:rsidR="00C43817">
        <w:rPr>
          <w:rFonts w:asciiTheme="majorBidi" w:eastAsia="Times New Roman" w:hAnsiTheme="majorBidi" w:cstheme="majorBidi"/>
          <w:sz w:val="24"/>
          <w:szCs w:val="24"/>
          <w:lang w:bidi="ar-SA"/>
        </w:rPr>
        <w:t>health</w:t>
      </w:r>
      <w:r w:rsidR="007E192E">
        <w:rPr>
          <w:rFonts w:asciiTheme="majorBidi" w:eastAsia="Times New Roman" w:hAnsiTheme="majorBidi" w:cstheme="majorBidi"/>
          <w:sz w:val="24"/>
          <w:szCs w:val="24"/>
          <w:lang w:bidi="ar-SA"/>
        </w:rPr>
        <w:t xml:space="preserve"> </w:t>
      </w:r>
      <w:r w:rsidR="00775012" w:rsidRPr="00216B01">
        <w:rPr>
          <w:rFonts w:asciiTheme="majorBidi" w:eastAsia="Times New Roman" w:hAnsiTheme="majorBidi" w:cstheme="majorBidi"/>
          <w:sz w:val="24"/>
          <w:szCs w:val="24"/>
          <w:lang w:bidi="ar-SA"/>
        </w:rPr>
        <w:t>study?</w:t>
      </w:r>
    </w:p>
    <w:p w14:paraId="5D30DEC6" w14:textId="7BD1E644" w:rsidR="00775012" w:rsidRPr="00DA05A5" w:rsidRDefault="003D3E63" w:rsidP="00D06AC1">
      <w:pPr>
        <w:pStyle w:val="ListParagraph"/>
        <w:numPr>
          <w:ilvl w:val="0"/>
          <w:numId w:val="1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Not interested</w:t>
      </w:r>
    </w:p>
    <w:p w14:paraId="36DF2BD8" w14:textId="2E266722" w:rsidR="00775012" w:rsidRPr="00DA05A5" w:rsidRDefault="003D3E63" w:rsidP="00D06AC1">
      <w:pPr>
        <w:pStyle w:val="ListParagraph"/>
        <w:numPr>
          <w:ilvl w:val="0"/>
          <w:numId w:val="1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Worried about how the information might be revealed or used by others</w:t>
      </w:r>
    </w:p>
    <w:p w14:paraId="2AA1D61C" w14:textId="07F3A6C8" w:rsidR="00775012" w:rsidRPr="00DA05A5" w:rsidRDefault="003D3E63" w:rsidP="00D06AC1">
      <w:pPr>
        <w:pStyle w:val="ListParagraph"/>
        <w:numPr>
          <w:ilvl w:val="0"/>
          <w:numId w:val="1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Worried about how the information might affect me</w:t>
      </w:r>
    </w:p>
    <w:p w14:paraId="1D9FC571" w14:textId="7ADC2F0E" w:rsidR="00775012" w:rsidRPr="00DA05A5" w:rsidRDefault="003D3E63" w:rsidP="00D06AC1">
      <w:pPr>
        <w:pStyle w:val="ListParagraph"/>
        <w:numPr>
          <w:ilvl w:val="0"/>
          <w:numId w:val="1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Worried about what the information might mean for my relatives</w:t>
      </w:r>
    </w:p>
    <w:p w14:paraId="15664EA7" w14:textId="4117E480" w:rsidR="00775012" w:rsidRPr="00DA05A5" w:rsidRDefault="003D3E63" w:rsidP="00D06AC1">
      <w:pPr>
        <w:pStyle w:val="ListParagraph"/>
        <w:numPr>
          <w:ilvl w:val="0"/>
          <w:numId w:val="1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Worried about what the information might mean for my society</w:t>
      </w:r>
    </w:p>
    <w:p w14:paraId="10E424E7" w14:textId="0F4566D6" w:rsidR="00775012" w:rsidRPr="00DA05A5" w:rsidRDefault="003D3E63" w:rsidP="00D06AC1">
      <w:pPr>
        <w:pStyle w:val="ListParagraph"/>
        <w:numPr>
          <w:ilvl w:val="0"/>
          <w:numId w:val="1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It will not have an effect on my life in any way</w:t>
      </w:r>
    </w:p>
    <w:p w14:paraId="1B68694B" w14:textId="558FD999" w:rsidR="00775012" w:rsidRPr="00DA05A5" w:rsidRDefault="00CE12A0" w:rsidP="00D06AC1">
      <w:pPr>
        <w:pStyle w:val="ListParagraph"/>
        <w:numPr>
          <w:ilvl w:val="0"/>
          <w:numId w:val="1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OTHER (SPECIFY)</w:t>
      </w:r>
    </w:p>
    <w:p w14:paraId="0F9C1EA4" w14:textId="77777777" w:rsidR="00775012" w:rsidRPr="00DA05A5" w:rsidRDefault="00775012" w:rsidP="00D06AC1">
      <w:pPr>
        <w:pStyle w:val="ListParagraph"/>
        <w:numPr>
          <w:ilvl w:val="0"/>
          <w:numId w:val="1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DON’T KNOW</w:t>
      </w:r>
    </w:p>
    <w:p w14:paraId="73503C7C" w14:textId="77777777" w:rsidR="00775012" w:rsidRDefault="00775012" w:rsidP="00D06AC1">
      <w:pPr>
        <w:pStyle w:val="ListParagraph"/>
        <w:numPr>
          <w:ilvl w:val="0"/>
          <w:numId w:val="11"/>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REFUSED</w:t>
      </w:r>
    </w:p>
    <w:p w14:paraId="682D691D" w14:textId="77777777" w:rsidR="00860E49" w:rsidRDefault="00216B01" w:rsidP="00860E49">
      <w:pPr>
        <w:shd w:val="clear" w:color="auto" w:fill="FFFFFF"/>
        <w:spacing w:after="0" w:line="240" w:lineRule="auto"/>
        <w:rPr>
          <w:rFonts w:asciiTheme="majorBidi" w:eastAsia="Times New Roman" w:hAnsiTheme="majorBidi" w:cstheme="majorBidi"/>
          <w:b/>
          <w:bCs/>
          <w:sz w:val="24"/>
          <w:szCs w:val="24"/>
          <w:lang w:bidi="ar-SA"/>
        </w:rPr>
      </w:pPr>
      <w:r w:rsidRPr="00216B01">
        <w:rPr>
          <w:rFonts w:asciiTheme="majorBidi" w:eastAsia="Times New Roman" w:hAnsiTheme="majorBidi" w:cstheme="majorBidi"/>
          <w:b/>
          <w:bCs/>
          <w:sz w:val="24"/>
          <w:szCs w:val="24"/>
          <w:lang w:bidi="ar-SA"/>
        </w:rPr>
        <w:t xml:space="preserve">IF </w:t>
      </w:r>
      <w:r w:rsidRPr="00216B01">
        <w:rPr>
          <w:rFonts w:asciiTheme="majorBidi" w:hAnsiTheme="majorBidi" w:cstheme="majorBidi"/>
          <w:b/>
          <w:bCs/>
          <w:color w:val="000000" w:themeColor="text1"/>
          <w:sz w:val="24"/>
          <w:szCs w:val="24"/>
        </w:rPr>
        <w:t>PARTICIPATE</w:t>
      </w:r>
      <w:r w:rsidRPr="00216B01">
        <w:rPr>
          <w:rFonts w:asciiTheme="majorBidi" w:eastAsia="Times New Roman" w:hAnsiTheme="majorBidi" w:cstheme="majorBidi"/>
          <w:b/>
          <w:bCs/>
          <w:sz w:val="24"/>
          <w:szCs w:val="24"/>
          <w:lang w:bidi="ar-SA"/>
        </w:rPr>
        <w:t xml:space="preserve"> =</w:t>
      </w:r>
      <w:r>
        <w:rPr>
          <w:rFonts w:asciiTheme="majorBidi" w:eastAsia="Times New Roman" w:hAnsiTheme="majorBidi" w:cstheme="majorBidi"/>
          <w:b/>
          <w:bCs/>
          <w:sz w:val="24"/>
          <w:szCs w:val="24"/>
          <w:lang w:bidi="ar-SA"/>
        </w:rPr>
        <w:t>1</w:t>
      </w:r>
      <w:r w:rsidRPr="00216B01">
        <w:rPr>
          <w:rFonts w:asciiTheme="majorBidi" w:eastAsia="Times New Roman" w:hAnsiTheme="majorBidi" w:cstheme="majorBidi"/>
          <w:b/>
          <w:bCs/>
          <w:sz w:val="24"/>
          <w:szCs w:val="24"/>
          <w:lang w:bidi="ar-SA"/>
        </w:rPr>
        <w:t>, ASK</w:t>
      </w:r>
    </w:p>
    <w:p w14:paraId="31267858" w14:textId="77777777" w:rsidR="00860E49" w:rsidRDefault="00860E49" w:rsidP="0013176F">
      <w:pPr>
        <w:shd w:val="clear" w:color="auto" w:fill="FFFFFF"/>
        <w:spacing w:after="0" w:line="240" w:lineRule="auto"/>
        <w:jc w:val="right"/>
        <w:rPr>
          <w:rFonts w:asciiTheme="majorBidi" w:eastAsia="Times New Roman" w:hAnsiTheme="majorBidi" w:cstheme="majorBidi"/>
          <w:sz w:val="24"/>
          <w:szCs w:val="24"/>
          <w:lang w:bidi="ar-SA"/>
        </w:rPr>
      </w:pPr>
      <w:r w:rsidRPr="002C04C2">
        <w:rPr>
          <w:rFonts w:asciiTheme="majorBidi" w:hAnsiTheme="majorBidi" w:cstheme="majorBidi"/>
          <w:color w:val="000000" w:themeColor="text1"/>
          <w:sz w:val="24"/>
          <w:szCs w:val="24"/>
        </w:rPr>
        <w:t xml:space="preserve">{Q: </w:t>
      </w:r>
      <w:r>
        <w:rPr>
          <w:rFonts w:asciiTheme="majorBidi" w:hAnsiTheme="majorBidi" w:cstheme="majorBidi"/>
          <w:color w:val="000000" w:themeColor="text1"/>
          <w:sz w:val="24"/>
          <w:szCs w:val="24"/>
        </w:rPr>
        <w:t>TYPE</w:t>
      </w:r>
      <w:r w:rsidRPr="002C04C2">
        <w:rPr>
          <w:rFonts w:asciiTheme="majorBidi" w:hAnsiTheme="majorBidi" w:cstheme="majorBidi"/>
          <w:color w:val="000000" w:themeColor="text1"/>
          <w:sz w:val="24"/>
          <w:szCs w:val="24"/>
        </w:rPr>
        <w:t>}</w:t>
      </w:r>
    </w:p>
    <w:p w14:paraId="6CC3EBEB" w14:textId="77777777" w:rsidR="000A4C89" w:rsidRPr="00DA05A5" w:rsidRDefault="00860E49" w:rsidP="0013176F">
      <w:pPr>
        <w:shd w:val="clear" w:color="auto" w:fill="FFFFFF"/>
        <w:spacing w:after="0" w:line="240" w:lineRule="auto"/>
        <w:rPr>
          <w:rFonts w:asciiTheme="majorBidi" w:eastAsia="Times New Roman" w:hAnsiTheme="majorBidi" w:cstheme="majorBidi"/>
          <w:sz w:val="24"/>
          <w:szCs w:val="24"/>
          <w:lang w:bidi="ar-SA"/>
        </w:rPr>
      </w:pPr>
      <w:r w:rsidRPr="00860E49">
        <w:rPr>
          <w:rFonts w:asciiTheme="majorBidi" w:eastAsia="Times New Roman" w:hAnsiTheme="majorBidi" w:cstheme="majorBidi"/>
          <w:sz w:val="24"/>
          <w:szCs w:val="24"/>
          <w:lang w:bidi="ar-SA"/>
        </w:rPr>
        <w:t>Please specify the type of participation</w:t>
      </w:r>
      <w:r w:rsidR="000A4C89">
        <w:rPr>
          <w:rFonts w:asciiTheme="majorBidi" w:eastAsia="Times New Roman" w:hAnsiTheme="majorBidi" w:cstheme="majorBidi"/>
          <w:sz w:val="24"/>
          <w:szCs w:val="24"/>
          <w:lang w:bidi="ar-SA"/>
        </w:rPr>
        <w:t xml:space="preserve"> (SELECT ALL THAT APPLY)</w:t>
      </w:r>
    </w:p>
    <w:p w14:paraId="2BE396A5" w14:textId="73A06EB4" w:rsidR="00860E49" w:rsidRPr="00860E49" w:rsidRDefault="00860E49" w:rsidP="00860E49">
      <w:pPr>
        <w:shd w:val="clear" w:color="auto" w:fill="FFFFFF"/>
        <w:spacing w:after="0" w:line="240" w:lineRule="auto"/>
        <w:rPr>
          <w:rFonts w:asciiTheme="majorBidi" w:eastAsia="Times New Roman" w:hAnsiTheme="majorBidi" w:cstheme="majorBidi"/>
          <w:sz w:val="24"/>
          <w:szCs w:val="24"/>
          <w:lang w:bidi="ar-SA"/>
        </w:rPr>
      </w:pPr>
    </w:p>
    <w:p w14:paraId="55170724" w14:textId="77777777" w:rsidR="00860E49" w:rsidRPr="00860E49" w:rsidRDefault="00860E49" w:rsidP="00D06AC1">
      <w:pPr>
        <w:pStyle w:val="ListParagraph"/>
        <w:numPr>
          <w:ilvl w:val="0"/>
          <w:numId w:val="34"/>
        </w:numPr>
        <w:shd w:val="clear" w:color="auto" w:fill="FFFFFF"/>
        <w:spacing w:line="240" w:lineRule="auto"/>
        <w:rPr>
          <w:rFonts w:asciiTheme="majorBidi" w:eastAsia="Times New Roman" w:hAnsiTheme="majorBidi" w:cstheme="majorBidi"/>
          <w:sz w:val="24"/>
          <w:szCs w:val="24"/>
          <w:lang w:bidi="ar-SA"/>
        </w:rPr>
      </w:pPr>
      <w:r w:rsidRPr="00860E49">
        <w:rPr>
          <w:rFonts w:asciiTheme="majorBidi" w:eastAsia="Times New Roman" w:hAnsiTheme="majorBidi" w:cstheme="majorBidi"/>
          <w:sz w:val="24"/>
          <w:szCs w:val="24"/>
          <w:lang w:bidi="ar-SA"/>
        </w:rPr>
        <w:t>Filling a questionnaire</w:t>
      </w:r>
    </w:p>
    <w:p w14:paraId="6F79C9B1" w14:textId="77777777" w:rsidR="00860E49" w:rsidRPr="00860E49" w:rsidRDefault="00860E49" w:rsidP="00D06AC1">
      <w:pPr>
        <w:pStyle w:val="ListParagraph"/>
        <w:numPr>
          <w:ilvl w:val="0"/>
          <w:numId w:val="34"/>
        </w:numPr>
        <w:shd w:val="clear" w:color="auto" w:fill="FFFFFF"/>
        <w:spacing w:line="240" w:lineRule="auto"/>
        <w:rPr>
          <w:rFonts w:asciiTheme="majorBidi" w:eastAsia="Times New Roman" w:hAnsiTheme="majorBidi" w:cstheme="majorBidi"/>
          <w:sz w:val="24"/>
          <w:szCs w:val="24"/>
          <w:lang w:bidi="ar-SA"/>
        </w:rPr>
      </w:pPr>
      <w:r w:rsidRPr="00860E49">
        <w:rPr>
          <w:rFonts w:asciiTheme="majorBidi" w:eastAsia="Times New Roman" w:hAnsiTheme="majorBidi" w:cstheme="majorBidi"/>
          <w:sz w:val="24"/>
          <w:szCs w:val="24"/>
          <w:lang w:bidi="ar-SA"/>
        </w:rPr>
        <w:t xml:space="preserve">Taking medication </w:t>
      </w:r>
    </w:p>
    <w:p w14:paraId="2E3B6E6F" w14:textId="77777777" w:rsidR="00860E49" w:rsidRPr="00860E49" w:rsidRDefault="00860E49" w:rsidP="00D06AC1">
      <w:pPr>
        <w:pStyle w:val="ListParagraph"/>
        <w:numPr>
          <w:ilvl w:val="0"/>
          <w:numId w:val="34"/>
        </w:numPr>
        <w:shd w:val="clear" w:color="auto" w:fill="FFFFFF"/>
        <w:spacing w:line="240" w:lineRule="auto"/>
        <w:rPr>
          <w:rFonts w:asciiTheme="majorBidi" w:eastAsia="Times New Roman" w:hAnsiTheme="majorBidi" w:cstheme="majorBidi"/>
          <w:sz w:val="24"/>
          <w:szCs w:val="24"/>
          <w:lang w:bidi="ar-SA"/>
        </w:rPr>
      </w:pPr>
      <w:r w:rsidRPr="00860E49">
        <w:rPr>
          <w:rFonts w:asciiTheme="majorBidi" w:eastAsia="Times New Roman" w:hAnsiTheme="majorBidi" w:cstheme="majorBidi"/>
          <w:sz w:val="24"/>
          <w:szCs w:val="24"/>
          <w:lang w:bidi="ar-SA"/>
        </w:rPr>
        <w:t>Being interviewed</w:t>
      </w:r>
    </w:p>
    <w:p w14:paraId="390857CA" w14:textId="77777777" w:rsidR="00860E49" w:rsidRPr="00860E49" w:rsidRDefault="00860E49" w:rsidP="00D06AC1">
      <w:pPr>
        <w:pStyle w:val="ListParagraph"/>
        <w:numPr>
          <w:ilvl w:val="0"/>
          <w:numId w:val="34"/>
        </w:numPr>
        <w:shd w:val="clear" w:color="auto" w:fill="FFFFFF"/>
        <w:spacing w:line="240" w:lineRule="auto"/>
        <w:rPr>
          <w:rFonts w:asciiTheme="majorBidi" w:eastAsia="Times New Roman" w:hAnsiTheme="majorBidi" w:cstheme="majorBidi"/>
          <w:sz w:val="24"/>
          <w:szCs w:val="24"/>
          <w:lang w:bidi="ar-SA"/>
        </w:rPr>
      </w:pPr>
      <w:r w:rsidRPr="00860E49">
        <w:rPr>
          <w:rFonts w:asciiTheme="majorBidi" w:eastAsia="Times New Roman" w:hAnsiTheme="majorBidi" w:cstheme="majorBidi"/>
          <w:sz w:val="24"/>
          <w:szCs w:val="24"/>
          <w:lang w:bidi="ar-SA"/>
        </w:rPr>
        <w:t>Being physically examined</w:t>
      </w:r>
    </w:p>
    <w:p w14:paraId="101CB475" w14:textId="77777777" w:rsidR="00860E49" w:rsidRPr="00860E49" w:rsidRDefault="00860E49" w:rsidP="00D06AC1">
      <w:pPr>
        <w:pStyle w:val="ListParagraph"/>
        <w:numPr>
          <w:ilvl w:val="0"/>
          <w:numId w:val="34"/>
        </w:numPr>
        <w:shd w:val="clear" w:color="auto" w:fill="FFFFFF"/>
        <w:spacing w:line="240" w:lineRule="auto"/>
        <w:rPr>
          <w:rFonts w:asciiTheme="majorBidi" w:eastAsia="Times New Roman" w:hAnsiTheme="majorBidi" w:cstheme="majorBidi"/>
          <w:sz w:val="24"/>
          <w:szCs w:val="24"/>
          <w:lang w:bidi="ar-SA"/>
        </w:rPr>
      </w:pPr>
      <w:r w:rsidRPr="00860E49">
        <w:rPr>
          <w:rFonts w:asciiTheme="majorBidi" w:eastAsia="Times New Roman" w:hAnsiTheme="majorBidi" w:cstheme="majorBidi"/>
          <w:sz w:val="24"/>
          <w:szCs w:val="24"/>
          <w:lang w:bidi="ar-SA"/>
        </w:rPr>
        <w:t>Providing a blood a blood sample</w:t>
      </w:r>
    </w:p>
    <w:p w14:paraId="38439856" w14:textId="77777777" w:rsidR="00860E49" w:rsidRPr="00860E49" w:rsidRDefault="00860E49" w:rsidP="00D06AC1">
      <w:pPr>
        <w:pStyle w:val="ListParagraph"/>
        <w:numPr>
          <w:ilvl w:val="0"/>
          <w:numId w:val="34"/>
        </w:numPr>
        <w:shd w:val="clear" w:color="auto" w:fill="FFFFFF"/>
        <w:spacing w:line="240" w:lineRule="auto"/>
        <w:rPr>
          <w:rFonts w:asciiTheme="majorBidi" w:eastAsia="Times New Roman" w:hAnsiTheme="majorBidi" w:cstheme="majorBidi"/>
          <w:sz w:val="24"/>
          <w:szCs w:val="24"/>
          <w:lang w:bidi="ar-SA"/>
        </w:rPr>
      </w:pPr>
      <w:r w:rsidRPr="00860E49">
        <w:rPr>
          <w:rFonts w:asciiTheme="majorBidi" w:eastAsia="Times New Roman" w:hAnsiTheme="majorBidi" w:cstheme="majorBidi"/>
          <w:sz w:val="24"/>
          <w:szCs w:val="24"/>
          <w:lang w:bidi="ar-SA"/>
        </w:rPr>
        <w:t>Providing a tissue sample</w:t>
      </w:r>
    </w:p>
    <w:p w14:paraId="1437FF0D" w14:textId="77777777" w:rsidR="00860E49" w:rsidRPr="00860E49" w:rsidRDefault="00860E49" w:rsidP="00D06AC1">
      <w:pPr>
        <w:pStyle w:val="ListParagraph"/>
        <w:numPr>
          <w:ilvl w:val="0"/>
          <w:numId w:val="34"/>
        </w:numPr>
        <w:shd w:val="clear" w:color="auto" w:fill="FFFFFF"/>
        <w:spacing w:line="240" w:lineRule="auto"/>
        <w:rPr>
          <w:rFonts w:asciiTheme="majorBidi" w:eastAsia="Times New Roman" w:hAnsiTheme="majorBidi" w:cstheme="majorBidi"/>
          <w:sz w:val="24"/>
          <w:szCs w:val="24"/>
          <w:lang w:bidi="ar-SA"/>
        </w:rPr>
      </w:pPr>
      <w:r w:rsidRPr="00860E49">
        <w:rPr>
          <w:rFonts w:asciiTheme="majorBidi" w:eastAsia="Times New Roman" w:hAnsiTheme="majorBidi" w:cstheme="majorBidi"/>
          <w:sz w:val="24"/>
          <w:szCs w:val="24"/>
          <w:lang w:bidi="ar-SA"/>
        </w:rPr>
        <w:t>Other (specify)</w:t>
      </w:r>
    </w:p>
    <w:p w14:paraId="4340471A" w14:textId="77777777" w:rsidR="00860E49" w:rsidRPr="00860E49" w:rsidRDefault="00860E49" w:rsidP="00D06AC1">
      <w:pPr>
        <w:pStyle w:val="ListParagraph"/>
        <w:numPr>
          <w:ilvl w:val="0"/>
          <w:numId w:val="34"/>
        </w:numPr>
        <w:shd w:val="clear" w:color="auto" w:fill="FFFFFF"/>
        <w:spacing w:line="240" w:lineRule="auto"/>
        <w:rPr>
          <w:rFonts w:asciiTheme="majorBidi" w:eastAsia="Times New Roman" w:hAnsiTheme="majorBidi" w:cstheme="majorBidi"/>
          <w:sz w:val="24"/>
          <w:szCs w:val="24"/>
          <w:lang w:bidi="ar-SA"/>
        </w:rPr>
      </w:pPr>
      <w:r w:rsidRPr="00860E49">
        <w:rPr>
          <w:rFonts w:asciiTheme="majorBidi" w:eastAsia="Times New Roman" w:hAnsiTheme="majorBidi" w:cstheme="majorBidi"/>
          <w:sz w:val="24"/>
          <w:szCs w:val="24"/>
          <w:lang w:bidi="ar-SA"/>
        </w:rPr>
        <w:t>DON’T KNOW</w:t>
      </w:r>
    </w:p>
    <w:p w14:paraId="13F47ED3" w14:textId="77777777" w:rsidR="00860E49" w:rsidRPr="00860E49" w:rsidRDefault="00860E49" w:rsidP="00D06AC1">
      <w:pPr>
        <w:pStyle w:val="ListParagraph"/>
        <w:numPr>
          <w:ilvl w:val="0"/>
          <w:numId w:val="34"/>
        </w:numPr>
        <w:shd w:val="clear" w:color="auto" w:fill="FFFFFF"/>
        <w:spacing w:line="240" w:lineRule="auto"/>
        <w:rPr>
          <w:rFonts w:asciiTheme="majorBidi" w:eastAsia="Times New Roman" w:hAnsiTheme="majorBidi" w:cstheme="majorBidi"/>
          <w:sz w:val="24"/>
          <w:szCs w:val="24"/>
          <w:lang w:bidi="ar-SA"/>
        </w:rPr>
      </w:pPr>
      <w:r w:rsidRPr="00860E49">
        <w:rPr>
          <w:rFonts w:asciiTheme="majorBidi" w:eastAsia="Times New Roman" w:hAnsiTheme="majorBidi" w:cstheme="majorBidi"/>
          <w:sz w:val="24"/>
          <w:szCs w:val="24"/>
          <w:lang w:bidi="ar-SA"/>
        </w:rPr>
        <w:t>REFUSED</w:t>
      </w:r>
    </w:p>
    <w:p w14:paraId="5854A524" w14:textId="77777777" w:rsidR="00227F2E" w:rsidRDefault="00227F2E" w:rsidP="00F02730">
      <w:pPr>
        <w:shd w:val="clear" w:color="auto" w:fill="FFFFFF"/>
        <w:spacing w:after="0" w:line="240" w:lineRule="auto"/>
        <w:rPr>
          <w:rFonts w:asciiTheme="majorBidi" w:eastAsia="Times New Roman" w:hAnsiTheme="majorBidi" w:cstheme="majorBidi"/>
          <w:sz w:val="24"/>
          <w:szCs w:val="24"/>
          <w:lang w:bidi="ar-SA"/>
        </w:rPr>
      </w:pPr>
    </w:p>
    <w:p w14:paraId="425030E4" w14:textId="77777777" w:rsidR="00BE5032" w:rsidRDefault="00BE5032" w:rsidP="00F02730">
      <w:pPr>
        <w:shd w:val="clear" w:color="auto" w:fill="FFFFFF"/>
        <w:spacing w:after="0" w:line="240" w:lineRule="auto"/>
        <w:rPr>
          <w:rFonts w:asciiTheme="majorBidi" w:eastAsia="Times New Roman" w:hAnsiTheme="majorBidi" w:cstheme="majorBidi"/>
          <w:sz w:val="24"/>
          <w:szCs w:val="24"/>
          <w:lang w:bidi="ar-SA"/>
        </w:rPr>
      </w:pPr>
    </w:p>
    <w:p w14:paraId="576AB366"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2B7D63BA"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2955996F"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5ED2B240"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540D2BB9"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18533652"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4B57A0A9"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7BBB480F"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5AC87164"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56B2F29A"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2A11DFA7"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0ABDDE1E" w14:textId="77777777" w:rsidR="00D40DE5" w:rsidRDefault="00D40DE5" w:rsidP="00F02730">
      <w:pPr>
        <w:shd w:val="clear" w:color="auto" w:fill="FFFFFF"/>
        <w:spacing w:after="0" w:line="240" w:lineRule="auto"/>
        <w:rPr>
          <w:rFonts w:asciiTheme="majorBidi" w:eastAsia="Times New Roman" w:hAnsiTheme="majorBidi" w:cstheme="majorBidi"/>
          <w:sz w:val="24"/>
          <w:szCs w:val="24"/>
          <w:lang w:bidi="ar-SA"/>
        </w:rPr>
      </w:pPr>
    </w:p>
    <w:p w14:paraId="62F70811" w14:textId="77777777" w:rsidR="00F62872" w:rsidRDefault="00F62872">
      <w:pPr>
        <w:rPr>
          <w:rFonts w:asciiTheme="majorBidi" w:eastAsia="Times New Roman" w:hAnsiTheme="majorBidi" w:cstheme="majorBidi"/>
          <w:b/>
          <w:bCs/>
          <w:sz w:val="24"/>
          <w:szCs w:val="24"/>
          <w:u w:val="single"/>
          <w:lang w:bidi="ar-SA"/>
        </w:rPr>
      </w:pPr>
      <w:r>
        <w:rPr>
          <w:rFonts w:asciiTheme="majorBidi" w:eastAsia="Times New Roman" w:hAnsiTheme="majorBidi" w:cstheme="majorBidi"/>
          <w:b/>
          <w:bCs/>
          <w:sz w:val="24"/>
          <w:szCs w:val="24"/>
          <w:u w:val="single"/>
          <w:lang w:bidi="ar-SA"/>
        </w:rPr>
        <w:br w:type="page"/>
      </w:r>
    </w:p>
    <w:p w14:paraId="0BA7F9FC" w14:textId="77777777" w:rsidR="00F47FE5" w:rsidRPr="00F47FE5" w:rsidRDefault="00F47FE5" w:rsidP="008B0478">
      <w:pPr>
        <w:pStyle w:val="ListParagraph"/>
        <w:numPr>
          <w:ilvl w:val="0"/>
          <w:numId w:val="62"/>
        </w:numPr>
        <w:shd w:val="clear" w:color="auto" w:fill="FFFFFF"/>
        <w:spacing w:after="0" w:line="240" w:lineRule="auto"/>
        <w:rPr>
          <w:rFonts w:asciiTheme="majorBidi" w:eastAsia="Times New Roman" w:hAnsiTheme="majorBidi" w:cstheme="majorBidi"/>
          <w:b/>
          <w:bCs/>
          <w:sz w:val="24"/>
          <w:szCs w:val="24"/>
          <w:lang w:bidi="ar-SA"/>
        </w:rPr>
      </w:pPr>
      <w:r w:rsidRPr="00F47FE5">
        <w:rPr>
          <w:rFonts w:asciiTheme="majorBidi" w:eastAsia="Times New Roman" w:hAnsiTheme="majorBidi" w:cstheme="majorBidi"/>
          <w:b/>
          <w:bCs/>
          <w:sz w:val="24"/>
          <w:szCs w:val="24"/>
          <w:u w:val="single"/>
          <w:lang w:bidi="ar-SA"/>
        </w:rPr>
        <w:t>ATTITUDES</w:t>
      </w:r>
    </w:p>
    <w:p w14:paraId="627CB289" w14:textId="77777777" w:rsidR="00F47FE5" w:rsidRDefault="00F47FE5" w:rsidP="00F47FE5">
      <w:pPr>
        <w:pStyle w:val="ListParagraph"/>
        <w:shd w:val="clear" w:color="auto" w:fill="FFFFFF"/>
        <w:spacing w:after="0" w:line="240" w:lineRule="auto"/>
        <w:ind w:left="1440"/>
        <w:rPr>
          <w:rFonts w:asciiTheme="majorBidi" w:eastAsia="Times New Roman" w:hAnsiTheme="majorBidi" w:cstheme="majorBidi"/>
          <w:b/>
          <w:bCs/>
          <w:sz w:val="24"/>
          <w:szCs w:val="24"/>
          <w:lang w:bidi="ar-SA"/>
        </w:rPr>
      </w:pPr>
    </w:p>
    <w:p w14:paraId="00241507" w14:textId="462DEA13" w:rsidR="008B0478" w:rsidRPr="00A53D3D" w:rsidRDefault="007E3734" w:rsidP="00A53D3D">
      <w:pPr>
        <w:shd w:val="clear" w:color="auto" w:fill="FFFFFF"/>
        <w:spacing w:after="0" w:line="240" w:lineRule="auto"/>
        <w:rPr>
          <w:rFonts w:asciiTheme="majorBidi" w:eastAsia="Times New Roman" w:hAnsiTheme="majorBidi" w:cstheme="majorBidi"/>
          <w:b/>
          <w:bCs/>
          <w:sz w:val="24"/>
          <w:szCs w:val="24"/>
          <w:lang w:bidi="ar-SA"/>
        </w:rPr>
      </w:pPr>
      <w:r w:rsidRPr="00A53D3D">
        <w:rPr>
          <w:rFonts w:asciiTheme="majorBidi" w:eastAsia="Times New Roman" w:hAnsiTheme="majorBidi" w:cstheme="majorBidi"/>
          <w:b/>
          <w:bCs/>
          <w:sz w:val="24"/>
          <w:szCs w:val="24"/>
          <w:lang w:bidi="ar-SA"/>
        </w:rPr>
        <w:t>ATTITUDES/BELIEFS ABOUT GENETIC TESTING IN GENERAL</w:t>
      </w:r>
    </w:p>
    <w:p w14:paraId="034765D1" w14:textId="77777777" w:rsidR="008B0478" w:rsidRDefault="008B0478" w:rsidP="008B0478">
      <w:pPr>
        <w:shd w:val="clear" w:color="auto" w:fill="FFFFFF"/>
        <w:spacing w:after="0" w:line="240" w:lineRule="auto"/>
        <w:rPr>
          <w:rFonts w:asciiTheme="majorBidi" w:eastAsia="Times New Roman" w:hAnsiTheme="majorBidi" w:cstheme="majorBidi"/>
          <w:b/>
          <w:bCs/>
          <w:sz w:val="24"/>
          <w:szCs w:val="24"/>
          <w:lang w:bidi="ar-SA"/>
        </w:rPr>
      </w:pPr>
    </w:p>
    <w:p w14:paraId="6519C636" w14:textId="09D3FACB" w:rsidR="008B0478" w:rsidRDefault="008B0478" w:rsidP="0078775C">
      <w:pPr>
        <w:shd w:val="clear" w:color="auto" w:fill="FFFFFF"/>
        <w:spacing w:after="0" w:line="240" w:lineRule="auto"/>
        <w:jc w:val="right"/>
        <w:rPr>
          <w:rFonts w:asciiTheme="majorBidi" w:eastAsia="Times New Roman" w:hAnsiTheme="majorBidi" w:cstheme="majorBidi"/>
          <w:sz w:val="24"/>
          <w:szCs w:val="24"/>
          <w:lang w:bidi="ar-SA"/>
        </w:rPr>
      </w:pPr>
      <w:r w:rsidRPr="000A68CC">
        <w:rPr>
          <w:rFonts w:asciiTheme="majorBidi" w:eastAsia="Times New Roman" w:hAnsiTheme="majorBidi" w:cstheme="majorBidi"/>
          <w:sz w:val="24"/>
          <w:szCs w:val="24"/>
          <w:lang w:bidi="ar-SA"/>
        </w:rPr>
        <w:t xml:space="preserve">[Q: </w:t>
      </w:r>
      <w:r w:rsidR="000D1B95">
        <w:rPr>
          <w:rFonts w:asciiTheme="majorBidi" w:eastAsia="Times New Roman" w:hAnsiTheme="majorBidi" w:cstheme="majorBidi"/>
          <w:sz w:val="24"/>
          <w:szCs w:val="24"/>
          <w:lang w:bidi="ar-SA"/>
        </w:rPr>
        <w:t>ATTITUDES</w:t>
      </w:r>
      <w:r>
        <w:rPr>
          <w:rFonts w:asciiTheme="majorBidi" w:eastAsia="Times New Roman" w:hAnsiTheme="majorBidi" w:cstheme="majorBidi"/>
          <w:sz w:val="24"/>
          <w:szCs w:val="24"/>
          <w:lang w:bidi="ar-SA"/>
        </w:rPr>
        <w:t>1-</w:t>
      </w:r>
      <w:r w:rsidR="0078775C">
        <w:rPr>
          <w:rFonts w:asciiTheme="majorBidi" w:eastAsia="Times New Roman" w:hAnsiTheme="majorBidi" w:cstheme="majorBidi"/>
          <w:sz w:val="24"/>
          <w:szCs w:val="24"/>
          <w:lang w:bidi="ar-SA"/>
        </w:rPr>
        <w:t>6</w:t>
      </w:r>
      <w:r w:rsidRPr="000A68CC">
        <w:rPr>
          <w:rFonts w:asciiTheme="majorBidi" w:eastAsia="Times New Roman" w:hAnsiTheme="majorBidi" w:cstheme="majorBidi"/>
          <w:sz w:val="24"/>
          <w:szCs w:val="24"/>
          <w:lang w:bidi="ar-SA"/>
        </w:rPr>
        <w:t>]</w:t>
      </w:r>
    </w:p>
    <w:p w14:paraId="3AE31673" w14:textId="77777777" w:rsidR="00791DD8" w:rsidRPr="000A68CC" w:rsidRDefault="00791DD8" w:rsidP="00B13112">
      <w:pPr>
        <w:shd w:val="clear" w:color="auto" w:fill="FFFFFF"/>
        <w:spacing w:after="0" w:line="240" w:lineRule="auto"/>
        <w:jc w:val="right"/>
        <w:rPr>
          <w:rFonts w:asciiTheme="majorBidi" w:eastAsia="Times New Roman" w:hAnsiTheme="majorBidi" w:cstheme="majorBidi"/>
          <w:sz w:val="24"/>
          <w:szCs w:val="24"/>
          <w:lang w:bidi="ar-SA"/>
        </w:rPr>
      </w:pPr>
    </w:p>
    <w:p w14:paraId="28D5F22E" w14:textId="774CDE4D" w:rsidR="008B0478" w:rsidRPr="00A53D3D" w:rsidRDefault="00973B7A" w:rsidP="009B0A16">
      <w:pPr>
        <w:shd w:val="clear" w:color="auto" w:fill="FFFFFF"/>
        <w:spacing w:line="240" w:lineRule="auto"/>
        <w:rPr>
          <w:rFonts w:asciiTheme="majorBidi" w:eastAsia="Times New Roman" w:hAnsiTheme="majorBidi" w:cstheme="majorBidi"/>
          <w:sz w:val="24"/>
          <w:szCs w:val="24"/>
          <w:lang w:bidi="ar-SA"/>
        </w:rPr>
      </w:pPr>
      <w:r w:rsidRPr="00A53D3D">
        <w:rPr>
          <w:rFonts w:asciiTheme="majorBidi" w:eastAsia="Times New Roman" w:hAnsiTheme="majorBidi" w:cstheme="majorBidi"/>
          <w:sz w:val="24"/>
          <w:szCs w:val="24"/>
          <w:lang w:bidi="ar-SA"/>
        </w:rPr>
        <w:t xml:space="preserve">We’d like to ask your overall view of genetic testing. </w:t>
      </w:r>
      <w:r w:rsidR="008B0478" w:rsidRPr="00A53D3D">
        <w:rPr>
          <w:rFonts w:asciiTheme="majorBidi" w:eastAsia="Times New Roman" w:hAnsiTheme="majorBidi" w:cstheme="majorBidi"/>
          <w:sz w:val="24"/>
          <w:szCs w:val="24"/>
          <w:lang w:bidi="ar-SA"/>
        </w:rPr>
        <w:t>For each of the following statements, please tell me whether you agree</w:t>
      </w:r>
      <w:r w:rsidR="004D57C1" w:rsidRPr="00A53D3D">
        <w:rPr>
          <w:rFonts w:asciiTheme="majorBidi" w:eastAsia="Times New Roman" w:hAnsiTheme="majorBidi" w:cstheme="majorBidi"/>
          <w:sz w:val="24"/>
          <w:szCs w:val="24"/>
          <w:lang w:bidi="ar-SA"/>
        </w:rPr>
        <w:t xml:space="preserve"> or</w:t>
      </w:r>
      <w:r w:rsidR="008B0478" w:rsidRPr="00A53D3D">
        <w:rPr>
          <w:rFonts w:asciiTheme="majorBidi" w:eastAsia="Times New Roman" w:hAnsiTheme="majorBidi" w:cstheme="majorBidi"/>
          <w:sz w:val="24"/>
          <w:szCs w:val="24"/>
          <w:lang w:bidi="ar-SA"/>
        </w:rPr>
        <w:t xml:space="preserve"> disagree</w:t>
      </w:r>
      <w:r w:rsidR="004D57C1" w:rsidRPr="00A53D3D">
        <w:rPr>
          <w:rFonts w:asciiTheme="majorBidi" w:eastAsia="Times New Roman" w:hAnsiTheme="majorBidi" w:cstheme="majorBidi"/>
          <w:sz w:val="24"/>
          <w:szCs w:val="24"/>
          <w:lang w:bidi="ar-SA"/>
        </w:rPr>
        <w:t>.</w:t>
      </w:r>
    </w:p>
    <w:p w14:paraId="6C639734" w14:textId="154CF4B0" w:rsidR="00EE0905" w:rsidRPr="00253624" w:rsidRDefault="00EE0905" w:rsidP="008B0478">
      <w:pPr>
        <w:shd w:val="clear" w:color="auto" w:fill="FFFFFF"/>
        <w:spacing w:line="240" w:lineRule="auto"/>
        <w:rPr>
          <w:rFonts w:asciiTheme="majorBidi" w:eastAsia="Times New Roman" w:hAnsiTheme="majorBidi" w:cstheme="majorBidi"/>
          <w:sz w:val="24"/>
          <w:szCs w:val="24"/>
          <w:lang w:bidi="ar-SA"/>
        </w:rPr>
      </w:pPr>
      <w:r w:rsidRPr="00A53D3D">
        <w:rPr>
          <w:rFonts w:asciiTheme="majorBidi" w:eastAsia="Times New Roman" w:hAnsiTheme="majorBidi" w:cstheme="majorBidi"/>
          <w:sz w:val="24"/>
          <w:szCs w:val="24"/>
          <w:lang w:bidi="ar-SA"/>
        </w:rPr>
        <w:t>[PROGRAMMER: PLACE ORDER OF SELECTION IN SAME ORDER AS READ TO REDUCE ERROR]</w:t>
      </w:r>
    </w:p>
    <w:tbl>
      <w:tblPr>
        <w:tblStyle w:val="TableGrid"/>
        <w:tblW w:w="9378" w:type="dxa"/>
        <w:tblLayout w:type="fixed"/>
        <w:tblLook w:val="04A0" w:firstRow="1" w:lastRow="0" w:firstColumn="1" w:lastColumn="0" w:noHBand="0" w:noVBand="1"/>
      </w:tblPr>
      <w:tblGrid>
        <w:gridCol w:w="5148"/>
        <w:gridCol w:w="1350"/>
        <w:gridCol w:w="1350"/>
        <w:gridCol w:w="1530"/>
      </w:tblGrid>
      <w:tr w:rsidR="008B0478" w:rsidRPr="00682C63" w14:paraId="47709765" w14:textId="77777777" w:rsidTr="004D57C1">
        <w:tc>
          <w:tcPr>
            <w:tcW w:w="5148" w:type="dxa"/>
          </w:tcPr>
          <w:p w14:paraId="32B889D5" w14:textId="77777777" w:rsidR="008B0478" w:rsidRPr="00682C63" w:rsidRDefault="008B0478" w:rsidP="006B0EDD">
            <w:pPr>
              <w:rPr>
                <w:rFonts w:asciiTheme="majorBidi" w:eastAsia="Times New Roman" w:hAnsiTheme="majorBidi" w:cstheme="majorBidi"/>
                <w:sz w:val="24"/>
                <w:szCs w:val="24"/>
                <w:lang w:bidi="ar-SA"/>
              </w:rPr>
            </w:pPr>
          </w:p>
        </w:tc>
        <w:tc>
          <w:tcPr>
            <w:tcW w:w="1350" w:type="dxa"/>
          </w:tcPr>
          <w:p w14:paraId="6C8C6FEA" w14:textId="77777777" w:rsidR="008B0478" w:rsidRPr="00682C63" w:rsidRDefault="008B0478" w:rsidP="006B0EDD">
            <w:pPr>
              <w:shd w:val="clear" w:color="auto" w:fill="FFFFFF"/>
              <w:jc w:val="cente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A</w:t>
            </w:r>
            <w:r w:rsidRPr="00682C63">
              <w:rPr>
                <w:rFonts w:asciiTheme="majorBidi" w:eastAsia="Times New Roman" w:hAnsiTheme="majorBidi" w:cstheme="majorBidi"/>
                <w:sz w:val="24"/>
                <w:szCs w:val="24"/>
                <w:lang w:bidi="ar-SA"/>
              </w:rPr>
              <w:t>gree</w:t>
            </w:r>
          </w:p>
        </w:tc>
        <w:tc>
          <w:tcPr>
            <w:tcW w:w="1350" w:type="dxa"/>
          </w:tcPr>
          <w:p w14:paraId="62AE6568" w14:textId="1B211116" w:rsidR="008B0478" w:rsidRPr="00682C63" w:rsidRDefault="00EE0905" w:rsidP="006B0EDD">
            <w:pPr>
              <w:shd w:val="clear" w:color="auto" w:fill="FFFFFF"/>
              <w:jc w:val="cente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Disagree</w:t>
            </w:r>
          </w:p>
        </w:tc>
        <w:tc>
          <w:tcPr>
            <w:tcW w:w="1530" w:type="dxa"/>
          </w:tcPr>
          <w:p w14:paraId="57753B4B" w14:textId="504635F6" w:rsidR="008B0478" w:rsidRPr="00682C63" w:rsidRDefault="004D57C1" w:rsidP="006B0EDD">
            <w:pPr>
              <w:jc w:val="cente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NEITHER AGREE NOR DISAGREE</w:t>
            </w:r>
          </w:p>
        </w:tc>
      </w:tr>
      <w:tr w:rsidR="008B0478" w:rsidRPr="00682C63" w14:paraId="303D7EA2" w14:textId="77777777" w:rsidTr="004D57C1">
        <w:tc>
          <w:tcPr>
            <w:tcW w:w="5148" w:type="dxa"/>
          </w:tcPr>
          <w:p w14:paraId="456CCDCA" w14:textId="37921883" w:rsidR="008B0478" w:rsidRPr="00682C63" w:rsidRDefault="006033BE" w:rsidP="006B0EDD">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1. </w:t>
            </w:r>
            <w:r w:rsidR="008B0478">
              <w:rPr>
                <w:rFonts w:asciiTheme="majorBidi" w:eastAsia="Times New Roman" w:hAnsiTheme="majorBidi" w:cstheme="majorBidi"/>
                <w:sz w:val="24"/>
                <w:szCs w:val="24"/>
                <w:lang w:bidi="ar-SA"/>
              </w:rPr>
              <w:t xml:space="preserve">I believe genetic testing can improve the quality of life and health </w:t>
            </w:r>
          </w:p>
        </w:tc>
        <w:tc>
          <w:tcPr>
            <w:tcW w:w="1350" w:type="dxa"/>
          </w:tcPr>
          <w:p w14:paraId="7A1F9EE3" w14:textId="77777777" w:rsidR="008B0478" w:rsidRPr="00682C63" w:rsidRDefault="008B0478" w:rsidP="006B0EDD">
            <w:pPr>
              <w:rPr>
                <w:rFonts w:asciiTheme="majorBidi" w:eastAsia="Times New Roman" w:hAnsiTheme="majorBidi" w:cstheme="majorBidi"/>
                <w:sz w:val="24"/>
                <w:szCs w:val="24"/>
                <w:lang w:bidi="ar-SA"/>
              </w:rPr>
            </w:pPr>
          </w:p>
        </w:tc>
        <w:tc>
          <w:tcPr>
            <w:tcW w:w="1350" w:type="dxa"/>
          </w:tcPr>
          <w:p w14:paraId="2A1F68DF" w14:textId="77777777" w:rsidR="008B0478" w:rsidRPr="00682C63" w:rsidRDefault="008B0478" w:rsidP="006B0EDD">
            <w:pPr>
              <w:rPr>
                <w:rFonts w:asciiTheme="majorBidi" w:eastAsia="Times New Roman" w:hAnsiTheme="majorBidi" w:cstheme="majorBidi"/>
                <w:sz w:val="24"/>
                <w:szCs w:val="24"/>
                <w:lang w:bidi="ar-SA"/>
              </w:rPr>
            </w:pPr>
          </w:p>
        </w:tc>
        <w:tc>
          <w:tcPr>
            <w:tcW w:w="1530" w:type="dxa"/>
          </w:tcPr>
          <w:p w14:paraId="1206F6FA" w14:textId="77777777" w:rsidR="008B0478" w:rsidRPr="00682C63" w:rsidRDefault="008B0478" w:rsidP="006B0EDD">
            <w:pPr>
              <w:rPr>
                <w:rFonts w:asciiTheme="majorBidi" w:eastAsia="Times New Roman" w:hAnsiTheme="majorBidi" w:cstheme="majorBidi"/>
                <w:sz w:val="24"/>
                <w:szCs w:val="24"/>
                <w:lang w:bidi="ar-SA"/>
              </w:rPr>
            </w:pPr>
          </w:p>
        </w:tc>
      </w:tr>
      <w:tr w:rsidR="008B0478" w:rsidRPr="00682C63" w14:paraId="2A8B3C6F" w14:textId="77777777" w:rsidTr="004D57C1">
        <w:tc>
          <w:tcPr>
            <w:tcW w:w="5148" w:type="dxa"/>
          </w:tcPr>
          <w:p w14:paraId="422FCDF7" w14:textId="35E3218F" w:rsidR="008B0478" w:rsidRPr="00682C63" w:rsidRDefault="006033BE" w:rsidP="006033BE">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2. </w:t>
            </w:r>
            <w:r w:rsidR="008B0478" w:rsidRPr="00682C63">
              <w:rPr>
                <w:rFonts w:asciiTheme="majorBidi" w:eastAsia="Times New Roman" w:hAnsiTheme="majorBidi" w:cstheme="majorBidi"/>
                <w:sz w:val="24"/>
                <w:szCs w:val="24"/>
                <w:lang w:bidi="ar-SA"/>
              </w:rPr>
              <w:t xml:space="preserve">Genetic testing does more good than harm </w:t>
            </w:r>
          </w:p>
        </w:tc>
        <w:tc>
          <w:tcPr>
            <w:tcW w:w="1350" w:type="dxa"/>
          </w:tcPr>
          <w:p w14:paraId="3EFD50A7" w14:textId="77777777" w:rsidR="008B0478" w:rsidRPr="00682C63" w:rsidRDefault="008B0478" w:rsidP="006B0EDD">
            <w:pPr>
              <w:rPr>
                <w:rFonts w:asciiTheme="majorBidi" w:eastAsia="Times New Roman" w:hAnsiTheme="majorBidi" w:cstheme="majorBidi"/>
                <w:sz w:val="24"/>
                <w:szCs w:val="24"/>
                <w:lang w:bidi="ar-SA"/>
              </w:rPr>
            </w:pPr>
          </w:p>
        </w:tc>
        <w:tc>
          <w:tcPr>
            <w:tcW w:w="1350" w:type="dxa"/>
          </w:tcPr>
          <w:p w14:paraId="170BDAEE" w14:textId="77777777" w:rsidR="008B0478" w:rsidRPr="00682C63" w:rsidRDefault="008B0478" w:rsidP="006B0EDD">
            <w:pPr>
              <w:rPr>
                <w:rFonts w:asciiTheme="majorBidi" w:eastAsia="Times New Roman" w:hAnsiTheme="majorBidi" w:cstheme="majorBidi"/>
                <w:sz w:val="24"/>
                <w:szCs w:val="24"/>
                <w:lang w:bidi="ar-SA"/>
              </w:rPr>
            </w:pPr>
          </w:p>
        </w:tc>
        <w:tc>
          <w:tcPr>
            <w:tcW w:w="1530" w:type="dxa"/>
          </w:tcPr>
          <w:p w14:paraId="3CDAA225" w14:textId="77777777" w:rsidR="008B0478" w:rsidRPr="00682C63" w:rsidRDefault="008B0478" w:rsidP="006B0EDD">
            <w:pPr>
              <w:rPr>
                <w:rFonts w:asciiTheme="majorBidi" w:eastAsia="Times New Roman" w:hAnsiTheme="majorBidi" w:cstheme="majorBidi"/>
                <w:sz w:val="24"/>
                <w:szCs w:val="24"/>
                <w:lang w:bidi="ar-SA"/>
              </w:rPr>
            </w:pPr>
          </w:p>
        </w:tc>
      </w:tr>
      <w:tr w:rsidR="008B0478" w:rsidRPr="00682C63" w14:paraId="0E807C4B" w14:textId="77777777" w:rsidTr="004D57C1">
        <w:tc>
          <w:tcPr>
            <w:tcW w:w="5148" w:type="dxa"/>
          </w:tcPr>
          <w:p w14:paraId="3A9A43BE" w14:textId="3A42BFF0" w:rsidR="008B0478" w:rsidRPr="00682C63" w:rsidRDefault="006033BE" w:rsidP="006B0EDD">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3. </w:t>
            </w:r>
            <w:r w:rsidR="008B0478" w:rsidRPr="00071EF5">
              <w:rPr>
                <w:rFonts w:asciiTheme="majorBidi" w:eastAsia="Times New Roman" w:hAnsiTheme="majorBidi" w:cstheme="majorBidi"/>
                <w:sz w:val="24"/>
                <w:szCs w:val="24"/>
                <w:lang w:bidi="ar-SA"/>
              </w:rPr>
              <w:t xml:space="preserve">Genetic testing is tampering with the will of God </w:t>
            </w:r>
          </w:p>
        </w:tc>
        <w:tc>
          <w:tcPr>
            <w:tcW w:w="1350" w:type="dxa"/>
          </w:tcPr>
          <w:p w14:paraId="4B25AC8F" w14:textId="77777777" w:rsidR="008B0478" w:rsidRPr="00682C63" w:rsidRDefault="008B0478" w:rsidP="006B0EDD">
            <w:pPr>
              <w:rPr>
                <w:rFonts w:asciiTheme="majorBidi" w:eastAsia="Times New Roman" w:hAnsiTheme="majorBidi" w:cstheme="majorBidi"/>
                <w:sz w:val="24"/>
                <w:szCs w:val="24"/>
                <w:lang w:bidi="ar-SA"/>
              </w:rPr>
            </w:pPr>
          </w:p>
        </w:tc>
        <w:tc>
          <w:tcPr>
            <w:tcW w:w="1350" w:type="dxa"/>
          </w:tcPr>
          <w:p w14:paraId="7F59D04C" w14:textId="77777777" w:rsidR="008B0478" w:rsidRPr="00682C63" w:rsidRDefault="008B0478" w:rsidP="006B0EDD">
            <w:pPr>
              <w:rPr>
                <w:rFonts w:asciiTheme="majorBidi" w:eastAsia="Times New Roman" w:hAnsiTheme="majorBidi" w:cstheme="majorBidi"/>
                <w:sz w:val="24"/>
                <w:szCs w:val="24"/>
                <w:lang w:bidi="ar-SA"/>
              </w:rPr>
            </w:pPr>
          </w:p>
        </w:tc>
        <w:tc>
          <w:tcPr>
            <w:tcW w:w="1530" w:type="dxa"/>
          </w:tcPr>
          <w:p w14:paraId="3398F875" w14:textId="77777777" w:rsidR="008B0478" w:rsidRPr="00682C63" w:rsidRDefault="008B0478" w:rsidP="006B0EDD">
            <w:pPr>
              <w:rPr>
                <w:rFonts w:asciiTheme="majorBidi" w:eastAsia="Times New Roman" w:hAnsiTheme="majorBidi" w:cstheme="majorBidi"/>
                <w:sz w:val="24"/>
                <w:szCs w:val="24"/>
                <w:lang w:bidi="ar-SA"/>
              </w:rPr>
            </w:pPr>
          </w:p>
        </w:tc>
      </w:tr>
      <w:tr w:rsidR="008B0478" w:rsidRPr="00682C63" w14:paraId="6C9F0DEE" w14:textId="77777777" w:rsidTr="004D57C1">
        <w:tc>
          <w:tcPr>
            <w:tcW w:w="5148" w:type="dxa"/>
          </w:tcPr>
          <w:p w14:paraId="722D1046" w14:textId="3C742D7A" w:rsidR="008B0478" w:rsidRPr="00071EF5" w:rsidRDefault="006033BE" w:rsidP="00E26933">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4. </w:t>
            </w:r>
            <w:r w:rsidR="008B0478">
              <w:rPr>
                <w:rFonts w:asciiTheme="majorBidi" w:eastAsia="Times New Roman" w:hAnsiTheme="majorBidi" w:cstheme="majorBidi"/>
                <w:sz w:val="24"/>
                <w:szCs w:val="24"/>
                <w:lang w:bidi="ar-SA"/>
              </w:rPr>
              <w:t xml:space="preserve">Genetic testing is useful for informing the marriage </w:t>
            </w:r>
            <w:r>
              <w:rPr>
                <w:rFonts w:asciiTheme="majorBidi" w:eastAsia="Times New Roman" w:hAnsiTheme="majorBidi" w:cstheme="majorBidi"/>
                <w:sz w:val="24"/>
                <w:szCs w:val="24"/>
                <w:lang w:bidi="ar-QA"/>
              </w:rPr>
              <w:t>decisions</w:t>
            </w:r>
            <w:r w:rsidR="008B0478">
              <w:rPr>
                <w:rFonts w:asciiTheme="majorBidi" w:eastAsia="Times New Roman" w:hAnsiTheme="majorBidi" w:cstheme="majorBidi"/>
                <w:sz w:val="24"/>
                <w:szCs w:val="24"/>
                <w:lang w:bidi="ar-SA"/>
              </w:rPr>
              <w:t xml:space="preserve"> based on knowledge of genetic </w:t>
            </w:r>
            <w:r w:rsidR="00E26933" w:rsidRPr="00E26933">
              <w:rPr>
                <w:rFonts w:asciiTheme="majorBidi" w:eastAsia="Times New Roman" w:hAnsiTheme="majorBidi" w:cstheme="majorBidi"/>
                <w:sz w:val="24"/>
                <w:szCs w:val="24"/>
                <w:highlight w:val="yellow"/>
                <w:lang w:bidi="ar-SA"/>
              </w:rPr>
              <w:t>predisposition</w:t>
            </w:r>
            <w:r w:rsidR="008B0478">
              <w:rPr>
                <w:rFonts w:asciiTheme="majorBidi" w:eastAsia="Times New Roman" w:hAnsiTheme="majorBidi" w:cstheme="majorBidi"/>
                <w:sz w:val="24"/>
                <w:szCs w:val="24"/>
                <w:lang w:bidi="ar-SA"/>
              </w:rPr>
              <w:t xml:space="preserve"> for disease</w:t>
            </w:r>
          </w:p>
        </w:tc>
        <w:tc>
          <w:tcPr>
            <w:tcW w:w="1350" w:type="dxa"/>
          </w:tcPr>
          <w:p w14:paraId="45D65520" w14:textId="77777777" w:rsidR="008B0478" w:rsidRPr="00682C63" w:rsidRDefault="008B0478" w:rsidP="006B0EDD">
            <w:pPr>
              <w:rPr>
                <w:rFonts w:asciiTheme="majorBidi" w:eastAsia="Times New Roman" w:hAnsiTheme="majorBidi" w:cstheme="majorBidi"/>
                <w:sz w:val="24"/>
                <w:szCs w:val="24"/>
                <w:lang w:bidi="ar-SA"/>
              </w:rPr>
            </w:pPr>
          </w:p>
        </w:tc>
        <w:tc>
          <w:tcPr>
            <w:tcW w:w="1350" w:type="dxa"/>
          </w:tcPr>
          <w:p w14:paraId="4A8C84AA" w14:textId="77777777" w:rsidR="008B0478" w:rsidRPr="00682C63" w:rsidRDefault="008B0478" w:rsidP="006B0EDD">
            <w:pPr>
              <w:rPr>
                <w:rFonts w:asciiTheme="majorBidi" w:eastAsia="Times New Roman" w:hAnsiTheme="majorBidi" w:cstheme="majorBidi"/>
                <w:sz w:val="24"/>
                <w:szCs w:val="24"/>
                <w:lang w:bidi="ar-SA"/>
              </w:rPr>
            </w:pPr>
          </w:p>
        </w:tc>
        <w:tc>
          <w:tcPr>
            <w:tcW w:w="1530" w:type="dxa"/>
          </w:tcPr>
          <w:p w14:paraId="0BCA5802" w14:textId="77777777" w:rsidR="008B0478" w:rsidRPr="00682C63" w:rsidRDefault="008B0478" w:rsidP="006B0EDD">
            <w:pPr>
              <w:rPr>
                <w:rFonts w:asciiTheme="majorBidi" w:eastAsia="Times New Roman" w:hAnsiTheme="majorBidi" w:cstheme="majorBidi"/>
                <w:sz w:val="24"/>
                <w:szCs w:val="24"/>
                <w:lang w:bidi="ar-SA"/>
              </w:rPr>
            </w:pPr>
          </w:p>
        </w:tc>
      </w:tr>
      <w:tr w:rsidR="008B0478" w:rsidRPr="00682C63" w14:paraId="15FDB804" w14:textId="77777777" w:rsidTr="004D57C1">
        <w:tc>
          <w:tcPr>
            <w:tcW w:w="5148" w:type="dxa"/>
          </w:tcPr>
          <w:p w14:paraId="2CE64F0F" w14:textId="2E6954E1" w:rsidR="008B0478" w:rsidRDefault="006033BE" w:rsidP="00BE6817">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5. </w:t>
            </w:r>
            <w:r w:rsidR="00BE6817" w:rsidRPr="00230778">
              <w:rPr>
                <w:rFonts w:asciiTheme="majorBidi" w:eastAsia="Times New Roman" w:hAnsiTheme="majorBidi" w:cstheme="majorBidi"/>
                <w:sz w:val="24"/>
                <w:szCs w:val="24"/>
                <w:highlight w:val="yellow"/>
                <w:lang w:bidi="ar-SA"/>
              </w:rPr>
              <w:t>Fear of the results becoming available to other</w:t>
            </w:r>
            <w:r w:rsidR="00230778" w:rsidRPr="00230778">
              <w:rPr>
                <w:rFonts w:asciiTheme="majorBidi" w:eastAsia="Times New Roman" w:hAnsiTheme="majorBidi" w:cstheme="majorBidi"/>
                <w:sz w:val="24"/>
                <w:szCs w:val="24"/>
                <w:highlight w:val="yellow"/>
                <w:lang w:bidi="ar-SA"/>
              </w:rPr>
              <w:t>s</w:t>
            </w:r>
            <w:r w:rsidR="00BE6817" w:rsidRPr="00230778">
              <w:rPr>
                <w:rFonts w:asciiTheme="majorBidi" w:eastAsia="Times New Roman" w:hAnsiTheme="majorBidi" w:cstheme="majorBidi"/>
                <w:sz w:val="24"/>
                <w:szCs w:val="24"/>
                <w:highlight w:val="yellow"/>
                <w:lang w:bidi="ar-SA"/>
              </w:rPr>
              <w:t xml:space="preserve"> may make me hesitant to do genetic testing</w:t>
            </w:r>
            <w:r w:rsidR="00BE6817" w:rsidRPr="00BE6817">
              <w:rPr>
                <w:rFonts w:asciiTheme="majorBidi" w:eastAsia="Times New Roman" w:hAnsiTheme="majorBidi" w:cstheme="majorBidi"/>
                <w:sz w:val="24"/>
                <w:szCs w:val="24"/>
                <w:lang w:bidi="ar-SA"/>
              </w:rPr>
              <w:t xml:space="preserve"> </w:t>
            </w:r>
          </w:p>
        </w:tc>
        <w:tc>
          <w:tcPr>
            <w:tcW w:w="1350" w:type="dxa"/>
          </w:tcPr>
          <w:p w14:paraId="1A73C5FF" w14:textId="77777777" w:rsidR="008B0478" w:rsidRPr="00682C63" w:rsidRDefault="008B0478" w:rsidP="006B0EDD">
            <w:pPr>
              <w:rPr>
                <w:rFonts w:asciiTheme="majorBidi" w:eastAsia="Times New Roman" w:hAnsiTheme="majorBidi" w:cstheme="majorBidi"/>
                <w:sz w:val="24"/>
                <w:szCs w:val="24"/>
                <w:lang w:bidi="ar-SA"/>
              </w:rPr>
            </w:pPr>
          </w:p>
        </w:tc>
        <w:tc>
          <w:tcPr>
            <w:tcW w:w="1350" w:type="dxa"/>
          </w:tcPr>
          <w:p w14:paraId="667F8F6A" w14:textId="77777777" w:rsidR="008B0478" w:rsidRPr="00682C63" w:rsidRDefault="008B0478" w:rsidP="006B0EDD">
            <w:pPr>
              <w:rPr>
                <w:rFonts w:asciiTheme="majorBidi" w:eastAsia="Times New Roman" w:hAnsiTheme="majorBidi" w:cstheme="majorBidi"/>
                <w:sz w:val="24"/>
                <w:szCs w:val="24"/>
                <w:lang w:bidi="ar-SA"/>
              </w:rPr>
            </w:pPr>
          </w:p>
        </w:tc>
        <w:tc>
          <w:tcPr>
            <w:tcW w:w="1530" w:type="dxa"/>
          </w:tcPr>
          <w:p w14:paraId="46ADD629" w14:textId="77777777" w:rsidR="008B0478" w:rsidRPr="00682C63" w:rsidRDefault="008B0478" w:rsidP="006B0EDD">
            <w:pPr>
              <w:rPr>
                <w:rFonts w:asciiTheme="majorBidi" w:eastAsia="Times New Roman" w:hAnsiTheme="majorBidi" w:cstheme="majorBidi"/>
                <w:sz w:val="24"/>
                <w:szCs w:val="24"/>
                <w:lang w:bidi="ar-SA"/>
              </w:rPr>
            </w:pPr>
          </w:p>
        </w:tc>
      </w:tr>
      <w:tr w:rsidR="006B0EDD" w:rsidRPr="00682C63" w14:paraId="6BAD2A54" w14:textId="77777777" w:rsidTr="004D57C1">
        <w:tc>
          <w:tcPr>
            <w:tcW w:w="5148" w:type="dxa"/>
          </w:tcPr>
          <w:p w14:paraId="0F1E607E" w14:textId="2DA1F57C" w:rsidR="006B0EDD" w:rsidRPr="006B0EDD" w:rsidRDefault="006B0EDD" w:rsidP="00FD390B">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6.</w:t>
            </w:r>
            <w:r w:rsidR="00480D6D">
              <w:rPr>
                <w:rFonts w:asciiTheme="majorBidi" w:eastAsia="Times New Roman" w:hAnsiTheme="majorBidi" w:cstheme="majorBidi"/>
                <w:sz w:val="24"/>
                <w:szCs w:val="24"/>
                <w:lang w:bidi="ar-SA"/>
              </w:rPr>
              <w:t>Society considers p</w:t>
            </w:r>
            <w:r>
              <w:rPr>
                <w:rFonts w:asciiTheme="majorBidi" w:eastAsia="Times New Roman" w:hAnsiTheme="majorBidi" w:cstheme="majorBidi"/>
                <w:sz w:val="24"/>
                <w:szCs w:val="24"/>
                <w:lang w:bidi="ar-SA"/>
              </w:rPr>
              <w:t xml:space="preserve">eople </w:t>
            </w:r>
            <w:r w:rsidR="00FD390B">
              <w:rPr>
                <w:rFonts w:asciiTheme="majorBidi" w:eastAsia="Times New Roman" w:hAnsiTheme="majorBidi" w:cstheme="majorBidi"/>
                <w:sz w:val="24"/>
                <w:szCs w:val="24"/>
                <w:lang w:bidi="ar-SA"/>
              </w:rPr>
              <w:t>who have</w:t>
            </w:r>
            <w:r>
              <w:rPr>
                <w:rFonts w:asciiTheme="majorBidi" w:eastAsia="Times New Roman" w:hAnsiTheme="majorBidi" w:cstheme="majorBidi"/>
                <w:sz w:val="24"/>
                <w:szCs w:val="24"/>
                <w:lang w:bidi="ar-SA"/>
              </w:rPr>
              <w:t xml:space="preserve"> genetic disorders </w:t>
            </w:r>
            <w:r w:rsidR="00480D6D">
              <w:rPr>
                <w:rFonts w:asciiTheme="majorBidi" w:eastAsia="Times New Roman" w:hAnsiTheme="majorBidi" w:cstheme="majorBidi"/>
                <w:sz w:val="24"/>
                <w:szCs w:val="24"/>
                <w:lang w:bidi="ar-SA"/>
              </w:rPr>
              <w:t xml:space="preserve">to be inferior </w:t>
            </w:r>
          </w:p>
        </w:tc>
        <w:tc>
          <w:tcPr>
            <w:tcW w:w="1350" w:type="dxa"/>
          </w:tcPr>
          <w:p w14:paraId="1B687CD2" w14:textId="77777777" w:rsidR="006B0EDD" w:rsidRPr="00682C63" w:rsidRDefault="006B0EDD" w:rsidP="006B0EDD">
            <w:pPr>
              <w:rPr>
                <w:rFonts w:asciiTheme="majorBidi" w:eastAsia="Times New Roman" w:hAnsiTheme="majorBidi" w:cstheme="majorBidi"/>
                <w:sz w:val="24"/>
                <w:szCs w:val="24"/>
                <w:lang w:bidi="ar-SA"/>
              </w:rPr>
            </w:pPr>
          </w:p>
        </w:tc>
        <w:tc>
          <w:tcPr>
            <w:tcW w:w="1350" w:type="dxa"/>
          </w:tcPr>
          <w:p w14:paraId="12893CDD" w14:textId="77777777" w:rsidR="006B0EDD" w:rsidRPr="00682C63" w:rsidRDefault="006B0EDD" w:rsidP="006B0EDD">
            <w:pPr>
              <w:rPr>
                <w:rFonts w:asciiTheme="majorBidi" w:eastAsia="Times New Roman" w:hAnsiTheme="majorBidi" w:cstheme="majorBidi"/>
                <w:sz w:val="24"/>
                <w:szCs w:val="24"/>
                <w:lang w:bidi="ar-SA"/>
              </w:rPr>
            </w:pPr>
          </w:p>
        </w:tc>
        <w:tc>
          <w:tcPr>
            <w:tcW w:w="1530" w:type="dxa"/>
          </w:tcPr>
          <w:p w14:paraId="35F0A315" w14:textId="77777777" w:rsidR="006B0EDD" w:rsidRPr="00682C63" w:rsidRDefault="006B0EDD" w:rsidP="006B0EDD">
            <w:pPr>
              <w:rPr>
                <w:rFonts w:asciiTheme="majorBidi" w:eastAsia="Times New Roman" w:hAnsiTheme="majorBidi" w:cstheme="majorBidi"/>
                <w:sz w:val="24"/>
                <w:szCs w:val="24"/>
                <w:lang w:bidi="ar-SA"/>
              </w:rPr>
            </w:pPr>
          </w:p>
        </w:tc>
      </w:tr>
    </w:tbl>
    <w:p w14:paraId="033B6A05" w14:textId="77777777" w:rsidR="008B0478" w:rsidRDefault="008B0478" w:rsidP="008B0478">
      <w:pPr>
        <w:shd w:val="clear" w:color="auto" w:fill="FFFFFF"/>
        <w:spacing w:line="240" w:lineRule="auto"/>
        <w:rPr>
          <w:rFonts w:asciiTheme="majorBidi" w:eastAsia="Times New Roman" w:hAnsiTheme="majorBidi" w:cstheme="majorBidi"/>
          <w:b/>
          <w:bCs/>
          <w:sz w:val="24"/>
          <w:szCs w:val="24"/>
          <w:lang w:bidi="ar-SA"/>
        </w:rPr>
      </w:pPr>
    </w:p>
    <w:p w14:paraId="25AF08EF" w14:textId="77777777" w:rsidR="00265916" w:rsidRDefault="00265916">
      <w:pPr>
        <w:rPr>
          <w:rFonts w:asciiTheme="majorBidi" w:eastAsia="Times New Roman" w:hAnsiTheme="majorBidi" w:cstheme="majorBidi"/>
          <w:b/>
          <w:bCs/>
          <w:sz w:val="24"/>
          <w:szCs w:val="24"/>
          <w:lang w:bidi="ar-SA"/>
        </w:rPr>
      </w:pPr>
      <w:r>
        <w:rPr>
          <w:rFonts w:asciiTheme="majorBidi" w:eastAsia="Times New Roman" w:hAnsiTheme="majorBidi" w:cstheme="majorBidi"/>
          <w:b/>
          <w:bCs/>
          <w:sz w:val="24"/>
          <w:szCs w:val="24"/>
          <w:lang w:bidi="ar-SA"/>
        </w:rPr>
        <w:br w:type="page"/>
      </w:r>
    </w:p>
    <w:p w14:paraId="2551DA97" w14:textId="4F7DBC56" w:rsidR="00BE5032" w:rsidRDefault="007E3734" w:rsidP="00F47FE5">
      <w:pPr>
        <w:pStyle w:val="ListParagraph"/>
        <w:shd w:val="clear" w:color="auto" w:fill="FFFFFF"/>
        <w:spacing w:after="0" w:line="240" w:lineRule="auto"/>
        <w:ind w:left="1440"/>
        <w:rPr>
          <w:rFonts w:asciiTheme="majorBidi" w:eastAsia="Times New Roman" w:hAnsiTheme="majorBidi" w:cstheme="majorBidi"/>
          <w:b/>
          <w:bCs/>
          <w:sz w:val="24"/>
          <w:szCs w:val="24"/>
          <w:lang w:bidi="ar-SA"/>
        </w:rPr>
      </w:pPr>
      <w:r>
        <w:rPr>
          <w:rFonts w:asciiTheme="majorBidi" w:eastAsia="Times New Roman" w:hAnsiTheme="majorBidi" w:cstheme="majorBidi"/>
          <w:b/>
          <w:bCs/>
          <w:sz w:val="24"/>
          <w:szCs w:val="24"/>
          <w:lang w:bidi="ar-SA"/>
        </w:rPr>
        <w:t>A</w:t>
      </w:r>
      <w:r w:rsidRPr="00B8443D">
        <w:rPr>
          <w:rFonts w:asciiTheme="majorBidi" w:eastAsia="Times New Roman" w:hAnsiTheme="majorBidi" w:cstheme="majorBidi"/>
          <w:b/>
          <w:bCs/>
          <w:sz w:val="24"/>
          <w:szCs w:val="24"/>
          <w:lang w:bidi="ar-SA"/>
        </w:rPr>
        <w:t xml:space="preserve">TTITUDES ABOUT </w:t>
      </w:r>
      <w:r>
        <w:rPr>
          <w:rFonts w:asciiTheme="majorBidi" w:eastAsia="Times New Roman" w:hAnsiTheme="majorBidi" w:cstheme="majorBidi"/>
          <w:b/>
          <w:bCs/>
          <w:sz w:val="24"/>
          <w:szCs w:val="24"/>
          <w:lang w:bidi="ar-SA"/>
        </w:rPr>
        <w:t xml:space="preserve">THE </w:t>
      </w:r>
      <w:r w:rsidRPr="00F47FE5">
        <w:rPr>
          <w:rFonts w:asciiTheme="majorBidi" w:eastAsia="Times New Roman" w:hAnsiTheme="majorBidi" w:cstheme="majorBidi"/>
          <w:b/>
          <w:bCs/>
          <w:sz w:val="24"/>
          <w:szCs w:val="24"/>
          <w:lang w:bidi="ar-SA"/>
        </w:rPr>
        <w:t>PURPOSE</w:t>
      </w:r>
      <w:r>
        <w:rPr>
          <w:rFonts w:asciiTheme="majorBidi" w:eastAsia="Times New Roman" w:hAnsiTheme="majorBidi" w:cstheme="majorBidi"/>
          <w:b/>
          <w:bCs/>
          <w:sz w:val="24"/>
          <w:szCs w:val="24"/>
          <w:lang w:bidi="ar-SA"/>
        </w:rPr>
        <w:t xml:space="preserve"> OF GENETIC TESTING</w:t>
      </w:r>
    </w:p>
    <w:p w14:paraId="1D5FB3E9" w14:textId="77777777" w:rsidR="004A130F" w:rsidRDefault="004A130F" w:rsidP="00F47FE5">
      <w:pPr>
        <w:pStyle w:val="ListParagraph"/>
        <w:shd w:val="clear" w:color="auto" w:fill="FFFFFF"/>
        <w:spacing w:after="0" w:line="240" w:lineRule="auto"/>
        <w:ind w:left="1440"/>
        <w:rPr>
          <w:rFonts w:asciiTheme="majorBidi" w:eastAsia="Times New Roman" w:hAnsiTheme="majorBidi" w:cstheme="majorBidi"/>
          <w:b/>
          <w:bCs/>
          <w:sz w:val="24"/>
          <w:szCs w:val="24"/>
          <w:lang w:bidi="ar-SA"/>
        </w:rPr>
      </w:pPr>
    </w:p>
    <w:p w14:paraId="503BA49A" w14:textId="741A4E12" w:rsidR="00BE5032" w:rsidRDefault="00BE5032" w:rsidP="008D6E69">
      <w:pPr>
        <w:shd w:val="clear" w:color="auto" w:fill="FFFFFF"/>
        <w:spacing w:after="0" w:line="240" w:lineRule="auto"/>
        <w:jc w:val="right"/>
        <w:rPr>
          <w:rFonts w:asciiTheme="majorBidi" w:eastAsia="Times New Roman" w:hAnsiTheme="majorBidi" w:cstheme="majorBidi"/>
          <w:sz w:val="24"/>
          <w:szCs w:val="24"/>
          <w:lang w:bidi="ar-SA"/>
        </w:rPr>
      </w:pPr>
      <w:r w:rsidRPr="000A68CC">
        <w:rPr>
          <w:rFonts w:asciiTheme="majorBidi" w:eastAsia="Times New Roman" w:hAnsiTheme="majorBidi" w:cstheme="majorBidi"/>
          <w:sz w:val="24"/>
          <w:szCs w:val="24"/>
          <w:lang w:bidi="ar-SA"/>
        </w:rPr>
        <w:t xml:space="preserve">[Q: </w:t>
      </w:r>
      <w:r>
        <w:rPr>
          <w:rFonts w:asciiTheme="majorBidi" w:eastAsia="Times New Roman" w:hAnsiTheme="majorBidi" w:cstheme="majorBidi"/>
          <w:sz w:val="24"/>
          <w:szCs w:val="24"/>
          <w:lang w:bidi="ar-SA"/>
        </w:rPr>
        <w:t>PURPOSE1-</w:t>
      </w:r>
      <w:r w:rsidR="0078775C">
        <w:rPr>
          <w:rFonts w:asciiTheme="majorBidi" w:eastAsia="Times New Roman" w:hAnsiTheme="majorBidi" w:cstheme="majorBidi"/>
          <w:sz w:val="24"/>
          <w:szCs w:val="24"/>
          <w:lang w:bidi="ar-SA"/>
        </w:rPr>
        <w:t>9</w:t>
      </w:r>
      <w:r w:rsidRPr="000A68CC">
        <w:rPr>
          <w:rFonts w:asciiTheme="majorBidi" w:eastAsia="Times New Roman" w:hAnsiTheme="majorBidi" w:cstheme="majorBidi"/>
          <w:sz w:val="24"/>
          <w:szCs w:val="24"/>
          <w:lang w:bidi="ar-SA"/>
        </w:rPr>
        <w:t>]</w:t>
      </w:r>
    </w:p>
    <w:p w14:paraId="7C06CE3D" w14:textId="77777777" w:rsidR="00791DD8" w:rsidRPr="000A68CC" w:rsidRDefault="00791DD8" w:rsidP="008D6E69">
      <w:pPr>
        <w:shd w:val="clear" w:color="auto" w:fill="FFFFFF"/>
        <w:spacing w:after="0" w:line="240" w:lineRule="auto"/>
        <w:jc w:val="right"/>
        <w:rPr>
          <w:rFonts w:asciiTheme="majorBidi" w:eastAsia="Times New Roman" w:hAnsiTheme="majorBidi" w:cstheme="majorBidi"/>
          <w:sz w:val="24"/>
          <w:szCs w:val="24"/>
          <w:lang w:bidi="ar-SA"/>
        </w:rPr>
      </w:pPr>
    </w:p>
    <w:p w14:paraId="1B26884E" w14:textId="3C4AD9E3" w:rsidR="00BE5032" w:rsidRDefault="00BE5032" w:rsidP="008D6E69">
      <w:p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Do </w:t>
      </w:r>
      <w:r w:rsidRPr="007E3734">
        <w:rPr>
          <w:rFonts w:asciiTheme="majorBidi" w:eastAsia="Times New Roman" w:hAnsiTheme="majorBidi" w:cstheme="majorBidi"/>
          <w:sz w:val="24"/>
          <w:szCs w:val="24"/>
          <w:lang w:bidi="ar-SA"/>
        </w:rPr>
        <w:t>you approve</w:t>
      </w:r>
      <w:r w:rsidR="008B0478" w:rsidRPr="007E3734">
        <w:rPr>
          <w:rFonts w:asciiTheme="majorBidi" w:eastAsia="Times New Roman" w:hAnsiTheme="majorBidi" w:cstheme="majorBidi"/>
          <w:sz w:val="24"/>
          <w:szCs w:val="24"/>
          <w:lang w:bidi="ar-SA"/>
        </w:rPr>
        <w:t xml:space="preserve"> or disapprove</w:t>
      </w:r>
      <w:r w:rsidRPr="007E3734">
        <w:rPr>
          <w:rFonts w:asciiTheme="majorBidi" w:eastAsia="Times New Roman" w:hAnsiTheme="majorBidi" w:cstheme="majorBidi"/>
          <w:sz w:val="24"/>
          <w:szCs w:val="24"/>
          <w:lang w:bidi="ar-SA"/>
        </w:rPr>
        <w:t xml:space="preserve"> of using genetic</w:t>
      </w:r>
      <w:r>
        <w:rPr>
          <w:rFonts w:asciiTheme="majorBidi" w:eastAsia="Times New Roman" w:hAnsiTheme="majorBidi" w:cstheme="majorBidi"/>
          <w:sz w:val="24"/>
          <w:szCs w:val="24"/>
          <w:lang w:bidi="ar-SA"/>
        </w:rPr>
        <w:t xml:space="preserve"> testing for the following purposes? </w:t>
      </w:r>
    </w:p>
    <w:p w14:paraId="7EA25D54" w14:textId="77777777" w:rsidR="00EC358D" w:rsidRDefault="00EC358D" w:rsidP="00EC358D">
      <w:pPr>
        <w:shd w:val="clear" w:color="auto" w:fill="FFFFFF"/>
        <w:spacing w:after="0" w:line="240" w:lineRule="auto"/>
        <w:rPr>
          <w:rFonts w:asciiTheme="majorBidi" w:eastAsia="Times New Roman" w:hAnsiTheme="majorBidi" w:cstheme="majorBidi"/>
          <w:sz w:val="24"/>
          <w:szCs w:val="24"/>
          <w:lang w:bidi="ar-SA"/>
        </w:rPr>
      </w:pPr>
    </w:p>
    <w:p w14:paraId="35E34964" w14:textId="3090FCEE" w:rsidR="00EC358D" w:rsidRPr="00A53D3D" w:rsidRDefault="00EC358D" w:rsidP="004D57C1">
      <w:pPr>
        <w:shd w:val="clear" w:color="auto" w:fill="FFFFFF"/>
        <w:spacing w:line="240" w:lineRule="auto"/>
        <w:rPr>
          <w:rFonts w:asciiTheme="majorBidi" w:eastAsia="Times New Roman" w:hAnsiTheme="majorBidi" w:cstheme="majorBidi"/>
          <w:sz w:val="24"/>
          <w:szCs w:val="24"/>
          <w:lang w:bidi="ar-SA"/>
        </w:rPr>
      </w:pPr>
      <w:r w:rsidRPr="00A53D3D">
        <w:rPr>
          <w:rFonts w:asciiTheme="majorBidi" w:eastAsia="Times New Roman" w:hAnsiTheme="majorBidi" w:cstheme="majorBidi"/>
          <w:sz w:val="24"/>
          <w:szCs w:val="24"/>
          <w:lang w:bidi="ar-SA"/>
        </w:rPr>
        <w:t xml:space="preserve">For each </w:t>
      </w:r>
      <w:r w:rsidR="007E3734" w:rsidRPr="00A53D3D">
        <w:rPr>
          <w:rFonts w:asciiTheme="majorBidi" w:eastAsia="Times New Roman" w:hAnsiTheme="majorBidi" w:cstheme="majorBidi"/>
          <w:sz w:val="24"/>
          <w:szCs w:val="24"/>
          <w:lang w:bidi="ar-SA"/>
        </w:rPr>
        <w:t>purpose</w:t>
      </w:r>
      <w:r w:rsidRPr="00A53D3D">
        <w:rPr>
          <w:rFonts w:asciiTheme="majorBidi" w:eastAsia="Times New Roman" w:hAnsiTheme="majorBidi" w:cstheme="majorBidi"/>
          <w:sz w:val="24"/>
          <w:szCs w:val="24"/>
          <w:lang w:bidi="ar-SA"/>
        </w:rPr>
        <w:t xml:space="preserve">, please tell me whether you strongly </w:t>
      </w:r>
      <w:r w:rsidR="007E3734" w:rsidRPr="00A53D3D">
        <w:rPr>
          <w:rFonts w:asciiTheme="majorBidi" w:eastAsia="Times New Roman" w:hAnsiTheme="majorBidi" w:cstheme="majorBidi"/>
          <w:sz w:val="24"/>
          <w:szCs w:val="24"/>
          <w:lang w:bidi="ar-SA"/>
        </w:rPr>
        <w:t>approve</w:t>
      </w:r>
      <w:r w:rsidRPr="00A53D3D">
        <w:rPr>
          <w:rFonts w:asciiTheme="majorBidi" w:eastAsia="Times New Roman" w:hAnsiTheme="majorBidi" w:cstheme="majorBidi"/>
          <w:sz w:val="24"/>
          <w:szCs w:val="24"/>
          <w:lang w:bidi="ar-SA"/>
        </w:rPr>
        <w:t xml:space="preserve">, </w:t>
      </w:r>
      <w:r w:rsidR="007E3734" w:rsidRPr="00A53D3D">
        <w:rPr>
          <w:rFonts w:asciiTheme="majorBidi" w:eastAsia="Times New Roman" w:hAnsiTheme="majorBidi" w:cstheme="majorBidi"/>
          <w:sz w:val="24"/>
          <w:szCs w:val="24"/>
          <w:lang w:bidi="ar-SA"/>
        </w:rPr>
        <w:t>approve</w:t>
      </w:r>
      <w:r w:rsidRPr="00A53D3D">
        <w:rPr>
          <w:rFonts w:asciiTheme="majorBidi" w:eastAsia="Times New Roman" w:hAnsiTheme="majorBidi" w:cstheme="majorBidi"/>
          <w:sz w:val="24"/>
          <w:szCs w:val="24"/>
          <w:lang w:bidi="ar-SA"/>
        </w:rPr>
        <w:t>, disa</w:t>
      </w:r>
      <w:r w:rsidR="007E3734" w:rsidRPr="00A53D3D">
        <w:rPr>
          <w:rFonts w:asciiTheme="majorBidi" w:eastAsia="Times New Roman" w:hAnsiTheme="majorBidi" w:cstheme="majorBidi"/>
          <w:sz w:val="24"/>
          <w:szCs w:val="24"/>
          <w:lang w:bidi="ar-SA"/>
        </w:rPr>
        <w:t>pprove</w:t>
      </w:r>
      <w:r w:rsidRPr="00A53D3D">
        <w:rPr>
          <w:rFonts w:asciiTheme="majorBidi" w:eastAsia="Times New Roman" w:hAnsiTheme="majorBidi" w:cstheme="majorBidi"/>
          <w:sz w:val="24"/>
          <w:szCs w:val="24"/>
          <w:lang w:bidi="ar-SA"/>
        </w:rPr>
        <w:t>, or strongly disa</w:t>
      </w:r>
      <w:r w:rsidR="007E3734" w:rsidRPr="00A53D3D">
        <w:rPr>
          <w:rFonts w:asciiTheme="majorBidi" w:eastAsia="Times New Roman" w:hAnsiTheme="majorBidi" w:cstheme="majorBidi"/>
          <w:sz w:val="24"/>
          <w:szCs w:val="24"/>
          <w:lang w:bidi="ar-SA"/>
        </w:rPr>
        <w:t>pprove</w:t>
      </w:r>
      <w:r w:rsidRPr="00A53D3D">
        <w:rPr>
          <w:rFonts w:asciiTheme="majorBidi" w:eastAsia="Times New Roman" w:hAnsiTheme="majorBidi" w:cstheme="majorBidi"/>
          <w:sz w:val="24"/>
          <w:szCs w:val="24"/>
          <w:lang w:bidi="ar-SA"/>
        </w:rPr>
        <w:t xml:space="preserve">. </w:t>
      </w:r>
    </w:p>
    <w:p w14:paraId="6B834E21" w14:textId="77777777" w:rsidR="00EC358D" w:rsidRPr="00253624" w:rsidRDefault="00EC358D" w:rsidP="00EC358D">
      <w:pPr>
        <w:shd w:val="clear" w:color="auto" w:fill="FFFFFF"/>
        <w:spacing w:line="240" w:lineRule="auto"/>
        <w:rPr>
          <w:rFonts w:asciiTheme="majorBidi" w:eastAsia="Times New Roman" w:hAnsiTheme="majorBidi" w:cstheme="majorBidi"/>
          <w:sz w:val="24"/>
          <w:szCs w:val="24"/>
          <w:lang w:bidi="ar-SA"/>
        </w:rPr>
      </w:pPr>
      <w:r w:rsidRPr="00A53D3D">
        <w:rPr>
          <w:rFonts w:asciiTheme="majorBidi" w:eastAsia="Times New Roman" w:hAnsiTheme="majorBidi" w:cstheme="majorBidi"/>
          <w:sz w:val="24"/>
          <w:szCs w:val="24"/>
          <w:lang w:bidi="ar-SA"/>
        </w:rPr>
        <w:t>[PROGRAMMER: PLACE ORDER OF SELECTION IN SAME ORDER AS READ TO REDUCE ERROR]</w:t>
      </w:r>
    </w:p>
    <w:p w14:paraId="7FA4BE44" w14:textId="77777777" w:rsidR="0013176F" w:rsidRDefault="0013176F" w:rsidP="008D6E69">
      <w:pPr>
        <w:shd w:val="clear" w:color="auto" w:fill="FFFFFF"/>
        <w:spacing w:after="0" w:line="240" w:lineRule="auto"/>
        <w:rPr>
          <w:rFonts w:asciiTheme="majorBidi" w:eastAsia="Times New Roman" w:hAnsiTheme="majorBidi" w:cstheme="majorBidi"/>
          <w:sz w:val="24"/>
          <w:szCs w:val="24"/>
          <w:lang w:bidi="ar-SA"/>
        </w:rPr>
      </w:pPr>
    </w:p>
    <w:tbl>
      <w:tblPr>
        <w:tblStyle w:val="TableGrid"/>
        <w:tblW w:w="10486" w:type="dxa"/>
        <w:tblLook w:val="04A0" w:firstRow="1" w:lastRow="0" w:firstColumn="1" w:lastColumn="0" w:noHBand="0" w:noVBand="1"/>
      </w:tblPr>
      <w:tblGrid>
        <w:gridCol w:w="4502"/>
        <w:gridCol w:w="1056"/>
        <w:gridCol w:w="1056"/>
        <w:gridCol w:w="1323"/>
        <w:gridCol w:w="1323"/>
        <w:gridCol w:w="1226"/>
      </w:tblGrid>
      <w:tr w:rsidR="00B13112" w:rsidRPr="00203839" w14:paraId="09891222" w14:textId="77777777" w:rsidTr="00B13112">
        <w:tc>
          <w:tcPr>
            <w:tcW w:w="5052" w:type="dxa"/>
          </w:tcPr>
          <w:p w14:paraId="3047E271" w14:textId="77777777" w:rsidR="00B13112" w:rsidRPr="00203839" w:rsidRDefault="00B13112" w:rsidP="00AF7553">
            <w:pPr>
              <w:jc w:val="center"/>
              <w:rPr>
                <w:rFonts w:asciiTheme="majorBidi" w:eastAsia="Times New Roman" w:hAnsiTheme="majorBidi" w:cstheme="majorBidi"/>
                <w:b/>
                <w:bCs/>
                <w:sz w:val="24"/>
                <w:szCs w:val="24"/>
                <w:lang w:bidi="ar-SA"/>
              </w:rPr>
            </w:pPr>
            <w:r w:rsidRPr="00203839">
              <w:rPr>
                <w:rFonts w:asciiTheme="majorBidi" w:eastAsia="Times New Roman" w:hAnsiTheme="majorBidi" w:cstheme="majorBidi"/>
                <w:b/>
                <w:bCs/>
                <w:sz w:val="24"/>
                <w:szCs w:val="24"/>
                <w:lang w:bidi="ar-SA"/>
              </w:rPr>
              <w:t>Purpose</w:t>
            </w:r>
          </w:p>
        </w:tc>
        <w:tc>
          <w:tcPr>
            <w:tcW w:w="1056" w:type="dxa"/>
          </w:tcPr>
          <w:p w14:paraId="50C6D52D" w14:textId="1DA700C2" w:rsidR="00B13112" w:rsidRPr="004620B3" w:rsidRDefault="00B13112" w:rsidP="00AF7553">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Strongly </w:t>
            </w:r>
            <w:r w:rsidRPr="004620B3">
              <w:rPr>
                <w:rFonts w:asciiTheme="majorBidi" w:eastAsia="Times New Roman" w:hAnsiTheme="majorBidi" w:cstheme="majorBidi"/>
                <w:sz w:val="24"/>
                <w:szCs w:val="24"/>
                <w:lang w:bidi="ar-SA"/>
              </w:rPr>
              <w:t>Approve</w:t>
            </w:r>
          </w:p>
        </w:tc>
        <w:tc>
          <w:tcPr>
            <w:tcW w:w="910" w:type="dxa"/>
          </w:tcPr>
          <w:p w14:paraId="211A673F" w14:textId="47405DC7" w:rsidR="00B13112" w:rsidRPr="004620B3" w:rsidRDefault="00B13112" w:rsidP="00AF7553">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Approve</w:t>
            </w:r>
          </w:p>
        </w:tc>
        <w:tc>
          <w:tcPr>
            <w:tcW w:w="910" w:type="dxa"/>
          </w:tcPr>
          <w:p w14:paraId="76ED0E2A" w14:textId="55EE365C" w:rsidR="00B13112" w:rsidRPr="004620B3" w:rsidRDefault="00A758F2" w:rsidP="00AF7553">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Disapprove</w:t>
            </w:r>
          </w:p>
        </w:tc>
        <w:tc>
          <w:tcPr>
            <w:tcW w:w="1323" w:type="dxa"/>
          </w:tcPr>
          <w:p w14:paraId="7F4553E5" w14:textId="00A32B59" w:rsidR="00B13112" w:rsidRPr="004620B3" w:rsidRDefault="00A758F2" w:rsidP="00A758F2">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Strongly Disapprove</w:t>
            </w:r>
          </w:p>
        </w:tc>
        <w:tc>
          <w:tcPr>
            <w:tcW w:w="1235" w:type="dxa"/>
          </w:tcPr>
          <w:p w14:paraId="21B07519" w14:textId="55414537" w:rsidR="00A758F2" w:rsidRPr="004620B3" w:rsidRDefault="004D57C1" w:rsidP="00AF7553">
            <w:pPr>
              <w:rPr>
                <w:rFonts w:asciiTheme="majorBidi" w:eastAsia="Times New Roman" w:hAnsiTheme="majorBidi" w:cstheme="majorBidi"/>
                <w:sz w:val="24"/>
                <w:szCs w:val="24"/>
                <w:lang w:bidi="ar-SA"/>
              </w:rPr>
            </w:pPr>
            <w:r w:rsidRPr="004620B3">
              <w:rPr>
                <w:rFonts w:asciiTheme="majorBidi" w:eastAsia="Times New Roman" w:hAnsiTheme="majorBidi" w:cstheme="majorBidi"/>
                <w:sz w:val="24"/>
                <w:szCs w:val="24"/>
                <w:lang w:bidi="ar-SA"/>
              </w:rPr>
              <w:t>UNSURE</w:t>
            </w:r>
          </w:p>
        </w:tc>
      </w:tr>
      <w:tr w:rsidR="00B13112" w:rsidRPr="00203839" w14:paraId="0674403C" w14:textId="77777777" w:rsidTr="00B13112">
        <w:tc>
          <w:tcPr>
            <w:tcW w:w="5052" w:type="dxa"/>
          </w:tcPr>
          <w:p w14:paraId="6A8951DB" w14:textId="6A8E055B" w:rsidR="00B13112" w:rsidRPr="00203839" w:rsidRDefault="00B13112" w:rsidP="00283693">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1. For optimizing medical treatment</w:t>
            </w:r>
          </w:p>
        </w:tc>
        <w:tc>
          <w:tcPr>
            <w:tcW w:w="1056" w:type="dxa"/>
          </w:tcPr>
          <w:p w14:paraId="31161E8B"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910" w:type="dxa"/>
          </w:tcPr>
          <w:p w14:paraId="1528FC13"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910" w:type="dxa"/>
          </w:tcPr>
          <w:p w14:paraId="389E881F" w14:textId="0CF7B009" w:rsidR="00B13112" w:rsidRPr="00B8443D" w:rsidRDefault="00B13112" w:rsidP="00AF7553">
            <w:pPr>
              <w:rPr>
                <w:rFonts w:asciiTheme="majorBidi" w:eastAsia="Times New Roman" w:hAnsiTheme="majorBidi" w:cstheme="majorBidi"/>
                <w:sz w:val="24"/>
                <w:szCs w:val="24"/>
                <w:highlight w:val="yellow"/>
                <w:lang w:bidi="ar-SA"/>
              </w:rPr>
            </w:pPr>
          </w:p>
        </w:tc>
        <w:tc>
          <w:tcPr>
            <w:tcW w:w="1323" w:type="dxa"/>
          </w:tcPr>
          <w:p w14:paraId="34D8EDFF"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1235" w:type="dxa"/>
          </w:tcPr>
          <w:p w14:paraId="012F1639" w14:textId="77777777" w:rsidR="00B13112" w:rsidRPr="00B8443D" w:rsidRDefault="00B13112" w:rsidP="00AF7553">
            <w:pPr>
              <w:rPr>
                <w:rFonts w:asciiTheme="majorBidi" w:eastAsia="Times New Roman" w:hAnsiTheme="majorBidi" w:cstheme="majorBidi"/>
                <w:sz w:val="24"/>
                <w:szCs w:val="24"/>
                <w:highlight w:val="yellow"/>
                <w:lang w:bidi="ar-SA"/>
              </w:rPr>
            </w:pPr>
          </w:p>
        </w:tc>
      </w:tr>
      <w:tr w:rsidR="00B13112" w:rsidRPr="00203839" w14:paraId="462432DF" w14:textId="77777777" w:rsidTr="00B13112">
        <w:tc>
          <w:tcPr>
            <w:tcW w:w="5052" w:type="dxa"/>
          </w:tcPr>
          <w:p w14:paraId="34D0E1C4" w14:textId="081C79A9" w:rsidR="00B13112" w:rsidRPr="00203839" w:rsidRDefault="00B13112" w:rsidP="00AF7553">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2. </w:t>
            </w:r>
            <w:r w:rsidRPr="00203839">
              <w:rPr>
                <w:rFonts w:asciiTheme="majorBidi" w:eastAsia="Times New Roman" w:hAnsiTheme="majorBidi" w:cstheme="majorBidi"/>
                <w:sz w:val="24"/>
                <w:szCs w:val="24"/>
                <w:lang w:bidi="ar-SA"/>
              </w:rPr>
              <w:t xml:space="preserve">For solving crimes                                            </w:t>
            </w:r>
          </w:p>
        </w:tc>
        <w:tc>
          <w:tcPr>
            <w:tcW w:w="1056" w:type="dxa"/>
          </w:tcPr>
          <w:p w14:paraId="4C71E25E"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910" w:type="dxa"/>
          </w:tcPr>
          <w:p w14:paraId="22A348D3"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910" w:type="dxa"/>
          </w:tcPr>
          <w:p w14:paraId="4806199C" w14:textId="605B1E39" w:rsidR="00B13112" w:rsidRPr="00B8443D" w:rsidRDefault="00B13112" w:rsidP="00AF7553">
            <w:pPr>
              <w:rPr>
                <w:rFonts w:asciiTheme="majorBidi" w:eastAsia="Times New Roman" w:hAnsiTheme="majorBidi" w:cstheme="majorBidi"/>
                <w:sz w:val="24"/>
                <w:szCs w:val="24"/>
                <w:highlight w:val="yellow"/>
                <w:lang w:bidi="ar-SA"/>
              </w:rPr>
            </w:pPr>
          </w:p>
        </w:tc>
        <w:tc>
          <w:tcPr>
            <w:tcW w:w="1323" w:type="dxa"/>
          </w:tcPr>
          <w:p w14:paraId="2D115595"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1235" w:type="dxa"/>
          </w:tcPr>
          <w:p w14:paraId="0D0CFBCA" w14:textId="77777777" w:rsidR="00B13112" w:rsidRPr="00B8443D" w:rsidRDefault="00B13112" w:rsidP="00AF7553">
            <w:pPr>
              <w:rPr>
                <w:rFonts w:asciiTheme="majorBidi" w:eastAsia="Times New Roman" w:hAnsiTheme="majorBidi" w:cstheme="majorBidi"/>
                <w:sz w:val="24"/>
                <w:szCs w:val="24"/>
                <w:highlight w:val="yellow"/>
                <w:lang w:bidi="ar-SA"/>
              </w:rPr>
            </w:pPr>
          </w:p>
        </w:tc>
      </w:tr>
      <w:tr w:rsidR="00B13112" w:rsidRPr="00203839" w14:paraId="063A8455" w14:textId="77777777" w:rsidTr="00B13112">
        <w:tc>
          <w:tcPr>
            <w:tcW w:w="5052" w:type="dxa"/>
          </w:tcPr>
          <w:p w14:paraId="75C08194" w14:textId="02741DB7" w:rsidR="00B13112" w:rsidRPr="00203839" w:rsidRDefault="00B13112" w:rsidP="007A100A">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3. </w:t>
            </w:r>
            <w:r w:rsidRPr="00203839">
              <w:rPr>
                <w:rFonts w:asciiTheme="majorBidi" w:eastAsia="Times New Roman" w:hAnsiTheme="majorBidi" w:cstheme="majorBidi"/>
                <w:sz w:val="24"/>
                <w:szCs w:val="24"/>
                <w:lang w:bidi="ar-SA"/>
              </w:rPr>
              <w:t xml:space="preserve">For determining </w:t>
            </w:r>
            <w:r>
              <w:rPr>
                <w:rFonts w:asciiTheme="majorBidi" w:eastAsia="Times New Roman" w:hAnsiTheme="majorBidi" w:cstheme="majorBidi"/>
                <w:sz w:val="24"/>
                <w:szCs w:val="24"/>
                <w:lang w:bidi="ar-SA"/>
              </w:rPr>
              <w:t>lineage</w:t>
            </w:r>
            <w:r w:rsidRPr="00203839">
              <w:rPr>
                <w:rFonts w:asciiTheme="majorBidi" w:eastAsia="Times New Roman" w:hAnsiTheme="majorBidi" w:cstheme="majorBidi"/>
                <w:sz w:val="24"/>
                <w:szCs w:val="24"/>
                <w:lang w:bidi="ar-SA"/>
              </w:rPr>
              <w:t xml:space="preserve"> </w:t>
            </w:r>
            <w:r w:rsidR="001E472B" w:rsidRPr="001E472B">
              <w:rPr>
                <w:rFonts w:asciiTheme="majorBidi" w:eastAsia="Times New Roman" w:hAnsiTheme="majorBidi" w:cstheme="majorBidi"/>
                <w:sz w:val="24"/>
                <w:szCs w:val="24"/>
                <w:highlight w:val="yellow"/>
                <w:lang w:bidi="ar-SA"/>
              </w:rPr>
              <w:t>(family birth line</w:t>
            </w:r>
            <w:r w:rsidR="007A100A">
              <w:rPr>
                <w:rFonts w:asciiTheme="majorBidi" w:eastAsia="Times New Roman" w:hAnsiTheme="majorBidi" w:cstheme="majorBidi"/>
                <w:sz w:val="24"/>
                <w:szCs w:val="24"/>
                <w:highlight w:val="yellow"/>
                <w:lang w:bidi="ar-SA"/>
              </w:rPr>
              <w:t>, ancestors</w:t>
            </w:r>
            <w:r w:rsidR="001E472B" w:rsidRPr="001E472B">
              <w:rPr>
                <w:rFonts w:asciiTheme="majorBidi" w:eastAsia="Times New Roman" w:hAnsiTheme="majorBidi" w:cstheme="majorBidi"/>
                <w:sz w:val="24"/>
                <w:szCs w:val="24"/>
                <w:highlight w:val="yellow"/>
                <w:lang w:bidi="ar-SA"/>
              </w:rPr>
              <w:t>)</w:t>
            </w:r>
            <w:r w:rsidRPr="00203839">
              <w:rPr>
                <w:rFonts w:asciiTheme="majorBidi" w:eastAsia="Times New Roman" w:hAnsiTheme="majorBidi" w:cstheme="majorBidi"/>
                <w:sz w:val="24"/>
                <w:szCs w:val="24"/>
                <w:lang w:bidi="ar-SA"/>
              </w:rPr>
              <w:t xml:space="preserve">                     </w:t>
            </w:r>
          </w:p>
        </w:tc>
        <w:tc>
          <w:tcPr>
            <w:tcW w:w="1056" w:type="dxa"/>
          </w:tcPr>
          <w:p w14:paraId="75381288"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910" w:type="dxa"/>
          </w:tcPr>
          <w:p w14:paraId="0833ED50"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910" w:type="dxa"/>
          </w:tcPr>
          <w:p w14:paraId="032BF0B5" w14:textId="6D2D9181" w:rsidR="00B13112" w:rsidRPr="00B8443D" w:rsidRDefault="00B13112" w:rsidP="00AF7553">
            <w:pPr>
              <w:rPr>
                <w:rFonts w:asciiTheme="majorBidi" w:eastAsia="Times New Roman" w:hAnsiTheme="majorBidi" w:cstheme="majorBidi"/>
                <w:sz w:val="24"/>
                <w:szCs w:val="24"/>
                <w:highlight w:val="yellow"/>
                <w:lang w:bidi="ar-SA"/>
              </w:rPr>
            </w:pPr>
          </w:p>
        </w:tc>
        <w:tc>
          <w:tcPr>
            <w:tcW w:w="1323" w:type="dxa"/>
          </w:tcPr>
          <w:p w14:paraId="47BE08A0"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1235" w:type="dxa"/>
          </w:tcPr>
          <w:p w14:paraId="605DB6CB" w14:textId="77777777" w:rsidR="00B13112" w:rsidRPr="00B8443D" w:rsidRDefault="00B13112" w:rsidP="00AF7553">
            <w:pPr>
              <w:rPr>
                <w:rFonts w:asciiTheme="majorBidi" w:eastAsia="Times New Roman" w:hAnsiTheme="majorBidi" w:cstheme="majorBidi"/>
                <w:sz w:val="24"/>
                <w:szCs w:val="24"/>
                <w:highlight w:val="yellow"/>
                <w:lang w:bidi="ar-SA"/>
              </w:rPr>
            </w:pPr>
          </w:p>
        </w:tc>
      </w:tr>
      <w:tr w:rsidR="00B13112" w:rsidRPr="00203839" w14:paraId="40E3D07B" w14:textId="77777777" w:rsidTr="00B13112">
        <w:tc>
          <w:tcPr>
            <w:tcW w:w="5052" w:type="dxa"/>
          </w:tcPr>
          <w:p w14:paraId="671A04CF" w14:textId="5DD928E3" w:rsidR="00B13112" w:rsidRPr="00203839" w:rsidRDefault="00B13112" w:rsidP="00AF7553">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4. For pre-marital health counseling</w:t>
            </w:r>
          </w:p>
        </w:tc>
        <w:tc>
          <w:tcPr>
            <w:tcW w:w="1056" w:type="dxa"/>
          </w:tcPr>
          <w:p w14:paraId="6C376E03"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910" w:type="dxa"/>
          </w:tcPr>
          <w:p w14:paraId="39B4E540"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910" w:type="dxa"/>
          </w:tcPr>
          <w:p w14:paraId="258449C0" w14:textId="4B23DBD2" w:rsidR="00B13112" w:rsidRPr="00B8443D" w:rsidRDefault="00B13112" w:rsidP="00AF7553">
            <w:pPr>
              <w:rPr>
                <w:rFonts w:asciiTheme="majorBidi" w:eastAsia="Times New Roman" w:hAnsiTheme="majorBidi" w:cstheme="majorBidi"/>
                <w:sz w:val="24"/>
                <w:szCs w:val="24"/>
                <w:highlight w:val="yellow"/>
                <w:lang w:bidi="ar-SA"/>
              </w:rPr>
            </w:pPr>
          </w:p>
        </w:tc>
        <w:tc>
          <w:tcPr>
            <w:tcW w:w="1323" w:type="dxa"/>
          </w:tcPr>
          <w:p w14:paraId="5F0E0A83" w14:textId="77777777" w:rsidR="00B13112" w:rsidRPr="00B8443D" w:rsidRDefault="00B13112" w:rsidP="00AF7553">
            <w:pPr>
              <w:rPr>
                <w:rFonts w:asciiTheme="majorBidi" w:eastAsia="Times New Roman" w:hAnsiTheme="majorBidi" w:cstheme="majorBidi"/>
                <w:sz w:val="24"/>
                <w:szCs w:val="24"/>
                <w:highlight w:val="yellow"/>
                <w:lang w:bidi="ar-SA"/>
              </w:rPr>
            </w:pPr>
          </w:p>
        </w:tc>
        <w:tc>
          <w:tcPr>
            <w:tcW w:w="1235" w:type="dxa"/>
          </w:tcPr>
          <w:p w14:paraId="38B63389" w14:textId="77777777" w:rsidR="00B13112" w:rsidRPr="00B8443D" w:rsidRDefault="00B13112" w:rsidP="00AF7553">
            <w:pPr>
              <w:rPr>
                <w:rFonts w:asciiTheme="majorBidi" w:eastAsia="Times New Roman" w:hAnsiTheme="majorBidi" w:cstheme="majorBidi"/>
                <w:sz w:val="24"/>
                <w:szCs w:val="24"/>
                <w:highlight w:val="yellow"/>
                <w:lang w:bidi="ar-SA"/>
              </w:rPr>
            </w:pPr>
          </w:p>
        </w:tc>
      </w:tr>
      <w:tr w:rsidR="00B13112" w:rsidRPr="00203839" w14:paraId="17CAA565" w14:textId="77777777" w:rsidTr="00B13112">
        <w:tc>
          <w:tcPr>
            <w:tcW w:w="5052" w:type="dxa"/>
          </w:tcPr>
          <w:p w14:paraId="0DF36AA7" w14:textId="3791591A" w:rsidR="00B13112" w:rsidRPr="00203839" w:rsidRDefault="00B13112" w:rsidP="00283693">
            <w:pPr>
              <w:rPr>
                <w:rFonts w:asciiTheme="majorBidi" w:eastAsia="Times New Roman" w:hAnsiTheme="majorBidi" w:cstheme="majorBidi"/>
                <w:sz w:val="24"/>
                <w:szCs w:val="24"/>
                <w:highlight w:val="yellow"/>
                <w:lang w:bidi="ar-SA"/>
              </w:rPr>
            </w:pPr>
            <w:r>
              <w:rPr>
                <w:rFonts w:asciiTheme="majorBidi" w:eastAsia="Times New Roman" w:hAnsiTheme="majorBidi" w:cstheme="majorBidi"/>
                <w:sz w:val="24"/>
                <w:szCs w:val="24"/>
                <w:lang w:bidi="ar-SA"/>
              </w:rPr>
              <w:t>5. For determining  likelihood of getting a disease</w:t>
            </w:r>
          </w:p>
        </w:tc>
        <w:tc>
          <w:tcPr>
            <w:tcW w:w="1056" w:type="dxa"/>
          </w:tcPr>
          <w:p w14:paraId="4E4F3DDE"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910" w:type="dxa"/>
          </w:tcPr>
          <w:p w14:paraId="7CCE6CC4"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910" w:type="dxa"/>
          </w:tcPr>
          <w:p w14:paraId="51054623" w14:textId="6BCB998B" w:rsidR="00B13112" w:rsidRPr="00B8443D" w:rsidRDefault="00B13112" w:rsidP="00283693">
            <w:pPr>
              <w:rPr>
                <w:rFonts w:asciiTheme="majorBidi" w:eastAsia="Times New Roman" w:hAnsiTheme="majorBidi" w:cstheme="majorBidi"/>
                <w:sz w:val="24"/>
                <w:szCs w:val="24"/>
                <w:highlight w:val="yellow"/>
                <w:lang w:bidi="ar-SA"/>
              </w:rPr>
            </w:pPr>
          </w:p>
        </w:tc>
        <w:tc>
          <w:tcPr>
            <w:tcW w:w="1323" w:type="dxa"/>
          </w:tcPr>
          <w:p w14:paraId="52609A69"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1235" w:type="dxa"/>
          </w:tcPr>
          <w:p w14:paraId="5F1084FC" w14:textId="77777777" w:rsidR="00B13112" w:rsidRPr="00B8443D" w:rsidRDefault="00B13112" w:rsidP="00283693">
            <w:pPr>
              <w:rPr>
                <w:rFonts w:asciiTheme="majorBidi" w:eastAsia="Times New Roman" w:hAnsiTheme="majorBidi" w:cstheme="majorBidi"/>
                <w:sz w:val="24"/>
                <w:szCs w:val="24"/>
                <w:highlight w:val="yellow"/>
                <w:lang w:bidi="ar-SA"/>
              </w:rPr>
            </w:pPr>
          </w:p>
        </w:tc>
      </w:tr>
      <w:tr w:rsidR="00B13112" w:rsidRPr="00203839" w14:paraId="316B9057" w14:textId="77777777" w:rsidTr="00B13112">
        <w:tc>
          <w:tcPr>
            <w:tcW w:w="5052" w:type="dxa"/>
          </w:tcPr>
          <w:p w14:paraId="6958FDDF" w14:textId="620F644B" w:rsidR="00B13112" w:rsidRDefault="00F57F93" w:rsidP="00283693">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6.</w:t>
            </w:r>
            <w:r w:rsidR="00B13112">
              <w:rPr>
                <w:rFonts w:asciiTheme="majorBidi" w:eastAsia="Times New Roman" w:hAnsiTheme="majorBidi" w:cstheme="majorBidi"/>
                <w:sz w:val="24"/>
                <w:szCs w:val="24"/>
                <w:lang w:bidi="ar-SA"/>
              </w:rPr>
              <w:t>For diagnosis of rare diseases</w:t>
            </w:r>
          </w:p>
        </w:tc>
        <w:tc>
          <w:tcPr>
            <w:tcW w:w="1056" w:type="dxa"/>
          </w:tcPr>
          <w:p w14:paraId="1610320D"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910" w:type="dxa"/>
          </w:tcPr>
          <w:p w14:paraId="3CC2A702"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910" w:type="dxa"/>
          </w:tcPr>
          <w:p w14:paraId="065CCEA1" w14:textId="162FA466" w:rsidR="00B13112" w:rsidRPr="00B8443D" w:rsidRDefault="00B13112" w:rsidP="00283693">
            <w:pPr>
              <w:rPr>
                <w:rFonts w:asciiTheme="majorBidi" w:eastAsia="Times New Roman" w:hAnsiTheme="majorBidi" w:cstheme="majorBidi"/>
                <w:sz w:val="24"/>
                <w:szCs w:val="24"/>
                <w:highlight w:val="yellow"/>
                <w:lang w:bidi="ar-SA"/>
              </w:rPr>
            </w:pPr>
          </w:p>
        </w:tc>
        <w:tc>
          <w:tcPr>
            <w:tcW w:w="1323" w:type="dxa"/>
          </w:tcPr>
          <w:p w14:paraId="316FA8EB"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1235" w:type="dxa"/>
          </w:tcPr>
          <w:p w14:paraId="23AFFC37" w14:textId="77777777" w:rsidR="00B13112" w:rsidRPr="00B8443D" w:rsidRDefault="00B13112" w:rsidP="00283693">
            <w:pPr>
              <w:rPr>
                <w:rFonts w:asciiTheme="majorBidi" w:eastAsia="Times New Roman" w:hAnsiTheme="majorBidi" w:cstheme="majorBidi"/>
                <w:sz w:val="24"/>
                <w:szCs w:val="24"/>
                <w:highlight w:val="yellow"/>
                <w:lang w:bidi="ar-SA"/>
              </w:rPr>
            </w:pPr>
          </w:p>
        </w:tc>
      </w:tr>
      <w:tr w:rsidR="00B13112" w:rsidRPr="00203839" w14:paraId="14FEDB5F" w14:textId="77777777" w:rsidTr="00B13112">
        <w:tc>
          <w:tcPr>
            <w:tcW w:w="5052" w:type="dxa"/>
          </w:tcPr>
          <w:p w14:paraId="4BE21429" w14:textId="7E5D1B97" w:rsidR="00B13112" w:rsidRDefault="006A0644" w:rsidP="00283693">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7.</w:t>
            </w:r>
            <w:r w:rsidR="00B13112">
              <w:rPr>
                <w:rFonts w:asciiTheme="majorBidi" w:eastAsia="Times New Roman" w:hAnsiTheme="majorBidi" w:cstheme="majorBidi"/>
                <w:sz w:val="24"/>
                <w:szCs w:val="24"/>
                <w:lang w:bidi="ar-SA"/>
              </w:rPr>
              <w:t xml:space="preserve">For diagnosis of common diseases, such as diabetes </w:t>
            </w:r>
          </w:p>
        </w:tc>
        <w:tc>
          <w:tcPr>
            <w:tcW w:w="1056" w:type="dxa"/>
          </w:tcPr>
          <w:p w14:paraId="3B2C389E"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910" w:type="dxa"/>
          </w:tcPr>
          <w:p w14:paraId="674886DA"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910" w:type="dxa"/>
          </w:tcPr>
          <w:p w14:paraId="2A84E96E" w14:textId="128DDC49" w:rsidR="00B13112" w:rsidRPr="00B8443D" w:rsidRDefault="00B13112" w:rsidP="00283693">
            <w:pPr>
              <w:rPr>
                <w:rFonts w:asciiTheme="majorBidi" w:eastAsia="Times New Roman" w:hAnsiTheme="majorBidi" w:cstheme="majorBidi"/>
                <w:sz w:val="24"/>
                <w:szCs w:val="24"/>
                <w:highlight w:val="yellow"/>
                <w:lang w:bidi="ar-SA"/>
              </w:rPr>
            </w:pPr>
          </w:p>
        </w:tc>
        <w:tc>
          <w:tcPr>
            <w:tcW w:w="1323" w:type="dxa"/>
          </w:tcPr>
          <w:p w14:paraId="47FBE73E"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1235" w:type="dxa"/>
          </w:tcPr>
          <w:p w14:paraId="25E31DE7" w14:textId="77777777" w:rsidR="00B13112" w:rsidRPr="00B8443D" w:rsidRDefault="00B13112" w:rsidP="00283693">
            <w:pPr>
              <w:rPr>
                <w:rFonts w:asciiTheme="majorBidi" w:eastAsia="Times New Roman" w:hAnsiTheme="majorBidi" w:cstheme="majorBidi"/>
                <w:sz w:val="24"/>
                <w:szCs w:val="24"/>
                <w:highlight w:val="yellow"/>
                <w:lang w:bidi="ar-SA"/>
              </w:rPr>
            </w:pPr>
          </w:p>
        </w:tc>
      </w:tr>
      <w:tr w:rsidR="00B13112" w:rsidRPr="00203839" w14:paraId="4A8F909B" w14:textId="77777777" w:rsidTr="00B13112">
        <w:tc>
          <w:tcPr>
            <w:tcW w:w="5052" w:type="dxa"/>
          </w:tcPr>
          <w:p w14:paraId="17D7BC17" w14:textId="3E4FC89F" w:rsidR="00B13112" w:rsidRDefault="006A0644" w:rsidP="00283693">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8. </w:t>
            </w:r>
            <w:r w:rsidR="00B13112">
              <w:rPr>
                <w:rFonts w:asciiTheme="majorBidi" w:eastAsia="Times New Roman" w:hAnsiTheme="majorBidi" w:cstheme="majorBidi"/>
                <w:sz w:val="24"/>
                <w:szCs w:val="24"/>
                <w:lang w:bidi="ar-SA"/>
              </w:rPr>
              <w:t>For predicting future health complications for people who already have a disease</w:t>
            </w:r>
          </w:p>
        </w:tc>
        <w:tc>
          <w:tcPr>
            <w:tcW w:w="1056" w:type="dxa"/>
          </w:tcPr>
          <w:p w14:paraId="4A578F47"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910" w:type="dxa"/>
          </w:tcPr>
          <w:p w14:paraId="5CCF686D"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910" w:type="dxa"/>
          </w:tcPr>
          <w:p w14:paraId="1C20773A" w14:textId="646A4B16" w:rsidR="00B13112" w:rsidRPr="00B8443D" w:rsidRDefault="00B13112" w:rsidP="00283693">
            <w:pPr>
              <w:rPr>
                <w:rFonts w:asciiTheme="majorBidi" w:eastAsia="Times New Roman" w:hAnsiTheme="majorBidi" w:cstheme="majorBidi"/>
                <w:sz w:val="24"/>
                <w:szCs w:val="24"/>
                <w:highlight w:val="yellow"/>
                <w:lang w:bidi="ar-SA"/>
              </w:rPr>
            </w:pPr>
          </w:p>
        </w:tc>
        <w:tc>
          <w:tcPr>
            <w:tcW w:w="1323" w:type="dxa"/>
          </w:tcPr>
          <w:p w14:paraId="248ABD25"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1235" w:type="dxa"/>
          </w:tcPr>
          <w:p w14:paraId="7986FC72" w14:textId="77777777" w:rsidR="00B13112" w:rsidRPr="00B8443D" w:rsidRDefault="00B13112" w:rsidP="00283693">
            <w:pPr>
              <w:rPr>
                <w:rFonts w:asciiTheme="majorBidi" w:eastAsia="Times New Roman" w:hAnsiTheme="majorBidi" w:cstheme="majorBidi"/>
                <w:sz w:val="24"/>
                <w:szCs w:val="24"/>
                <w:highlight w:val="yellow"/>
                <w:lang w:bidi="ar-SA"/>
              </w:rPr>
            </w:pPr>
          </w:p>
        </w:tc>
      </w:tr>
      <w:tr w:rsidR="00B13112" w:rsidRPr="00203839" w14:paraId="4AEF16E2" w14:textId="77777777" w:rsidTr="00B13112">
        <w:tc>
          <w:tcPr>
            <w:tcW w:w="5052" w:type="dxa"/>
          </w:tcPr>
          <w:p w14:paraId="00AB796E" w14:textId="57315C2B" w:rsidR="00B13112" w:rsidRPr="0078775C" w:rsidRDefault="0078775C" w:rsidP="0078775C">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9.</w:t>
            </w:r>
            <w:r w:rsidR="00A35260">
              <w:rPr>
                <w:rFonts w:asciiTheme="majorBidi" w:eastAsia="Times New Roman" w:hAnsiTheme="majorBidi" w:cstheme="majorBidi"/>
                <w:sz w:val="24"/>
                <w:szCs w:val="24"/>
                <w:lang w:bidi="ar-SA"/>
              </w:rPr>
              <w:t xml:space="preserve"> </w:t>
            </w:r>
            <w:r w:rsidR="00B13112" w:rsidRPr="0078775C">
              <w:rPr>
                <w:rFonts w:asciiTheme="majorBidi" w:eastAsia="Times New Roman" w:hAnsiTheme="majorBidi" w:cstheme="majorBidi"/>
                <w:sz w:val="24"/>
                <w:szCs w:val="24"/>
                <w:lang w:bidi="ar-SA"/>
              </w:rPr>
              <w:t>For research purposes</w:t>
            </w:r>
          </w:p>
        </w:tc>
        <w:tc>
          <w:tcPr>
            <w:tcW w:w="1056" w:type="dxa"/>
          </w:tcPr>
          <w:p w14:paraId="4D5E32BF"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910" w:type="dxa"/>
          </w:tcPr>
          <w:p w14:paraId="633AD3DD"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910" w:type="dxa"/>
          </w:tcPr>
          <w:p w14:paraId="31CDB5A9" w14:textId="1BE60AD8" w:rsidR="00B13112" w:rsidRPr="00B8443D" w:rsidRDefault="00B13112" w:rsidP="00283693">
            <w:pPr>
              <w:rPr>
                <w:rFonts w:asciiTheme="majorBidi" w:eastAsia="Times New Roman" w:hAnsiTheme="majorBidi" w:cstheme="majorBidi"/>
                <w:sz w:val="24"/>
                <w:szCs w:val="24"/>
                <w:highlight w:val="yellow"/>
                <w:lang w:bidi="ar-SA"/>
              </w:rPr>
            </w:pPr>
          </w:p>
        </w:tc>
        <w:tc>
          <w:tcPr>
            <w:tcW w:w="1323" w:type="dxa"/>
          </w:tcPr>
          <w:p w14:paraId="3BBEE565" w14:textId="77777777" w:rsidR="00B13112" w:rsidRPr="00B8443D" w:rsidRDefault="00B13112" w:rsidP="00283693">
            <w:pPr>
              <w:rPr>
                <w:rFonts w:asciiTheme="majorBidi" w:eastAsia="Times New Roman" w:hAnsiTheme="majorBidi" w:cstheme="majorBidi"/>
                <w:sz w:val="24"/>
                <w:szCs w:val="24"/>
                <w:highlight w:val="yellow"/>
                <w:lang w:bidi="ar-SA"/>
              </w:rPr>
            </w:pPr>
          </w:p>
        </w:tc>
        <w:tc>
          <w:tcPr>
            <w:tcW w:w="1235" w:type="dxa"/>
          </w:tcPr>
          <w:p w14:paraId="257314BB" w14:textId="77777777" w:rsidR="00B13112" w:rsidRPr="00B8443D" w:rsidRDefault="00B13112" w:rsidP="00283693">
            <w:pPr>
              <w:rPr>
                <w:rFonts w:asciiTheme="majorBidi" w:eastAsia="Times New Roman" w:hAnsiTheme="majorBidi" w:cstheme="majorBidi"/>
                <w:sz w:val="24"/>
                <w:szCs w:val="24"/>
                <w:highlight w:val="yellow"/>
                <w:lang w:bidi="ar-SA"/>
              </w:rPr>
            </w:pPr>
          </w:p>
        </w:tc>
      </w:tr>
    </w:tbl>
    <w:p w14:paraId="514DCAD8" w14:textId="77777777" w:rsidR="00BE5032" w:rsidRDefault="00BE5032" w:rsidP="00BE5032">
      <w:pPr>
        <w:shd w:val="clear" w:color="auto" w:fill="FFFFFF"/>
        <w:spacing w:line="240" w:lineRule="auto"/>
        <w:rPr>
          <w:rFonts w:asciiTheme="majorBidi" w:eastAsia="Times New Roman" w:hAnsiTheme="majorBidi" w:cstheme="majorBidi"/>
          <w:sz w:val="24"/>
          <w:szCs w:val="24"/>
          <w:lang w:bidi="ar-SA"/>
        </w:rPr>
      </w:pPr>
    </w:p>
    <w:p w14:paraId="3953641F" w14:textId="77777777" w:rsidR="00FD390B" w:rsidRPr="00B8443D" w:rsidRDefault="00FD390B" w:rsidP="00BE5032">
      <w:pPr>
        <w:shd w:val="clear" w:color="auto" w:fill="FFFFFF"/>
        <w:spacing w:line="240" w:lineRule="auto"/>
        <w:rPr>
          <w:rFonts w:asciiTheme="majorBidi" w:eastAsia="Times New Roman" w:hAnsiTheme="majorBidi" w:cstheme="majorBidi"/>
          <w:sz w:val="24"/>
          <w:szCs w:val="24"/>
          <w:lang w:bidi="ar-SA"/>
        </w:rPr>
      </w:pPr>
    </w:p>
    <w:p w14:paraId="75C22D93" w14:textId="219D19A0" w:rsidR="00BE5032" w:rsidRPr="008D6E69" w:rsidRDefault="00F47FE5" w:rsidP="00F47FE5">
      <w:pPr>
        <w:pStyle w:val="ListParagraph"/>
        <w:shd w:val="clear" w:color="auto" w:fill="FFFFFF"/>
        <w:spacing w:after="0" w:line="240" w:lineRule="auto"/>
        <w:ind w:left="1440"/>
        <w:jc w:val="center"/>
        <w:rPr>
          <w:rFonts w:asciiTheme="majorBidi" w:eastAsia="Times New Roman" w:hAnsiTheme="majorBidi" w:cstheme="majorBidi"/>
          <w:b/>
          <w:bCs/>
          <w:sz w:val="24"/>
          <w:szCs w:val="24"/>
          <w:lang w:bidi="ar-SA"/>
        </w:rPr>
      </w:pPr>
      <w:r>
        <w:rPr>
          <w:rFonts w:asciiTheme="majorBidi" w:eastAsia="Times New Roman" w:hAnsiTheme="majorBidi" w:cstheme="majorBidi"/>
          <w:b/>
          <w:bCs/>
          <w:sz w:val="24"/>
          <w:szCs w:val="24"/>
          <w:lang w:bidi="ar-SA"/>
        </w:rPr>
        <w:t>U</w:t>
      </w:r>
      <w:r w:rsidRPr="00C254EA">
        <w:rPr>
          <w:rFonts w:asciiTheme="majorBidi" w:eastAsia="Times New Roman" w:hAnsiTheme="majorBidi" w:cstheme="majorBidi"/>
          <w:b/>
          <w:bCs/>
          <w:sz w:val="24"/>
          <w:szCs w:val="24"/>
          <w:lang w:bidi="ar-SA"/>
        </w:rPr>
        <w:t>SE AND AVAILABILITY</w:t>
      </w:r>
    </w:p>
    <w:p w14:paraId="355B64E0" w14:textId="3D6BB90F" w:rsidR="00BE5032" w:rsidRDefault="00BE5032" w:rsidP="0078775C">
      <w:pPr>
        <w:shd w:val="clear" w:color="auto" w:fill="FFFFFF"/>
        <w:spacing w:after="0" w:line="240" w:lineRule="auto"/>
        <w:jc w:val="right"/>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[Q: USE1</w:t>
      </w:r>
      <w:r w:rsidR="0078775C">
        <w:rPr>
          <w:rFonts w:asciiTheme="majorBidi" w:eastAsia="Times New Roman" w:hAnsiTheme="majorBidi" w:cstheme="majorBidi"/>
          <w:sz w:val="24"/>
          <w:szCs w:val="24"/>
          <w:lang w:bidi="ar-SA"/>
        </w:rPr>
        <w:t>-</w:t>
      </w:r>
      <w:r>
        <w:rPr>
          <w:rFonts w:asciiTheme="majorBidi" w:eastAsia="Times New Roman" w:hAnsiTheme="majorBidi" w:cstheme="majorBidi"/>
          <w:sz w:val="24"/>
          <w:szCs w:val="24"/>
          <w:lang w:bidi="ar-SA"/>
        </w:rPr>
        <w:t>4]</w:t>
      </w:r>
    </w:p>
    <w:p w14:paraId="0E39C49D" w14:textId="589B6D97" w:rsidR="00BE5032" w:rsidRPr="00265916" w:rsidRDefault="00BE5032" w:rsidP="003E73EB">
      <w:pPr>
        <w:shd w:val="clear" w:color="auto" w:fill="FFFFFF"/>
        <w:spacing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For each of the follo</w:t>
      </w:r>
      <w:bookmarkStart w:id="2" w:name="_GoBack"/>
      <w:bookmarkEnd w:id="2"/>
      <w:r w:rsidRPr="00265916">
        <w:rPr>
          <w:rFonts w:asciiTheme="majorBidi" w:eastAsia="Times New Roman" w:hAnsiTheme="majorBidi" w:cstheme="majorBidi"/>
          <w:sz w:val="24"/>
          <w:szCs w:val="24"/>
          <w:lang w:bidi="ar-SA"/>
        </w:rPr>
        <w:t>wing statements, please tell me whether you agree</w:t>
      </w:r>
      <w:r w:rsidR="003E73EB" w:rsidRPr="00265916">
        <w:rPr>
          <w:rFonts w:asciiTheme="majorBidi" w:eastAsia="Times New Roman" w:hAnsiTheme="majorBidi" w:cstheme="majorBidi"/>
          <w:sz w:val="24"/>
          <w:szCs w:val="24"/>
          <w:lang w:bidi="ar-SA"/>
        </w:rPr>
        <w:t xml:space="preserve"> or</w:t>
      </w:r>
      <w:r w:rsidRPr="00265916">
        <w:rPr>
          <w:rFonts w:asciiTheme="majorBidi" w:eastAsia="Times New Roman" w:hAnsiTheme="majorBidi" w:cstheme="majorBidi"/>
          <w:sz w:val="24"/>
          <w:szCs w:val="24"/>
          <w:lang w:bidi="ar-SA"/>
        </w:rPr>
        <w:t xml:space="preserve"> disagree</w:t>
      </w:r>
      <w:r w:rsidR="003E73EB" w:rsidRPr="00265916">
        <w:rPr>
          <w:rFonts w:asciiTheme="majorBidi" w:eastAsia="Times New Roman" w:hAnsiTheme="majorBidi" w:cstheme="majorBidi"/>
          <w:sz w:val="24"/>
          <w:szCs w:val="24"/>
          <w:lang w:bidi="ar-SA"/>
        </w:rPr>
        <w:t>.</w:t>
      </w:r>
    </w:p>
    <w:p w14:paraId="30E7740E" w14:textId="77777777" w:rsidR="00CC3478" w:rsidRPr="00253624" w:rsidRDefault="00CC3478" w:rsidP="00CC3478">
      <w:pPr>
        <w:shd w:val="clear" w:color="auto" w:fill="FFFFFF"/>
        <w:spacing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[PROGRAMMER: PLACE ORDER OF SELECTION IN SAME ORDER AS READ TO REDUCE ERROR]</w:t>
      </w:r>
    </w:p>
    <w:tbl>
      <w:tblPr>
        <w:tblStyle w:val="TableGrid"/>
        <w:tblW w:w="9288" w:type="dxa"/>
        <w:tblLook w:val="04A0" w:firstRow="1" w:lastRow="0" w:firstColumn="1" w:lastColumn="0" w:noHBand="0" w:noVBand="1"/>
      </w:tblPr>
      <w:tblGrid>
        <w:gridCol w:w="4428"/>
        <w:gridCol w:w="1620"/>
        <w:gridCol w:w="1620"/>
        <w:gridCol w:w="1620"/>
      </w:tblGrid>
      <w:tr w:rsidR="00BE5032" w:rsidRPr="00203839" w14:paraId="3C633030" w14:textId="77777777" w:rsidTr="00AF7553">
        <w:tc>
          <w:tcPr>
            <w:tcW w:w="4428" w:type="dxa"/>
          </w:tcPr>
          <w:p w14:paraId="59386957" w14:textId="77777777" w:rsidR="00BE5032" w:rsidRPr="00203839" w:rsidRDefault="00BE5032" w:rsidP="00AF7553">
            <w:pPr>
              <w:rPr>
                <w:rFonts w:ascii="Times New Roman" w:eastAsia="Times New Roman" w:hAnsi="Times New Roman" w:cs="Times New Roman"/>
                <w:sz w:val="24"/>
                <w:szCs w:val="24"/>
                <w:lang w:bidi="ar-SA"/>
              </w:rPr>
            </w:pPr>
          </w:p>
        </w:tc>
        <w:tc>
          <w:tcPr>
            <w:tcW w:w="1620" w:type="dxa"/>
          </w:tcPr>
          <w:p w14:paraId="642E122F" w14:textId="77777777" w:rsidR="00BE5032" w:rsidRPr="00682C63" w:rsidRDefault="00BE5032" w:rsidP="00AF7553">
            <w:pPr>
              <w:shd w:val="clear" w:color="auto" w:fill="FFFFFF"/>
              <w:jc w:val="cente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A</w:t>
            </w:r>
            <w:r w:rsidRPr="00682C63">
              <w:rPr>
                <w:rFonts w:asciiTheme="majorBidi" w:eastAsia="Times New Roman" w:hAnsiTheme="majorBidi" w:cstheme="majorBidi"/>
                <w:sz w:val="24"/>
                <w:szCs w:val="24"/>
                <w:lang w:bidi="ar-SA"/>
              </w:rPr>
              <w:t>gree</w:t>
            </w:r>
          </w:p>
        </w:tc>
        <w:tc>
          <w:tcPr>
            <w:tcW w:w="1620" w:type="dxa"/>
          </w:tcPr>
          <w:p w14:paraId="567C7E46" w14:textId="6BEC80FF" w:rsidR="00BE5032" w:rsidRPr="00682C63" w:rsidRDefault="00915ED7" w:rsidP="00AF7553">
            <w:pPr>
              <w:shd w:val="clear" w:color="auto" w:fill="FFFFFF"/>
              <w:jc w:val="cente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Disagree</w:t>
            </w:r>
          </w:p>
        </w:tc>
        <w:tc>
          <w:tcPr>
            <w:tcW w:w="1620" w:type="dxa"/>
          </w:tcPr>
          <w:p w14:paraId="01051E2C" w14:textId="5F46A9BB" w:rsidR="00BE5032" w:rsidRPr="00682C63" w:rsidRDefault="003E73EB" w:rsidP="00AF7553">
            <w:pPr>
              <w:jc w:val="cente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NEITHER AGREE NOR DISAGREE</w:t>
            </w:r>
          </w:p>
        </w:tc>
      </w:tr>
      <w:tr w:rsidR="00BE5032" w:rsidRPr="00203839" w14:paraId="5B88E4DC" w14:textId="77777777" w:rsidTr="00AF7553">
        <w:tc>
          <w:tcPr>
            <w:tcW w:w="4428" w:type="dxa"/>
          </w:tcPr>
          <w:p w14:paraId="443C6FBD" w14:textId="3B10CD82" w:rsidR="00BE5032" w:rsidRPr="00203839" w:rsidRDefault="00725192" w:rsidP="00AF7553">
            <w:pPr>
              <w:shd w:val="clear" w:color="auto" w:fill="FFFFFF"/>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 </w:t>
            </w:r>
            <w:r w:rsidR="00BE5032" w:rsidRPr="00203839">
              <w:rPr>
                <w:rFonts w:ascii="Times New Roman" w:eastAsia="Times New Roman" w:hAnsi="Times New Roman" w:cs="Times New Roman"/>
                <w:sz w:val="24"/>
                <w:szCs w:val="24"/>
                <w:lang w:bidi="ar-SA"/>
              </w:rPr>
              <w:t>The use of genetic tests among people should be promoted</w:t>
            </w:r>
          </w:p>
        </w:tc>
        <w:tc>
          <w:tcPr>
            <w:tcW w:w="1620" w:type="dxa"/>
          </w:tcPr>
          <w:p w14:paraId="5D9783D8" w14:textId="77777777" w:rsidR="00BE5032" w:rsidRPr="00203839" w:rsidRDefault="00BE5032" w:rsidP="00AF7553">
            <w:pPr>
              <w:rPr>
                <w:rFonts w:ascii="Times New Roman" w:eastAsia="Times New Roman" w:hAnsi="Times New Roman" w:cs="Times New Roman"/>
                <w:sz w:val="24"/>
                <w:szCs w:val="24"/>
                <w:lang w:bidi="ar-SA"/>
              </w:rPr>
            </w:pPr>
          </w:p>
        </w:tc>
        <w:tc>
          <w:tcPr>
            <w:tcW w:w="1620" w:type="dxa"/>
          </w:tcPr>
          <w:p w14:paraId="18A9DBAC" w14:textId="77777777" w:rsidR="00BE5032" w:rsidRPr="00203839" w:rsidRDefault="00BE5032" w:rsidP="00AF7553">
            <w:pPr>
              <w:rPr>
                <w:rFonts w:ascii="Times New Roman" w:eastAsia="Times New Roman" w:hAnsi="Times New Roman" w:cs="Times New Roman"/>
                <w:sz w:val="24"/>
                <w:szCs w:val="24"/>
                <w:lang w:bidi="ar-SA"/>
              </w:rPr>
            </w:pPr>
          </w:p>
        </w:tc>
        <w:tc>
          <w:tcPr>
            <w:tcW w:w="1620" w:type="dxa"/>
          </w:tcPr>
          <w:p w14:paraId="475D2608" w14:textId="77777777" w:rsidR="00BE5032" w:rsidRPr="00203839" w:rsidRDefault="00BE5032" w:rsidP="00AF7553">
            <w:pPr>
              <w:rPr>
                <w:rFonts w:ascii="Times New Roman" w:eastAsia="Times New Roman" w:hAnsi="Times New Roman" w:cs="Times New Roman"/>
                <w:sz w:val="24"/>
                <w:szCs w:val="24"/>
                <w:lang w:bidi="ar-SA"/>
              </w:rPr>
            </w:pPr>
          </w:p>
        </w:tc>
      </w:tr>
      <w:tr w:rsidR="00BE5032" w:rsidRPr="00203839" w14:paraId="76720432" w14:textId="77777777" w:rsidTr="00AF7553">
        <w:tc>
          <w:tcPr>
            <w:tcW w:w="4428" w:type="dxa"/>
          </w:tcPr>
          <w:p w14:paraId="2DC0B19A" w14:textId="0962C8DE" w:rsidR="00BE5032" w:rsidRPr="00203839" w:rsidRDefault="00725192" w:rsidP="00AF7553">
            <w:pPr>
              <w:shd w:val="clear" w:color="auto" w:fill="FFFFFF"/>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2. </w:t>
            </w:r>
            <w:r w:rsidR="00BE5032" w:rsidRPr="00203839">
              <w:rPr>
                <w:rFonts w:ascii="Times New Roman" w:eastAsia="Times New Roman" w:hAnsi="Times New Roman" w:cs="Times New Roman"/>
                <w:sz w:val="24"/>
                <w:szCs w:val="24"/>
                <w:lang w:bidi="ar-SA"/>
              </w:rPr>
              <w:t>Genetic tests should be available for those who want to use them</w:t>
            </w:r>
          </w:p>
        </w:tc>
        <w:tc>
          <w:tcPr>
            <w:tcW w:w="1620" w:type="dxa"/>
          </w:tcPr>
          <w:p w14:paraId="546A2714" w14:textId="77777777" w:rsidR="00BE5032" w:rsidRPr="00203839" w:rsidRDefault="00BE5032" w:rsidP="00AF7553">
            <w:pPr>
              <w:rPr>
                <w:rFonts w:ascii="Times New Roman" w:eastAsia="Times New Roman" w:hAnsi="Times New Roman" w:cs="Times New Roman"/>
                <w:sz w:val="24"/>
                <w:szCs w:val="24"/>
                <w:lang w:bidi="ar-SA"/>
              </w:rPr>
            </w:pPr>
          </w:p>
        </w:tc>
        <w:tc>
          <w:tcPr>
            <w:tcW w:w="1620" w:type="dxa"/>
          </w:tcPr>
          <w:p w14:paraId="076A04B5" w14:textId="77777777" w:rsidR="00BE5032" w:rsidRPr="00203839" w:rsidRDefault="00BE5032" w:rsidP="00AF7553">
            <w:pPr>
              <w:rPr>
                <w:rFonts w:ascii="Times New Roman" w:eastAsia="Times New Roman" w:hAnsi="Times New Roman" w:cs="Times New Roman"/>
                <w:sz w:val="24"/>
                <w:szCs w:val="24"/>
                <w:lang w:bidi="ar-SA"/>
              </w:rPr>
            </w:pPr>
          </w:p>
        </w:tc>
        <w:tc>
          <w:tcPr>
            <w:tcW w:w="1620" w:type="dxa"/>
          </w:tcPr>
          <w:p w14:paraId="09435073" w14:textId="77777777" w:rsidR="00BE5032" w:rsidRPr="00203839" w:rsidRDefault="00BE5032" w:rsidP="00AF7553">
            <w:pPr>
              <w:rPr>
                <w:rFonts w:ascii="Times New Roman" w:eastAsia="Times New Roman" w:hAnsi="Times New Roman" w:cs="Times New Roman"/>
                <w:sz w:val="24"/>
                <w:szCs w:val="24"/>
                <w:lang w:bidi="ar-SA"/>
              </w:rPr>
            </w:pPr>
          </w:p>
        </w:tc>
      </w:tr>
      <w:tr w:rsidR="00BE5032" w:rsidRPr="00203839" w14:paraId="65E44014" w14:textId="77777777" w:rsidTr="00AF7553">
        <w:tc>
          <w:tcPr>
            <w:tcW w:w="4428" w:type="dxa"/>
          </w:tcPr>
          <w:p w14:paraId="0F17E9C1" w14:textId="00DB28E6" w:rsidR="00BE5032" w:rsidRPr="00203839" w:rsidRDefault="00725192" w:rsidP="00AF7553">
            <w:pPr>
              <w:shd w:val="clear" w:color="auto" w:fill="FFFFFF"/>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3. </w:t>
            </w:r>
            <w:r w:rsidR="00BE5032">
              <w:rPr>
                <w:rFonts w:ascii="Times New Roman" w:eastAsia="Times New Roman" w:hAnsi="Times New Roman" w:cs="Times New Roman"/>
                <w:sz w:val="24"/>
                <w:szCs w:val="24"/>
                <w:lang w:bidi="ar-SA"/>
              </w:rPr>
              <w:t>Prenatal g</w:t>
            </w:r>
            <w:r w:rsidR="00BE5032" w:rsidRPr="00DA2C04">
              <w:rPr>
                <w:rFonts w:ascii="Times New Roman" w:eastAsia="Times New Roman" w:hAnsi="Times New Roman" w:cs="Times New Roman"/>
                <w:sz w:val="24"/>
                <w:szCs w:val="24"/>
                <w:lang w:bidi="ar-SA"/>
              </w:rPr>
              <w:t>enetic tests should be offered to all pregnant women</w:t>
            </w:r>
          </w:p>
        </w:tc>
        <w:tc>
          <w:tcPr>
            <w:tcW w:w="1620" w:type="dxa"/>
          </w:tcPr>
          <w:p w14:paraId="236F40B2" w14:textId="77777777" w:rsidR="00BE5032" w:rsidRPr="00203839" w:rsidRDefault="00BE5032" w:rsidP="00AF7553">
            <w:pPr>
              <w:rPr>
                <w:rFonts w:ascii="Times New Roman" w:eastAsia="Times New Roman" w:hAnsi="Times New Roman" w:cs="Times New Roman"/>
                <w:sz w:val="24"/>
                <w:szCs w:val="24"/>
                <w:lang w:bidi="ar-SA"/>
              </w:rPr>
            </w:pPr>
          </w:p>
        </w:tc>
        <w:tc>
          <w:tcPr>
            <w:tcW w:w="1620" w:type="dxa"/>
          </w:tcPr>
          <w:p w14:paraId="7E11AD40" w14:textId="77777777" w:rsidR="00BE5032" w:rsidRPr="00203839" w:rsidRDefault="00BE5032" w:rsidP="00AF7553">
            <w:pPr>
              <w:rPr>
                <w:rFonts w:ascii="Times New Roman" w:eastAsia="Times New Roman" w:hAnsi="Times New Roman" w:cs="Times New Roman"/>
                <w:sz w:val="24"/>
                <w:szCs w:val="24"/>
                <w:lang w:bidi="ar-SA"/>
              </w:rPr>
            </w:pPr>
          </w:p>
        </w:tc>
        <w:tc>
          <w:tcPr>
            <w:tcW w:w="1620" w:type="dxa"/>
          </w:tcPr>
          <w:p w14:paraId="0730601F" w14:textId="77777777" w:rsidR="00BE5032" w:rsidRPr="00203839" w:rsidRDefault="00BE5032" w:rsidP="00AF7553">
            <w:pPr>
              <w:rPr>
                <w:rFonts w:ascii="Times New Roman" w:eastAsia="Times New Roman" w:hAnsi="Times New Roman" w:cs="Times New Roman"/>
                <w:sz w:val="24"/>
                <w:szCs w:val="24"/>
                <w:lang w:bidi="ar-SA"/>
              </w:rPr>
            </w:pPr>
          </w:p>
        </w:tc>
      </w:tr>
      <w:tr w:rsidR="00BE5032" w:rsidRPr="00203839" w14:paraId="11A420F6" w14:textId="77777777" w:rsidTr="00AF7553">
        <w:tc>
          <w:tcPr>
            <w:tcW w:w="4428" w:type="dxa"/>
          </w:tcPr>
          <w:p w14:paraId="007B2FAA" w14:textId="6D077466" w:rsidR="00BE5032" w:rsidRPr="00203839" w:rsidRDefault="00725192" w:rsidP="00AF7553">
            <w:pPr>
              <w:shd w:val="clear" w:color="auto" w:fill="FFFFFF"/>
              <w:rPr>
                <w:rFonts w:ascii="Times New Roman" w:eastAsia="Times New Roman" w:hAnsi="Times New Roman" w:cs="Times New Roman"/>
                <w:sz w:val="24"/>
                <w:szCs w:val="24"/>
                <w:lang w:bidi="ar-SA"/>
              </w:rPr>
            </w:pPr>
            <w:r>
              <w:rPr>
                <w:rFonts w:asciiTheme="majorBidi" w:eastAsia="Times New Roman" w:hAnsiTheme="majorBidi" w:cstheme="majorBidi"/>
                <w:sz w:val="24"/>
                <w:szCs w:val="24"/>
                <w:lang w:bidi="ar-SA"/>
              </w:rPr>
              <w:t xml:space="preserve">4. </w:t>
            </w:r>
            <w:r w:rsidR="00BE5032" w:rsidRPr="00203839">
              <w:rPr>
                <w:rFonts w:asciiTheme="majorBidi" w:eastAsia="Times New Roman" w:hAnsiTheme="majorBidi" w:cstheme="majorBidi"/>
                <w:sz w:val="24"/>
                <w:szCs w:val="24"/>
                <w:lang w:bidi="ar-SA"/>
              </w:rPr>
              <w:t xml:space="preserve">People should be preventively tested for all kinds of diseases (both hereditary and non-hereditary) </w:t>
            </w:r>
          </w:p>
        </w:tc>
        <w:tc>
          <w:tcPr>
            <w:tcW w:w="1620" w:type="dxa"/>
          </w:tcPr>
          <w:p w14:paraId="10E02B8E" w14:textId="77777777" w:rsidR="00BE5032" w:rsidRPr="00203839" w:rsidRDefault="00BE5032" w:rsidP="00AF7553">
            <w:pPr>
              <w:rPr>
                <w:rFonts w:ascii="Times New Roman" w:eastAsia="Times New Roman" w:hAnsi="Times New Roman" w:cs="Times New Roman"/>
                <w:sz w:val="24"/>
                <w:szCs w:val="24"/>
                <w:lang w:bidi="ar-SA"/>
              </w:rPr>
            </w:pPr>
          </w:p>
        </w:tc>
        <w:tc>
          <w:tcPr>
            <w:tcW w:w="1620" w:type="dxa"/>
          </w:tcPr>
          <w:p w14:paraId="02F3B32B" w14:textId="77777777" w:rsidR="00BE5032" w:rsidRPr="00203839" w:rsidRDefault="00BE5032" w:rsidP="00AF7553">
            <w:pPr>
              <w:rPr>
                <w:rFonts w:ascii="Times New Roman" w:eastAsia="Times New Roman" w:hAnsi="Times New Roman" w:cs="Times New Roman"/>
                <w:sz w:val="24"/>
                <w:szCs w:val="24"/>
                <w:lang w:bidi="ar-SA"/>
              </w:rPr>
            </w:pPr>
          </w:p>
        </w:tc>
        <w:tc>
          <w:tcPr>
            <w:tcW w:w="1620" w:type="dxa"/>
          </w:tcPr>
          <w:p w14:paraId="5A2D29A9" w14:textId="77777777" w:rsidR="00BE5032" w:rsidRPr="00203839" w:rsidRDefault="00BE5032" w:rsidP="00AF7553">
            <w:pPr>
              <w:rPr>
                <w:rFonts w:ascii="Times New Roman" w:eastAsia="Times New Roman" w:hAnsi="Times New Roman" w:cs="Times New Roman"/>
                <w:sz w:val="24"/>
                <w:szCs w:val="24"/>
                <w:lang w:bidi="ar-SA"/>
              </w:rPr>
            </w:pPr>
          </w:p>
        </w:tc>
      </w:tr>
    </w:tbl>
    <w:p w14:paraId="33220C91" w14:textId="50059DF0" w:rsidR="00BE5032" w:rsidRPr="004A5773" w:rsidRDefault="00463CF4" w:rsidP="00463CF4">
      <w:pPr>
        <w:jc w:val="center"/>
        <w:rPr>
          <w:rFonts w:asciiTheme="majorBidi" w:eastAsia="Times New Roman" w:hAnsiTheme="majorBidi" w:cstheme="majorBidi"/>
          <w:b/>
          <w:bCs/>
          <w:sz w:val="24"/>
          <w:szCs w:val="24"/>
          <w:lang w:bidi="ar-SA"/>
        </w:rPr>
      </w:pPr>
      <w:r w:rsidRPr="004A5773">
        <w:rPr>
          <w:rFonts w:asciiTheme="majorBidi" w:eastAsia="Times New Roman" w:hAnsiTheme="majorBidi" w:cstheme="majorBidi"/>
          <w:b/>
          <w:bCs/>
          <w:sz w:val="24"/>
          <w:szCs w:val="24"/>
          <w:lang w:bidi="ar-SA"/>
        </w:rPr>
        <w:t>WILLINGNESS</w:t>
      </w:r>
      <w:r>
        <w:rPr>
          <w:rFonts w:asciiTheme="majorBidi" w:eastAsia="Times New Roman" w:hAnsiTheme="majorBidi" w:cstheme="majorBidi"/>
          <w:b/>
          <w:bCs/>
          <w:sz w:val="24"/>
          <w:szCs w:val="24"/>
          <w:lang w:bidi="ar-SA"/>
        </w:rPr>
        <w:t xml:space="preserve"> &amp; PERSONAL RELEVANCE</w:t>
      </w:r>
    </w:p>
    <w:p w14:paraId="3C48DE9C" w14:textId="659B9994" w:rsidR="00BE5032" w:rsidRPr="004A130F" w:rsidRDefault="00463CF4" w:rsidP="00463CF4">
      <w:pPr>
        <w:shd w:val="clear" w:color="auto" w:fill="FFFFFF"/>
        <w:spacing w:before="240" w:after="0"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 xml:space="preserve">For this section we want to assess how much relevance these test might have for you personally. In other words we will try to understand what </w:t>
      </w:r>
      <w:r w:rsidR="00BE5032" w:rsidRPr="00265916">
        <w:rPr>
          <w:rFonts w:asciiTheme="majorBidi" w:eastAsia="Times New Roman" w:hAnsiTheme="majorBidi" w:cstheme="majorBidi"/>
          <w:i/>
          <w:iCs/>
          <w:sz w:val="24"/>
          <w:szCs w:val="24"/>
          <w:lang w:bidi="ar-SA"/>
        </w:rPr>
        <w:t>you</w:t>
      </w:r>
      <w:r w:rsidR="00BE5032" w:rsidRPr="00265916">
        <w:rPr>
          <w:rFonts w:asciiTheme="majorBidi" w:eastAsia="Times New Roman" w:hAnsiTheme="majorBidi" w:cstheme="majorBidi"/>
          <w:sz w:val="24"/>
          <w:szCs w:val="24"/>
          <w:lang w:bidi="ar-SA"/>
        </w:rPr>
        <w:t xml:space="preserve"> want to know and what </w:t>
      </w:r>
      <w:r w:rsidR="00BE5032" w:rsidRPr="00265916">
        <w:rPr>
          <w:rFonts w:asciiTheme="majorBidi" w:eastAsia="Times New Roman" w:hAnsiTheme="majorBidi" w:cstheme="majorBidi"/>
          <w:i/>
          <w:iCs/>
          <w:sz w:val="24"/>
          <w:szCs w:val="24"/>
          <w:lang w:bidi="ar-SA"/>
        </w:rPr>
        <w:t>you</w:t>
      </w:r>
      <w:r w:rsidR="00BE5032" w:rsidRPr="00265916">
        <w:rPr>
          <w:rFonts w:asciiTheme="majorBidi" w:eastAsia="Times New Roman" w:hAnsiTheme="majorBidi" w:cstheme="majorBidi"/>
          <w:sz w:val="24"/>
          <w:szCs w:val="24"/>
          <w:lang w:bidi="ar-SA"/>
        </w:rPr>
        <w:t xml:space="preserve"> </w:t>
      </w:r>
      <w:r w:rsidRPr="00265916">
        <w:rPr>
          <w:rFonts w:asciiTheme="majorBidi" w:eastAsia="Times New Roman" w:hAnsiTheme="majorBidi" w:cstheme="majorBidi"/>
          <w:sz w:val="24"/>
          <w:szCs w:val="24"/>
          <w:lang w:bidi="ar-SA"/>
        </w:rPr>
        <w:t xml:space="preserve">would </w:t>
      </w:r>
      <w:r w:rsidR="00BE5032" w:rsidRPr="00265916">
        <w:rPr>
          <w:rFonts w:asciiTheme="majorBidi" w:eastAsia="Times New Roman" w:hAnsiTheme="majorBidi" w:cstheme="majorBidi"/>
          <w:sz w:val="24"/>
          <w:szCs w:val="24"/>
          <w:lang w:bidi="ar-SA"/>
        </w:rPr>
        <w:t>do with the results</w:t>
      </w:r>
      <w:r w:rsidR="004A130F" w:rsidRPr="00265916">
        <w:rPr>
          <w:rFonts w:asciiTheme="majorBidi" w:eastAsia="Times New Roman" w:hAnsiTheme="majorBidi" w:cstheme="majorBidi"/>
          <w:sz w:val="24"/>
          <w:szCs w:val="24"/>
          <w:lang w:bidi="ar-SA"/>
        </w:rPr>
        <w:t>.</w:t>
      </w:r>
    </w:p>
    <w:p w14:paraId="5290C888" w14:textId="5BA7D616" w:rsidR="00BE5032" w:rsidRDefault="00BE5032" w:rsidP="002370E8">
      <w:pPr>
        <w:shd w:val="clear" w:color="auto" w:fill="FFFFFF"/>
        <w:spacing w:after="0" w:line="240" w:lineRule="auto"/>
        <w:jc w:val="right"/>
        <w:rPr>
          <w:rFonts w:asciiTheme="majorBidi" w:eastAsia="Times New Roman" w:hAnsiTheme="majorBidi" w:cstheme="majorBidi"/>
          <w:sz w:val="24"/>
          <w:szCs w:val="24"/>
          <w:lang w:bidi="ar-SA"/>
        </w:rPr>
      </w:pPr>
      <w:r w:rsidRPr="000A68CC">
        <w:rPr>
          <w:rFonts w:asciiTheme="majorBidi" w:eastAsia="Times New Roman" w:hAnsiTheme="majorBidi" w:cstheme="majorBidi"/>
          <w:sz w:val="24"/>
          <w:szCs w:val="24"/>
          <w:lang w:bidi="ar-SA"/>
        </w:rPr>
        <w:t xml:space="preserve">[Q: </w:t>
      </w:r>
      <w:r>
        <w:rPr>
          <w:rFonts w:asciiTheme="majorBidi" w:eastAsia="Times New Roman" w:hAnsiTheme="majorBidi" w:cstheme="majorBidi"/>
          <w:sz w:val="24"/>
          <w:szCs w:val="24"/>
          <w:lang w:bidi="ar-SA"/>
        </w:rPr>
        <w:t>RELEVANCE1-</w:t>
      </w:r>
      <w:r w:rsidR="002370E8">
        <w:rPr>
          <w:rFonts w:asciiTheme="majorBidi" w:eastAsia="Times New Roman" w:hAnsiTheme="majorBidi" w:cstheme="majorBidi"/>
          <w:sz w:val="24"/>
          <w:szCs w:val="24"/>
          <w:lang w:bidi="ar-SA"/>
        </w:rPr>
        <w:t>9</w:t>
      </w:r>
      <w:r w:rsidRPr="000A68CC">
        <w:rPr>
          <w:rFonts w:asciiTheme="majorBidi" w:eastAsia="Times New Roman" w:hAnsiTheme="majorBidi" w:cstheme="majorBidi"/>
          <w:sz w:val="24"/>
          <w:szCs w:val="24"/>
          <w:lang w:bidi="ar-SA"/>
        </w:rPr>
        <w:t>]</w:t>
      </w:r>
    </w:p>
    <w:p w14:paraId="763C5388" w14:textId="77777777" w:rsidR="0028167E" w:rsidRDefault="0028167E" w:rsidP="0028167E">
      <w:pPr>
        <w:shd w:val="clear" w:color="auto" w:fill="FFFFFF"/>
        <w:spacing w:after="0" w:line="240" w:lineRule="auto"/>
        <w:rPr>
          <w:rFonts w:asciiTheme="majorBidi" w:eastAsia="Times New Roman" w:hAnsiTheme="majorBidi" w:cstheme="majorBidi"/>
          <w:sz w:val="24"/>
          <w:szCs w:val="24"/>
          <w:lang w:bidi="ar-SA"/>
        </w:rPr>
      </w:pPr>
    </w:p>
    <w:p w14:paraId="1769FCA6" w14:textId="70D59AA0" w:rsidR="00BE5032" w:rsidRPr="00265916" w:rsidRDefault="00BE5032" w:rsidP="00D36B9A">
      <w:pPr>
        <w:shd w:val="clear" w:color="auto" w:fill="FFFFFF"/>
        <w:spacing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 xml:space="preserve">For each of the following statements, please tell me whether you </w:t>
      </w:r>
      <w:r w:rsidR="0028167E" w:rsidRPr="00265916">
        <w:rPr>
          <w:rFonts w:asciiTheme="majorBidi" w:eastAsia="Times New Roman" w:hAnsiTheme="majorBidi" w:cstheme="majorBidi"/>
          <w:sz w:val="24"/>
          <w:szCs w:val="24"/>
          <w:lang w:bidi="ar-SA"/>
        </w:rPr>
        <w:t xml:space="preserve">strongly </w:t>
      </w:r>
      <w:r w:rsidRPr="00265916">
        <w:rPr>
          <w:rFonts w:asciiTheme="majorBidi" w:eastAsia="Times New Roman" w:hAnsiTheme="majorBidi" w:cstheme="majorBidi"/>
          <w:sz w:val="24"/>
          <w:szCs w:val="24"/>
          <w:lang w:bidi="ar-SA"/>
        </w:rPr>
        <w:t xml:space="preserve">agree, </w:t>
      </w:r>
      <w:r w:rsidR="0028167E" w:rsidRPr="00265916">
        <w:rPr>
          <w:rFonts w:asciiTheme="majorBidi" w:eastAsia="Times New Roman" w:hAnsiTheme="majorBidi" w:cstheme="majorBidi"/>
          <w:sz w:val="24"/>
          <w:szCs w:val="24"/>
          <w:lang w:bidi="ar-SA"/>
        </w:rPr>
        <w:t xml:space="preserve">agree, </w:t>
      </w:r>
      <w:r w:rsidRPr="00265916">
        <w:rPr>
          <w:rFonts w:asciiTheme="majorBidi" w:eastAsia="Times New Roman" w:hAnsiTheme="majorBidi" w:cstheme="majorBidi"/>
          <w:sz w:val="24"/>
          <w:szCs w:val="24"/>
          <w:lang w:bidi="ar-SA"/>
        </w:rPr>
        <w:t xml:space="preserve">disagree, or </w:t>
      </w:r>
      <w:r w:rsidR="0028167E" w:rsidRPr="00265916">
        <w:rPr>
          <w:rFonts w:asciiTheme="majorBidi" w:eastAsia="Times New Roman" w:hAnsiTheme="majorBidi" w:cstheme="majorBidi"/>
          <w:sz w:val="24"/>
          <w:szCs w:val="24"/>
          <w:lang w:bidi="ar-SA"/>
        </w:rPr>
        <w:t>strongly disagree.</w:t>
      </w:r>
    </w:p>
    <w:p w14:paraId="774D71C5" w14:textId="77777777" w:rsidR="00CC3478" w:rsidRPr="00265916" w:rsidRDefault="00CC3478" w:rsidP="00CC3478">
      <w:pPr>
        <w:shd w:val="clear" w:color="auto" w:fill="FFFFFF"/>
        <w:spacing w:line="240" w:lineRule="auto"/>
        <w:rPr>
          <w:rFonts w:asciiTheme="majorBidi" w:eastAsia="Times New Roman" w:hAnsiTheme="majorBidi" w:cstheme="majorBidi"/>
          <w:b/>
          <w:bCs/>
          <w:sz w:val="24"/>
          <w:szCs w:val="24"/>
          <w:lang w:bidi="ar-SA"/>
        </w:rPr>
      </w:pPr>
      <w:r w:rsidRPr="00265916">
        <w:rPr>
          <w:rFonts w:asciiTheme="majorBidi" w:eastAsia="Times New Roman" w:hAnsiTheme="majorBidi" w:cstheme="majorBidi"/>
          <w:b/>
          <w:bCs/>
          <w:sz w:val="24"/>
          <w:szCs w:val="24"/>
          <w:lang w:bidi="ar-SA"/>
        </w:rPr>
        <w:t>[PROGRAMMER: PLACE ORDER OF SELECTION IN SAME ORDER AS READ TO REDUCE ERROR]</w:t>
      </w:r>
    </w:p>
    <w:tbl>
      <w:tblPr>
        <w:tblStyle w:val="TableGrid"/>
        <w:tblW w:w="9350" w:type="dxa"/>
        <w:tblLook w:val="04A0" w:firstRow="1" w:lastRow="0" w:firstColumn="1" w:lastColumn="0" w:noHBand="0" w:noVBand="1"/>
      </w:tblPr>
      <w:tblGrid>
        <w:gridCol w:w="3506"/>
        <w:gridCol w:w="1043"/>
        <w:gridCol w:w="923"/>
        <w:gridCol w:w="1081"/>
        <w:gridCol w:w="1276"/>
        <w:gridCol w:w="1521"/>
      </w:tblGrid>
      <w:tr w:rsidR="00CD5141" w:rsidRPr="006C48EB" w14:paraId="237BABA9" w14:textId="77777777" w:rsidTr="00265916">
        <w:tc>
          <w:tcPr>
            <w:tcW w:w="3506" w:type="dxa"/>
          </w:tcPr>
          <w:p w14:paraId="580E2DB7" w14:textId="77777777" w:rsidR="00725192" w:rsidRPr="006C48EB" w:rsidRDefault="00725192" w:rsidP="00AF7553">
            <w:pPr>
              <w:rPr>
                <w:rFonts w:asciiTheme="majorBidi" w:eastAsia="Times New Roman" w:hAnsiTheme="majorBidi" w:cstheme="majorBidi"/>
                <w:sz w:val="24"/>
                <w:szCs w:val="24"/>
                <w:lang w:bidi="ar-SA"/>
              </w:rPr>
            </w:pPr>
          </w:p>
        </w:tc>
        <w:tc>
          <w:tcPr>
            <w:tcW w:w="1043" w:type="dxa"/>
          </w:tcPr>
          <w:p w14:paraId="32FCB546" w14:textId="381BB3F1" w:rsidR="00725192" w:rsidRPr="006C48EB" w:rsidRDefault="00725192" w:rsidP="00AF7553">
            <w:pPr>
              <w:shd w:val="clear" w:color="auto" w:fill="FFFFFF"/>
              <w:jc w:val="cente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Strongly </w:t>
            </w:r>
            <w:r w:rsidRPr="006C48EB">
              <w:rPr>
                <w:rFonts w:asciiTheme="majorBidi" w:eastAsia="Times New Roman" w:hAnsiTheme="majorBidi" w:cstheme="majorBidi"/>
                <w:sz w:val="24"/>
                <w:szCs w:val="24"/>
                <w:lang w:bidi="ar-SA"/>
              </w:rPr>
              <w:t>Agree</w:t>
            </w:r>
          </w:p>
        </w:tc>
        <w:tc>
          <w:tcPr>
            <w:tcW w:w="923" w:type="dxa"/>
          </w:tcPr>
          <w:p w14:paraId="30835B35" w14:textId="6D3F5995" w:rsidR="00725192" w:rsidRPr="006C48EB" w:rsidRDefault="00725192" w:rsidP="00AF7553">
            <w:pPr>
              <w:shd w:val="clear" w:color="auto" w:fill="FFFFFF"/>
              <w:jc w:val="cente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Agree</w:t>
            </w:r>
          </w:p>
        </w:tc>
        <w:tc>
          <w:tcPr>
            <w:tcW w:w="1081" w:type="dxa"/>
          </w:tcPr>
          <w:p w14:paraId="12055E3D" w14:textId="526D2917" w:rsidR="00725192" w:rsidRPr="006C48EB" w:rsidRDefault="0028167E" w:rsidP="00AF7553">
            <w:pPr>
              <w:shd w:val="clear" w:color="auto" w:fill="FFFFFF"/>
              <w:jc w:val="cente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Disagree</w:t>
            </w:r>
          </w:p>
        </w:tc>
        <w:tc>
          <w:tcPr>
            <w:tcW w:w="1276" w:type="dxa"/>
          </w:tcPr>
          <w:p w14:paraId="23C31892" w14:textId="40CE3A09" w:rsidR="00725192" w:rsidRPr="006C48EB" w:rsidRDefault="0028167E" w:rsidP="00AF7553">
            <w:pPr>
              <w:shd w:val="clear" w:color="auto" w:fill="FFFFFF"/>
              <w:jc w:val="cente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Strongly </w:t>
            </w:r>
            <w:r w:rsidR="00725192">
              <w:rPr>
                <w:rFonts w:asciiTheme="majorBidi" w:eastAsia="Times New Roman" w:hAnsiTheme="majorBidi" w:cstheme="majorBidi"/>
                <w:sz w:val="24"/>
                <w:szCs w:val="24"/>
                <w:lang w:bidi="ar-SA"/>
              </w:rPr>
              <w:t>Disagree</w:t>
            </w:r>
          </w:p>
        </w:tc>
        <w:tc>
          <w:tcPr>
            <w:tcW w:w="1521" w:type="dxa"/>
          </w:tcPr>
          <w:p w14:paraId="0E926039" w14:textId="24CCE71C" w:rsidR="00725192" w:rsidRPr="006C48EB" w:rsidRDefault="00D36B9A" w:rsidP="00AF7553">
            <w:pPr>
              <w:jc w:val="center"/>
              <w:rPr>
                <w:rFonts w:asciiTheme="majorBidi" w:eastAsia="Times New Roman" w:hAnsiTheme="majorBidi" w:cstheme="majorBidi"/>
                <w:sz w:val="24"/>
                <w:szCs w:val="24"/>
                <w:lang w:bidi="ar-SA"/>
              </w:rPr>
            </w:pPr>
            <w:r w:rsidRPr="006C48EB">
              <w:rPr>
                <w:rFonts w:asciiTheme="majorBidi" w:eastAsia="Times New Roman" w:hAnsiTheme="majorBidi" w:cstheme="majorBidi"/>
                <w:sz w:val="24"/>
                <w:szCs w:val="24"/>
                <w:lang w:bidi="ar-SA"/>
              </w:rPr>
              <w:t>NEITHER AGREE NOR DISAGREE</w:t>
            </w:r>
          </w:p>
        </w:tc>
      </w:tr>
      <w:tr w:rsidR="00CD5141" w:rsidRPr="006C48EB" w14:paraId="1734DF14" w14:textId="77777777" w:rsidTr="00265916">
        <w:tc>
          <w:tcPr>
            <w:tcW w:w="3506" w:type="dxa"/>
          </w:tcPr>
          <w:p w14:paraId="5C7C8995" w14:textId="74BB7C41" w:rsidR="00725192" w:rsidRPr="006C48EB" w:rsidRDefault="00725192" w:rsidP="00AF7553">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1. I would want to know about my genetic make-up</w:t>
            </w:r>
          </w:p>
        </w:tc>
        <w:tc>
          <w:tcPr>
            <w:tcW w:w="1043" w:type="dxa"/>
          </w:tcPr>
          <w:p w14:paraId="30B70254" w14:textId="77777777" w:rsidR="00725192" w:rsidRPr="006C48EB" w:rsidRDefault="00725192" w:rsidP="00AF7553">
            <w:pPr>
              <w:rPr>
                <w:rFonts w:asciiTheme="majorBidi" w:eastAsia="Times New Roman" w:hAnsiTheme="majorBidi" w:cstheme="majorBidi"/>
                <w:sz w:val="24"/>
                <w:szCs w:val="24"/>
                <w:lang w:bidi="ar-SA"/>
              </w:rPr>
            </w:pPr>
          </w:p>
        </w:tc>
        <w:tc>
          <w:tcPr>
            <w:tcW w:w="923" w:type="dxa"/>
          </w:tcPr>
          <w:p w14:paraId="7AD2E1C3" w14:textId="77777777" w:rsidR="00725192" w:rsidRPr="006C48EB" w:rsidRDefault="00725192" w:rsidP="00AF7553">
            <w:pPr>
              <w:rPr>
                <w:rFonts w:asciiTheme="majorBidi" w:eastAsia="Times New Roman" w:hAnsiTheme="majorBidi" w:cstheme="majorBidi"/>
                <w:sz w:val="24"/>
                <w:szCs w:val="24"/>
                <w:lang w:bidi="ar-SA"/>
              </w:rPr>
            </w:pPr>
          </w:p>
        </w:tc>
        <w:tc>
          <w:tcPr>
            <w:tcW w:w="1081" w:type="dxa"/>
          </w:tcPr>
          <w:p w14:paraId="711F0AEA" w14:textId="77777777" w:rsidR="00725192" w:rsidRPr="006C48EB" w:rsidRDefault="00725192" w:rsidP="00AF7553">
            <w:pPr>
              <w:rPr>
                <w:rFonts w:asciiTheme="majorBidi" w:eastAsia="Times New Roman" w:hAnsiTheme="majorBidi" w:cstheme="majorBidi"/>
                <w:sz w:val="24"/>
                <w:szCs w:val="24"/>
                <w:lang w:bidi="ar-SA"/>
              </w:rPr>
            </w:pPr>
          </w:p>
        </w:tc>
        <w:tc>
          <w:tcPr>
            <w:tcW w:w="1276" w:type="dxa"/>
          </w:tcPr>
          <w:p w14:paraId="77E12B40" w14:textId="72FD0E6B" w:rsidR="00725192" w:rsidRPr="006C48EB" w:rsidRDefault="00725192" w:rsidP="00AF7553">
            <w:pPr>
              <w:rPr>
                <w:rFonts w:asciiTheme="majorBidi" w:eastAsia="Times New Roman" w:hAnsiTheme="majorBidi" w:cstheme="majorBidi"/>
                <w:sz w:val="24"/>
                <w:szCs w:val="24"/>
                <w:lang w:bidi="ar-SA"/>
              </w:rPr>
            </w:pPr>
          </w:p>
        </w:tc>
        <w:tc>
          <w:tcPr>
            <w:tcW w:w="1521" w:type="dxa"/>
          </w:tcPr>
          <w:p w14:paraId="1445352E" w14:textId="77777777" w:rsidR="00725192" w:rsidRPr="006C48EB" w:rsidRDefault="00725192" w:rsidP="00AF7553">
            <w:pPr>
              <w:rPr>
                <w:rFonts w:asciiTheme="majorBidi" w:eastAsia="Times New Roman" w:hAnsiTheme="majorBidi" w:cstheme="majorBidi"/>
                <w:sz w:val="24"/>
                <w:szCs w:val="24"/>
                <w:lang w:bidi="ar-SA"/>
              </w:rPr>
            </w:pPr>
          </w:p>
        </w:tc>
      </w:tr>
      <w:tr w:rsidR="00CD5141" w:rsidRPr="006C48EB" w14:paraId="4011B652" w14:textId="77777777" w:rsidTr="00265916">
        <w:tc>
          <w:tcPr>
            <w:tcW w:w="3506" w:type="dxa"/>
          </w:tcPr>
          <w:p w14:paraId="2A02F689" w14:textId="14B6AE32" w:rsidR="00725192" w:rsidRPr="006C48EB" w:rsidRDefault="00725192" w:rsidP="00725192">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2. I do NOT want to know what kind of disease I could get in the future</w:t>
            </w:r>
          </w:p>
        </w:tc>
        <w:tc>
          <w:tcPr>
            <w:tcW w:w="1043" w:type="dxa"/>
          </w:tcPr>
          <w:p w14:paraId="4EB8AA1B" w14:textId="77777777" w:rsidR="00725192" w:rsidRPr="006C48EB" w:rsidRDefault="00725192" w:rsidP="00AF7553">
            <w:pPr>
              <w:rPr>
                <w:rFonts w:asciiTheme="majorBidi" w:eastAsia="Times New Roman" w:hAnsiTheme="majorBidi" w:cstheme="majorBidi"/>
                <w:sz w:val="24"/>
                <w:szCs w:val="24"/>
                <w:lang w:bidi="ar-SA"/>
              </w:rPr>
            </w:pPr>
          </w:p>
        </w:tc>
        <w:tc>
          <w:tcPr>
            <w:tcW w:w="923" w:type="dxa"/>
          </w:tcPr>
          <w:p w14:paraId="3CBBB378" w14:textId="77777777" w:rsidR="00725192" w:rsidRPr="006C48EB" w:rsidRDefault="00725192" w:rsidP="00AF7553">
            <w:pPr>
              <w:rPr>
                <w:rFonts w:asciiTheme="majorBidi" w:eastAsia="Times New Roman" w:hAnsiTheme="majorBidi" w:cstheme="majorBidi"/>
                <w:sz w:val="24"/>
                <w:szCs w:val="24"/>
                <w:lang w:bidi="ar-SA"/>
              </w:rPr>
            </w:pPr>
          </w:p>
        </w:tc>
        <w:tc>
          <w:tcPr>
            <w:tcW w:w="1081" w:type="dxa"/>
          </w:tcPr>
          <w:p w14:paraId="4F6A7505" w14:textId="77777777" w:rsidR="00725192" w:rsidRPr="006C48EB" w:rsidRDefault="00725192" w:rsidP="00AF7553">
            <w:pPr>
              <w:rPr>
                <w:rFonts w:asciiTheme="majorBidi" w:eastAsia="Times New Roman" w:hAnsiTheme="majorBidi" w:cstheme="majorBidi"/>
                <w:sz w:val="24"/>
                <w:szCs w:val="24"/>
                <w:lang w:bidi="ar-SA"/>
              </w:rPr>
            </w:pPr>
          </w:p>
        </w:tc>
        <w:tc>
          <w:tcPr>
            <w:tcW w:w="1276" w:type="dxa"/>
          </w:tcPr>
          <w:p w14:paraId="1D629A76" w14:textId="4EF2B083" w:rsidR="00725192" w:rsidRPr="006C48EB" w:rsidRDefault="00725192" w:rsidP="00AF7553">
            <w:pPr>
              <w:rPr>
                <w:rFonts w:asciiTheme="majorBidi" w:eastAsia="Times New Roman" w:hAnsiTheme="majorBidi" w:cstheme="majorBidi"/>
                <w:sz w:val="24"/>
                <w:szCs w:val="24"/>
                <w:lang w:bidi="ar-SA"/>
              </w:rPr>
            </w:pPr>
          </w:p>
        </w:tc>
        <w:tc>
          <w:tcPr>
            <w:tcW w:w="1521" w:type="dxa"/>
          </w:tcPr>
          <w:p w14:paraId="6ACC73BC" w14:textId="77777777" w:rsidR="00725192" w:rsidRPr="006C48EB" w:rsidRDefault="00725192" w:rsidP="00AF7553">
            <w:pPr>
              <w:rPr>
                <w:rFonts w:asciiTheme="majorBidi" w:eastAsia="Times New Roman" w:hAnsiTheme="majorBidi" w:cstheme="majorBidi"/>
                <w:sz w:val="24"/>
                <w:szCs w:val="24"/>
                <w:lang w:bidi="ar-SA"/>
              </w:rPr>
            </w:pPr>
          </w:p>
        </w:tc>
      </w:tr>
      <w:tr w:rsidR="00CD5141" w:rsidRPr="006C48EB" w14:paraId="034098D4" w14:textId="77777777" w:rsidTr="00265916">
        <w:tc>
          <w:tcPr>
            <w:tcW w:w="3506" w:type="dxa"/>
          </w:tcPr>
          <w:p w14:paraId="3E02DDC2" w14:textId="54712758" w:rsidR="00725192" w:rsidRPr="006C48EB" w:rsidRDefault="00725192" w:rsidP="00846106">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3. </w:t>
            </w:r>
            <w:r w:rsidRPr="006C48EB">
              <w:rPr>
                <w:rFonts w:asciiTheme="majorBidi" w:eastAsia="Times New Roman" w:hAnsiTheme="majorBidi" w:cstheme="majorBidi"/>
                <w:sz w:val="24"/>
                <w:szCs w:val="24"/>
                <w:lang w:bidi="ar-SA"/>
              </w:rPr>
              <w:t>I only want to be genetically tested for predisposition of diseases</w:t>
            </w:r>
            <w:r w:rsidR="00846106">
              <w:rPr>
                <w:rFonts w:asciiTheme="majorBidi" w:eastAsia="Times New Roman" w:hAnsiTheme="majorBidi" w:cstheme="majorBidi"/>
                <w:sz w:val="24"/>
                <w:szCs w:val="24"/>
                <w:lang w:bidi="ar-SA"/>
              </w:rPr>
              <w:t xml:space="preserve"> that can be cured</w:t>
            </w:r>
          </w:p>
        </w:tc>
        <w:tc>
          <w:tcPr>
            <w:tcW w:w="1043" w:type="dxa"/>
          </w:tcPr>
          <w:p w14:paraId="0F023F82" w14:textId="77777777" w:rsidR="00725192" w:rsidRPr="006C48EB" w:rsidRDefault="00725192" w:rsidP="00AF7553">
            <w:pPr>
              <w:rPr>
                <w:rFonts w:asciiTheme="majorBidi" w:eastAsia="Times New Roman" w:hAnsiTheme="majorBidi" w:cstheme="majorBidi"/>
                <w:sz w:val="24"/>
                <w:szCs w:val="24"/>
                <w:lang w:bidi="ar-SA"/>
              </w:rPr>
            </w:pPr>
          </w:p>
        </w:tc>
        <w:tc>
          <w:tcPr>
            <w:tcW w:w="923" w:type="dxa"/>
          </w:tcPr>
          <w:p w14:paraId="5963F543" w14:textId="77777777" w:rsidR="00725192" w:rsidRPr="006C48EB" w:rsidRDefault="00725192" w:rsidP="00AF7553">
            <w:pPr>
              <w:rPr>
                <w:rFonts w:asciiTheme="majorBidi" w:eastAsia="Times New Roman" w:hAnsiTheme="majorBidi" w:cstheme="majorBidi"/>
                <w:sz w:val="24"/>
                <w:szCs w:val="24"/>
                <w:lang w:bidi="ar-SA"/>
              </w:rPr>
            </w:pPr>
          </w:p>
        </w:tc>
        <w:tc>
          <w:tcPr>
            <w:tcW w:w="1081" w:type="dxa"/>
          </w:tcPr>
          <w:p w14:paraId="31FA0E3F" w14:textId="77777777" w:rsidR="00725192" w:rsidRPr="006C48EB" w:rsidRDefault="00725192" w:rsidP="00AF7553">
            <w:pPr>
              <w:rPr>
                <w:rFonts w:asciiTheme="majorBidi" w:eastAsia="Times New Roman" w:hAnsiTheme="majorBidi" w:cstheme="majorBidi"/>
                <w:sz w:val="24"/>
                <w:szCs w:val="24"/>
                <w:lang w:bidi="ar-SA"/>
              </w:rPr>
            </w:pPr>
          </w:p>
        </w:tc>
        <w:tc>
          <w:tcPr>
            <w:tcW w:w="1276" w:type="dxa"/>
          </w:tcPr>
          <w:p w14:paraId="644B2482" w14:textId="42181C14" w:rsidR="00725192" w:rsidRPr="006C48EB" w:rsidRDefault="00725192" w:rsidP="00AF7553">
            <w:pPr>
              <w:rPr>
                <w:rFonts w:asciiTheme="majorBidi" w:eastAsia="Times New Roman" w:hAnsiTheme="majorBidi" w:cstheme="majorBidi"/>
                <w:sz w:val="24"/>
                <w:szCs w:val="24"/>
                <w:lang w:bidi="ar-SA"/>
              </w:rPr>
            </w:pPr>
          </w:p>
        </w:tc>
        <w:tc>
          <w:tcPr>
            <w:tcW w:w="1521" w:type="dxa"/>
          </w:tcPr>
          <w:p w14:paraId="31C4779A" w14:textId="77777777" w:rsidR="00725192" w:rsidRPr="006C48EB" w:rsidRDefault="00725192" w:rsidP="00AF7553">
            <w:pPr>
              <w:rPr>
                <w:rFonts w:asciiTheme="majorBidi" w:eastAsia="Times New Roman" w:hAnsiTheme="majorBidi" w:cstheme="majorBidi"/>
                <w:sz w:val="24"/>
                <w:szCs w:val="24"/>
                <w:lang w:bidi="ar-SA"/>
              </w:rPr>
            </w:pPr>
          </w:p>
        </w:tc>
      </w:tr>
      <w:tr w:rsidR="00CD5141" w:rsidRPr="006C48EB" w14:paraId="43A55D8C" w14:textId="77777777" w:rsidTr="00265916">
        <w:tc>
          <w:tcPr>
            <w:tcW w:w="3506" w:type="dxa"/>
          </w:tcPr>
          <w:p w14:paraId="34A7D703" w14:textId="5F2E8112" w:rsidR="00725192" w:rsidRPr="006C48EB" w:rsidRDefault="00725192" w:rsidP="00AF7553">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4. </w:t>
            </w:r>
            <w:r w:rsidRPr="006C48EB">
              <w:rPr>
                <w:rFonts w:asciiTheme="majorBidi" w:eastAsia="Times New Roman" w:hAnsiTheme="majorBidi" w:cstheme="majorBidi"/>
                <w:sz w:val="24"/>
                <w:szCs w:val="24"/>
                <w:lang w:bidi="ar-SA"/>
              </w:rPr>
              <w:t>I only want to be genetically tested for predisposition of a disease if I can prevent this disease</w:t>
            </w:r>
          </w:p>
        </w:tc>
        <w:tc>
          <w:tcPr>
            <w:tcW w:w="1043" w:type="dxa"/>
          </w:tcPr>
          <w:p w14:paraId="25F05845" w14:textId="77777777" w:rsidR="00725192" w:rsidRPr="006C48EB" w:rsidRDefault="00725192" w:rsidP="00AF7553">
            <w:pPr>
              <w:rPr>
                <w:rFonts w:asciiTheme="majorBidi" w:eastAsia="Times New Roman" w:hAnsiTheme="majorBidi" w:cstheme="majorBidi"/>
                <w:sz w:val="24"/>
                <w:szCs w:val="24"/>
                <w:lang w:bidi="ar-SA"/>
              </w:rPr>
            </w:pPr>
          </w:p>
        </w:tc>
        <w:tc>
          <w:tcPr>
            <w:tcW w:w="923" w:type="dxa"/>
          </w:tcPr>
          <w:p w14:paraId="1F03429A" w14:textId="77777777" w:rsidR="00725192" w:rsidRPr="006C48EB" w:rsidRDefault="00725192" w:rsidP="00AF7553">
            <w:pPr>
              <w:rPr>
                <w:rFonts w:asciiTheme="majorBidi" w:eastAsia="Times New Roman" w:hAnsiTheme="majorBidi" w:cstheme="majorBidi"/>
                <w:sz w:val="24"/>
                <w:szCs w:val="24"/>
                <w:lang w:bidi="ar-SA"/>
              </w:rPr>
            </w:pPr>
          </w:p>
        </w:tc>
        <w:tc>
          <w:tcPr>
            <w:tcW w:w="1081" w:type="dxa"/>
          </w:tcPr>
          <w:p w14:paraId="0C9AF4BD" w14:textId="77777777" w:rsidR="00725192" w:rsidRPr="006C48EB" w:rsidRDefault="00725192" w:rsidP="00AF7553">
            <w:pPr>
              <w:rPr>
                <w:rFonts w:asciiTheme="majorBidi" w:eastAsia="Times New Roman" w:hAnsiTheme="majorBidi" w:cstheme="majorBidi"/>
                <w:sz w:val="24"/>
                <w:szCs w:val="24"/>
                <w:lang w:bidi="ar-SA"/>
              </w:rPr>
            </w:pPr>
          </w:p>
        </w:tc>
        <w:tc>
          <w:tcPr>
            <w:tcW w:w="1276" w:type="dxa"/>
          </w:tcPr>
          <w:p w14:paraId="1077222A" w14:textId="61015EB3" w:rsidR="00725192" w:rsidRPr="006C48EB" w:rsidRDefault="00725192" w:rsidP="00AF7553">
            <w:pPr>
              <w:rPr>
                <w:rFonts w:asciiTheme="majorBidi" w:eastAsia="Times New Roman" w:hAnsiTheme="majorBidi" w:cstheme="majorBidi"/>
                <w:sz w:val="24"/>
                <w:szCs w:val="24"/>
                <w:lang w:bidi="ar-SA"/>
              </w:rPr>
            </w:pPr>
          </w:p>
        </w:tc>
        <w:tc>
          <w:tcPr>
            <w:tcW w:w="1521" w:type="dxa"/>
          </w:tcPr>
          <w:p w14:paraId="45666998" w14:textId="77777777" w:rsidR="00725192" w:rsidRPr="006C48EB" w:rsidRDefault="00725192" w:rsidP="00AF7553">
            <w:pPr>
              <w:rPr>
                <w:rFonts w:asciiTheme="majorBidi" w:eastAsia="Times New Roman" w:hAnsiTheme="majorBidi" w:cstheme="majorBidi"/>
                <w:sz w:val="24"/>
                <w:szCs w:val="24"/>
                <w:lang w:bidi="ar-SA"/>
              </w:rPr>
            </w:pPr>
          </w:p>
        </w:tc>
      </w:tr>
      <w:tr w:rsidR="00CD5141" w:rsidRPr="006C48EB" w14:paraId="26B001F2" w14:textId="77777777" w:rsidTr="00265916">
        <w:tc>
          <w:tcPr>
            <w:tcW w:w="3506" w:type="dxa"/>
          </w:tcPr>
          <w:p w14:paraId="2EDA15E2" w14:textId="13FF43F2" w:rsidR="00725192" w:rsidRPr="006C48EB" w:rsidRDefault="00725192" w:rsidP="00846106">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5. </w:t>
            </w:r>
            <w:r w:rsidRPr="006C48EB">
              <w:rPr>
                <w:rFonts w:asciiTheme="majorBidi" w:eastAsia="Times New Roman" w:hAnsiTheme="majorBidi" w:cstheme="majorBidi"/>
                <w:sz w:val="24"/>
                <w:szCs w:val="24"/>
                <w:lang w:bidi="ar-SA"/>
              </w:rPr>
              <w:t>I want a genetic test for my risk of developing a cardiovascular disease</w:t>
            </w:r>
          </w:p>
        </w:tc>
        <w:tc>
          <w:tcPr>
            <w:tcW w:w="1043" w:type="dxa"/>
          </w:tcPr>
          <w:p w14:paraId="7F8654E4" w14:textId="77777777" w:rsidR="00725192" w:rsidRPr="006C48EB" w:rsidRDefault="00725192" w:rsidP="00AF7553">
            <w:pPr>
              <w:rPr>
                <w:rFonts w:asciiTheme="majorBidi" w:eastAsia="Times New Roman" w:hAnsiTheme="majorBidi" w:cstheme="majorBidi"/>
                <w:sz w:val="24"/>
                <w:szCs w:val="24"/>
                <w:lang w:bidi="ar-SA"/>
              </w:rPr>
            </w:pPr>
          </w:p>
        </w:tc>
        <w:tc>
          <w:tcPr>
            <w:tcW w:w="923" w:type="dxa"/>
          </w:tcPr>
          <w:p w14:paraId="46061CDF" w14:textId="77777777" w:rsidR="00725192" w:rsidRPr="006C48EB" w:rsidRDefault="00725192" w:rsidP="00AF7553">
            <w:pPr>
              <w:rPr>
                <w:rFonts w:asciiTheme="majorBidi" w:eastAsia="Times New Roman" w:hAnsiTheme="majorBidi" w:cstheme="majorBidi"/>
                <w:sz w:val="24"/>
                <w:szCs w:val="24"/>
                <w:lang w:bidi="ar-SA"/>
              </w:rPr>
            </w:pPr>
          </w:p>
        </w:tc>
        <w:tc>
          <w:tcPr>
            <w:tcW w:w="1081" w:type="dxa"/>
          </w:tcPr>
          <w:p w14:paraId="6706F9C2" w14:textId="77777777" w:rsidR="00725192" w:rsidRPr="006C48EB" w:rsidRDefault="00725192" w:rsidP="00AF7553">
            <w:pPr>
              <w:rPr>
                <w:rFonts w:asciiTheme="majorBidi" w:eastAsia="Times New Roman" w:hAnsiTheme="majorBidi" w:cstheme="majorBidi"/>
                <w:sz w:val="24"/>
                <w:szCs w:val="24"/>
                <w:lang w:bidi="ar-SA"/>
              </w:rPr>
            </w:pPr>
          </w:p>
        </w:tc>
        <w:tc>
          <w:tcPr>
            <w:tcW w:w="1276" w:type="dxa"/>
          </w:tcPr>
          <w:p w14:paraId="5F73AE34" w14:textId="2FABA5DE" w:rsidR="00725192" w:rsidRPr="006C48EB" w:rsidRDefault="00725192" w:rsidP="00AF7553">
            <w:pPr>
              <w:rPr>
                <w:rFonts w:asciiTheme="majorBidi" w:eastAsia="Times New Roman" w:hAnsiTheme="majorBidi" w:cstheme="majorBidi"/>
                <w:sz w:val="24"/>
                <w:szCs w:val="24"/>
                <w:lang w:bidi="ar-SA"/>
              </w:rPr>
            </w:pPr>
          </w:p>
        </w:tc>
        <w:tc>
          <w:tcPr>
            <w:tcW w:w="1521" w:type="dxa"/>
          </w:tcPr>
          <w:p w14:paraId="73EEF8FF" w14:textId="77777777" w:rsidR="00725192" w:rsidRPr="006C48EB" w:rsidRDefault="00725192" w:rsidP="00AF7553">
            <w:pPr>
              <w:rPr>
                <w:rFonts w:asciiTheme="majorBidi" w:eastAsia="Times New Roman" w:hAnsiTheme="majorBidi" w:cstheme="majorBidi"/>
                <w:sz w:val="24"/>
                <w:szCs w:val="24"/>
                <w:lang w:bidi="ar-SA"/>
              </w:rPr>
            </w:pPr>
          </w:p>
        </w:tc>
      </w:tr>
      <w:tr w:rsidR="00CD5141" w:rsidRPr="006C48EB" w14:paraId="382556D9" w14:textId="77777777" w:rsidTr="00265916">
        <w:tc>
          <w:tcPr>
            <w:tcW w:w="3506" w:type="dxa"/>
          </w:tcPr>
          <w:p w14:paraId="137E74AE" w14:textId="42DE60BF" w:rsidR="00725192" w:rsidRPr="006C48EB" w:rsidRDefault="00725192" w:rsidP="00846106">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6. </w:t>
            </w:r>
            <w:r w:rsidRPr="006C48EB">
              <w:rPr>
                <w:rFonts w:asciiTheme="majorBidi" w:eastAsia="Times New Roman" w:hAnsiTheme="majorBidi" w:cstheme="majorBidi"/>
                <w:sz w:val="24"/>
                <w:szCs w:val="24"/>
                <w:lang w:bidi="ar-SA"/>
              </w:rPr>
              <w:t>I want a genetic test for my risk of developing cancer</w:t>
            </w:r>
          </w:p>
        </w:tc>
        <w:tc>
          <w:tcPr>
            <w:tcW w:w="1043" w:type="dxa"/>
          </w:tcPr>
          <w:p w14:paraId="754EEAE9" w14:textId="77777777" w:rsidR="00725192" w:rsidRPr="006C48EB" w:rsidRDefault="00725192" w:rsidP="00AF7553">
            <w:pPr>
              <w:rPr>
                <w:rFonts w:asciiTheme="majorBidi" w:eastAsia="Times New Roman" w:hAnsiTheme="majorBidi" w:cstheme="majorBidi"/>
                <w:sz w:val="24"/>
                <w:szCs w:val="24"/>
                <w:lang w:bidi="ar-SA"/>
              </w:rPr>
            </w:pPr>
          </w:p>
        </w:tc>
        <w:tc>
          <w:tcPr>
            <w:tcW w:w="923" w:type="dxa"/>
          </w:tcPr>
          <w:p w14:paraId="3B49E455" w14:textId="77777777" w:rsidR="00725192" w:rsidRPr="006C48EB" w:rsidRDefault="00725192" w:rsidP="00AF7553">
            <w:pPr>
              <w:rPr>
                <w:rFonts w:asciiTheme="majorBidi" w:eastAsia="Times New Roman" w:hAnsiTheme="majorBidi" w:cstheme="majorBidi"/>
                <w:sz w:val="24"/>
                <w:szCs w:val="24"/>
                <w:lang w:bidi="ar-SA"/>
              </w:rPr>
            </w:pPr>
          </w:p>
        </w:tc>
        <w:tc>
          <w:tcPr>
            <w:tcW w:w="1081" w:type="dxa"/>
          </w:tcPr>
          <w:p w14:paraId="044E0ABB" w14:textId="77777777" w:rsidR="00725192" w:rsidRPr="006C48EB" w:rsidRDefault="00725192" w:rsidP="00AF7553">
            <w:pPr>
              <w:rPr>
                <w:rFonts w:asciiTheme="majorBidi" w:eastAsia="Times New Roman" w:hAnsiTheme="majorBidi" w:cstheme="majorBidi"/>
                <w:sz w:val="24"/>
                <w:szCs w:val="24"/>
                <w:lang w:bidi="ar-SA"/>
              </w:rPr>
            </w:pPr>
          </w:p>
        </w:tc>
        <w:tc>
          <w:tcPr>
            <w:tcW w:w="1276" w:type="dxa"/>
          </w:tcPr>
          <w:p w14:paraId="6F96D338" w14:textId="11A86597" w:rsidR="00725192" w:rsidRPr="006C48EB" w:rsidRDefault="00725192" w:rsidP="00AF7553">
            <w:pPr>
              <w:rPr>
                <w:rFonts w:asciiTheme="majorBidi" w:eastAsia="Times New Roman" w:hAnsiTheme="majorBidi" w:cstheme="majorBidi"/>
                <w:sz w:val="24"/>
                <w:szCs w:val="24"/>
                <w:lang w:bidi="ar-SA"/>
              </w:rPr>
            </w:pPr>
          </w:p>
        </w:tc>
        <w:tc>
          <w:tcPr>
            <w:tcW w:w="1521" w:type="dxa"/>
          </w:tcPr>
          <w:p w14:paraId="0831FED0" w14:textId="77777777" w:rsidR="00725192" w:rsidRPr="006C48EB" w:rsidRDefault="00725192" w:rsidP="00AF7553">
            <w:pPr>
              <w:rPr>
                <w:rFonts w:asciiTheme="majorBidi" w:eastAsia="Times New Roman" w:hAnsiTheme="majorBidi" w:cstheme="majorBidi"/>
                <w:sz w:val="24"/>
                <w:szCs w:val="24"/>
                <w:lang w:bidi="ar-SA"/>
              </w:rPr>
            </w:pPr>
          </w:p>
        </w:tc>
      </w:tr>
      <w:tr w:rsidR="00CD5141" w:rsidRPr="006C48EB" w14:paraId="372A87C3" w14:textId="77777777" w:rsidTr="00265916">
        <w:tc>
          <w:tcPr>
            <w:tcW w:w="3506" w:type="dxa"/>
          </w:tcPr>
          <w:p w14:paraId="565A8841" w14:textId="703F4499" w:rsidR="00725192" w:rsidRPr="006C48EB" w:rsidRDefault="00725192" w:rsidP="00846106">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7. </w:t>
            </w:r>
            <w:r w:rsidRPr="006C48EB">
              <w:rPr>
                <w:rFonts w:asciiTheme="majorBidi" w:eastAsia="Times New Roman" w:hAnsiTheme="majorBidi" w:cstheme="majorBidi"/>
                <w:sz w:val="24"/>
                <w:szCs w:val="24"/>
                <w:lang w:bidi="ar-SA"/>
              </w:rPr>
              <w:t>I want a genetic test for my risk of developing diabetes</w:t>
            </w:r>
          </w:p>
        </w:tc>
        <w:tc>
          <w:tcPr>
            <w:tcW w:w="1043" w:type="dxa"/>
          </w:tcPr>
          <w:p w14:paraId="6A29FCC1" w14:textId="77777777" w:rsidR="00725192" w:rsidRPr="006C48EB" w:rsidRDefault="00725192" w:rsidP="00AF7553">
            <w:pPr>
              <w:rPr>
                <w:rFonts w:asciiTheme="majorBidi" w:eastAsia="Times New Roman" w:hAnsiTheme="majorBidi" w:cstheme="majorBidi"/>
                <w:sz w:val="24"/>
                <w:szCs w:val="24"/>
                <w:lang w:bidi="ar-SA"/>
              </w:rPr>
            </w:pPr>
          </w:p>
        </w:tc>
        <w:tc>
          <w:tcPr>
            <w:tcW w:w="923" w:type="dxa"/>
          </w:tcPr>
          <w:p w14:paraId="757A6D3D" w14:textId="77777777" w:rsidR="00725192" w:rsidRPr="006C48EB" w:rsidRDefault="00725192" w:rsidP="00AF7553">
            <w:pPr>
              <w:rPr>
                <w:rFonts w:asciiTheme="majorBidi" w:eastAsia="Times New Roman" w:hAnsiTheme="majorBidi" w:cstheme="majorBidi"/>
                <w:sz w:val="24"/>
                <w:szCs w:val="24"/>
                <w:lang w:bidi="ar-SA"/>
              </w:rPr>
            </w:pPr>
          </w:p>
        </w:tc>
        <w:tc>
          <w:tcPr>
            <w:tcW w:w="1081" w:type="dxa"/>
          </w:tcPr>
          <w:p w14:paraId="783F45BD" w14:textId="77777777" w:rsidR="00725192" w:rsidRPr="006C48EB" w:rsidRDefault="00725192" w:rsidP="00AF7553">
            <w:pPr>
              <w:rPr>
                <w:rFonts w:asciiTheme="majorBidi" w:eastAsia="Times New Roman" w:hAnsiTheme="majorBidi" w:cstheme="majorBidi"/>
                <w:sz w:val="24"/>
                <w:szCs w:val="24"/>
                <w:lang w:bidi="ar-SA"/>
              </w:rPr>
            </w:pPr>
          </w:p>
        </w:tc>
        <w:tc>
          <w:tcPr>
            <w:tcW w:w="1276" w:type="dxa"/>
          </w:tcPr>
          <w:p w14:paraId="67D266EE" w14:textId="40FE563D" w:rsidR="00725192" w:rsidRPr="006C48EB" w:rsidRDefault="00725192" w:rsidP="00AF7553">
            <w:pPr>
              <w:rPr>
                <w:rFonts w:asciiTheme="majorBidi" w:eastAsia="Times New Roman" w:hAnsiTheme="majorBidi" w:cstheme="majorBidi"/>
                <w:sz w:val="24"/>
                <w:szCs w:val="24"/>
                <w:lang w:bidi="ar-SA"/>
              </w:rPr>
            </w:pPr>
          </w:p>
        </w:tc>
        <w:tc>
          <w:tcPr>
            <w:tcW w:w="1521" w:type="dxa"/>
          </w:tcPr>
          <w:p w14:paraId="0DC3AB1B" w14:textId="77777777" w:rsidR="00725192" w:rsidRPr="006C48EB" w:rsidRDefault="00725192" w:rsidP="00AF7553">
            <w:pPr>
              <w:rPr>
                <w:rFonts w:asciiTheme="majorBidi" w:eastAsia="Times New Roman" w:hAnsiTheme="majorBidi" w:cstheme="majorBidi"/>
                <w:sz w:val="24"/>
                <w:szCs w:val="24"/>
                <w:lang w:bidi="ar-SA"/>
              </w:rPr>
            </w:pPr>
          </w:p>
        </w:tc>
      </w:tr>
      <w:tr w:rsidR="00CD5141" w:rsidRPr="006C48EB" w14:paraId="18A810CF" w14:textId="77777777" w:rsidTr="00265916">
        <w:tc>
          <w:tcPr>
            <w:tcW w:w="3506" w:type="dxa"/>
          </w:tcPr>
          <w:p w14:paraId="44E32E24" w14:textId="4637A53B" w:rsidR="00725192" w:rsidRPr="006C48EB" w:rsidRDefault="00725192" w:rsidP="00846106">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8. </w:t>
            </w:r>
            <w:r w:rsidRPr="006C48EB">
              <w:rPr>
                <w:rFonts w:asciiTheme="majorBidi" w:eastAsia="Times New Roman" w:hAnsiTheme="majorBidi" w:cstheme="majorBidi"/>
                <w:sz w:val="24"/>
                <w:szCs w:val="24"/>
                <w:lang w:bidi="ar-SA"/>
              </w:rPr>
              <w:t>I want a genetic test for my risk of developing dementia</w:t>
            </w:r>
          </w:p>
        </w:tc>
        <w:tc>
          <w:tcPr>
            <w:tcW w:w="1043" w:type="dxa"/>
          </w:tcPr>
          <w:p w14:paraId="5A6DF238" w14:textId="77777777" w:rsidR="00725192" w:rsidRPr="006C48EB" w:rsidRDefault="00725192" w:rsidP="00AF7553">
            <w:pPr>
              <w:rPr>
                <w:rFonts w:asciiTheme="majorBidi" w:eastAsia="Times New Roman" w:hAnsiTheme="majorBidi" w:cstheme="majorBidi"/>
                <w:sz w:val="24"/>
                <w:szCs w:val="24"/>
                <w:lang w:bidi="ar-SA"/>
              </w:rPr>
            </w:pPr>
          </w:p>
        </w:tc>
        <w:tc>
          <w:tcPr>
            <w:tcW w:w="923" w:type="dxa"/>
          </w:tcPr>
          <w:p w14:paraId="2BA3C6BA" w14:textId="77777777" w:rsidR="00725192" w:rsidRPr="006C48EB" w:rsidRDefault="00725192" w:rsidP="00AF7553">
            <w:pPr>
              <w:rPr>
                <w:rFonts w:asciiTheme="majorBidi" w:eastAsia="Times New Roman" w:hAnsiTheme="majorBidi" w:cstheme="majorBidi"/>
                <w:sz w:val="24"/>
                <w:szCs w:val="24"/>
                <w:lang w:bidi="ar-SA"/>
              </w:rPr>
            </w:pPr>
          </w:p>
        </w:tc>
        <w:tc>
          <w:tcPr>
            <w:tcW w:w="1081" w:type="dxa"/>
          </w:tcPr>
          <w:p w14:paraId="32886EA9" w14:textId="77777777" w:rsidR="00725192" w:rsidRPr="006C48EB" w:rsidRDefault="00725192" w:rsidP="00AF7553">
            <w:pPr>
              <w:rPr>
                <w:rFonts w:asciiTheme="majorBidi" w:eastAsia="Times New Roman" w:hAnsiTheme="majorBidi" w:cstheme="majorBidi"/>
                <w:sz w:val="24"/>
                <w:szCs w:val="24"/>
                <w:lang w:bidi="ar-SA"/>
              </w:rPr>
            </w:pPr>
          </w:p>
        </w:tc>
        <w:tc>
          <w:tcPr>
            <w:tcW w:w="1276" w:type="dxa"/>
          </w:tcPr>
          <w:p w14:paraId="46F231B3" w14:textId="2E634CDC" w:rsidR="00725192" w:rsidRPr="006C48EB" w:rsidRDefault="00725192" w:rsidP="00AF7553">
            <w:pPr>
              <w:rPr>
                <w:rFonts w:asciiTheme="majorBidi" w:eastAsia="Times New Roman" w:hAnsiTheme="majorBidi" w:cstheme="majorBidi"/>
                <w:sz w:val="24"/>
                <w:szCs w:val="24"/>
                <w:lang w:bidi="ar-SA"/>
              </w:rPr>
            </w:pPr>
          </w:p>
        </w:tc>
        <w:tc>
          <w:tcPr>
            <w:tcW w:w="1521" w:type="dxa"/>
          </w:tcPr>
          <w:p w14:paraId="54697452" w14:textId="77777777" w:rsidR="00725192" w:rsidRPr="006C48EB" w:rsidRDefault="00725192" w:rsidP="00AF7553">
            <w:pPr>
              <w:rPr>
                <w:rFonts w:asciiTheme="majorBidi" w:eastAsia="Times New Roman" w:hAnsiTheme="majorBidi" w:cstheme="majorBidi"/>
                <w:sz w:val="24"/>
                <w:szCs w:val="24"/>
                <w:lang w:bidi="ar-SA"/>
              </w:rPr>
            </w:pPr>
          </w:p>
        </w:tc>
      </w:tr>
      <w:tr w:rsidR="00CD5141" w:rsidRPr="006C48EB" w14:paraId="36F00E38" w14:textId="77777777" w:rsidTr="00265916">
        <w:tc>
          <w:tcPr>
            <w:tcW w:w="3506" w:type="dxa"/>
          </w:tcPr>
          <w:p w14:paraId="002025C4" w14:textId="1B1F4290" w:rsidR="00D90EDD" w:rsidRPr="00D90EDD" w:rsidRDefault="00D90EDD" w:rsidP="00CB1660">
            <w:pPr>
              <w:shd w:val="clear" w:color="auto" w:fill="FFFFFF"/>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9.I would want the results of my genetic test to be kept for my future health needs  </w:t>
            </w:r>
          </w:p>
        </w:tc>
        <w:tc>
          <w:tcPr>
            <w:tcW w:w="1043" w:type="dxa"/>
          </w:tcPr>
          <w:p w14:paraId="6C557477" w14:textId="77777777" w:rsidR="00D90EDD" w:rsidRPr="006C48EB" w:rsidRDefault="00D90EDD" w:rsidP="00AF7553">
            <w:pPr>
              <w:rPr>
                <w:rFonts w:asciiTheme="majorBidi" w:eastAsia="Times New Roman" w:hAnsiTheme="majorBidi" w:cstheme="majorBidi"/>
                <w:sz w:val="24"/>
                <w:szCs w:val="24"/>
                <w:lang w:bidi="ar-SA"/>
              </w:rPr>
            </w:pPr>
          </w:p>
        </w:tc>
        <w:tc>
          <w:tcPr>
            <w:tcW w:w="923" w:type="dxa"/>
          </w:tcPr>
          <w:p w14:paraId="2561F624" w14:textId="77777777" w:rsidR="00D90EDD" w:rsidRPr="006C48EB" w:rsidRDefault="00D90EDD" w:rsidP="00AF7553">
            <w:pPr>
              <w:rPr>
                <w:rFonts w:asciiTheme="majorBidi" w:eastAsia="Times New Roman" w:hAnsiTheme="majorBidi" w:cstheme="majorBidi"/>
                <w:sz w:val="24"/>
                <w:szCs w:val="24"/>
                <w:lang w:bidi="ar-SA"/>
              </w:rPr>
            </w:pPr>
          </w:p>
        </w:tc>
        <w:tc>
          <w:tcPr>
            <w:tcW w:w="1081" w:type="dxa"/>
          </w:tcPr>
          <w:p w14:paraId="3A2C7D26" w14:textId="77777777" w:rsidR="00D90EDD" w:rsidRPr="006C48EB" w:rsidRDefault="00D90EDD" w:rsidP="00AF7553">
            <w:pPr>
              <w:rPr>
                <w:rFonts w:asciiTheme="majorBidi" w:eastAsia="Times New Roman" w:hAnsiTheme="majorBidi" w:cstheme="majorBidi"/>
                <w:sz w:val="24"/>
                <w:szCs w:val="24"/>
                <w:lang w:bidi="ar-SA"/>
              </w:rPr>
            </w:pPr>
          </w:p>
        </w:tc>
        <w:tc>
          <w:tcPr>
            <w:tcW w:w="1276" w:type="dxa"/>
          </w:tcPr>
          <w:p w14:paraId="57C9EBE0" w14:textId="77777777" w:rsidR="00D90EDD" w:rsidRPr="006C48EB" w:rsidRDefault="00D90EDD" w:rsidP="00AF7553">
            <w:pPr>
              <w:rPr>
                <w:rFonts w:asciiTheme="majorBidi" w:eastAsia="Times New Roman" w:hAnsiTheme="majorBidi" w:cstheme="majorBidi"/>
                <w:sz w:val="24"/>
                <w:szCs w:val="24"/>
                <w:lang w:bidi="ar-SA"/>
              </w:rPr>
            </w:pPr>
          </w:p>
        </w:tc>
        <w:tc>
          <w:tcPr>
            <w:tcW w:w="1521" w:type="dxa"/>
          </w:tcPr>
          <w:p w14:paraId="786ADEBE" w14:textId="77777777" w:rsidR="00D90EDD" w:rsidRPr="006C48EB" w:rsidRDefault="00D90EDD" w:rsidP="00AF7553">
            <w:pPr>
              <w:rPr>
                <w:rFonts w:asciiTheme="majorBidi" w:eastAsia="Times New Roman" w:hAnsiTheme="majorBidi" w:cstheme="majorBidi"/>
                <w:sz w:val="24"/>
                <w:szCs w:val="24"/>
                <w:lang w:bidi="ar-SA"/>
              </w:rPr>
            </w:pPr>
          </w:p>
        </w:tc>
      </w:tr>
    </w:tbl>
    <w:p w14:paraId="5DE58645" w14:textId="77777777" w:rsidR="00BE5032" w:rsidRDefault="00BE5032" w:rsidP="00BE5032">
      <w:pPr>
        <w:pStyle w:val="ListParagraph"/>
        <w:shd w:val="clear" w:color="auto" w:fill="FFFFFF"/>
        <w:spacing w:after="0" w:line="240" w:lineRule="auto"/>
        <w:jc w:val="right"/>
        <w:rPr>
          <w:rFonts w:asciiTheme="majorBidi" w:eastAsia="Times New Roman" w:hAnsiTheme="majorBidi" w:cstheme="majorBidi"/>
          <w:sz w:val="24"/>
          <w:szCs w:val="24"/>
          <w:lang w:bidi="ar-SA"/>
        </w:rPr>
      </w:pPr>
    </w:p>
    <w:p w14:paraId="3ED5DBC8" w14:textId="4668E67A" w:rsidR="004A5773" w:rsidRDefault="004A5773" w:rsidP="00725192">
      <w:pPr>
        <w:shd w:val="clear" w:color="auto" w:fill="FFFFFF"/>
        <w:spacing w:after="0" w:line="240" w:lineRule="auto"/>
        <w:rPr>
          <w:rFonts w:asciiTheme="majorBidi" w:eastAsia="Times New Roman" w:hAnsiTheme="majorBidi" w:cstheme="majorBidi"/>
          <w:b/>
          <w:bCs/>
          <w:sz w:val="24"/>
          <w:szCs w:val="24"/>
          <w:lang w:bidi="ar-SA"/>
        </w:rPr>
      </w:pPr>
    </w:p>
    <w:p w14:paraId="727AC4CE" w14:textId="77777777" w:rsidR="004A5773" w:rsidRDefault="004A5773">
      <w:pPr>
        <w:rPr>
          <w:rFonts w:asciiTheme="majorBidi" w:eastAsia="Times New Roman" w:hAnsiTheme="majorBidi" w:cstheme="majorBidi"/>
          <w:b/>
          <w:bCs/>
          <w:sz w:val="24"/>
          <w:szCs w:val="24"/>
          <w:lang w:bidi="ar-SA"/>
        </w:rPr>
      </w:pPr>
      <w:r>
        <w:rPr>
          <w:rFonts w:asciiTheme="majorBidi" w:eastAsia="Times New Roman" w:hAnsiTheme="majorBidi" w:cstheme="majorBidi"/>
          <w:b/>
          <w:bCs/>
          <w:sz w:val="24"/>
          <w:szCs w:val="24"/>
          <w:lang w:bidi="ar-SA"/>
        </w:rPr>
        <w:br w:type="page"/>
      </w:r>
    </w:p>
    <w:p w14:paraId="56DAD49B" w14:textId="4F443FD7" w:rsidR="00725192" w:rsidRPr="00EF323B" w:rsidRDefault="00725192" w:rsidP="00F62872">
      <w:pPr>
        <w:pStyle w:val="ListParagraph"/>
        <w:numPr>
          <w:ilvl w:val="0"/>
          <w:numId w:val="62"/>
        </w:numPr>
        <w:rPr>
          <w:rFonts w:asciiTheme="majorBidi" w:eastAsia="Times New Roman" w:hAnsiTheme="majorBidi" w:cstheme="majorBidi"/>
          <w:b/>
          <w:bCs/>
          <w:sz w:val="24"/>
          <w:szCs w:val="24"/>
          <w:lang w:bidi="ar-SA"/>
        </w:rPr>
      </w:pPr>
      <w:r>
        <w:rPr>
          <w:rFonts w:asciiTheme="majorBidi" w:eastAsia="Times New Roman" w:hAnsiTheme="majorBidi" w:cstheme="majorBidi"/>
          <w:b/>
          <w:bCs/>
          <w:sz w:val="24"/>
          <w:szCs w:val="24"/>
          <w:lang w:bidi="ar-SA"/>
        </w:rPr>
        <w:t>The Qatar Genome Project (QGP) and p</w:t>
      </w:r>
      <w:r w:rsidRPr="00EF323B">
        <w:rPr>
          <w:rFonts w:asciiTheme="majorBidi" w:eastAsia="Times New Roman" w:hAnsiTheme="majorBidi" w:cstheme="majorBidi"/>
          <w:b/>
          <w:bCs/>
          <w:sz w:val="24"/>
          <w:szCs w:val="24"/>
          <w:lang w:bidi="ar-SA"/>
        </w:rPr>
        <w:t>erceived benefits to Qatar</w:t>
      </w:r>
    </w:p>
    <w:p w14:paraId="241B2064" w14:textId="77777777" w:rsidR="00725192" w:rsidRDefault="00725192" w:rsidP="00725192">
      <w:pPr>
        <w:shd w:val="clear" w:color="auto" w:fill="FFFFFF"/>
        <w:spacing w:after="0" w:line="240" w:lineRule="auto"/>
        <w:rPr>
          <w:rFonts w:asciiTheme="majorBidi" w:eastAsia="Times New Roman" w:hAnsiTheme="majorBidi" w:cstheme="majorBidi"/>
          <w:sz w:val="24"/>
          <w:szCs w:val="24"/>
          <w:lang w:bidi="ar-SA"/>
        </w:rPr>
      </w:pPr>
    </w:p>
    <w:p w14:paraId="43300B8E" w14:textId="26771CE0" w:rsidR="00B77384" w:rsidRDefault="00B77384" w:rsidP="00B77384">
      <w:pPr>
        <w:shd w:val="clear" w:color="auto" w:fill="FFFFFF"/>
        <w:rPr>
          <w:rFonts w:ascii="Times New Roman" w:hAnsi="Times New Roman"/>
          <w:sz w:val="24"/>
          <w:szCs w:val="24"/>
        </w:rPr>
      </w:pPr>
      <w:r>
        <w:rPr>
          <w:rFonts w:ascii="Times New Roman" w:hAnsi="Times New Roman"/>
          <w:sz w:val="24"/>
          <w:szCs w:val="24"/>
        </w:rPr>
        <w:t xml:space="preserve">The </w:t>
      </w:r>
      <w:r w:rsidRPr="00B77384">
        <w:rPr>
          <w:rFonts w:ascii="Times New Roman" w:hAnsi="Times New Roman"/>
          <w:sz w:val="24"/>
          <w:szCs w:val="24"/>
        </w:rPr>
        <w:t xml:space="preserve">Qatar </w:t>
      </w:r>
      <w:r>
        <w:rPr>
          <w:rFonts w:ascii="Times New Roman" w:hAnsi="Times New Roman"/>
          <w:sz w:val="24"/>
          <w:szCs w:val="24"/>
        </w:rPr>
        <w:t>G</w:t>
      </w:r>
      <w:r w:rsidRPr="00B77384">
        <w:rPr>
          <w:rFonts w:ascii="Times New Roman" w:hAnsi="Times New Roman"/>
          <w:sz w:val="24"/>
          <w:szCs w:val="24"/>
        </w:rPr>
        <w:t xml:space="preserve">enome </w:t>
      </w:r>
      <w:r>
        <w:rPr>
          <w:rFonts w:ascii="Times New Roman" w:hAnsi="Times New Roman"/>
          <w:sz w:val="24"/>
          <w:szCs w:val="24"/>
        </w:rPr>
        <w:t>P</w:t>
      </w:r>
      <w:r w:rsidRPr="00B77384">
        <w:rPr>
          <w:rFonts w:ascii="Times New Roman" w:hAnsi="Times New Roman"/>
          <w:sz w:val="24"/>
          <w:szCs w:val="24"/>
        </w:rPr>
        <w:t>roject is a national project initiated by Qatar Foundation</w:t>
      </w:r>
      <w:r>
        <w:rPr>
          <w:rFonts w:ascii="Times New Roman" w:hAnsi="Times New Roman"/>
          <w:sz w:val="24"/>
          <w:szCs w:val="24"/>
        </w:rPr>
        <w:t xml:space="preserve">.  </w:t>
      </w:r>
      <w:r w:rsidRPr="00B77384">
        <w:rPr>
          <w:rFonts w:ascii="Times New Roman" w:hAnsi="Times New Roman"/>
          <w:sz w:val="24"/>
          <w:szCs w:val="24"/>
        </w:rPr>
        <w:t xml:space="preserve"> </w:t>
      </w:r>
      <w:r>
        <w:rPr>
          <w:rFonts w:ascii="Times New Roman" w:hAnsi="Times New Roman"/>
          <w:sz w:val="24"/>
          <w:szCs w:val="24"/>
        </w:rPr>
        <w:t>T</w:t>
      </w:r>
      <w:r w:rsidRPr="00B77384">
        <w:rPr>
          <w:rFonts w:ascii="Times New Roman" w:hAnsi="Times New Roman"/>
          <w:sz w:val="24"/>
          <w:szCs w:val="24"/>
        </w:rPr>
        <w:t>he project aims to use the latest technological developments in the field of genomics and employ them in providing better health care</w:t>
      </w:r>
      <w:r>
        <w:rPr>
          <w:rFonts w:ascii="Times New Roman" w:hAnsi="Times New Roman"/>
          <w:sz w:val="24"/>
          <w:szCs w:val="24"/>
        </w:rPr>
        <w:t>.  T</w:t>
      </w:r>
      <w:r w:rsidRPr="00B77384">
        <w:rPr>
          <w:rFonts w:ascii="Times New Roman" w:hAnsi="Times New Roman"/>
          <w:sz w:val="24"/>
          <w:szCs w:val="24"/>
        </w:rPr>
        <w:t>he pr</w:t>
      </w:r>
      <w:r>
        <w:rPr>
          <w:rFonts w:ascii="Times New Roman" w:hAnsi="Times New Roman"/>
          <w:sz w:val="24"/>
          <w:szCs w:val="24"/>
        </w:rPr>
        <w:t>oject is in its pilot phase and seeks</w:t>
      </w:r>
      <w:r w:rsidRPr="00B77384">
        <w:rPr>
          <w:rFonts w:ascii="Times New Roman" w:hAnsi="Times New Roman"/>
          <w:sz w:val="24"/>
          <w:szCs w:val="24"/>
        </w:rPr>
        <w:t xml:space="preserve"> to create a data</w:t>
      </w:r>
      <w:r>
        <w:rPr>
          <w:rFonts w:ascii="Times New Roman" w:hAnsi="Times New Roman"/>
          <w:sz w:val="24"/>
          <w:szCs w:val="24"/>
        </w:rPr>
        <w:t xml:space="preserve">base of genetic information for the Qatari community.  </w:t>
      </w:r>
      <w:r w:rsidRPr="00B77384">
        <w:rPr>
          <w:rFonts w:ascii="Times New Roman" w:hAnsi="Times New Roman"/>
          <w:sz w:val="24"/>
          <w:szCs w:val="24"/>
        </w:rPr>
        <w:t>The pr</w:t>
      </w:r>
      <w:r>
        <w:rPr>
          <w:rFonts w:ascii="Times New Roman" w:hAnsi="Times New Roman"/>
          <w:sz w:val="24"/>
          <w:szCs w:val="24"/>
        </w:rPr>
        <w:t xml:space="preserve">oject will help </w:t>
      </w:r>
      <w:r w:rsidRPr="00B77384">
        <w:rPr>
          <w:rFonts w:ascii="Times New Roman" w:hAnsi="Times New Roman"/>
          <w:sz w:val="24"/>
          <w:szCs w:val="24"/>
        </w:rPr>
        <w:t xml:space="preserve">implement the concept of personalized medicine in healthcare in Qatar </w:t>
      </w:r>
      <w:r>
        <w:rPr>
          <w:rFonts w:ascii="Times New Roman" w:hAnsi="Times New Roman"/>
          <w:sz w:val="24"/>
          <w:szCs w:val="24"/>
        </w:rPr>
        <w:t>improving</w:t>
      </w:r>
      <w:r w:rsidRPr="00B77384">
        <w:rPr>
          <w:rFonts w:ascii="Times New Roman" w:hAnsi="Times New Roman"/>
          <w:sz w:val="24"/>
          <w:szCs w:val="24"/>
        </w:rPr>
        <w:t xml:space="preserve"> preventive </w:t>
      </w:r>
      <w:r>
        <w:rPr>
          <w:rFonts w:ascii="Times New Roman" w:hAnsi="Times New Roman"/>
          <w:sz w:val="24"/>
          <w:szCs w:val="24"/>
        </w:rPr>
        <w:t>medicine</w:t>
      </w:r>
      <w:r w:rsidRPr="00B77384">
        <w:rPr>
          <w:rFonts w:ascii="Times New Roman" w:hAnsi="Times New Roman"/>
          <w:sz w:val="24"/>
          <w:szCs w:val="24"/>
        </w:rPr>
        <w:t>.</w:t>
      </w:r>
      <w:r>
        <w:rPr>
          <w:rFonts w:ascii="Times New Roman" w:hAnsi="Times New Roman"/>
          <w:sz w:val="24"/>
          <w:szCs w:val="24"/>
        </w:rPr>
        <w:t xml:space="preserve"> </w:t>
      </w:r>
    </w:p>
    <w:p w14:paraId="4FAEDAA5" w14:textId="77777777" w:rsidR="00725192" w:rsidRPr="004620B3" w:rsidRDefault="00725192" w:rsidP="00725192">
      <w:pPr>
        <w:shd w:val="clear" w:color="auto" w:fill="FFFFFF"/>
        <w:spacing w:before="240" w:after="0" w:line="240" w:lineRule="auto"/>
        <w:rPr>
          <w:rFonts w:asciiTheme="majorBidi" w:eastAsia="Times New Roman" w:hAnsiTheme="majorBidi" w:cstheme="majorBidi"/>
          <w:b/>
          <w:bCs/>
          <w:sz w:val="24"/>
          <w:szCs w:val="24"/>
          <w:lang w:bidi="ar-SA"/>
        </w:rPr>
      </w:pPr>
      <w:r>
        <w:rPr>
          <w:rFonts w:asciiTheme="majorBidi" w:eastAsia="Times New Roman" w:hAnsiTheme="majorBidi" w:cstheme="majorBidi"/>
          <w:b/>
          <w:bCs/>
          <w:sz w:val="24"/>
          <w:szCs w:val="24"/>
          <w:lang w:bidi="ar-SA"/>
        </w:rPr>
        <w:t>c</w:t>
      </w:r>
      <w:r w:rsidRPr="004620B3">
        <w:rPr>
          <w:rFonts w:asciiTheme="majorBidi" w:eastAsia="Times New Roman" w:hAnsiTheme="majorBidi" w:cstheme="majorBidi"/>
          <w:b/>
          <w:bCs/>
          <w:sz w:val="24"/>
          <w:szCs w:val="24"/>
          <w:lang w:bidi="ar-SA"/>
        </w:rPr>
        <w:t xml:space="preserve">. </w:t>
      </w:r>
      <w:r>
        <w:rPr>
          <w:rFonts w:asciiTheme="majorBidi" w:eastAsia="Times New Roman" w:hAnsiTheme="majorBidi" w:cstheme="majorBidi"/>
          <w:b/>
          <w:bCs/>
          <w:sz w:val="24"/>
          <w:szCs w:val="24"/>
          <w:lang w:bidi="ar-SA"/>
        </w:rPr>
        <w:t>Willingness to participate</w:t>
      </w:r>
      <w:r w:rsidRPr="004620B3">
        <w:rPr>
          <w:rFonts w:asciiTheme="majorBidi" w:eastAsia="Times New Roman" w:hAnsiTheme="majorBidi" w:cstheme="majorBidi"/>
          <w:b/>
          <w:bCs/>
          <w:sz w:val="24"/>
          <w:szCs w:val="24"/>
          <w:lang w:bidi="ar-SA"/>
        </w:rPr>
        <w:t xml:space="preserve"> </w:t>
      </w:r>
    </w:p>
    <w:p w14:paraId="0206DA51" w14:textId="77777777" w:rsidR="00725192" w:rsidRDefault="00725192" w:rsidP="00725192">
      <w:pPr>
        <w:shd w:val="clear" w:color="auto" w:fill="FFFFFF"/>
        <w:spacing w:after="0" w:line="240" w:lineRule="auto"/>
        <w:jc w:val="right"/>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[Q: WILLING]</w:t>
      </w:r>
    </w:p>
    <w:p w14:paraId="5BF1F7E4" w14:textId="66E9B9F7" w:rsidR="00725192" w:rsidRPr="004620B3" w:rsidRDefault="004A5773" w:rsidP="004A5773">
      <w:p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Having read the description of the project, would </w:t>
      </w:r>
      <w:r w:rsidR="00725192">
        <w:rPr>
          <w:rFonts w:asciiTheme="majorBidi" w:eastAsia="Times New Roman" w:hAnsiTheme="majorBidi" w:cstheme="majorBidi"/>
          <w:sz w:val="24"/>
          <w:szCs w:val="24"/>
          <w:lang w:bidi="ar-SA"/>
        </w:rPr>
        <w:t>you be willing to participate in the Qatar Genome Project?</w:t>
      </w:r>
    </w:p>
    <w:p w14:paraId="6CBFD4F2" w14:textId="41FF4FA5" w:rsidR="00725192" w:rsidRPr="004620B3" w:rsidRDefault="00545092" w:rsidP="00D06AC1">
      <w:pPr>
        <w:pStyle w:val="ListParagraph"/>
        <w:numPr>
          <w:ilvl w:val="0"/>
          <w:numId w:val="35"/>
        </w:numPr>
        <w:shd w:val="clear" w:color="auto" w:fill="FFFFFF"/>
        <w:spacing w:after="0" w:line="240" w:lineRule="auto"/>
        <w:rPr>
          <w:rFonts w:asciiTheme="majorBidi" w:eastAsia="Times New Roman" w:hAnsiTheme="majorBidi" w:cstheme="majorBidi"/>
          <w:sz w:val="24"/>
          <w:szCs w:val="24"/>
          <w:lang w:bidi="ar-SA"/>
        </w:rPr>
      </w:pPr>
      <w:r w:rsidRPr="004620B3">
        <w:rPr>
          <w:rFonts w:asciiTheme="majorBidi" w:eastAsia="Times New Roman" w:hAnsiTheme="majorBidi" w:cstheme="majorBidi"/>
          <w:sz w:val="24"/>
          <w:szCs w:val="24"/>
          <w:lang w:bidi="ar-SA"/>
        </w:rPr>
        <w:t xml:space="preserve">YES                                       </w:t>
      </w:r>
    </w:p>
    <w:p w14:paraId="714A1E02" w14:textId="434A0C70" w:rsidR="00A86834" w:rsidRDefault="00545092" w:rsidP="00A86834">
      <w:pPr>
        <w:pStyle w:val="ListParagraph"/>
        <w:numPr>
          <w:ilvl w:val="0"/>
          <w:numId w:val="35"/>
        </w:numPr>
        <w:shd w:val="clear" w:color="auto" w:fill="FFFFFF"/>
        <w:spacing w:after="0" w:line="240" w:lineRule="auto"/>
        <w:rPr>
          <w:rFonts w:asciiTheme="majorBidi" w:eastAsia="Times New Roman" w:hAnsiTheme="majorBidi" w:cstheme="majorBidi"/>
          <w:sz w:val="24"/>
          <w:szCs w:val="24"/>
          <w:lang w:bidi="ar-SA"/>
        </w:rPr>
      </w:pPr>
      <w:r w:rsidRPr="004620B3">
        <w:rPr>
          <w:rFonts w:asciiTheme="majorBidi" w:eastAsia="Times New Roman" w:hAnsiTheme="majorBidi" w:cstheme="majorBidi"/>
          <w:sz w:val="24"/>
          <w:szCs w:val="24"/>
          <w:lang w:bidi="ar-SA"/>
        </w:rPr>
        <w:t>NO</w:t>
      </w:r>
      <w:r w:rsidRPr="00A86834">
        <w:rPr>
          <w:rFonts w:asciiTheme="majorBidi" w:eastAsia="Times New Roman" w:hAnsiTheme="majorBidi" w:cstheme="majorBidi"/>
          <w:sz w:val="24"/>
          <w:szCs w:val="24"/>
          <w:lang w:bidi="ar-SA"/>
        </w:rPr>
        <w:t xml:space="preserve"> </w:t>
      </w:r>
    </w:p>
    <w:p w14:paraId="5DF528B2" w14:textId="77777777" w:rsidR="00A86834" w:rsidRDefault="00A86834" w:rsidP="003C10BA">
      <w:pPr>
        <w:pStyle w:val="ListParagraph"/>
        <w:numPr>
          <w:ilvl w:val="0"/>
          <w:numId w:val="56"/>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DON’T KNOW</w:t>
      </w:r>
    </w:p>
    <w:p w14:paraId="162B5356" w14:textId="21270D15" w:rsidR="00A86834" w:rsidRPr="00A86834" w:rsidRDefault="00A86834" w:rsidP="003C10BA">
      <w:pPr>
        <w:pStyle w:val="ListParagraph"/>
        <w:numPr>
          <w:ilvl w:val="0"/>
          <w:numId w:val="56"/>
        </w:numPr>
        <w:shd w:val="clear" w:color="auto" w:fill="FFFFFF"/>
        <w:spacing w:after="0" w:line="240" w:lineRule="auto"/>
        <w:rPr>
          <w:rFonts w:asciiTheme="majorBidi" w:eastAsia="Times New Roman" w:hAnsiTheme="majorBidi" w:cstheme="majorBidi"/>
          <w:sz w:val="24"/>
          <w:szCs w:val="24"/>
          <w:lang w:bidi="ar-SA"/>
        </w:rPr>
      </w:pPr>
      <w:r w:rsidRPr="00A86834">
        <w:rPr>
          <w:rFonts w:asciiTheme="majorBidi" w:eastAsia="Times New Roman" w:hAnsiTheme="majorBidi" w:cstheme="majorBidi"/>
          <w:sz w:val="24"/>
          <w:szCs w:val="24"/>
          <w:lang w:bidi="ar-SA"/>
        </w:rPr>
        <w:t>REFUSED</w:t>
      </w:r>
    </w:p>
    <w:p w14:paraId="28B767D5" w14:textId="77777777" w:rsidR="00725192" w:rsidRPr="00265916" w:rsidRDefault="00725192" w:rsidP="00725192">
      <w:pPr>
        <w:shd w:val="clear" w:color="auto" w:fill="FFFFFF"/>
        <w:spacing w:after="0" w:line="240" w:lineRule="auto"/>
        <w:jc w:val="right"/>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[Q: WHYNOT]</w:t>
      </w:r>
    </w:p>
    <w:p w14:paraId="1F171B3E" w14:textId="6CF7FEDD" w:rsidR="00725192" w:rsidRPr="00265916" w:rsidRDefault="005A17A2" w:rsidP="005A17A2">
      <w:pPr>
        <w:shd w:val="clear" w:color="auto" w:fill="FFFFFF"/>
        <w:spacing w:after="0" w:line="240" w:lineRule="auto"/>
        <w:rPr>
          <w:rFonts w:asciiTheme="majorBidi" w:eastAsia="Times New Roman" w:hAnsiTheme="majorBidi" w:cstheme="majorBidi"/>
          <w:b/>
          <w:bCs/>
          <w:sz w:val="24"/>
          <w:szCs w:val="24"/>
          <w:lang w:bidi="ar-SA"/>
        </w:rPr>
      </w:pPr>
      <w:r w:rsidRPr="00265916">
        <w:rPr>
          <w:rFonts w:asciiTheme="majorBidi" w:eastAsia="Times New Roman" w:hAnsiTheme="majorBidi" w:cstheme="majorBidi"/>
          <w:b/>
          <w:bCs/>
          <w:sz w:val="24"/>
          <w:szCs w:val="24"/>
          <w:lang w:bidi="ar-SA"/>
        </w:rPr>
        <w:t>IF WILLING=2</w:t>
      </w:r>
      <w:r w:rsidR="00F90F0E" w:rsidRPr="00265916">
        <w:rPr>
          <w:rFonts w:asciiTheme="majorBidi" w:eastAsia="Times New Roman" w:hAnsiTheme="majorBidi" w:cstheme="majorBidi"/>
          <w:b/>
          <w:bCs/>
          <w:sz w:val="24"/>
          <w:szCs w:val="24"/>
          <w:lang w:bidi="ar-SA"/>
        </w:rPr>
        <w:t>, ASK</w:t>
      </w:r>
    </w:p>
    <w:p w14:paraId="34FB7BE4" w14:textId="77777777" w:rsidR="00B62EAC" w:rsidRPr="00265916" w:rsidRDefault="00B62EAC" w:rsidP="005A17A2">
      <w:pPr>
        <w:shd w:val="clear" w:color="auto" w:fill="FFFFFF"/>
        <w:spacing w:after="0" w:line="240" w:lineRule="auto"/>
        <w:rPr>
          <w:rFonts w:asciiTheme="majorBidi" w:eastAsia="Times New Roman" w:hAnsiTheme="majorBidi" w:cstheme="majorBidi"/>
          <w:b/>
          <w:bCs/>
          <w:sz w:val="24"/>
          <w:szCs w:val="24"/>
          <w:lang w:bidi="ar-SA"/>
        </w:rPr>
      </w:pPr>
    </w:p>
    <w:p w14:paraId="547CCA3A" w14:textId="765BB508" w:rsidR="00725192" w:rsidRPr="00265916" w:rsidRDefault="00D36B9A" w:rsidP="002B5A4B">
      <w:pPr>
        <w:shd w:val="clear" w:color="auto" w:fill="FFFFFF"/>
        <w:spacing w:after="0"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What</w:t>
      </w:r>
      <w:r w:rsidR="00725192" w:rsidRPr="00265916">
        <w:rPr>
          <w:rFonts w:asciiTheme="majorBidi" w:eastAsia="Times New Roman" w:hAnsiTheme="majorBidi" w:cstheme="majorBidi"/>
          <w:sz w:val="24"/>
          <w:szCs w:val="24"/>
          <w:lang w:bidi="ar-SA"/>
        </w:rPr>
        <w:t xml:space="preserve"> </w:t>
      </w:r>
      <w:r w:rsidR="00421EE2" w:rsidRPr="00265916">
        <w:rPr>
          <w:rFonts w:asciiTheme="majorBidi" w:eastAsia="Times New Roman" w:hAnsiTheme="majorBidi" w:cstheme="majorBidi"/>
          <w:sz w:val="24"/>
          <w:szCs w:val="24"/>
          <w:lang w:bidi="ar-SA"/>
        </w:rPr>
        <w:t xml:space="preserve">would you say is the </w:t>
      </w:r>
      <w:r w:rsidR="00725192" w:rsidRPr="00265916">
        <w:rPr>
          <w:rFonts w:asciiTheme="majorBidi" w:eastAsia="Times New Roman" w:hAnsiTheme="majorBidi" w:cstheme="majorBidi"/>
          <w:sz w:val="24"/>
          <w:szCs w:val="24"/>
          <w:lang w:bidi="ar-SA"/>
        </w:rPr>
        <w:t>reason why you would choose not to participate?</w:t>
      </w:r>
    </w:p>
    <w:p w14:paraId="63FFB787" w14:textId="4CC07615" w:rsidR="00B62EAC" w:rsidRDefault="007D2E0C" w:rsidP="007D2E0C">
      <w:pPr>
        <w:shd w:val="clear" w:color="auto" w:fill="FFFFFF"/>
        <w:spacing w:after="0" w:line="240" w:lineRule="auto"/>
        <w:rPr>
          <w:rFonts w:asciiTheme="majorBidi" w:eastAsia="Times New Roman" w:hAnsiTheme="majorBidi" w:cstheme="majorBidi"/>
          <w:b/>
          <w:bCs/>
          <w:sz w:val="24"/>
          <w:szCs w:val="24"/>
          <w:lang w:bidi="ar-SA"/>
        </w:rPr>
      </w:pPr>
      <w:r w:rsidRPr="007D2E0C">
        <w:rPr>
          <w:rFonts w:asciiTheme="majorBidi" w:eastAsia="Times New Roman" w:hAnsiTheme="majorBidi" w:cstheme="majorBidi"/>
          <w:b/>
          <w:bCs/>
          <w:sz w:val="24"/>
          <w:szCs w:val="24"/>
          <w:highlight w:val="yellow"/>
          <w:lang w:bidi="ar-SA"/>
        </w:rPr>
        <w:t>INTERVIEWER: PROBE FROM RESPONSE AND SELECT UP TO THREE ANSWERS (“Any other reason?”)  IN ORDER OF MENTION BY RESPONDENT</w:t>
      </w:r>
      <w:r w:rsidR="003D5DDD" w:rsidRPr="007D2E0C">
        <w:rPr>
          <w:rFonts w:asciiTheme="majorBidi" w:eastAsia="Times New Roman" w:hAnsiTheme="majorBidi" w:cstheme="majorBidi"/>
          <w:b/>
          <w:bCs/>
          <w:sz w:val="24"/>
          <w:szCs w:val="24"/>
          <w:highlight w:val="yellow"/>
          <w:lang w:bidi="ar-SA"/>
        </w:rPr>
        <w:t xml:space="preserve"> </w:t>
      </w:r>
    </w:p>
    <w:p w14:paraId="1FEAFE73" w14:textId="77777777" w:rsidR="007D2E0C" w:rsidRPr="00265916" w:rsidRDefault="007D2E0C" w:rsidP="007D2E0C">
      <w:pPr>
        <w:shd w:val="clear" w:color="auto" w:fill="FFFFFF"/>
        <w:spacing w:after="0" w:line="240" w:lineRule="auto"/>
        <w:rPr>
          <w:rFonts w:asciiTheme="majorBidi" w:eastAsia="Times New Roman" w:hAnsiTheme="majorBidi" w:cstheme="majorBidi"/>
          <w:b/>
          <w:bCs/>
          <w:sz w:val="24"/>
          <w:szCs w:val="24"/>
          <w:lang w:bidi="ar-SA"/>
        </w:rPr>
      </w:pPr>
    </w:p>
    <w:p w14:paraId="5266EF75" w14:textId="464F1B63" w:rsidR="00725192" w:rsidRPr="00265916" w:rsidRDefault="00B62EAC" w:rsidP="00D06AC1">
      <w:pPr>
        <w:pStyle w:val="ListParagraph"/>
        <w:numPr>
          <w:ilvl w:val="0"/>
          <w:numId w:val="36"/>
        </w:numPr>
        <w:shd w:val="clear" w:color="auto" w:fill="FFFFFF"/>
        <w:spacing w:after="0"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 xml:space="preserve">HAVING AN EXTRA TUBE OF BLOOD DRAWN            </w:t>
      </w:r>
    </w:p>
    <w:p w14:paraId="51FD33EB" w14:textId="2691C498" w:rsidR="00725192" w:rsidRPr="00265916" w:rsidRDefault="00B62EAC" w:rsidP="00D06AC1">
      <w:pPr>
        <w:pStyle w:val="ListParagraph"/>
        <w:numPr>
          <w:ilvl w:val="0"/>
          <w:numId w:val="36"/>
        </w:numPr>
        <w:shd w:val="clear" w:color="auto" w:fill="FFFFFF"/>
        <w:spacing w:after="0"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 xml:space="preserve">KEEPING MY INFORMATION PRIVATE AND SECURE           </w:t>
      </w:r>
    </w:p>
    <w:p w14:paraId="79BDA518" w14:textId="4B58C55F" w:rsidR="00725192" w:rsidRPr="00265916" w:rsidRDefault="00B62EAC" w:rsidP="00D06AC1">
      <w:pPr>
        <w:pStyle w:val="ListParagraph"/>
        <w:numPr>
          <w:ilvl w:val="0"/>
          <w:numId w:val="36"/>
        </w:numPr>
        <w:shd w:val="clear" w:color="auto" w:fill="FFFFFF"/>
        <w:spacing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INTERFERING WITH THE WILL OF GOD BY TAKING PART IN THE COLLECTION OF GENETIC DATA</w:t>
      </w:r>
    </w:p>
    <w:p w14:paraId="7B738B0B" w14:textId="04EBF2CB" w:rsidR="00725192" w:rsidRPr="00265916" w:rsidRDefault="00B62EAC" w:rsidP="00D06AC1">
      <w:pPr>
        <w:pStyle w:val="ListParagraph"/>
        <w:numPr>
          <w:ilvl w:val="0"/>
          <w:numId w:val="36"/>
        </w:numPr>
        <w:shd w:val="clear" w:color="auto" w:fill="FFFFFF"/>
        <w:spacing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 xml:space="preserve">REVEALING MY PERSONAL PREDISPOSITION TO DISEASES THAT COULD APPLY TO OTHER FAMILY MEMBER </w:t>
      </w:r>
    </w:p>
    <w:p w14:paraId="1AAA129E" w14:textId="319855A4" w:rsidR="00725192" w:rsidRPr="00265916" w:rsidRDefault="00B62EAC" w:rsidP="00AF3826">
      <w:pPr>
        <w:pStyle w:val="ListParagraph"/>
        <w:numPr>
          <w:ilvl w:val="0"/>
          <w:numId w:val="36"/>
        </w:numPr>
        <w:shd w:val="clear" w:color="auto" w:fill="FFFFFF"/>
        <w:spacing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 xml:space="preserve">QATAR IS A SMALL PLACE. MY INFORMATION IS BOUND TO GET OUT. </w:t>
      </w:r>
    </w:p>
    <w:p w14:paraId="0999075A" w14:textId="41D94F5F" w:rsidR="00725192" w:rsidRDefault="00B62EAC" w:rsidP="00D06AC1">
      <w:pPr>
        <w:pStyle w:val="ListParagraph"/>
        <w:numPr>
          <w:ilvl w:val="0"/>
          <w:numId w:val="36"/>
        </w:numPr>
        <w:shd w:val="clear" w:color="auto" w:fill="FFFFFF"/>
        <w:spacing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 xml:space="preserve">CREATING TENSION BETWEEN MY FAMILY MEMBERS </w:t>
      </w:r>
    </w:p>
    <w:p w14:paraId="447DC898" w14:textId="100C284C" w:rsidR="003D5DDD" w:rsidRPr="007D2E0C" w:rsidRDefault="003D5DDD" w:rsidP="00D06AC1">
      <w:pPr>
        <w:pStyle w:val="ListParagraph"/>
        <w:numPr>
          <w:ilvl w:val="0"/>
          <w:numId w:val="36"/>
        </w:numPr>
        <w:shd w:val="clear" w:color="auto" w:fill="FFFFFF"/>
        <w:spacing w:line="240" w:lineRule="auto"/>
        <w:rPr>
          <w:rFonts w:asciiTheme="majorBidi" w:eastAsia="Times New Roman" w:hAnsiTheme="majorBidi" w:cstheme="majorBidi"/>
          <w:sz w:val="24"/>
          <w:szCs w:val="24"/>
          <w:lang w:bidi="ar-SA"/>
        </w:rPr>
      </w:pPr>
      <w:r w:rsidRPr="007D2E0C">
        <w:rPr>
          <w:rFonts w:asciiTheme="majorBidi" w:eastAsia="Times New Roman" w:hAnsiTheme="majorBidi" w:cstheme="majorBidi"/>
          <w:sz w:val="24"/>
          <w:szCs w:val="24"/>
          <w:lang w:bidi="ar-SA"/>
        </w:rPr>
        <w:t>DON’T HAVE ENOUGH TIME</w:t>
      </w:r>
    </w:p>
    <w:p w14:paraId="07F65449" w14:textId="203BEC5C" w:rsidR="003D5DDD" w:rsidRPr="007D2E0C" w:rsidRDefault="003D5DDD" w:rsidP="00D06AC1">
      <w:pPr>
        <w:pStyle w:val="ListParagraph"/>
        <w:numPr>
          <w:ilvl w:val="0"/>
          <w:numId w:val="36"/>
        </w:numPr>
        <w:shd w:val="clear" w:color="auto" w:fill="FFFFFF"/>
        <w:spacing w:line="240" w:lineRule="auto"/>
        <w:rPr>
          <w:rFonts w:asciiTheme="majorBidi" w:eastAsia="Times New Roman" w:hAnsiTheme="majorBidi" w:cstheme="majorBidi"/>
          <w:sz w:val="24"/>
          <w:szCs w:val="24"/>
          <w:lang w:bidi="ar-SA"/>
        </w:rPr>
      </w:pPr>
      <w:r w:rsidRPr="007D2E0C">
        <w:rPr>
          <w:rFonts w:asciiTheme="majorBidi" w:eastAsia="Times New Roman" w:hAnsiTheme="majorBidi" w:cstheme="majorBidi"/>
          <w:sz w:val="24"/>
          <w:szCs w:val="24"/>
          <w:lang w:bidi="ar-SA"/>
        </w:rPr>
        <w:t>DON’T HAVE ENOUGH KNOWLEDGE</w:t>
      </w:r>
    </w:p>
    <w:p w14:paraId="4EBBB3E7" w14:textId="576E13D3" w:rsidR="00725192" w:rsidRPr="00265916" w:rsidRDefault="00B62EAC" w:rsidP="00D06AC1">
      <w:pPr>
        <w:pStyle w:val="ListParagraph"/>
        <w:numPr>
          <w:ilvl w:val="0"/>
          <w:numId w:val="36"/>
        </w:numPr>
        <w:shd w:val="clear" w:color="auto" w:fill="FFFFFF"/>
        <w:spacing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OTHER (PLEASE SPECIFY)</w:t>
      </w:r>
    </w:p>
    <w:p w14:paraId="5FC01857" w14:textId="78ED96A3" w:rsidR="00504222" w:rsidRPr="00265916" w:rsidRDefault="00504222" w:rsidP="00D06AC1">
      <w:pPr>
        <w:pStyle w:val="ListParagraph"/>
        <w:numPr>
          <w:ilvl w:val="0"/>
          <w:numId w:val="36"/>
        </w:numPr>
        <w:shd w:val="clear" w:color="auto" w:fill="FFFFFF"/>
        <w:spacing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DON’T KNOW</w:t>
      </w:r>
    </w:p>
    <w:p w14:paraId="54987C83" w14:textId="4DB8DE61" w:rsidR="00504222" w:rsidRPr="00265916" w:rsidRDefault="00504222" w:rsidP="00D06AC1">
      <w:pPr>
        <w:pStyle w:val="ListParagraph"/>
        <w:numPr>
          <w:ilvl w:val="0"/>
          <w:numId w:val="36"/>
        </w:numPr>
        <w:shd w:val="clear" w:color="auto" w:fill="FFFFFF"/>
        <w:spacing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REFUSED</w:t>
      </w:r>
    </w:p>
    <w:p w14:paraId="38FADA1E" w14:textId="1FB04610" w:rsidR="00F90F0E" w:rsidRPr="00265916" w:rsidRDefault="00F90F0E" w:rsidP="00F90F0E">
      <w:pPr>
        <w:shd w:val="clear" w:color="auto" w:fill="FFFFFF"/>
        <w:spacing w:after="0"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b/>
          <w:bCs/>
          <w:sz w:val="24"/>
          <w:szCs w:val="24"/>
          <w:lang w:bidi="ar-SA"/>
        </w:rPr>
        <w:t>IF WILLING=1, ASK</w:t>
      </w:r>
    </w:p>
    <w:p w14:paraId="1924580B" w14:textId="71F1D36D" w:rsidR="00F90F0E" w:rsidRPr="00265916" w:rsidRDefault="00F90F0E" w:rsidP="00F90F0E">
      <w:pPr>
        <w:pStyle w:val="ListParagraph"/>
        <w:shd w:val="clear" w:color="auto" w:fill="FFFFFF"/>
        <w:spacing w:after="0" w:line="240" w:lineRule="auto"/>
        <w:jc w:val="right"/>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[Q: WHYYES]</w:t>
      </w:r>
    </w:p>
    <w:p w14:paraId="0ACBF8B0" w14:textId="77777777" w:rsidR="00545092" w:rsidRPr="00265916" w:rsidRDefault="00545092" w:rsidP="00F90F0E">
      <w:pPr>
        <w:pStyle w:val="ListParagraph"/>
        <w:shd w:val="clear" w:color="auto" w:fill="FFFFFF"/>
        <w:spacing w:after="0" w:line="240" w:lineRule="auto"/>
        <w:jc w:val="right"/>
        <w:rPr>
          <w:rFonts w:asciiTheme="majorBidi" w:eastAsia="Times New Roman" w:hAnsiTheme="majorBidi" w:cstheme="majorBidi"/>
          <w:sz w:val="24"/>
          <w:szCs w:val="24"/>
          <w:lang w:bidi="ar-SA"/>
        </w:rPr>
      </w:pPr>
    </w:p>
    <w:p w14:paraId="622F458E" w14:textId="1F054EFF" w:rsidR="00421EE2" w:rsidRPr="00265916" w:rsidRDefault="00421EE2" w:rsidP="00172675">
      <w:pPr>
        <w:shd w:val="clear" w:color="auto" w:fill="FFFFFF"/>
        <w:spacing w:after="0" w:line="240" w:lineRule="auto"/>
        <w:rPr>
          <w:rFonts w:asciiTheme="majorBidi" w:eastAsia="Times New Roman" w:hAnsiTheme="majorBidi" w:cstheme="majorBidi"/>
          <w:sz w:val="24"/>
          <w:szCs w:val="24"/>
          <w:lang w:bidi="ar-SA"/>
        </w:rPr>
      </w:pPr>
      <w:r w:rsidRPr="00265916">
        <w:rPr>
          <w:rFonts w:asciiTheme="majorBidi" w:eastAsia="Times New Roman" w:hAnsiTheme="majorBidi" w:cstheme="majorBidi"/>
          <w:sz w:val="24"/>
          <w:szCs w:val="24"/>
          <w:lang w:bidi="ar-SA"/>
        </w:rPr>
        <w:t>What would you say is the most important reason why you would choose to participate?</w:t>
      </w:r>
    </w:p>
    <w:p w14:paraId="4A8C32E0" w14:textId="77777777" w:rsidR="00421EE2" w:rsidRPr="00B62EAC" w:rsidRDefault="00421EE2" w:rsidP="00421EE2">
      <w:pPr>
        <w:shd w:val="clear" w:color="auto" w:fill="FFFFFF"/>
        <w:spacing w:after="0" w:line="240" w:lineRule="auto"/>
        <w:rPr>
          <w:rFonts w:asciiTheme="majorBidi" w:eastAsia="Times New Roman" w:hAnsiTheme="majorBidi" w:cstheme="majorBidi"/>
          <w:b/>
          <w:bCs/>
          <w:sz w:val="24"/>
          <w:szCs w:val="24"/>
          <w:lang w:bidi="ar-SA"/>
        </w:rPr>
      </w:pPr>
      <w:r w:rsidRPr="00265916">
        <w:rPr>
          <w:rFonts w:asciiTheme="majorBidi" w:eastAsia="Times New Roman" w:hAnsiTheme="majorBidi" w:cstheme="majorBidi"/>
          <w:b/>
          <w:bCs/>
          <w:sz w:val="24"/>
          <w:szCs w:val="24"/>
          <w:lang w:bidi="ar-SA"/>
        </w:rPr>
        <w:t>INTERVIEWER: PROBE FROM RESPONSE</w:t>
      </w:r>
    </w:p>
    <w:p w14:paraId="3016FCB0" w14:textId="06B5800D" w:rsidR="00F90F0E" w:rsidRPr="00DA05A5" w:rsidRDefault="00172675" w:rsidP="00F90F0E">
      <w:pPr>
        <w:pStyle w:val="ListParagraph"/>
        <w:numPr>
          <w:ilvl w:val="0"/>
          <w:numId w:val="12"/>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TO KNOW MORE ABOUT MYSELF AND MY HEALTH</w:t>
      </w:r>
    </w:p>
    <w:p w14:paraId="7CE8B97C" w14:textId="5FDE4644" w:rsidR="00F90F0E" w:rsidRPr="00DA05A5" w:rsidRDefault="00172675" w:rsidP="00F90F0E">
      <w:pPr>
        <w:pStyle w:val="ListParagraph"/>
        <w:numPr>
          <w:ilvl w:val="0"/>
          <w:numId w:val="12"/>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CONTRIBUTION TO SCIENCE</w:t>
      </w:r>
    </w:p>
    <w:p w14:paraId="7A839332" w14:textId="7B458F17" w:rsidR="00FD390B" w:rsidRDefault="00172675" w:rsidP="00F90F0E">
      <w:pPr>
        <w:pStyle w:val="ListParagraph"/>
        <w:numPr>
          <w:ilvl w:val="0"/>
          <w:numId w:val="12"/>
        </w:numPr>
        <w:shd w:val="clear" w:color="auto" w:fill="FFFFFF"/>
        <w:spacing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TO PREVENT ANY CONDITIONS THAT CAN BE PREVENTED</w:t>
      </w:r>
    </w:p>
    <w:p w14:paraId="0720CA2E" w14:textId="3596F7F0" w:rsidR="00F90F0E" w:rsidRPr="00DA05A5" w:rsidRDefault="00172675" w:rsidP="00FD390B">
      <w:pPr>
        <w:pStyle w:val="ListParagraph"/>
        <w:numPr>
          <w:ilvl w:val="0"/>
          <w:numId w:val="12"/>
        </w:numPr>
        <w:shd w:val="clear" w:color="auto" w:fill="FFFFFF"/>
        <w:spacing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TO GET BETTER TREATMENT FOR CONDITIONS THAT I HAVE OR MAY DEVELOP</w:t>
      </w:r>
    </w:p>
    <w:p w14:paraId="0FF8EB34" w14:textId="352912DF" w:rsidR="00F90F0E" w:rsidRPr="00DA05A5" w:rsidRDefault="00172675" w:rsidP="00F90F0E">
      <w:pPr>
        <w:pStyle w:val="ListParagraph"/>
        <w:numPr>
          <w:ilvl w:val="0"/>
          <w:numId w:val="12"/>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CONCERN FOR FAMILY MEMBERS</w:t>
      </w:r>
    </w:p>
    <w:p w14:paraId="5B63EEF9" w14:textId="557DDFCC" w:rsidR="00F90F0E" w:rsidRPr="00DA05A5" w:rsidRDefault="00172675" w:rsidP="00F90F0E">
      <w:pPr>
        <w:pStyle w:val="ListParagraph"/>
        <w:numPr>
          <w:ilvl w:val="0"/>
          <w:numId w:val="12"/>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OTHER (SPECIFY)</w:t>
      </w:r>
    </w:p>
    <w:p w14:paraId="23D3B26E" w14:textId="77777777" w:rsidR="00F90F0E" w:rsidRPr="00DA05A5" w:rsidRDefault="00F90F0E" w:rsidP="003C10BA">
      <w:pPr>
        <w:pStyle w:val="ListParagraph"/>
        <w:numPr>
          <w:ilvl w:val="0"/>
          <w:numId w:val="54"/>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DON’T KNOW</w:t>
      </w:r>
    </w:p>
    <w:p w14:paraId="0B70F5FD" w14:textId="77777777" w:rsidR="00F90F0E" w:rsidRPr="00DA05A5" w:rsidRDefault="00F90F0E" w:rsidP="003C10BA">
      <w:pPr>
        <w:pStyle w:val="ListParagraph"/>
        <w:numPr>
          <w:ilvl w:val="0"/>
          <w:numId w:val="54"/>
        </w:num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REFUSED</w:t>
      </w:r>
    </w:p>
    <w:p w14:paraId="798FDF06" w14:textId="77777777" w:rsidR="00725192" w:rsidRDefault="00725192" w:rsidP="00725192">
      <w:pPr>
        <w:shd w:val="clear" w:color="auto" w:fill="FFFFFF"/>
        <w:spacing w:after="0" w:line="240" w:lineRule="auto"/>
        <w:jc w:val="right"/>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[Q: OTHERGP]</w:t>
      </w:r>
    </w:p>
    <w:p w14:paraId="1F6BDFCB" w14:textId="56045B80" w:rsidR="00725192" w:rsidRDefault="00725192" w:rsidP="00725192">
      <w:p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 xml:space="preserve">Prior to this survey, were you aware that national genome projects have </w:t>
      </w:r>
      <w:r w:rsidR="003F344F" w:rsidRPr="00315A1E">
        <w:rPr>
          <w:rFonts w:asciiTheme="majorBidi" w:eastAsia="Times New Roman" w:hAnsiTheme="majorBidi" w:cstheme="majorBidi"/>
          <w:sz w:val="24"/>
          <w:szCs w:val="24"/>
          <w:lang w:bidi="ar-SA"/>
        </w:rPr>
        <w:t>been</w:t>
      </w:r>
      <w:r>
        <w:rPr>
          <w:rFonts w:asciiTheme="majorBidi" w:eastAsia="Times New Roman" w:hAnsiTheme="majorBidi" w:cstheme="majorBidi"/>
          <w:sz w:val="24"/>
          <w:szCs w:val="24"/>
          <w:lang w:bidi="ar-SA"/>
        </w:rPr>
        <w:t xml:space="preserve"> implemented in other countries such as Saudi Arabia and Kuwait?</w:t>
      </w:r>
    </w:p>
    <w:p w14:paraId="087536E8" w14:textId="70112742" w:rsidR="00725192" w:rsidRDefault="00CC3478" w:rsidP="00D06AC1">
      <w:pPr>
        <w:pStyle w:val="ListParagraph"/>
        <w:numPr>
          <w:ilvl w:val="0"/>
          <w:numId w:val="37"/>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YES</w:t>
      </w:r>
    </w:p>
    <w:p w14:paraId="13C812B0" w14:textId="1925E1F6" w:rsidR="00725192" w:rsidRDefault="00CC3478" w:rsidP="00D06AC1">
      <w:pPr>
        <w:pStyle w:val="ListParagraph"/>
        <w:numPr>
          <w:ilvl w:val="0"/>
          <w:numId w:val="37"/>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NO</w:t>
      </w:r>
    </w:p>
    <w:p w14:paraId="14E55178" w14:textId="77777777" w:rsidR="00A86834" w:rsidRPr="00DA05A5" w:rsidRDefault="00A86834" w:rsidP="003C10BA">
      <w:pPr>
        <w:pStyle w:val="ListParagraph"/>
        <w:numPr>
          <w:ilvl w:val="0"/>
          <w:numId w:val="55"/>
        </w:numPr>
        <w:shd w:val="clear" w:color="auto" w:fill="FFFFFF"/>
        <w:spacing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DON’T KNOW</w:t>
      </w:r>
    </w:p>
    <w:p w14:paraId="5052D5EA" w14:textId="7A55ACB9" w:rsidR="00A86834" w:rsidRPr="00A86834" w:rsidRDefault="00A86834" w:rsidP="003C10BA">
      <w:pPr>
        <w:pStyle w:val="ListParagraph"/>
        <w:numPr>
          <w:ilvl w:val="0"/>
          <w:numId w:val="55"/>
        </w:numPr>
        <w:shd w:val="clear" w:color="auto" w:fill="FFFFFF"/>
        <w:spacing w:after="0" w:line="240" w:lineRule="auto"/>
        <w:rPr>
          <w:rFonts w:asciiTheme="majorBidi" w:eastAsia="Times New Roman" w:hAnsiTheme="majorBidi" w:cstheme="majorBidi"/>
          <w:sz w:val="24"/>
          <w:szCs w:val="24"/>
          <w:lang w:bidi="ar-SA"/>
        </w:rPr>
      </w:pPr>
      <w:r w:rsidRPr="00DA05A5">
        <w:rPr>
          <w:rFonts w:asciiTheme="majorBidi" w:eastAsia="Times New Roman" w:hAnsiTheme="majorBidi" w:cstheme="majorBidi"/>
          <w:sz w:val="24"/>
          <w:szCs w:val="24"/>
          <w:lang w:bidi="ar-SA"/>
        </w:rPr>
        <w:t>REFUSED</w:t>
      </w:r>
    </w:p>
    <w:p w14:paraId="0A25CC84" w14:textId="77777777" w:rsidR="00A86834" w:rsidRDefault="00A86834" w:rsidP="00725192">
      <w:pPr>
        <w:shd w:val="clear" w:color="auto" w:fill="FFFFFF"/>
        <w:spacing w:after="0" w:line="240" w:lineRule="auto"/>
        <w:jc w:val="right"/>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w:t>
      </w:r>
    </w:p>
    <w:p w14:paraId="5DB9CE82" w14:textId="77777777" w:rsidR="00A86834" w:rsidRDefault="00A86834" w:rsidP="00725192">
      <w:pPr>
        <w:shd w:val="clear" w:color="auto" w:fill="FFFFFF"/>
        <w:spacing w:after="0" w:line="240" w:lineRule="auto"/>
        <w:jc w:val="right"/>
        <w:rPr>
          <w:rFonts w:asciiTheme="majorBidi" w:eastAsia="Times New Roman" w:hAnsiTheme="majorBidi" w:cstheme="majorBidi"/>
          <w:sz w:val="24"/>
          <w:szCs w:val="24"/>
          <w:lang w:bidi="ar-SA"/>
        </w:rPr>
      </w:pPr>
    </w:p>
    <w:p w14:paraId="7D81AA73" w14:textId="6723A690" w:rsidR="00725192" w:rsidRPr="002373F6" w:rsidRDefault="00725192" w:rsidP="00725192">
      <w:pPr>
        <w:shd w:val="clear" w:color="auto" w:fill="FFFFFF"/>
        <w:spacing w:after="0" w:line="240" w:lineRule="auto"/>
        <w:jc w:val="right"/>
        <w:rPr>
          <w:rFonts w:asciiTheme="majorBidi" w:eastAsia="Times New Roman" w:hAnsiTheme="majorBidi" w:cstheme="majorBidi"/>
          <w:sz w:val="24"/>
          <w:szCs w:val="24"/>
          <w:lang w:bidi="ar-SA"/>
        </w:rPr>
      </w:pPr>
      <w:r w:rsidRPr="002373F6">
        <w:rPr>
          <w:rFonts w:asciiTheme="majorBidi" w:eastAsia="Times New Roman" w:hAnsiTheme="majorBidi" w:cstheme="majorBidi"/>
          <w:sz w:val="24"/>
          <w:szCs w:val="24"/>
          <w:lang w:bidi="ar-SA"/>
        </w:rPr>
        <w:t>[</w:t>
      </w:r>
      <w:r>
        <w:rPr>
          <w:rFonts w:asciiTheme="majorBidi" w:eastAsia="Times New Roman" w:hAnsiTheme="majorBidi" w:cstheme="majorBidi"/>
          <w:sz w:val="24"/>
          <w:szCs w:val="24"/>
          <w:lang w:bidi="ar-SA"/>
        </w:rPr>
        <w:t>Q: BEN_QATAR</w:t>
      </w:r>
      <w:r w:rsidRPr="002373F6">
        <w:rPr>
          <w:rFonts w:asciiTheme="majorBidi" w:eastAsia="Times New Roman" w:hAnsiTheme="majorBidi" w:cstheme="majorBidi"/>
          <w:sz w:val="24"/>
          <w:szCs w:val="24"/>
          <w:lang w:bidi="ar-SA"/>
        </w:rPr>
        <w:t>]</w:t>
      </w:r>
    </w:p>
    <w:p w14:paraId="7274E6AD" w14:textId="372B11F4" w:rsidR="00725192" w:rsidRPr="00EF323B" w:rsidRDefault="00725192" w:rsidP="004B3A61">
      <w:p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Aside from the personal benefits of genetic testing, collecting genetic information from all Qataris through the QGP</w:t>
      </w:r>
      <w:r w:rsidRPr="00516821">
        <w:rPr>
          <w:rFonts w:asciiTheme="majorBidi" w:eastAsia="Times New Roman" w:hAnsiTheme="majorBidi" w:cstheme="majorBidi"/>
          <w:sz w:val="24"/>
          <w:szCs w:val="24"/>
          <w:lang w:bidi="ar-SA"/>
        </w:rPr>
        <w:t>,</w:t>
      </w:r>
      <w:r>
        <w:rPr>
          <w:rFonts w:asciiTheme="majorBidi" w:eastAsia="Times New Roman" w:hAnsiTheme="majorBidi" w:cstheme="majorBidi"/>
          <w:sz w:val="24"/>
          <w:szCs w:val="24"/>
          <w:lang w:bidi="ar-SA"/>
        </w:rPr>
        <w:t xml:space="preserve"> has added potential benefits for society as whole. </w:t>
      </w:r>
      <w:r w:rsidRPr="00EF323B">
        <w:rPr>
          <w:rFonts w:asciiTheme="majorBidi" w:eastAsia="Times New Roman" w:hAnsiTheme="majorBidi" w:cstheme="majorBidi"/>
          <w:sz w:val="24"/>
          <w:szCs w:val="24"/>
          <w:lang w:bidi="ar-SA"/>
        </w:rPr>
        <w:t xml:space="preserve"> </w:t>
      </w:r>
      <w:r>
        <w:rPr>
          <w:rFonts w:asciiTheme="majorBidi" w:eastAsia="Times New Roman" w:hAnsiTheme="majorBidi" w:cstheme="majorBidi"/>
          <w:sz w:val="24"/>
          <w:szCs w:val="24"/>
          <w:lang w:bidi="ar-SA"/>
        </w:rPr>
        <w:t>P</w:t>
      </w:r>
      <w:r w:rsidRPr="00EF323B">
        <w:rPr>
          <w:rFonts w:asciiTheme="majorBidi" w:eastAsia="Times New Roman" w:hAnsiTheme="majorBidi" w:cstheme="majorBidi"/>
          <w:sz w:val="24"/>
          <w:szCs w:val="24"/>
          <w:lang w:bidi="ar-SA"/>
        </w:rPr>
        <w:t xml:space="preserve">lease rank them from first to last in order of </w:t>
      </w:r>
      <w:r>
        <w:rPr>
          <w:rFonts w:asciiTheme="majorBidi" w:eastAsia="Times New Roman" w:hAnsiTheme="majorBidi" w:cstheme="majorBidi"/>
          <w:sz w:val="24"/>
          <w:szCs w:val="24"/>
          <w:lang w:bidi="ar-SA"/>
        </w:rPr>
        <w:t xml:space="preserve">importance. </w:t>
      </w:r>
      <w:r w:rsidRPr="00EF323B">
        <w:rPr>
          <w:rFonts w:asciiTheme="majorBidi" w:eastAsia="Times New Roman" w:hAnsiTheme="majorBidi" w:cstheme="majorBidi"/>
          <w:sz w:val="24"/>
          <w:szCs w:val="24"/>
          <w:lang w:bidi="ar-SA"/>
        </w:rPr>
        <w:t>Which potential be</w:t>
      </w:r>
      <w:r>
        <w:rPr>
          <w:rFonts w:asciiTheme="majorBidi" w:eastAsia="Times New Roman" w:hAnsiTheme="majorBidi" w:cstheme="majorBidi"/>
          <w:sz w:val="24"/>
          <w:szCs w:val="24"/>
          <w:lang w:bidi="ar-SA"/>
        </w:rPr>
        <w:t>nefit would you say is the</w:t>
      </w:r>
      <w:r w:rsidRPr="00EF323B">
        <w:rPr>
          <w:rFonts w:asciiTheme="majorBidi" w:eastAsia="Times New Roman" w:hAnsiTheme="majorBidi" w:cstheme="majorBidi"/>
          <w:sz w:val="24"/>
          <w:szCs w:val="24"/>
          <w:lang w:bidi="ar-SA"/>
        </w:rPr>
        <w:t xml:space="preserve"> most important?  [INTERVIEWER</w:t>
      </w:r>
      <w:r>
        <w:rPr>
          <w:rFonts w:asciiTheme="majorBidi" w:eastAsia="Times New Roman" w:hAnsiTheme="majorBidi" w:cstheme="majorBidi"/>
          <w:caps/>
          <w:sz w:val="24"/>
          <w:szCs w:val="24"/>
          <w:lang w:bidi="ar-SA"/>
        </w:rPr>
        <w:t>: REPEAT ITEMS AS NECESSARY</w:t>
      </w:r>
      <w:r w:rsidRPr="00EF323B">
        <w:rPr>
          <w:rFonts w:asciiTheme="majorBidi" w:eastAsia="Times New Roman" w:hAnsiTheme="majorBidi" w:cstheme="majorBidi"/>
          <w:sz w:val="24"/>
          <w:szCs w:val="24"/>
          <w:lang w:bidi="ar-SA"/>
        </w:rPr>
        <w:t>]</w:t>
      </w:r>
    </w:p>
    <w:p w14:paraId="09C26014" w14:textId="77777777" w:rsidR="00725192" w:rsidRDefault="00725192" w:rsidP="00725192">
      <w:pPr>
        <w:shd w:val="clear" w:color="auto" w:fill="FFFFFF"/>
        <w:spacing w:after="0" w:line="240" w:lineRule="auto"/>
        <w:rPr>
          <w:rFonts w:asciiTheme="majorBidi" w:eastAsia="Times New Roman" w:hAnsiTheme="majorBidi" w:cstheme="majorBidi"/>
          <w:sz w:val="24"/>
          <w:szCs w:val="24"/>
          <w:lang w:bidi="ar-SA"/>
        </w:rPr>
      </w:pPr>
    </w:p>
    <w:p w14:paraId="00ECA208" w14:textId="77777777" w:rsidR="00725192" w:rsidRPr="003B46A8" w:rsidRDefault="00725192" w:rsidP="00D06AC1">
      <w:pPr>
        <w:pStyle w:val="ListParagraph"/>
        <w:numPr>
          <w:ilvl w:val="0"/>
          <w:numId w:val="38"/>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Raising</w:t>
      </w:r>
      <w:r w:rsidRPr="003B46A8">
        <w:rPr>
          <w:rFonts w:asciiTheme="majorBidi" w:eastAsia="Times New Roman" w:hAnsiTheme="majorBidi" w:cstheme="majorBidi"/>
          <w:sz w:val="24"/>
          <w:szCs w:val="24"/>
          <w:lang w:bidi="ar-SA"/>
        </w:rPr>
        <w:t xml:space="preserve"> the international profile of Qatar </w:t>
      </w:r>
    </w:p>
    <w:p w14:paraId="1110BA51" w14:textId="77777777" w:rsidR="00725192" w:rsidRPr="003B46A8" w:rsidRDefault="00725192" w:rsidP="00D06AC1">
      <w:pPr>
        <w:pStyle w:val="ListParagraph"/>
        <w:numPr>
          <w:ilvl w:val="0"/>
          <w:numId w:val="38"/>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Contributing</w:t>
      </w:r>
      <w:r w:rsidRPr="003B46A8">
        <w:rPr>
          <w:rFonts w:asciiTheme="majorBidi" w:eastAsia="Times New Roman" w:hAnsiTheme="majorBidi" w:cstheme="majorBidi"/>
          <w:sz w:val="24"/>
          <w:szCs w:val="24"/>
          <w:lang w:bidi="ar-SA"/>
        </w:rPr>
        <w:t xml:space="preserve"> to a healthier population </w:t>
      </w:r>
    </w:p>
    <w:p w14:paraId="28DA7E2E" w14:textId="2F901678" w:rsidR="00725192" w:rsidRDefault="00725192" w:rsidP="00D06AC1">
      <w:pPr>
        <w:pStyle w:val="ListParagraph"/>
        <w:numPr>
          <w:ilvl w:val="0"/>
          <w:numId w:val="38"/>
        </w:numPr>
        <w:shd w:val="clear" w:color="auto" w:fill="FFFFFF"/>
        <w:spacing w:after="0" w:line="240" w:lineRule="auto"/>
        <w:rPr>
          <w:rFonts w:asciiTheme="majorBidi" w:eastAsia="Times New Roman" w:hAnsiTheme="majorBidi" w:cstheme="majorBidi"/>
          <w:sz w:val="24"/>
          <w:szCs w:val="24"/>
          <w:lang w:bidi="ar-SA"/>
        </w:rPr>
      </w:pPr>
      <w:r w:rsidRPr="004A5773">
        <w:rPr>
          <w:rFonts w:asciiTheme="majorBidi" w:eastAsia="Times New Roman" w:hAnsiTheme="majorBidi" w:cstheme="majorBidi"/>
          <w:sz w:val="24"/>
          <w:szCs w:val="24"/>
          <w:lang w:bidi="ar-SA"/>
        </w:rPr>
        <w:t>Building an effective health care system though personalized treatment</w:t>
      </w:r>
    </w:p>
    <w:p w14:paraId="09C2A50E" w14:textId="39F88771" w:rsidR="00896337" w:rsidRDefault="00896337" w:rsidP="00340415">
      <w:pPr>
        <w:pStyle w:val="ListParagraph"/>
        <w:numPr>
          <w:ilvl w:val="0"/>
          <w:numId w:val="59"/>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DON’T KNOW</w:t>
      </w:r>
    </w:p>
    <w:p w14:paraId="004CE236" w14:textId="68CA5FE8" w:rsidR="00896337" w:rsidRDefault="00896337" w:rsidP="00340415">
      <w:pPr>
        <w:pStyle w:val="ListParagraph"/>
        <w:numPr>
          <w:ilvl w:val="0"/>
          <w:numId w:val="59"/>
        </w:numPr>
        <w:shd w:val="clear" w:color="auto" w:fill="FFFFFF"/>
        <w:spacing w:after="0" w:line="240" w:lineRule="auto"/>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t>REFUSED</w:t>
      </w:r>
    </w:p>
    <w:p w14:paraId="348BDB5F" w14:textId="77777777" w:rsidR="006079BE" w:rsidRDefault="006079BE" w:rsidP="006079BE">
      <w:pPr>
        <w:shd w:val="clear" w:color="auto" w:fill="FFFFFF"/>
        <w:spacing w:after="0" w:line="240" w:lineRule="auto"/>
        <w:rPr>
          <w:rFonts w:asciiTheme="majorBidi" w:eastAsia="Times New Roman" w:hAnsiTheme="majorBidi" w:cstheme="majorBidi"/>
          <w:sz w:val="24"/>
          <w:szCs w:val="24"/>
          <w:lang w:bidi="ar-SA"/>
        </w:rPr>
      </w:pPr>
    </w:p>
    <w:p w14:paraId="095AB358" w14:textId="77777777" w:rsidR="00F62872" w:rsidRDefault="00F62872" w:rsidP="006079BE">
      <w:pPr>
        <w:shd w:val="clear" w:color="auto" w:fill="FFFFFF"/>
        <w:spacing w:after="0" w:line="240" w:lineRule="auto"/>
        <w:rPr>
          <w:rFonts w:asciiTheme="majorBidi" w:eastAsia="Times New Roman" w:hAnsiTheme="majorBidi" w:cstheme="majorBidi"/>
          <w:sz w:val="24"/>
          <w:szCs w:val="24"/>
          <w:lang w:bidi="ar-SA"/>
        </w:rPr>
      </w:pPr>
    </w:p>
    <w:p w14:paraId="27A03D0F" w14:textId="7C707A2D" w:rsidR="00F62872" w:rsidRDefault="00F62872" w:rsidP="00F62872">
      <w:pPr>
        <w:pStyle w:val="ListParagraph"/>
        <w:numPr>
          <w:ilvl w:val="0"/>
          <w:numId w:val="62"/>
        </w:numPr>
        <w:rPr>
          <w:rFonts w:asciiTheme="majorBidi" w:eastAsia="Times New Roman" w:hAnsiTheme="majorBidi" w:cstheme="majorBidi"/>
          <w:b/>
          <w:bCs/>
          <w:sz w:val="24"/>
          <w:szCs w:val="24"/>
          <w:lang w:bidi="ar-SA"/>
        </w:rPr>
      </w:pPr>
      <w:r>
        <w:rPr>
          <w:rFonts w:asciiTheme="majorBidi" w:eastAsia="Times New Roman" w:hAnsiTheme="majorBidi" w:cstheme="majorBidi"/>
          <w:b/>
          <w:bCs/>
          <w:sz w:val="24"/>
          <w:szCs w:val="24"/>
          <w:lang w:bidi="ar-SA"/>
        </w:rPr>
        <w:t>Exit Demographics</w:t>
      </w:r>
    </w:p>
    <w:p w14:paraId="179CF37E" w14:textId="77777777" w:rsidR="001B56E4" w:rsidRDefault="001B56E4" w:rsidP="001B56E4">
      <w:pPr>
        <w:pStyle w:val="Heading4"/>
        <w:rPr>
          <w:rFonts w:eastAsia="Calibri"/>
          <w:szCs w:val="24"/>
        </w:rPr>
      </w:pPr>
      <w:r>
        <w:rPr>
          <w:rFonts w:eastAsia="Calibri"/>
          <w:szCs w:val="24"/>
        </w:rPr>
        <w:t>[</w:t>
      </w:r>
      <w:r w:rsidRPr="00A210AA">
        <w:rPr>
          <w:rFonts w:eastAsia="Calibri"/>
          <w:szCs w:val="24"/>
        </w:rPr>
        <w:t>Q: HHINCO1</w:t>
      </w:r>
      <w:r>
        <w:rPr>
          <w:rFonts w:eastAsia="Calibri"/>
          <w:szCs w:val="24"/>
        </w:rPr>
        <w:t>]</w:t>
      </w:r>
    </w:p>
    <w:p w14:paraId="59B6632B" w14:textId="58671E85" w:rsidR="00A203E1" w:rsidRPr="001B56E4" w:rsidRDefault="001B56E4" w:rsidP="001B56E4">
      <w:pPr>
        <w:pStyle w:val="Heading4"/>
        <w:rPr>
          <w:rFonts w:eastAsia="Calibri"/>
          <w:b/>
          <w:bCs/>
          <w:i/>
          <w:iCs/>
          <w:szCs w:val="24"/>
        </w:rPr>
      </w:pPr>
      <w:r w:rsidRPr="001B56E4">
        <w:rPr>
          <w:szCs w:val="24"/>
        </w:rPr>
        <w:t>Thank you for your cooperation. We have only 2 more questions related to the total monthly income of your family. First, is it less than QR 50,000 or QR 50,000 or more?</w:t>
      </w:r>
      <w:r w:rsidR="00A203E1" w:rsidRPr="00242C2B">
        <w:rPr>
          <w:szCs w:val="24"/>
        </w:rPr>
        <w:tab/>
      </w:r>
    </w:p>
    <w:p w14:paraId="45074D2D" w14:textId="77777777" w:rsidR="00A203E1" w:rsidRPr="00A210AA" w:rsidRDefault="00A203E1" w:rsidP="00A203E1">
      <w:pPr>
        <w:numPr>
          <w:ilvl w:val="0"/>
          <w:numId w:val="84"/>
        </w:numPr>
        <w:spacing w:after="0" w:line="240" w:lineRule="auto"/>
        <w:rPr>
          <w:rFonts w:asciiTheme="majorBidi" w:hAnsiTheme="majorBidi" w:cstheme="majorBidi"/>
          <w:sz w:val="24"/>
          <w:szCs w:val="24"/>
        </w:rPr>
      </w:pPr>
      <w:r w:rsidRPr="00A210AA">
        <w:rPr>
          <w:rFonts w:asciiTheme="majorBidi" w:hAnsiTheme="majorBidi" w:cstheme="majorBidi"/>
          <w:sz w:val="24"/>
          <w:szCs w:val="24"/>
        </w:rPr>
        <w:t>LESS THAN QR 50,000</w:t>
      </w:r>
    </w:p>
    <w:p w14:paraId="4428880C" w14:textId="77777777" w:rsidR="00A203E1" w:rsidRPr="00A210AA" w:rsidRDefault="00A203E1" w:rsidP="00A203E1">
      <w:pPr>
        <w:numPr>
          <w:ilvl w:val="0"/>
          <w:numId w:val="84"/>
        </w:numPr>
        <w:spacing w:after="0" w:line="240" w:lineRule="auto"/>
        <w:rPr>
          <w:rFonts w:asciiTheme="majorBidi" w:hAnsiTheme="majorBidi" w:cstheme="majorBidi"/>
          <w:sz w:val="24"/>
          <w:szCs w:val="24"/>
        </w:rPr>
      </w:pPr>
      <w:r w:rsidRPr="00A210AA">
        <w:rPr>
          <w:rFonts w:asciiTheme="majorBidi" w:hAnsiTheme="majorBidi" w:cstheme="majorBidi"/>
          <w:sz w:val="24"/>
          <w:szCs w:val="24"/>
        </w:rPr>
        <w:t>QR 50,000 OR MORE</w:t>
      </w:r>
    </w:p>
    <w:p w14:paraId="61F7FFE3" w14:textId="77777777" w:rsidR="00A203E1" w:rsidRPr="00A210AA" w:rsidRDefault="00A203E1" w:rsidP="00A203E1">
      <w:pPr>
        <w:numPr>
          <w:ilvl w:val="0"/>
          <w:numId w:val="85"/>
        </w:numPr>
        <w:spacing w:after="0" w:line="240" w:lineRule="auto"/>
        <w:rPr>
          <w:rFonts w:asciiTheme="majorBidi" w:hAnsiTheme="majorBidi" w:cstheme="majorBidi"/>
          <w:sz w:val="24"/>
          <w:szCs w:val="24"/>
        </w:rPr>
      </w:pPr>
      <w:r w:rsidRPr="00A210AA">
        <w:rPr>
          <w:rFonts w:asciiTheme="majorBidi" w:hAnsiTheme="majorBidi" w:cstheme="majorBidi"/>
          <w:sz w:val="24"/>
          <w:szCs w:val="24"/>
        </w:rPr>
        <w:t>DON’T KNOW</w:t>
      </w:r>
    </w:p>
    <w:p w14:paraId="022084E8" w14:textId="77777777" w:rsidR="00A203E1" w:rsidRPr="00A210AA" w:rsidRDefault="00A203E1" w:rsidP="00A203E1">
      <w:pPr>
        <w:numPr>
          <w:ilvl w:val="0"/>
          <w:numId w:val="85"/>
        </w:numPr>
        <w:spacing w:after="0" w:line="240" w:lineRule="auto"/>
        <w:rPr>
          <w:rFonts w:asciiTheme="majorBidi" w:hAnsiTheme="majorBidi" w:cstheme="majorBidi"/>
          <w:sz w:val="24"/>
          <w:szCs w:val="24"/>
        </w:rPr>
      </w:pPr>
      <w:r w:rsidRPr="00A210AA">
        <w:rPr>
          <w:rFonts w:asciiTheme="majorBidi" w:hAnsiTheme="majorBidi" w:cstheme="majorBidi"/>
          <w:sz w:val="24"/>
          <w:szCs w:val="24"/>
        </w:rPr>
        <w:t>REFUSED</w:t>
      </w:r>
    </w:p>
    <w:p w14:paraId="349758CD" w14:textId="6201CF43" w:rsidR="00A203E1" w:rsidRPr="00A210AA" w:rsidRDefault="001B56E4" w:rsidP="001B56E4">
      <w:pPr>
        <w:pStyle w:val="Heading4"/>
        <w:rPr>
          <w:rFonts w:eastAsia="Calibri"/>
          <w:b/>
          <w:bCs/>
          <w:i/>
          <w:iCs/>
          <w:szCs w:val="24"/>
        </w:rPr>
      </w:pPr>
      <w:r>
        <w:rPr>
          <w:rFonts w:eastAsia="Calibri"/>
          <w:szCs w:val="24"/>
        </w:rPr>
        <w:t>[</w:t>
      </w:r>
      <w:r w:rsidRPr="00A210AA">
        <w:rPr>
          <w:rFonts w:eastAsia="Calibri"/>
          <w:szCs w:val="24"/>
        </w:rPr>
        <w:t>Q: HHINCO1A</w:t>
      </w:r>
      <w:r>
        <w:rPr>
          <w:rFonts w:eastAsia="Calibri"/>
          <w:szCs w:val="24"/>
        </w:rPr>
        <w:t>]</w:t>
      </w:r>
    </w:p>
    <w:p w14:paraId="2D3683DF" w14:textId="55EEC582" w:rsidR="00A203E1" w:rsidRPr="00242C2B" w:rsidRDefault="001B56E4" w:rsidP="00A203E1">
      <w:pPr>
        <w:keepNext/>
        <w:widowControl w:val="0"/>
        <w:spacing w:after="0"/>
        <w:outlineLvl w:val="1"/>
        <w:rPr>
          <w:rFonts w:ascii="Times New Roman" w:hAnsi="Times New Roman" w:cs="Times New Roman"/>
          <w:b/>
          <w:bCs/>
          <w:sz w:val="24"/>
          <w:szCs w:val="24"/>
        </w:rPr>
      </w:pPr>
      <w:r>
        <w:rPr>
          <w:rFonts w:ascii="Times New Roman" w:hAnsi="Times New Roman" w:cs="Times New Roman"/>
          <w:b/>
          <w:bCs/>
          <w:i/>
          <w:iCs/>
          <w:sz w:val="24"/>
          <w:szCs w:val="24"/>
        </w:rPr>
        <w:t xml:space="preserve">IF </w:t>
      </w:r>
      <w:r w:rsidRPr="00242C2B">
        <w:rPr>
          <w:rFonts w:ascii="Times New Roman" w:hAnsi="Times New Roman" w:cs="Times New Roman"/>
          <w:b/>
          <w:bCs/>
          <w:i/>
          <w:iCs/>
          <w:sz w:val="24"/>
          <w:szCs w:val="24"/>
        </w:rPr>
        <w:t>HHINCO1 =1, ASK</w:t>
      </w:r>
    </w:p>
    <w:p w14:paraId="1F6DD2DD" w14:textId="77777777" w:rsidR="00A203E1" w:rsidRDefault="00A203E1" w:rsidP="00A203E1">
      <w:pPr>
        <w:pBdr>
          <w:top w:val="single" w:sz="4" w:space="1" w:color="auto"/>
          <w:left w:val="single" w:sz="4" w:space="4" w:color="auto"/>
          <w:right w:val="single" w:sz="4" w:space="4" w:color="auto"/>
        </w:pBdr>
        <w:spacing w:after="60" w:line="240" w:lineRule="auto"/>
        <w:rPr>
          <w:rFonts w:ascii="Times New Roman" w:hAnsi="Times New Roman" w:cs="Times New Roman"/>
          <w:sz w:val="24"/>
          <w:szCs w:val="24"/>
        </w:rPr>
      </w:pPr>
      <w:r w:rsidRPr="00242C2B">
        <w:rPr>
          <w:rFonts w:ascii="Times New Roman" w:hAnsi="Times New Roman" w:cs="Times New Roman"/>
          <w:sz w:val="24"/>
          <w:szCs w:val="24"/>
        </w:rPr>
        <w:t>Second, is it less than QR 30,000 or QR 30,000 or more?</w:t>
      </w:r>
      <w:r w:rsidRPr="00242C2B">
        <w:rPr>
          <w:rFonts w:ascii="Times New Roman" w:hAnsi="Times New Roman" w:cs="Times New Roman"/>
          <w:sz w:val="24"/>
          <w:szCs w:val="24"/>
        </w:rPr>
        <w:tab/>
      </w:r>
    </w:p>
    <w:p w14:paraId="533F1B63" w14:textId="77777777" w:rsidR="00A203E1" w:rsidRPr="00242C2B" w:rsidRDefault="00A203E1" w:rsidP="00A203E1">
      <w:pPr>
        <w:pBdr>
          <w:top w:val="single" w:sz="4" w:space="1" w:color="auto"/>
          <w:left w:val="single" w:sz="4" w:space="4" w:color="auto"/>
          <w:right w:val="single" w:sz="4" w:space="4" w:color="auto"/>
        </w:pBdr>
        <w:spacing w:after="60" w:line="240" w:lineRule="auto"/>
        <w:rPr>
          <w:rFonts w:ascii="Times New Roman" w:hAnsi="Times New Roman" w:cs="Times New Roman"/>
          <w:sz w:val="24"/>
          <w:szCs w:val="24"/>
        </w:rPr>
      </w:pPr>
    </w:p>
    <w:p w14:paraId="370A7A29" w14:textId="77777777" w:rsidR="00A203E1" w:rsidRPr="00A210AA" w:rsidRDefault="00A203E1" w:rsidP="00A203E1">
      <w:pPr>
        <w:pStyle w:val="ListParagraph"/>
        <w:numPr>
          <w:ilvl w:val="2"/>
          <w:numId w:val="86"/>
        </w:numPr>
        <w:spacing w:after="0" w:line="240" w:lineRule="auto"/>
        <w:ind w:left="1800" w:hanging="270"/>
        <w:rPr>
          <w:rFonts w:ascii="Times New Roman" w:hAnsi="Times New Roman" w:cs="Times New Roman"/>
          <w:sz w:val="24"/>
          <w:szCs w:val="24"/>
        </w:rPr>
      </w:pPr>
      <w:r w:rsidRPr="00A210AA">
        <w:rPr>
          <w:rFonts w:ascii="Times New Roman" w:hAnsi="Times New Roman" w:cs="Times New Roman"/>
          <w:sz w:val="24"/>
          <w:szCs w:val="24"/>
        </w:rPr>
        <w:t>LESS THAN QR 30,000</w:t>
      </w:r>
    </w:p>
    <w:p w14:paraId="27FD3E87" w14:textId="77777777" w:rsidR="00A203E1" w:rsidRPr="00A210AA" w:rsidRDefault="00A203E1" w:rsidP="00A203E1">
      <w:pPr>
        <w:pStyle w:val="ListParagraph"/>
        <w:numPr>
          <w:ilvl w:val="2"/>
          <w:numId w:val="86"/>
        </w:numPr>
        <w:spacing w:after="0" w:line="240" w:lineRule="auto"/>
        <w:ind w:left="1800" w:hanging="270"/>
        <w:rPr>
          <w:rFonts w:ascii="Times New Roman" w:hAnsi="Times New Roman" w:cs="Times New Roman"/>
          <w:sz w:val="24"/>
          <w:szCs w:val="24"/>
        </w:rPr>
      </w:pPr>
      <w:r w:rsidRPr="00A210AA">
        <w:rPr>
          <w:rFonts w:ascii="Times New Roman" w:hAnsi="Times New Roman" w:cs="Times New Roman"/>
          <w:sz w:val="24"/>
          <w:szCs w:val="24"/>
        </w:rPr>
        <w:t>QR 30,000 OR MORE</w:t>
      </w:r>
    </w:p>
    <w:p w14:paraId="39548D65" w14:textId="77777777" w:rsidR="00A203E1" w:rsidRPr="00A210AA" w:rsidRDefault="00A203E1" w:rsidP="00A203E1">
      <w:pPr>
        <w:pStyle w:val="ListParagraph"/>
        <w:numPr>
          <w:ilvl w:val="0"/>
          <w:numId w:val="87"/>
        </w:numPr>
        <w:spacing w:after="0" w:line="240" w:lineRule="auto"/>
        <w:rPr>
          <w:rFonts w:ascii="Times New Roman" w:hAnsi="Times New Roman" w:cs="Times New Roman"/>
          <w:sz w:val="24"/>
          <w:szCs w:val="24"/>
        </w:rPr>
      </w:pPr>
      <w:r w:rsidRPr="00A210AA">
        <w:rPr>
          <w:rFonts w:ascii="Times New Roman" w:hAnsi="Times New Roman" w:cs="Times New Roman"/>
          <w:sz w:val="24"/>
          <w:szCs w:val="24"/>
        </w:rPr>
        <w:t>DON’T KNOW</w:t>
      </w:r>
    </w:p>
    <w:p w14:paraId="7BC1390C" w14:textId="77777777" w:rsidR="00A203E1" w:rsidRPr="00A210AA" w:rsidRDefault="00A203E1" w:rsidP="00A203E1">
      <w:pPr>
        <w:pStyle w:val="ListParagraph"/>
        <w:numPr>
          <w:ilvl w:val="0"/>
          <w:numId w:val="87"/>
        </w:numPr>
        <w:spacing w:after="0" w:line="240" w:lineRule="auto"/>
        <w:rPr>
          <w:rFonts w:ascii="Times New Roman" w:hAnsi="Times New Roman" w:cs="Times New Roman"/>
          <w:sz w:val="24"/>
          <w:szCs w:val="24"/>
        </w:rPr>
      </w:pPr>
      <w:r w:rsidRPr="00A210AA">
        <w:rPr>
          <w:rFonts w:ascii="Times New Roman" w:hAnsi="Times New Roman" w:cs="Times New Roman"/>
          <w:sz w:val="24"/>
          <w:szCs w:val="24"/>
        </w:rPr>
        <w:t>REFUSED</w:t>
      </w:r>
    </w:p>
    <w:p w14:paraId="3EB68E00" w14:textId="77777777" w:rsidR="00A203E1" w:rsidRDefault="00A203E1" w:rsidP="00A203E1">
      <w:pPr>
        <w:pStyle w:val="Heading4"/>
        <w:rPr>
          <w:rFonts w:eastAsia="Calibri"/>
          <w:b/>
          <w:bCs/>
          <w:i/>
          <w:iCs/>
          <w:szCs w:val="24"/>
        </w:rPr>
      </w:pPr>
    </w:p>
    <w:p w14:paraId="7C726D96" w14:textId="77777777" w:rsidR="00A203E1" w:rsidRDefault="00A203E1" w:rsidP="00A203E1">
      <w:pPr>
        <w:pStyle w:val="Heading4"/>
        <w:rPr>
          <w:rFonts w:eastAsia="Calibri"/>
          <w:b/>
          <w:bCs/>
          <w:i/>
          <w:iCs/>
          <w:szCs w:val="24"/>
        </w:rPr>
      </w:pPr>
    </w:p>
    <w:p w14:paraId="4CE320A8" w14:textId="77777777" w:rsidR="00A203E1" w:rsidRPr="00AF669C" w:rsidRDefault="00A203E1" w:rsidP="00A203E1"/>
    <w:p w14:paraId="4068AEF6" w14:textId="28DC8FBB" w:rsidR="00A203E1" w:rsidRPr="00A210AA" w:rsidRDefault="001B56E4" w:rsidP="001B56E4">
      <w:pPr>
        <w:pStyle w:val="Heading4"/>
        <w:rPr>
          <w:rFonts w:eastAsia="Calibri"/>
          <w:b/>
          <w:bCs/>
          <w:i/>
          <w:iCs/>
          <w:szCs w:val="24"/>
        </w:rPr>
      </w:pPr>
      <w:r>
        <w:rPr>
          <w:rFonts w:eastAsia="Calibri"/>
          <w:szCs w:val="24"/>
        </w:rPr>
        <w:t>[</w:t>
      </w:r>
      <w:r w:rsidRPr="00A210AA">
        <w:rPr>
          <w:rFonts w:eastAsia="Calibri"/>
          <w:szCs w:val="24"/>
        </w:rPr>
        <w:t>Q: HHINCO1B</w:t>
      </w:r>
      <w:r>
        <w:rPr>
          <w:rFonts w:eastAsia="Calibri"/>
          <w:szCs w:val="24"/>
        </w:rPr>
        <w:t>]</w:t>
      </w:r>
    </w:p>
    <w:p w14:paraId="0B0CFCB8" w14:textId="50065396" w:rsidR="00A203E1" w:rsidRPr="00242C2B" w:rsidRDefault="001B56E4" w:rsidP="00A203E1">
      <w:pPr>
        <w:keepNext/>
        <w:widowControl w:val="0"/>
        <w:spacing w:after="0"/>
        <w:outlineLvl w:val="1"/>
        <w:rPr>
          <w:rFonts w:ascii="Times New Roman" w:hAnsi="Times New Roman" w:cs="Times New Roman"/>
          <w:b/>
          <w:bCs/>
          <w:sz w:val="24"/>
          <w:szCs w:val="24"/>
        </w:rPr>
      </w:pPr>
      <w:r>
        <w:rPr>
          <w:rFonts w:ascii="Times New Roman" w:hAnsi="Times New Roman" w:cs="Times New Roman"/>
          <w:b/>
          <w:bCs/>
          <w:i/>
          <w:iCs/>
          <w:sz w:val="24"/>
          <w:szCs w:val="24"/>
        </w:rPr>
        <w:t>IF</w:t>
      </w:r>
      <w:r w:rsidRPr="00A210AA">
        <w:rPr>
          <w:rFonts w:ascii="Times New Roman" w:hAnsi="Times New Roman" w:cs="Times New Roman"/>
          <w:b/>
          <w:bCs/>
          <w:i/>
          <w:iCs/>
          <w:sz w:val="24"/>
          <w:szCs w:val="24"/>
        </w:rPr>
        <w:t xml:space="preserve"> </w:t>
      </w:r>
      <w:r w:rsidRPr="00242C2B">
        <w:rPr>
          <w:rFonts w:ascii="Times New Roman" w:hAnsi="Times New Roman" w:cs="Times New Roman"/>
          <w:b/>
          <w:bCs/>
          <w:i/>
          <w:iCs/>
          <w:sz w:val="24"/>
          <w:szCs w:val="24"/>
        </w:rPr>
        <w:t>HHINCO1 =2, ASK</w:t>
      </w:r>
    </w:p>
    <w:p w14:paraId="0C47E129" w14:textId="77777777" w:rsidR="00A203E1" w:rsidRDefault="00A203E1" w:rsidP="00A203E1">
      <w:pPr>
        <w:pBdr>
          <w:top w:val="single" w:sz="4" w:space="1" w:color="auto"/>
          <w:left w:val="single" w:sz="4" w:space="0" w:color="auto"/>
          <w:right w:val="single" w:sz="4" w:space="4" w:color="auto"/>
        </w:pBdr>
        <w:spacing w:after="60" w:line="240" w:lineRule="auto"/>
        <w:rPr>
          <w:rFonts w:ascii="Times New Roman" w:hAnsi="Times New Roman" w:cs="Times New Roman"/>
          <w:sz w:val="24"/>
          <w:szCs w:val="24"/>
        </w:rPr>
      </w:pPr>
      <w:r w:rsidRPr="00242C2B">
        <w:rPr>
          <w:rFonts w:ascii="Times New Roman" w:hAnsi="Times New Roman" w:cs="Times New Roman"/>
          <w:sz w:val="24"/>
          <w:szCs w:val="24"/>
        </w:rPr>
        <w:t>Second, is it less than QR 70,000 or QR 70,000 or more?</w:t>
      </w:r>
      <w:r w:rsidRPr="00242C2B">
        <w:rPr>
          <w:rFonts w:ascii="Times New Roman" w:hAnsi="Times New Roman" w:cs="Times New Roman"/>
          <w:sz w:val="24"/>
          <w:szCs w:val="24"/>
        </w:rPr>
        <w:tab/>
      </w:r>
    </w:p>
    <w:p w14:paraId="3C958BDB" w14:textId="77777777" w:rsidR="00A203E1" w:rsidRPr="00242C2B" w:rsidRDefault="00A203E1" w:rsidP="00A203E1">
      <w:pPr>
        <w:pBdr>
          <w:top w:val="single" w:sz="4" w:space="1" w:color="auto"/>
          <w:left w:val="single" w:sz="4" w:space="0" w:color="auto"/>
          <w:right w:val="single" w:sz="4" w:space="4" w:color="auto"/>
        </w:pBdr>
        <w:spacing w:after="60" w:line="240" w:lineRule="auto"/>
        <w:rPr>
          <w:rFonts w:ascii="Times New Roman" w:hAnsi="Times New Roman" w:cs="Times New Roman"/>
          <w:sz w:val="24"/>
          <w:szCs w:val="24"/>
        </w:rPr>
      </w:pPr>
    </w:p>
    <w:p w14:paraId="50231F9B" w14:textId="77777777" w:rsidR="00A203E1" w:rsidRPr="00A210AA" w:rsidRDefault="00A203E1" w:rsidP="00A203E1">
      <w:pPr>
        <w:pStyle w:val="ListParagraph"/>
        <w:numPr>
          <w:ilvl w:val="2"/>
          <w:numId w:val="8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210AA">
        <w:rPr>
          <w:rFonts w:ascii="Times New Roman" w:hAnsi="Times New Roman" w:cs="Times New Roman"/>
          <w:sz w:val="24"/>
          <w:szCs w:val="24"/>
        </w:rPr>
        <w:t>LESS THAN QR 70,000</w:t>
      </w:r>
    </w:p>
    <w:p w14:paraId="6E806F59" w14:textId="77777777" w:rsidR="00A203E1" w:rsidRPr="00A210AA" w:rsidRDefault="00A203E1" w:rsidP="00A203E1">
      <w:pPr>
        <w:pStyle w:val="ListParagraph"/>
        <w:numPr>
          <w:ilvl w:val="2"/>
          <w:numId w:val="8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210AA">
        <w:rPr>
          <w:rFonts w:ascii="Times New Roman" w:hAnsi="Times New Roman" w:cs="Times New Roman"/>
          <w:sz w:val="24"/>
          <w:szCs w:val="24"/>
        </w:rPr>
        <w:t>QR 70,000 OR MORE</w:t>
      </w:r>
    </w:p>
    <w:p w14:paraId="503C94B4" w14:textId="77777777" w:rsidR="00A203E1" w:rsidRPr="00A210AA" w:rsidRDefault="00A203E1" w:rsidP="00A203E1">
      <w:pPr>
        <w:pStyle w:val="ListParagraph"/>
        <w:numPr>
          <w:ilvl w:val="0"/>
          <w:numId w:val="89"/>
        </w:numPr>
        <w:spacing w:after="0" w:line="240" w:lineRule="auto"/>
        <w:rPr>
          <w:rFonts w:ascii="Times New Roman" w:hAnsi="Times New Roman" w:cs="Times New Roman"/>
          <w:sz w:val="24"/>
          <w:szCs w:val="24"/>
        </w:rPr>
      </w:pPr>
      <w:r w:rsidRPr="00A210AA">
        <w:rPr>
          <w:rFonts w:ascii="Times New Roman" w:hAnsi="Times New Roman" w:cs="Times New Roman"/>
          <w:sz w:val="24"/>
          <w:szCs w:val="24"/>
        </w:rPr>
        <w:t>DON’T KNOW</w:t>
      </w:r>
    </w:p>
    <w:p w14:paraId="3F21A278" w14:textId="77777777" w:rsidR="00A203E1" w:rsidRPr="00AF669C" w:rsidRDefault="00A203E1" w:rsidP="00A203E1">
      <w:pPr>
        <w:pStyle w:val="ListParagraph"/>
        <w:numPr>
          <w:ilvl w:val="0"/>
          <w:numId w:val="89"/>
        </w:numPr>
        <w:spacing w:after="0" w:line="240" w:lineRule="auto"/>
        <w:rPr>
          <w:rFonts w:ascii="Times New Roman" w:hAnsi="Times New Roman" w:cs="Times New Roman"/>
          <w:sz w:val="24"/>
          <w:szCs w:val="24"/>
        </w:rPr>
      </w:pPr>
      <w:r w:rsidRPr="00A210AA">
        <w:rPr>
          <w:rFonts w:ascii="Times New Roman" w:hAnsi="Times New Roman" w:cs="Times New Roman"/>
          <w:sz w:val="24"/>
          <w:szCs w:val="24"/>
        </w:rPr>
        <w:t>REFUSED</w:t>
      </w:r>
    </w:p>
    <w:p w14:paraId="2F18B5A1" w14:textId="77777777" w:rsidR="00545092" w:rsidRDefault="00545092" w:rsidP="00545092">
      <w:pPr>
        <w:autoSpaceDE w:val="0"/>
        <w:autoSpaceDN w:val="0"/>
        <w:adjustRightInd w:val="0"/>
        <w:spacing w:after="0" w:line="240" w:lineRule="auto"/>
        <w:rPr>
          <w:rFonts w:ascii="Times New Roman" w:hAnsi="Times New Roman" w:cs="Times New Roman"/>
          <w:sz w:val="24"/>
          <w:szCs w:val="24"/>
        </w:rPr>
      </w:pPr>
    </w:p>
    <w:p w14:paraId="7213422D" w14:textId="77777777" w:rsidR="00D01D05" w:rsidRDefault="00D01D05" w:rsidP="005C2A92">
      <w:pPr>
        <w:spacing w:after="0" w:line="240" w:lineRule="auto"/>
        <w:jc w:val="right"/>
        <w:rPr>
          <w:rFonts w:ascii="Times New Roman" w:hAnsi="Times New Roman" w:cs="Times New Roman"/>
          <w:sz w:val="24"/>
          <w:szCs w:val="24"/>
        </w:rPr>
      </w:pPr>
    </w:p>
    <w:p w14:paraId="224D1FAD" w14:textId="66534BC8" w:rsidR="005C2A92" w:rsidRPr="00C331CE" w:rsidRDefault="001B56E4" w:rsidP="001B56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005C2A92">
        <w:rPr>
          <w:rFonts w:ascii="Times New Roman" w:hAnsi="Times New Roman" w:cs="Times New Roman"/>
          <w:sz w:val="24"/>
          <w:szCs w:val="24"/>
        </w:rPr>
        <w:t>Q: THANKS1</w:t>
      </w:r>
      <w:r>
        <w:rPr>
          <w:rFonts w:ascii="Times New Roman" w:hAnsi="Times New Roman" w:cs="Times New Roman"/>
          <w:sz w:val="24"/>
          <w:szCs w:val="24"/>
        </w:rPr>
        <w:t>]</w:t>
      </w:r>
    </w:p>
    <w:p w14:paraId="03C4FF6D" w14:textId="77777777" w:rsidR="005C2A92" w:rsidRPr="00C331CE" w:rsidRDefault="005C2A92" w:rsidP="005C2A92">
      <w:pPr>
        <w:spacing w:after="60" w:line="240" w:lineRule="auto"/>
        <w:rPr>
          <w:rFonts w:ascii="Times New Roman" w:hAnsi="Times New Roman" w:cs="Times New Roman"/>
          <w:sz w:val="24"/>
          <w:szCs w:val="24"/>
        </w:rPr>
      </w:pPr>
      <w:r w:rsidRPr="00C331CE">
        <w:rPr>
          <w:rFonts w:ascii="Times New Roman" w:hAnsi="Times New Roman" w:cs="Times New Roman"/>
          <w:sz w:val="24"/>
          <w:szCs w:val="24"/>
        </w:rPr>
        <w:t>Those are all the questions I have for you.  Before I say good-bye, are there any other comments you'd like to make?</w:t>
      </w:r>
      <w:r w:rsidRPr="00C331CE">
        <w:rPr>
          <w:rFonts w:ascii="Times New Roman" w:hAnsi="Times New Roman" w:cs="Times New Roman"/>
          <w:sz w:val="24"/>
          <w:szCs w:val="24"/>
        </w:rPr>
        <w:tab/>
      </w:r>
    </w:p>
    <w:p w14:paraId="3787A854" w14:textId="77777777" w:rsidR="005C2A92" w:rsidRPr="00C331CE" w:rsidRDefault="005C2A92" w:rsidP="00340415">
      <w:pPr>
        <w:numPr>
          <w:ilvl w:val="1"/>
          <w:numId w:val="75"/>
        </w:numPr>
        <w:tabs>
          <w:tab w:val="left" w:pos="810"/>
        </w:tabs>
        <w:spacing w:after="0" w:line="240" w:lineRule="auto"/>
        <w:ind w:hanging="2070"/>
        <w:contextualSpacing/>
        <w:rPr>
          <w:rFonts w:ascii="Times New Roman" w:hAnsi="Times New Roman" w:cs="Times New Roman"/>
          <w:sz w:val="24"/>
          <w:szCs w:val="24"/>
        </w:rPr>
      </w:pPr>
      <w:r w:rsidRPr="00C331CE">
        <w:rPr>
          <w:rFonts w:ascii="Times New Roman" w:hAnsi="Times New Roman" w:cs="Times New Roman"/>
          <w:sz w:val="24"/>
          <w:szCs w:val="24"/>
        </w:rPr>
        <w:t>YES [OPEN-END]</w:t>
      </w:r>
    </w:p>
    <w:p w14:paraId="6A516D0A" w14:textId="77777777" w:rsidR="005C2A92" w:rsidRPr="00C331CE" w:rsidRDefault="005C2A92" w:rsidP="00340415">
      <w:pPr>
        <w:numPr>
          <w:ilvl w:val="1"/>
          <w:numId w:val="75"/>
        </w:numPr>
        <w:tabs>
          <w:tab w:val="left" w:pos="810"/>
        </w:tabs>
        <w:spacing w:after="0" w:line="240" w:lineRule="auto"/>
        <w:ind w:hanging="2070"/>
        <w:contextualSpacing/>
        <w:rPr>
          <w:rFonts w:ascii="Times New Roman" w:hAnsi="Times New Roman" w:cs="Times New Roman"/>
          <w:sz w:val="24"/>
          <w:szCs w:val="24"/>
        </w:rPr>
      </w:pPr>
      <w:r w:rsidRPr="00C331CE">
        <w:rPr>
          <w:rFonts w:ascii="Times New Roman" w:hAnsi="Times New Roman" w:cs="Times New Roman"/>
          <w:sz w:val="24"/>
          <w:szCs w:val="24"/>
        </w:rPr>
        <w:t>NO</w:t>
      </w:r>
    </w:p>
    <w:p w14:paraId="50D10042" w14:textId="77777777" w:rsidR="005C2A92" w:rsidRPr="00C331CE" w:rsidRDefault="005C2A92" w:rsidP="005C2A92">
      <w:pPr>
        <w:spacing w:after="0" w:line="240" w:lineRule="auto"/>
        <w:contextualSpacing/>
        <w:rPr>
          <w:rFonts w:ascii="Times New Roman" w:hAnsi="Times New Roman" w:cs="Times New Roman"/>
          <w:sz w:val="24"/>
          <w:szCs w:val="24"/>
        </w:rPr>
      </w:pPr>
    </w:p>
    <w:p w14:paraId="7D03C5D4" w14:textId="77777777" w:rsidR="005C2A92" w:rsidRPr="00C331CE" w:rsidRDefault="005C2A92" w:rsidP="005C2A92">
      <w:pPr>
        <w:spacing w:after="60" w:line="240" w:lineRule="auto"/>
        <w:rPr>
          <w:rFonts w:ascii="Times New Roman" w:hAnsi="Times New Roman" w:cs="Times New Roman"/>
          <w:sz w:val="24"/>
          <w:szCs w:val="24"/>
        </w:rPr>
      </w:pPr>
      <w:r w:rsidRPr="00C331CE">
        <w:rPr>
          <w:rFonts w:ascii="Times New Roman" w:hAnsi="Times New Roman" w:cs="Times New Roman"/>
          <w:sz w:val="24"/>
          <w:szCs w:val="24"/>
        </w:rPr>
        <w:t>Thank you very much for participating.  We appreciate the time you have taken to complete this interview.</w:t>
      </w:r>
    </w:p>
    <w:p w14:paraId="14C95EC3" w14:textId="77777777" w:rsidR="005C2A92" w:rsidRPr="00C331CE" w:rsidRDefault="005C2A92" w:rsidP="005C2A92">
      <w:pPr>
        <w:spacing w:after="0" w:line="240" w:lineRule="auto"/>
        <w:contextualSpacing/>
        <w:rPr>
          <w:rFonts w:ascii="Times New Roman" w:hAnsi="Times New Roman" w:cs="Times New Roman"/>
          <w:sz w:val="24"/>
          <w:szCs w:val="24"/>
        </w:rPr>
      </w:pPr>
    </w:p>
    <w:p w14:paraId="0C45255A" w14:textId="77777777" w:rsidR="005C2A92" w:rsidRPr="00C331CE" w:rsidRDefault="005C2A92" w:rsidP="005C2A92">
      <w:pPr>
        <w:spacing w:after="60" w:line="240" w:lineRule="auto"/>
        <w:rPr>
          <w:rFonts w:ascii="Times New Roman" w:hAnsi="Times New Roman" w:cs="Times New Roman"/>
          <w:sz w:val="24"/>
          <w:szCs w:val="24"/>
        </w:rPr>
      </w:pPr>
      <w:r w:rsidRPr="00C331CE">
        <w:rPr>
          <w:rFonts w:ascii="Times New Roman" w:hAnsi="Times New Roman" w:cs="Times New Roman"/>
          <w:sz w:val="24"/>
          <w:szCs w:val="24"/>
        </w:rPr>
        <w:t>[READ IF NECESSARY:]  If you have any questions on the purpose of this study, you can call my supervisor here at SESRI.  We're at 4403- 3030 – just mention the telephone survey.</w:t>
      </w:r>
    </w:p>
    <w:p w14:paraId="53B69E3F" w14:textId="77777777" w:rsidR="005C2A92" w:rsidRDefault="005C2A92" w:rsidP="005C2A92">
      <w:pPr>
        <w:spacing w:after="60" w:line="240" w:lineRule="auto"/>
        <w:rPr>
          <w:rFonts w:ascii="Times New Roman" w:hAnsi="Times New Roman" w:cs="Times New Roman"/>
          <w:sz w:val="24"/>
          <w:szCs w:val="24"/>
        </w:rPr>
      </w:pPr>
      <w:r w:rsidRPr="00C331CE">
        <w:rPr>
          <w:rFonts w:ascii="Times New Roman" w:hAnsi="Times New Roman" w:cs="Times New Roman"/>
          <w:sz w:val="24"/>
          <w:szCs w:val="24"/>
        </w:rPr>
        <w:t>Again, thank you and goodbye.</w:t>
      </w:r>
    </w:p>
    <w:p w14:paraId="1EB917CF" w14:textId="77777777" w:rsidR="00AA4E39" w:rsidRPr="00C331CE" w:rsidRDefault="00AA4E39" w:rsidP="005C2A92">
      <w:pPr>
        <w:spacing w:after="60" w:line="240" w:lineRule="auto"/>
        <w:rPr>
          <w:rFonts w:ascii="Times New Roman" w:hAnsi="Times New Roman" w:cs="Times New Roman"/>
          <w:sz w:val="24"/>
          <w:szCs w:val="24"/>
        </w:rPr>
      </w:pPr>
    </w:p>
    <w:p w14:paraId="1FE1CBB4" w14:textId="4D3D982D" w:rsidR="005C2A92" w:rsidRPr="00112A43" w:rsidRDefault="00AA4E39" w:rsidP="00AA4E3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005C2A92">
        <w:rPr>
          <w:rFonts w:ascii="Times New Roman" w:hAnsi="Times New Roman" w:cs="Times New Roman"/>
          <w:sz w:val="24"/>
          <w:szCs w:val="24"/>
        </w:rPr>
        <w:t>Q: THANKS2</w:t>
      </w:r>
      <w:r>
        <w:rPr>
          <w:rFonts w:ascii="Times New Roman" w:hAnsi="Times New Roman" w:cs="Times New Roman"/>
          <w:sz w:val="24"/>
          <w:szCs w:val="24"/>
        </w:rPr>
        <w:t>]</w:t>
      </w:r>
    </w:p>
    <w:p w14:paraId="24F2791C" w14:textId="281BE7F9" w:rsidR="00AA4E39" w:rsidRPr="00242C2B" w:rsidRDefault="00AA4E39" w:rsidP="00095297">
      <w:pPr>
        <w:keepNext/>
        <w:widowControl w:val="0"/>
        <w:spacing w:after="0"/>
        <w:outlineLvl w:val="1"/>
        <w:rPr>
          <w:rFonts w:ascii="Times New Roman" w:hAnsi="Times New Roman" w:cs="Times New Roman"/>
          <w:b/>
          <w:bCs/>
          <w:sz w:val="24"/>
          <w:szCs w:val="24"/>
        </w:rPr>
      </w:pPr>
      <w:r w:rsidRPr="00AA4E39">
        <w:rPr>
          <w:rFonts w:ascii="Times New Roman" w:hAnsi="Times New Roman" w:cs="Times New Roman"/>
          <w:b/>
          <w:bCs/>
          <w:i/>
          <w:iCs/>
          <w:sz w:val="24"/>
          <w:szCs w:val="24"/>
        </w:rPr>
        <w:t xml:space="preserve">IF </w:t>
      </w:r>
      <w:r w:rsidR="00095297">
        <w:rPr>
          <w:rFonts w:ascii="Times New Roman" w:hAnsi="Times New Roman" w:cs="Times New Roman"/>
          <w:b/>
          <w:bCs/>
          <w:i/>
          <w:iCs/>
          <w:sz w:val="24"/>
          <w:szCs w:val="24"/>
        </w:rPr>
        <w:t>RESPTYPE</w:t>
      </w:r>
      <w:r w:rsidRPr="00AA4E39">
        <w:rPr>
          <w:rFonts w:ascii="Times New Roman" w:hAnsi="Times New Roman" w:cs="Times New Roman"/>
          <w:b/>
          <w:bCs/>
          <w:i/>
          <w:iCs/>
          <w:sz w:val="24"/>
          <w:szCs w:val="24"/>
        </w:rPr>
        <w:t xml:space="preserve"> &lt;&gt; 1</w:t>
      </w:r>
      <w:r w:rsidR="00095297">
        <w:rPr>
          <w:rFonts w:ascii="Times New Roman" w:hAnsi="Times New Roman" w:cs="Times New Roman"/>
          <w:b/>
          <w:bCs/>
          <w:i/>
          <w:iCs/>
          <w:sz w:val="24"/>
          <w:szCs w:val="24"/>
        </w:rPr>
        <w:t xml:space="preserve"> OR CONFIRM &lt;&gt;1 </w:t>
      </w:r>
      <w:r w:rsidRPr="00AA4E39">
        <w:rPr>
          <w:rFonts w:ascii="Times New Roman" w:hAnsi="Times New Roman" w:cs="Times New Roman"/>
          <w:b/>
          <w:bCs/>
          <w:i/>
          <w:iCs/>
          <w:sz w:val="24"/>
          <w:szCs w:val="24"/>
        </w:rPr>
        <w:t>, SAY</w:t>
      </w:r>
    </w:p>
    <w:p w14:paraId="7E0F30FD" w14:textId="023AA42E" w:rsidR="00AA4E39" w:rsidRPr="00A210AA" w:rsidRDefault="00AA4E39" w:rsidP="00AA4E39">
      <w:pPr>
        <w:pBdr>
          <w:top w:val="single" w:sz="4" w:space="1" w:color="auto"/>
          <w:left w:val="single" w:sz="4" w:space="0" w:color="auto"/>
          <w:right w:val="single" w:sz="4" w:space="4" w:color="auto"/>
        </w:pBdr>
        <w:spacing w:after="60" w:line="240" w:lineRule="auto"/>
        <w:rPr>
          <w:rFonts w:ascii="Times New Roman" w:hAnsi="Times New Roman" w:cs="Times New Roman"/>
          <w:sz w:val="24"/>
          <w:szCs w:val="24"/>
        </w:rPr>
      </w:pPr>
      <w:r w:rsidRPr="00AA4E39">
        <w:rPr>
          <w:rFonts w:ascii="Times New Roman" w:hAnsi="Times New Roman" w:cs="Times New Roman"/>
          <w:sz w:val="24"/>
          <w:szCs w:val="24"/>
        </w:rPr>
        <w:t>Thank you very much for your time. Our questions would not apply to you but we appreciate your willingness to participate. Have a nice day.</w:t>
      </w:r>
    </w:p>
    <w:p w14:paraId="5F698F72" w14:textId="77777777" w:rsidR="00AA4E39" w:rsidRPr="00112A43" w:rsidRDefault="00AA4E39" w:rsidP="00AA4E39">
      <w:pPr>
        <w:bidi/>
        <w:jc w:val="right"/>
        <w:rPr>
          <w:rFonts w:ascii="Times New Roman" w:hAnsi="Times New Roman" w:cs="Times New Roman"/>
          <w:sz w:val="24"/>
          <w:szCs w:val="24"/>
          <w:rtl/>
        </w:rPr>
      </w:pPr>
    </w:p>
    <w:p w14:paraId="7BB3E3B1" w14:textId="675E7F23" w:rsidR="00340415" w:rsidRDefault="00340415">
      <w:pPr>
        <w:rPr>
          <w:rFonts w:asciiTheme="majorBidi" w:eastAsia="Times New Roman" w:hAnsiTheme="majorBidi" w:cstheme="majorBidi"/>
          <w:sz w:val="24"/>
          <w:szCs w:val="24"/>
          <w:lang w:bidi="ar-SA"/>
        </w:rPr>
      </w:pPr>
      <w:r>
        <w:rPr>
          <w:rFonts w:asciiTheme="majorBidi" w:eastAsia="Times New Roman" w:hAnsiTheme="majorBidi" w:cstheme="majorBidi"/>
          <w:sz w:val="24"/>
          <w:szCs w:val="24"/>
          <w:lang w:bidi="ar-SA"/>
        </w:rPr>
        <w:br w:type="page"/>
      </w:r>
    </w:p>
    <w:p w14:paraId="4F087EF2" w14:textId="77777777" w:rsidR="00340415" w:rsidRDefault="00340415" w:rsidP="00340415">
      <w:pPr>
        <w:pStyle w:val="ListParagraph"/>
        <w:rPr>
          <w:rFonts w:asciiTheme="majorBidi" w:hAnsiTheme="majorBidi" w:cstheme="majorBidi"/>
          <w:sz w:val="24"/>
          <w:szCs w:val="24"/>
        </w:rPr>
      </w:pPr>
    </w:p>
    <w:p w14:paraId="13FAED7F" w14:textId="77777777" w:rsidR="00340415" w:rsidRDefault="00340415" w:rsidP="00340415">
      <w:pPr>
        <w:pStyle w:val="ListParagraph"/>
        <w:rPr>
          <w:rFonts w:asciiTheme="majorBidi" w:hAnsiTheme="majorBidi" w:cstheme="majorBidi"/>
          <w:sz w:val="24"/>
          <w:szCs w:val="24"/>
        </w:rPr>
      </w:pPr>
    </w:p>
    <w:p w14:paraId="1C75E3FA" w14:textId="77777777" w:rsidR="00340415" w:rsidRPr="00511EEA" w:rsidRDefault="00340415" w:rsidP="00340415">
      <w:pPr>
        <w:pStyle w:val="ListParagraph"/>
        <w:jc w:val="center"/>
        <w:rPr>
          <w:rFonts w:asciiTheme="majorBidi" w:hAnsiTheme="majorBidi" w:cstheme="majorBidi"/>
          <w:b/>
          <w:bCs/>
          <w:sz w:val="24"/>
          <w:szCs w:val="24"/>
        </w:rPr>
      </w:pPr>
      <w:r w:rsidRPr="00511EEA">
        <w:rPr>
          <w:rFonts w:asciiTheme="majorBidi" w:hAnsiTheme="majorBidi" w:cstheme="majorBidi"/>
          <w:b/>
          <w:bCs/>
          <w:sz w:val="24"/>
          <w:szCs w:val="24"/>
        </w:rPr>
        <w:t>ITEMS FOR INTERVIEWER</w:t>
      </w:r>
    </w:p>
    <w:p w14:paraId="71B7A231" w14:textId="77777777" w:rsidR="00340415" w:rsidRDefault="00340415" w:rsidP="00340415">
      <w:pPr>
        <w:pStyle w:val="ListParagraph"/>
        <w:spacing w:after="0" w:line="240" w:lineRule="auto"/>
        <w:ind w:left="1800"/>
        <w:jc w:val="right"/>
        <w:rPr>
          <w:rFonts w:asciiTheme="majorBidi" w:hAnsiTheme="majorBidi" w:cstheme="majorBidi"/>
          <w:sz w:val="24"/>
          <w:szCs w:val="24"/>
        </w:rPr>
      </w:pPr>
    </w:p>
    <w:p w14:paraId="2CD630BB" w14:textId="77777777" w:rsidR="00340415" w:rsidRPr="00305137" w:rsidRDefault="00340415" w:rsidP="00340415">
      <w:pPr>
        <w:pStyle w:val="ListParagraph"/>
        <w:spacing w:after="0" w:line="240" w:lineRule="auto"/>
        <w:ind w:left="1800"/>
        <w:jc w:val="right"/>
        <w:rPr>
          <w:rFonts w:asciiTheme="majorBidi" w:hAnsiTheme="majorBidi" w:cstheme="majorBidi"/>
          <w:sz w:val="24"/>
          <w:szCs w:val="24"/>
        </w:rPr>
      </w:pPr>
      <w:r w:rsidRPr="00305137">
        <w:rPr>
          <w:rFonts w:asciiTheme="majorBidi" w:hAnsiTheme="majorBidi" w:cstheme="majorBidi"/>
          <w:sz w:val="24"/>
          <w:szCs w:val="24"/>
        </w:rPr>
        <w:t>{Q: R_LANG}:</w:t>
      </w:r>
    </w:p>
    <w:p w14:paraId="30184463" w14:textId="77777777" w:rsidR="00340415" w:rsidRPr="00305137" w:rsidRDefault="00340415" w:rsidP="00340415">
      <w:pPr>
        <w:spacing w:after="60" w:line="240" w:lineRule="auto"/>
        <w:ind w:left="360"/>
        <w:rPr>
          <w:rFonts w:asciiTheme="majorBidi" w:hAnsiTheme="majorBidi" w:cstheme="majorBidi"/>
          <w:sz w:val="24"/>
          <w:szCs w:val="24"/>
        </w:rPr>
      </w:pPr>
      <w:r w:rsidRPr="00305137">
        <w:rPr>
          <w:rFonts w:asciiTheme="majorBidi" w:hAnsiTheme="majorBidi" w:cstheme="majorBidi"/>
          <w:sz w:val="24"/>
          <w:szCs w:val="24"/>
        </w:rPr>
        <w:t>THE INTERVIEW WAS CONDUCTED IN…</w:t>
      </w:r>
    </w:p>
    <w:p w14:paraId="2E044443" w14:textId="45084F70" w:rsidR="00340415" w:rsidRDefault="00340415" w:rsidP="00340415">
      <w:pPr>
        <w:pStyle w:val="ListParagraph"/>
        <w:numPr>
          <w:ilvl w:val="0"/>
          <w:numId w:val="82"/>
        </w:numPr>
        <w:spacing w:after="60" w:line="240" w:lineRule="auto"/>
        <w:rPr>
          <w:rFonts w:asciiTheme="majorBidi" w:hAnsiTheme="majorBidi" w:cstheme="majorBidi"/>
          <w:sz w:val="24"/>
          <w:szCs w:val="24"/>
        </w:rPr>
      </w:pPr>
      <w:r w:rsidRPr="00305137">
        <w:rPr>
          <w:rFonts w:asciiTheme="majorBidi" w:hAnsiTheme="majorBidi" w:cstheme="majorBidi"/>
          <w:sz w:val="24"/>
          <w:szCs w:val="24"/>
        </w:rPr>
        <w:t>ARABIC</w:t>
      </w:r>
      <w:r>
        <w:rPr>
          <w:rFonts w:asciiTheme="majorBidi" w:hAnsiTheme="majorBidi" w:cstheme="majorBidi"/>
          <w:sz w:val="24"/>
          <w:szCs w:val="24"/>
        </w:rPr>
        <w:t xml:space="preserve"> (QATARI DIALECT INTERVIEWER)</w:t>
      </w:r>
    </w:p>
    <w:p w14:paraId="26DB7018" w14:textId="7411247B" w:rsidR="00340415" w:rsidRPr="00305137" w:rsidRDefault="00340415" w:rsidP="00340415">
      <w:pPr>
        <w:pStyle w:val="ListParagraph"/>
        <w:numPr>
          <w:ilvl w:val="0"/>
          <w:numId w:val="82"/>
        </w:numPr>
        <w:spacing w:after="60" w:line="240" w:lineRule="auto"/>
        <w:rPr>
          <w:rFonts w:asciiTheme="majorBidi" w:hAnsiTheme="majorBidi" w:cstheme="majorBidi"/>
          <w:sz w:val="24"/>
          <w:szCs w:val="24"/>
        </w:rPr>
      </w:pPr>
      <w:r>
        <w:rPr>
          <w:rFonts w:asciiTheme="majorBidi" w:hAnsiTheme="majorBidi" w:cstheme="majorBidi"/>
          <w:sz w:val="24"/>
          <w:szCs w:val="24"/>
        </w:rPr>
        <w:t>ARABIC (NON-QATARI DIALECT INTERVIEWER)</w:t>
      </w:r>
    </w:p>
    <w:p w14:paraId="74BB7DF3" w14:textId="77777777" w:rsidR="00340415" w:rsidRPr="00305137" w:rsidRDefault="00340415" w:rsidP="00340415">
      <w:pPr>
        <w:pStyle w:val="ListParagraph"/>
        <w:numPr>
          <w:ilvl w:val="0"/>
          <w:numId w:val="82"/>
        </w:numPr>
        <w:spacing w:after="60" w:line="240" w:lineRule="auto"/>
        <w:rPr>
          <w:rFonts w:asciiTheme="majorBidi" w:hAnsiTheme="majorBidi" w:cstheme="majorBidi"/>
          <w:sz w:val="24"/>
          <w:szCs w:val="24"/>
        </w:rPr>
      </w:pPr>
      <w:r w:rsidRPr="00305137">
        <w:rPr>
          <w:rFonts w:asciiTheme="majorBidi" w:hAnsiTheme="majorBidi" w:cstheme="majorBidi"/>
          <w:sz w:val="24"/>
          <w:szCs w:val="24"/>
        </w:rPr>
        <w:t>ENGLISH</w:t>
      </w:r>
    </w:p>
    <w:p w14:paraId="57DBDBA5" w14:textId="77777777" w:rsidR="00340415" w:rsidRDefault="00340415" w:rsidP="00340415">
      <w:pPr>
        <w:spacing w:after="60" w:line="240" w:lineRule="auto"/>
        <w:jc w:val="right"/>
        <w:rPr>
          <w:rFonts w:asciiTheme="majorBidi" w:hAnsiTheme="majorBidi" w:cstheme="majorBidi"/>
          <w:sz w:val="24"/>
          <w:szCs w:val="24"/>
        </w:rPr>
      </w:pPr>
    </w:p>
    <w:p w14:paraId="28863943" w14:textId="77777777" w:rsidR="00340415" w:rsidRPr="00305137" w:rsidRDefault="00340415" w:rsidP="00340415">
      <w:pPr>
        <w:spacing w:after="60" w:line="240" w:lineRule="auto"/>
        <w:jc w:val="right"/>
        <w:rPr>
          <w:rFonts w:asciiTheme="majorBidi" w:hAnsiTheme="majorBidi" w:cstheme="majorBidi"/>
          <w:sz w:val="24"/>
          <w:szCs w:val="24"/>
        </w:rPr>
      </w:pPr>
      <w:r w:rsidRPr="00305137">
        <w:rPr>
          <w:rFonts w:asciiTheme="majorBidi" w:hAnsiTheme="majorBidi" w:cstheme="majorBidi"/>
          <w:sz w:val="24"/>
          <w:szCs w:val="24"/>
        </w:rPr>
        <w:t>{Q: IVCOM}</w:t>
      </w:r>
    </w:p>
    <w:p w14:paraId="404F7D88" w14:textId="77777777" w:rsidR="00340415" w:rsidRPr="00305137" w:rsidRDefault="00340415" w:rsidP="00340415">
      <w:pPr>
        <w:spacing w:after="60" w:line="240" w:lineRule="auto"/>
        <w:rPr>
          <w:rFonts w:asciiTheme="majorBidi" w:hAnsiTheme="majorBidi" w:cstheme="majorBidi"/>
          <w:sz w:val="24"/>
          <w:szCs w:val="24"/>
        </w:rPr>
      </w:pPr>
      <w:r w:rsidRPr="00305137">
        <w:rPr>
          <w:rFonts w:asciiTheme="majorBidi" w:hAnsiTheme="majorBidi" w:cstheme="majorBidi"/>
          <w:sz w:val="24"/>
          <w:szCs w:val="24"/>
        </w:rPr>
        <w:t>IV: PLEASE NOTE ANY PROBLEMS DURING THE INTERVIEW THAT WOULD AFFECT THE QUALITY OF THE DATA.</w:t>
      </w:r>
    </w:p>
    <w:p w14:paraId="448F9B1B" w14:textId="77777777" w:rsidR="00340415" w:rsidRDefault="00340415" w:rsidP="00340415">
      <w:pPr>
        <w:spacing w:after="60" w:line="240" w:lineRule="auto"/>
        <w:jc w:val="right"/>
        <w:rPr>
          <w:rFonts w:asciiTheme="majorBidi" w:hAnsiTheme="majorBidi" w:cstheme="majorBidi"/>
          <w:sz w:val="24"/>
          <w:szCs w:val="24"/>
        </w:rPr>
      </w:pPr>
    </w:p>
    <w:p w14:paraId="543E2656" w14:textId="77777777" w:rsidR="00340415" w:rsidRPr="00305137" w:rsidRDefault="00340415" w:rsidP="00340415">
      <w:pPr>
        <w:spacing w:after="60" w:line="240" w:lineRule="auto"/>
        <w:jc w:val="right"/>
        <w:rPr>
          <w:rFonts w:asciiTheme="majorBidi" w:hAnsiTheme="majorBidi" w:cstheme="majorBidi"/>
          <w:sz w:val="24"/>
          <w:szCs w:val="24"/>
        </w:rPr>
      </w:pPr>
      <w:r w:rsidRPr="00305137">
        <w:rPr>
          <w:rFonts w:asciiTheme="majorBidi" w:hAnsiTheme="majorBidi" w:cstheme="majorBidi"/>
          <w:sz w:val="24"/>
          <w:szCs w:val="24"/>
        </w:rPr>
        <w:t>{Q: IVID}</w:t>
      </w:r>
    </w:p>
    <w:p w14:paraId="6F518EAD" w14:textId="77777777" w:rsidR="00340415" w:rsidRPr="00305137" w:rsidRDefault="00340415" w:rsidP="00340415">
      <w:pPr>
        <w:spacing w:after="60" w:line="240" w:lineRule="auto"/>
        <w:rPr>
          <w:rFonts w:asciiTheme="majorBidi" w:hAnsiTheme="majorBidi" w:cstheme="majorBidi"/>
          <w:sz w:val="24"/>
          <w:szCs w:val="24"/>
        </w:rPr>
      </w:pPr>
      <w:r w:rsidRPr="00305137">
        <w:rPr>
          <w:rFonts w:asciiTheme="majorBidi" w:hAnsiTheme="majorBidi" w:cstheme="majorBidi"/>
          <w:sz w:val="24"/>
          <w:szCs w:val="24"/>
        </w:rPr>
        <w:t>IV: PLEASE PUT YOUR INTERVIEWER ID (NOT YOUR STATION NUMBER) HERE.</w:t>
      </w:r>
    </w:p>
    <w:p w14:paraId="2F4040F3" w14:textId="77777777" w:rsidR="006079BE" w:rsidRPr="006079BE" w:rsidRDefault="006079BE" w:rsidP="006079BE">
      <w:pPr>
        <w:shd w:val="clear" w:color="auto" w:fill="FFFFFF"/>
        <w:spacing w:after="0" w:line="240" w:lineRule="auto"/>
        <w:rPr>
          <w:rFonts w:asciiTheme="majorBidi" w:eastAsia="Times New Roman" w:hAnsiTheme="majorBidi" w:cstheme="majorBidi"/>
          <w:sz w:val="24"/>
          <w:szCs w:val="24"/>
          <w:lang w:bidi="ar-SA"/>
        </w:rPr>
      </w:pPr>
    </w:p>
    <w:sectPr w:rsidR="006079BE" w:rsidRPr="006079BE" w:rsidSect="00FF6A1F">
      <w:headerReference w:type="default" r:id="rId11"/>
      <w:footerReference w:type="defaul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3A27D" w14:textId="77777777" w:rsidR="002B5A4B" w:rsidRDefault="002B5A4B" w:rsidP="00F91FEA">
      <w:pPr>
        <w:spacing w:after="0" w:line="240" w:lineRule="auto"/>
      </w:pPr>
      <w:r>
        <w:separator/>
      </w:r>
    </w:p>
  </w:endnote>
  <w:endnote w:type="continuationSeparator" w:id="0">
    <w:p w14:paraId="3971F7FC" w14:textId="77777777" w:rsidR="002B5A4B" w:rsidRDefault="002B5A4B" w:rsidP="00F91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40D68" w14:textId="70206810" w:rsidR="002B5A4B" w:rsidRDefault="002B5A4B">
    <w:pPr>
      <w:pStyle w:val="Footer"/>
    </w:pPr>
    <w:r>
      <w:rPr>
        <w:noProof/>
        <w:color w:val="808080" w:themeColor="background1" w:themeShade="80"/>
        <w:lang w:bidi="ar-SA"/>
      </w:rPr>
      <mc:AlternateContent>
        <mc:Choice Requires="wpg">
          <w:drawing>
            <wp:anchor distT="0" distB="0" distL="0" distR="0" simplePos="0" relativeHeight="251657728" behindDoc="0" locked="0" layoutInCell="1" allowOverlap="1" wp14:anchorId="26451DAF" wp14:editId="44907D65">
              <wp:simplePos x="0" y="0"/>
              <wp:positionH relativeFrom="margin">
                <wp:align>right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16-03-21T00:00:00Z">
                                <w:dateFormat w:val="MMMM d, yyyy"/>
                                <w:lid w:val="en-US"/>
                                <w:storeMappedDataAs w:val="dateTime"/>
                                <w:calendar w:val="gregorian"/>
                              </w:date>
                            </w:sdtPr>
                            <w:sdtEndPr/>
                            <w:sdtContent>
                              <w:p w14:paraId="00133548" w14:textId="79AEAF48" w:rsidR="002B5A4B" w:rsidRDefault="002B5A4B" w:rsidP="00882894">
                                <w:pPr>
                                  <w:jc w:val="right"/>
                                  <w:rPr>
                                    <w:color w:val="7F7F7F" w:themeColor="text1" w:themeTint="80"/>
                                  </w:rPr>
                                </w:pPr>
                                <w:r>
                                  <w:rPr>
                                    <w:color w:val="7F7F7F" w:themeColor="text1" w:themeTint="80"/>
                                  </w:rPr>
                                  <w:t>March 21, 2016</w:t>
                                </w:r>
                              </w:p>
                            </w:sdtContent>
                          </w:sdt>
                          <w:p w14:paraId="7BEFB0FE" w14:textId="77777777" w:rsidR="002B5A4B" w:rsidRDefault="002B5A4B">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16.8pt;margin-top:0;width:468pt;height:25.2pt;z-index:25165772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swMAA&#10;AADbAAAADwAAAGRycy9kb3ducmV2LnhtbERPz2vCMBS+D/Y/hCd4m6kryOyaiowJngbtRHZ8NM+m&#10;tHkpTaz1vzeHgceP73e+m20vJhp961jBepWAIK6dbrlRcPo9vH2A8AFZY++YFNzJw654fckx0+7G&#10;JU1VaEQMYZ+hAhPCkEnpa0MW/coNxJG7uNFiiHBspB7xFsNtL9+TZCMtthwbDA70ZajuqqtV0Pwd&#10;vqe5M+RKn1bXbtiefs5aqeVi3n+CCDSHp/jffdQK0jg2fok/QBY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WswMAAAADbAAAADwAAAAAAAAAAAAAAAACYAgAAZHJzL2Rvd25y&#10;ZXYueG1sUEsFBgAAAAAEAAQA9QAAAIUDA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16-03-21T00:00:00Z">
                          <w:dateFormat w:val="MMMM d, yyyy"/>
                          <w:lid w:val="en-US"/>
                          <w:storeMappedDataAs w:val="dateTime"/>
                          <w:calendar w:val="gregorian"/>
                        </w:date>
                      </w:sdtPr>
                      <w:sdtEndPr/>
                      <w:sdtContent>
                        <w:p w14:paraId="00133548" w14:textId="79AEAF48" w:rsidR="002B5A4B" w:rsidRDefault="002B5A4B" w:rsidP="00882894">
                          <w:pPr>
                            <w:jc w:val="right"/>
                            <w:rPr>
                              <w:color w:val="7F7F7F" w:themeColor="text1" w:themeTint="80"/>
                            </w:rPr>
                          </w:pPr>
                          <w:r>
                            <w:rPr>
                              <w:color w:val="7F7F7F" w:themeColor="text1" w:themeTint="80"/>
                            </w:rPr>
                            <w:t>March 21, 2016</w:t>
                          </w:r>
                        </w:p>
                      </w:sdtContent>
                    </w:sdt>
                    <w:p w14:paraId="7BEFB0FE" w14:textId="77777777" w:rsidR="002B5A4B" w:rsidRDefault="002B5A4B">
                      <w:pPr>
                        <w:jc w:val="right"/>
                        <w:rPr>
                          <w:color w:val="808080" w:themeColor="background1" w:themeShade="80"/>
                        </w:rPr>
                      </w:pPr>
                    </w:p>
                  </w:txbxContent>
                </v:textbox>
              </v:shape>
              <w10:wrap type="square" anchorx="margin" anchory="margin"/>
            </v:group>
          </w:pict>
        </mc:Fallback>
      </mc:AlternateContent>
    </w:r>
    <w:r>
      <w:rPr>
        <w:noProof/>
        <w:lang w:bidi="ar-SA"/>
      </w:rPr>
      <mc:AlternateContent>
        <mc:Choice Requires="wps">
          <w:drawing>
            <wp:anchor distT="0" distB="0" distL="0" distR="0" simplePos="0" relativeHeight="251656704" behindDoc="0" locked="0" layoutInCell="1" allowOverlap="1" wp14:anchorId="762755B8" wp14:editId="5E105F5D">
              <wp:simplePos x="0" y="0"/>
              <wp:positionH relativeFrom="rightMargin">
                <wp:align>left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65F610" w14:textId="77777777" w:rsidR="002B5A4B" w:rsidRDefault="002B5A4B">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7A100A">
                            <w:rPr>
                              <w:noProof/>
                              <w:color w:val="FFFFFF" w:themeColor="background1"/>
                              <w:sz w:val="28"/>
                              <w:szCs w:val="28"/>
                            </w:rPr>
                            <w:t>13</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9" style="position:absolute;margin-left:0;margin-top:0;width:36pt;height:25.2pt;z-index:25165670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14:paraId="3565F610" w14:textId="77777777" w:rsidR="002B5A4B" w:rsidRDefault="002B5A4B">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7A100A">
                      <w:rPr>
                        <w:noProof/>
                        <w:color w:val="FFFFFF" w:themeColor="background1"/>
                        <w:sz w:val="28"/>
                        <w:szCs w:val="28"/>
                      </w:rPr>
                      <w:t>13</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1FBE97" w14:textId="77777777" w:rsidR="002B5A4B" w:rsidRDefault="002B5A4B" w:rsidP="00F91FEA">
      <w:pPr>
        <w:spacing w:after="0" w:line="240" w:lineRule="auto"/>
      </w:pPr>
      <w:r>
        <w:separator/>
      </w:r>
    </w:p>
  </w:footnote>
  <w:footnote w:type="continuationSeparator" w:id="0">
    <w:p w14:paraId="37C3B092" w14:textId="77777777" w:rsidR="002B5A4B" w:rsidRDefault="002B5A4B" w:rsidP="00F91F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698361"/>
      <w:docPartObj>
        <w:docPartGallery w:val="Watermarks"/>
        <w:docPartUnique/>
      </w:docPartObj>
    </w:sdtPr>
    <w:sdtEndPr/>
    <w:sdtContent>
      <w:p w14:paraId="01F271B6" w14:textId="2D879BF6" w:rsidR="002B5A4B" w:rsidRDefault="007A100A">
        <w:pPr>
          <w:pStyle w:val="Header"/>
        </w:pPr>
        <w:r>
          <w:rPr>
            <w:noProof/>
          </w:rPr>
          <w:pict w14:anchorId="2BD987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7E76"/>
    <w:multiLevelType w:val="hybridMultilevel"/>
    <w:tmpl w:val="9EE442FC"/>
    <w:lvl w:ilvl="0" w:tplc="B64E3D02">
      <w:start w:val="8"/>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42CB9"/>
    <w:multiLevelType w:val="hybridMultilevel"/>
    <w:tmpl w:val="9AB237C0"/>
    <w:lvl w:ilvl="0" w:tplc="A8A2F718">
      <w:start w:val="1"/>
      <w:numFmt w:val="decimal"/>
      <w:lvlText w:val="%1"/>
      <w:lvlJc w:val="left"/>
      <w:pPr>
        <w:ind w:left="1800" w:hanging="360"/>
      </w:pPr>
      <w:rPr>
        <w:rFonts w:cs="Times New Roman" w:hint="default"/>
      </w:rPr>
    </w:lvl>
    <w:lvl w:ilvl="1" w:tplc="04090019" w:tentative="1">
      <w:start w:val="1"/>
      <w:numFmt w:val="lowerLetter"/>
      <w:lvlText w:val="%2."/>
      <w:lvlJc w:val="left"/>
      <w:pPr>
        <w:ind w:left="-547" w:hanging="360"/>
      </w:pPr>
      <w:rPr>
        <w:rFonts w:cs="Times New Roman"/>
      </w:rPr>
    </w:lvl>
    <w:lvl w:ilvl="2" w:tplc="0409001B" w:tentative="1">
      <w:start w:val="1"/>
      <w:numFmt w:val="lowerRoman"/>
      <w:lvlText w:val="%3."/>
      <w:lvlJc w:val="right"/>
      <w:pPr>
        <w:ind w:left="173" w:hanging="180"/>
      </w:pPr>
      <w:rPr>
        <w:rFonts w:cs="Times New Roman"/>
      </w:rPr>
    </w:lvl>
    <w:lvl w:ilvl="3" w:tplc="0409000F" w:tentative="1">
      <w:start w:val="1"/>
      <w:numFmt w:val="decimal"/>
      <w:lvlText w:val="%4."/>
      <w:lvlJc w:val="left"/>
      <w:pPr>
        <w:ind w:left="893" w:hanging="360"/>
      </w:pPr>
      <w:rPr>
        <w:rFonts w:cs="Times New Roman"/>
      </w:rPr>
    </w:lvl>
    <w:lvl w:ilvl="4" w:tplc="04090019" w:tentative="1">
      <w:start w:val="1"/>
      <w:numFmt w:val="lowerLetter"/>
      <w:lvlText w:val="%5."/>
      <w:lvlJc w:val="left"/>
      <w:pPr>
        <w:ind w:left="1613" w:hanging="360"/>
      </w:pPr>
      <w:rPr>
        <w:rFonts w:cs="Times New Roman"/>
      </w:rPr>
    </w:lvl>
    <w:lvl w:ilvl="5" w:tplc="0409001B" w:tentative="1">
      <w:start w:val="1"/>
      <w:numFmt w:val="lowerRoman"/>
      <w:lvlText w:val="%6."/>
      <w:lvlJc w:val="right"/>
      <w:pPr>
        <w:ind w:left="2333" w:hanging="180"/>
      </w:pPr>
      <w:rPr>
        <w:rFonts w:cs="Times New Roman"/>
      </w:rPr>
    </w:lvl>
    <w:lvl w:ilvl="6" w:tplc="0409000F" w:tentative="1">
      <w:start w:val="1"/>
      <w:numFmt w:val="decimal"/>
      <w:lvlText w:val="%7."/>
      <w:lvlJc w:val="left"/>
      <w:pPr>
        <w:ind w:left="3053" w:hanging="360"/>
      </w:pPr>
      <w:rPr>
        <w:rFonts w:cs="Times New Roman"/>
      </w:rPr>
    </w:lvl>
    <w:lvl w:ilvl="7" w:tplc="04090019" w:tentative="1">
      <w:start w:val="1"/>
      <w:numFmt w:val="lowerLetter"/>
      <w:lvlText w:val="%8."/>
      <w:lvlJc w:val="left"/>
      <w:pPr>
        <w:ind w:left="3773" w:hanging="360"/>
      </w:pPr>
      <w:rPr>
        <w:rFonts w:cs="Times New Roman"/>
      </w:rPr>
    </w:lvl>
    <w:lvl w:ilvl="8" w:tplc="0409001B" w:tentative="1">
      <w:start w:val="1"/>
      <w:numFmt w:val="lowerRoman"/>
      <w:lvlText w:val="%9."/>
      <w:lvlJc w:val="right"/>
      <w:pPr>
        <w:ind w:left="4493" w:hanging="180"/>
      </w:pPr>
      <w:rPr>
        <w:rFonts w:cs="Times New Roman"/>
      </w:rPr>
    </w:lvl>
  </w:abstractNum>
  <w:abstractNum w:abstractNumId="2">
    <w:nsid w:val="08887F7E"/>
    <w:multiLevelType w:val="hybridMultilevel"/>
    <w:tmpl w:val="A20402A8"/>
    <w:lvl w:ilvl="0" w:tplc="A322BC80">
      <w:start w:val="9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C0694"/>
    <w:multiLevelType w:val="hybridMultilevel"/>
    <w:tmpl w:val="02B892C6"/>
    <w:lvl w:ilvl="0" w:tplc="7B701266">
      <w:start w:val="9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4369A5"/>
    <w:multiLevelType w:val="hybridMultilevel"/>
    <w:tmpl w:val="66F66FFA"/>
    <w:lvl w:ilvl="0" w:tplc="342858B8">
      <w:start w:val="8"/>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7D6E9D"/>
    <w:multiLevelType w:val="hybridMultilevel"/>
    <w:tmpl w:val="58AAE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FC0124"/>
    <w:multiLevelType w:val="hybridMultilevel"/>
    <w:tmpl w:val="113209B4"/>
    <w:lvl w:ilvl="0" w:tplc="04090017">
      <w:start w:val="1"/>
      <w:numFmt w:val="lowerLetter"/>
      <w:lvlText w:val="%1)"/>
      <w:lvlJc w:val="left"/>
      <w:pPr>
        <w:ind w:left="1080" w:hanging="360"/>
      </w:pPr>
      <w:rPr>
        <w:rFonts w:cs="Times New Roman"/>
      </w:rPr>
    </w:lvl>
    <w:lvl w:ilvl="1" w:tplc="8FBA7B9E">
      <w:start w:val="1"/>
      <w:numFmt w:val="decimal"/>
      <w:lvlText w:val="%2"/>
      <w:lvlJc w:val="left"/>
      <w:pPr>
        <w:ind w:left="2520" w:hanging="72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0CF40EF4"/>
    <w:multiLevelType w:val="hybridMultilevel"/>
    <w:tmpl w:val="BDBA3F2C"/>
    <w:lvl w:ilvl="0" w:tplc="195C62F0">
      <w:start w:val="8"/>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FF34D7"/>
    <w:multiLevelType w:val="hybridMultilevel"/>
    <w:tmpl w:val="CDC6DAFC"/>
    <w:lvl w:ilvl="0" w:tplc="8D7EB98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C80ED2"/>
    <w:multiLevelType w:val="hybridMultilevel"/>
    <w:tmpl w:val="F476D9B6"/>
    <w:lvl w:ilvl="0" w:tplc="8220906C">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nsid w:val="11DC59E9"/>
    <w:multiLevelType w:val="hybridMultilevel"/>
    <w:tmpl w:val="981AC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1B538A"/>
    <w:multiLevelType w:val="hybridMultilevel"/>
    <w:tmpl w:val="2D3E326C"/>
    <w:lvl w:ilvl="0" w:tplc="7BA83D9E">
      <w:start w:val="8"/>
      <w:numFmt w:val="decimal"/>
      <w:lvlText w:val="%1."/>
      <w:lvlJc w:val="left"/>
      <w:pPr>
        <w:ind w:left="54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8AD67C1"/>
    <w:multiLevelType w:val="hybridMultilevel"/>
    <w:tmpl w:val="2D348B56"/>
    <w:lvl w:ilvl="0" w:tplc="58B8DDCA">
      <w:start w:val="8"/>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1A090A71"/>
    <w:multiLevelType w:val="hybridMultilevel"/>
    <w:tmpl w:val="8EA86166"/>
    <w:lvl w:ilvl="0" w:tplc="1F80B42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9452AF"/>
    <w:multiLevelType w:val="hybridMultilevel"/>
    <w:tmpl w:val="B09E11BC"/>
    <w:lvl w:ilvl="0" w:tplc="13DE901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390454"/>
    <w:multiLevelType w:val="hybridMultilevel"/>
    <w:tmpl w:val="638E9ABE"/>
    <w:lvl w:ilvl="0" w:tplc="D9A8B7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D9A8B74A">
      <w:start w:val="1"/>
      <w:numFmt w:val="decimal"/>
      <w:lvlText w:val="%3"/>
      <w:lvlJc w:val="left"/>
      <w:pPr>
        <w:ind w:left="171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D737A6"/>
    <w:multiLevelType w:val="hybridMultilevel"/>
    <w:tmpl w:val="128A7E64"/>
    <w:lvl w:ilvl="0" w:tplc="E864F526">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C0D6184"/>
    <w:multiLevelType w:val="hybridMultilevel"/>
    <w:tmpl w:val="A3AA3C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C5651CB"/>
    <w:multiLevelType w:val="hybridMultilevel"/>
    <w:tmpl w:val="9CE46F70"/>
    <w:lvl w:ilvl="0" w:tplc="BB1476F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AF1668"/>
    <w:multiLevelType w:val="hybridMultilevel"/>
    <w:tmpl w:val="981AC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865016"/>
    <w:multiLevelType w:val="hybridMultilevel"/>
    <w:tmpl w:val="69C62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A97953"/>
    <w:multiLevelType w:val="hybridMultilevel"/>
    <w:tmpl w:val="981AC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240310E"/>
    <w:multiLevelType w:val="hybridMultilevel"/>
    <w:tmpl w:val="3EE688BC"/>
    <w:lvl w:ilvl="0" w:tplc="005C4980">
      <w:start w:val="8"/>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24133871"/>
    <w:multiLevelType w:val="hybridMultilevel"/>
    <w:tmpl w:val="F1A86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4772FE2"/>
    <w:multiLevelType w:val="hybridMultilevel"/>
    <w:tmpl w:val="44BC3748"/>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2490524A"/>
    <w:multiLevelType w:val="hybridMultilevel"/>
    <w:tmpl w:val="6A2EFDB6"/>
    <w:lvl w:ilvl="0" w:tplc="14E4E6D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4DF428B"/>
    <w:multiLevelType w:val="hybridMultilevel"/>
    <w:tmpl w:val="D00ABC64"/>
    <w:lvl w:ilvl="0" w:tplc="9E2A53AC">
      <w:start w:val="8"/>
      <w:numFmt w:val="decimal"/>
      <w:lvlText w:val="%1."/>
      <w:lvlJc w:val="left"/>
      <w:pPr>
        <w:ind w:left="76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25F02D2A"/>
    <w:multiLevelType w:val="hybridMultilevel"/>
    <w:tmpl w:val="CE562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5FF7187"/>
    <w:multiLevelType w:val="hybridMultilevel"/>
    <w:tmpl w:val="3346872C"/>
    <w:lvl w:ilvl="0" w:tplc="10E43908">
      <w:start w:val="5"/>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27D70BAE"/>
    <w:multiLevelType w:val="hybridMultilevel"/>
    <w:tmpl w:val="8946E51A"/>
    <w:lvl w:ilvl="0" w:tplc="DC0E916E">
      <w:start w:val="1"/>
      <w:numFmt w:val="decimal"/>
      <w:lvlText w:val="%1"/>
      <w:lvlJc w:val="left"/>
      <w:pPr>
        <w:ind w:left="1710" w:hanging="18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8CA152B"/>
    <w:multiLevelType w:val="hybridMultilevel"/>
    <w:tmpl w:val="7E90BE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2B9E7DCD"/>
    <w:multiLevelType w:val="hybridMultilevel"/>
    <w:tmpl w:val="EC4CD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E3560AA"/>
    <w:multiLevelType w:val="hybridMultilevel"/>
    <w:tmpl w:val="6712A86A"/>
    <w:lvl w:ilvl="0" w:tplc="B1103C3C">
      <w:start w:val="1"/>
      <w:numFmt w:val="decimal"/>
      <w:lvlText w:val="%1."/>
      <w:lvlJc w:val="left"/>
      <w:pPr>
        <w:ind w:left="765"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E702D34"/>
    <w:multiLevelType w:val="hybridMultilevel"/>
    <w:tmpl w:val="389AB56C"/>
    <w:lvl w:ilvl="0" w:tplc="019061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FA91B90"/>
    <w:multiLevelType w:val="hybridMultilevel"/>
    <w:tmpl w:val="7458BD0E"/>
    <w:lvl w:ilvl="0" w:tplc="0882A6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319A1B1C"/>
    <w:multiLevelType w:val="hybridMultilevel"/>
    <w:tmpl w:val="94B68BBE"/>
    <w:lvl w:ilvl="0" w:tplc="1780DD0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3852D90"/>
    <w:multiLevelType w:val="hybridMultilevel"/>
    <w:tmpl w:val="58AAE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3A20D27"/>
    <w:multiLevelType w:val="hybridMultilevel"/>
    <w:tmpl w:val="981AC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43931B6"/>
    <w:multiLevelType w:val="hybridMultilevel"/>
    <w:tmpl w:val="9446D75E"/>
    <w:lvl w:ilvl="0" w:tplc="A88A2A3A">
      <w:start w:val="8"/>
      <w:numFmt w:val="decimal"/>
      <w:lvlText w:val="%1"/>
      <w:lvlJc w:val="left"/>
      <w:pPr>
        <w:ind w:left="189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48C28ED"/>
    <w:multiLevelType w:val="hybridMultilevel"/>
    <w:tmpl w:val="AAAC24A2"/>
    <w:lvl w:ilvl="0" w:tplc="B0F41CA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52746D5"/>
    <w:multiLevelType w:val="hybridMultilevel"/>
    <w:tmpl w:val="4FE2218A"/>
    <w:lvl w:ilvl="0" w:tplc="0882A6B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5C45F8F"/>
    <w:multiLevelType w:val="hybridMultilevel"/>
    <w:tmpl w:val="60E47672"/>
    <w:lvl w:ilvl="0" w:tplc="28A25196">
      <w:start w:val="98"/>
      <w:numFmt w:val="decimal"/>
      <w:lvlText w:val="%1."/>
      <w:lvlJc w:val="left"/>
      <w:pPr>
        <w:ind w:left="1620" w:hanging="360"/>
      </w:pPr>
      <w:rPr>
        <w:rFonts w:cs="Times New Roman"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2">
    <w:nsid w:val="362E34C2"/>
    <w:multiLevelType w:val="hybridMultilevel"/>
    <w:tmpl w:val="BC7EE304"/>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3823611B"/>
    <w:multiLevelType w:val="hybridMultilevel"/>
    <w:tmpl w:val="981AC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82522A8"/>
    <w:multiLevelType w:val="hybridMultilevel"/>
    <w:tmpl w:val="BC7EE3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3A1D2C19"/>
    <w:multiLevelType w:val="hybridMultilevel"/>
    <w:tmpl w:val="F5C65F6A"/>
    <w:lvl w:ilvl="0" w:tplc="73A4C726">
      <w:start w:val="8"/>
      <w:numFmt w:val="decimal"/>
      <w:lvlText w:val="%1."/>
      <w:lvlJc w:val="left"/>
      <w:pPr>
        <w:ind w:left="76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3BED399F"/>
    <w:multiLevelType w:val="hybridMultilevel"/>
    <w:tmpl w:val="7068D95C"/>
    <w:lvl w:ilvl="0" w:tplc="81F29E10">
      <w:start w:val="9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C9F55E6"/>
    <w:multiLevelType w:val="hybridMultilevel"/>
    <w:tmpl w:val="D200C45E"/>
    <w:lvl w:ilvl="0" w:tplc="AC3AC6A4">
      <w:start w:val="8"/>
      <w:numFmt w:val="decimal"/>
      <w:lvlText w:val="%1"/>
      <w:lvlJc w:val="left"/>
      <w:pPr>
        <w:ind w:left="1890" w:hanging="360"/>
      </w:pPr>
      <w:rPr>
        <w:rFonts w:cs="Times New Roman" w:hint="default"/>
      </w:rPr>
    </w:lvl>
    <w:lvl w:ilvl="1" w:tplc="04090019" w:tentative="1">
      <w:start w:val="1"/>
      <w:numFmt w:val="lowerLetter"/>
      <w:lvlText w:val="%2."/>
      <w:lvlJc w:val="left"/>
      <w:pPr>
        <w:ind w:left="1440" w:hanging="360"/>
      </w:pPr>
    </w:lvl>
    <w:lvl w:ilvl="2" w:tplc="DC0E916E">
      <w:start w:val="1"/>
      <w:numFmt w:val="decimal"/>
      <w:lvlText w:val="%3"/>
      <w:lvlJc w:val="left"/>
      <w:pPr>
        <w:ind w:left="171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E06288D"/>
    <w:multiLevelType w:val="hybridMultilevel"/>
    <w:tmpl w:val="BFA483A0"/>
    <w:lvl w:ilvl="0" w:tplc="E864F52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0D43D93"/>
    <w:multiLevelType w:val="hybridMultilevel"/>
    <w:tmpl w:val="010C93BE"/>
    <w:lvl w:ilvl="0" w:tplc="E9C85F82">
      <w:start w:val="1"/>
      <w:numFmt w:val="decimal"/>
      <w:lvlText w:val="%1."/>
      <w:lvlJc w:val="left"/>
      <w:pPr>
        <w:ind w:left="76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41B037E6"/>
    <w:multiLevelType w:val="hybridMultilevel"/>
    <w:tmpl w:val="4E544D5C"/>
    <w:lvl w:ilvl="0" w:tplc="2F8090E8">
      <w:start w:val="8"/>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51">
    <w:nsid w:val="42877C8C"/>
    <w:multiLevelType w:val="hybridMultilevel"/>
    <w:tmpl w:val="C972B2B8"/>
    <w:lvl w:ilvl="0" w:tplc="8F6A704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2BA29C0"/>
    <w:multiLevelType w:val="hybridMultilevel"/>
    <w:tmpl w:val="57B63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4E37F93"/>
    <w:multiLevelType w:val="hybridMultilevel"/>
    <w:tmpl w:val="73ACEA92"/>
    <w:lvl w:ilvl="0" w:tplc="B1D6039A">
      <w:start w:val="1"/>
      <w:numFmt w:val="decimal"/>
      <w:lvlText w:val="%1."/>
      <w:lvlJc w:val="left"/>
      <w:pPr>
        <w:ind w:left="900" w:hanging="360"/>
      </w:pPr>
      <w:rPr>
        <w:rFonts w:cs="Times New Roman"/>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54">
    <w:nsid w:val="45F16C22"/>
    <w:multiLevelType w:val="hybridMultilevel"/>
    <w:tmpl w:val="38989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8E84128"/>
    <w:multiLevelType w:val="hybridMultilevel"/>
    <w:tmpl w:val="7554A112"/>
    <w:lvl w:ilvl="0" w:tplc="EA0C6F40">
      <w:start w:val="1"/>
      <w:numFmt w:val="decimal"/>
      <w:lvlText w:val="%1"/>
      <w:lvlJc w:val="left"/>
      <w:pPr>
        <w:ind w:left="1800" w:hanging="360"/>
      </w:pPr>
      <w:rPr>
        <w:rFonts w:cs="Times New Roman" w:hint="default"/>
      </w:rPr>
    </w:lvl>
    <w:lvl w:ilvl="1" w:tplc="04090019" w:tentative="1">
      <w:start w:val="1"/>
      <w:numFmt w:val="lowerLetter"/>
      <w:lvlText w:val="%2."/>
      <w:lvlJc w:val="left"/>
      <w:pPr>
        <w:ind w:hanging="360"/>
      </w:pPr>
      <w:rPr>
        <w:rFonts w:cs="Times New Roman"/>
      </w:rPr>
    </w:lvl>
    <w:lvl w:ilvl="2" w:tplc="0409001B" w:tentative="1">
      <w:start w:val="1"/>
      <w:numFmt w:val="lowerRoman"/>
      <w:lvlText w:val="%3."/>
      <w:lvlJc w:val="right"/>
      <w:pPr>
        <w:ind w:left="720" w:hanging="180"/>
      </w:pPr>
      <w:rPr>
        <w:rFonts w:cs="Times New Roman"/>
      </w:rPr>
    </w:lvl>
    <w:lvl w:ilvl="3" w:tplc="0409000F" w:tentative="1">
      <w:start w:val="1"/>
      <w:numFmt w:val="decimal"/>
      <w:lvlText w:val="%4."/>
      <w:lvlJc w:val="left"/>
      <w:pPr>
        <w:ind w:left="1440" w:hanging="360"/>
      </w:pPr>
      <w:rPr>
        <w:rFonts w:cs="Times New Roman"/>
      </w:rPr>
    </w:lvl>
    <w:lvl w:ilvl="4" w:tplc="04090019" w:tentative="1">
      <w:start w:val="1"/>
      <w:numFmt w:val="lowerLetter"/>
      <w:lvlText w:val="%5."/>
      <w:lvlJc w:val="left"/>
      <w:pPr>
        <w:ind w:left="2160" w:hanging="360"/>
      </w:pPr>
      <w:rPr>
        <w:rFonts w:cs="Times New Roman"/>
      </w:rPr>
    </w:lvl>
    <w:lvl w:ilvl="5" w:tplc="0409001B" w:tentative="1">
      <w:start w:val="1"/>
      <w:numFmt w:val="lowerRoman"/>
      <w:lvlText w:val="%6."/>
      <w:lvlJc w:val="right"/>
      <w:pPr>
        <w:ind w:left="2880" w:hanging="180"/>
      </w:pPr>
      <w:rPr>
        <w:rFonts w:cs="Times New Roman"/>
      </w:rPr>
    </w:lvl>
    <w:lvl w:ilvl="6" w:tplc="0409000F" w:tentative="1">
      <w:start w:val="1"/>
      <w:numFmt w:val="decimal"/>
      <w:lvlText w:val="%7."/>
      <w:lvlJc w:val="left"/>
      <w:pPr>
        <w:ind w:left="3600" w:hanging="360"/>
      </w:pPr>
      <w:rPr>
        <w:rFonts w:cs="Times New Roman"/>
      </w:rPr>
    </w:lvl>
    <w:lvl w:ilvl="7" w:tplc="04090019" w:tentative="1">
      <w:start w:val="1"/>
      <w:numFmt w:val="lowerLetter"/>
      <w:lvlText w:val="%8."/>
      <w:lvlJc w:val="left"/>
      <w:pPr>
        <w:ind w:left="4320" w:hanging="360"/>
      </w:pPr>
      <w:rPr>
        <w:rFonts w:cs="Times New Roman"/>
      </w:rPr>
    </w:lvl>
    <w:lvl w:ilvl="8" w:tplc="0409001B" w:tentative="1">
      <w:start w:val="1"/>
      <w:numFmt w:val="lowerRoman"/>
      <w:lvlText w:val="%9."/>
      <w:lvlJc w:val="right"/>
      <w:pPr>
        <w:ind w:left="5040" w:hanging="180"/>
      </w:pPr>
      <w:rPr>
        <w:rFonts w:cs="Times New Roman"/>
      </w:rPr>
    </w:lvl>
  </w:abstractNum>
  <w:abstractNum w:abstractNumId="56">
    <w:nsid w:val="4BF30167"/>
    <w:multiLevelType w:val="hybridMultilevel"/>
    <w:tmpl w:val="95CE9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CFC1C70"/>
    <w:multiLevelType w:val="hybridMultilevel"/>
    <w:tmpl w:val="7AD24DEA"/>
    <w:lvl w:ilvl="0" w:tplc="18F6E0EE">
      <w:start w:val="9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1C41364"/>
    <w:multiLevelType w:val="hybridMultilevel"/>
    <w:tmpl w:val="1970493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9">
    <w:nsid w:val="52D74AF6"/>
    <w:multiLevelType w:val="hybridMultilevel"/>
    <w:tmpl w:val="7F1CB72E"/>
    <w:lvl w:ilvl="0" w:tplc="F3ACAC54">
      <w:start w:val="8"/>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54E48C0"/>
    <w:multiLevelType w:val="hybridMultilevel"/>
    <w:tmpl w:val="B0B6E1C8"/>
    <w:lvl w:ilvl="0" w:tplc="F3ACAC54">
      <w:start w:val="8"/>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C131B33"/>
    <w:multiLevelType w:val="hybridMultilevel"/>
    <w:tmpl w:val="981AC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DD44E8E"/>
    <w:multiLevelType w:val="hybridMultilevel"/>
    <w:tmpl w:val="E6F61B50"/>
    <w:lvl w:ilvl="0" w:tplc="6A3E6CC2">
      <w:start w:val="8"/>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81E0C8E"/>
    <w:multiLevelType w:val="hybridMultilevel"/>
    <w:tmpl w:val="A472301E"/>
    <w:lvl w:ilvl="0" w:tplc="9D16F71E">
      <w:start w:val="8"/>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919341E"/>
    <w:multiLevelType w:val="hybridMultilevel"/>
    <w:tmpl w:val="57B63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9AE7878"/>
    <w:multiLevelType w:val="hybridMultilevel"/>
    <w:tmpl w:val="E54AC6B6"/>
    <w:lvl w:ilvl="0" w:tplc="6C76471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BF013C0"/>
    <w:multiLevelType w:val="hybridMultilevel"/>
    <w:tmpl w:val="D362D340"/>
    <w:lvl w:ilvl="0" w:tplc="D5F6F3F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C635268"/>
    <w:multiLevelType w:val="hybridMultilevel"/>
    <w:tmpl w:val="717286A6"/>
    <w:lvl w:ilvl="0" w:tplc="A84AA5BE">
      <w:start w:val="3"/>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
    <w:nsid w:val="6D9374A7"/>
    <w:multiLevelType w:val="hybridMultilevel"/>
    <w:tmpl w:val="5CB89184"/>
    <w:lvl w:ilvl="0" w:tplc="04090019">
      <w:start w:val="1"/>
      <w:numFmt w:val="lowerLetter"/>
      <w:lvlText w:val="%1."/>
      <w:lvlJc w:val="left"/>
      <w:pPr>
        <w:ind w:left="720" w:hanging="360"/>
      </w:pPr>
      <w:rPr>
        <w:rFonts w:cs="Times New Roman"/>
      </w:rPr>
    </w:lvl>
    <w:lvl w:ilvl="1" w:tplc="E86E4AE8">
      <w:start w:val="1"/>
      <w:numFmt w:val="upperLetter"/>
      <w:lvlText w:val="%2."/>
      <w:lvlJc w:val="left"/>
      <w:pPr>
        <w:ind w:left="720" w:hanging="720"/>
      </w:pPr>
      <w:rPr>
        <w:rFonts w:cs="Times New Roman" w:hint="default"/>
      </w:rPr>
    </w:lvl>
    <w:lvl w:ilvl="2" w:tplc="D9A8B74A">
      <w:start w:val="1"/>
      <w:numFmt w:val="decimal"/>
      <w:lvlText w:val="%3"/>
      <w:lvlJc w:val="left"/>
      <w:pPr>
        <w:ind w:left="1260" w:hanging="720"/>
      </w:pPr>
      <w:rPr>
        <w:rFonts w:cs="Times New Roman" w:hint="default"/>
      </w:rPr>
    </w:lvl>
    <w:lvl w:ilvl="3" w:tplc="0409000F">
      <w:start w:val="1"/>
      <w:numFmt w:val="decimal"/>
      <w:lvlText w:val="%4."/>
      <w:lvlJc w:val="left"/>
      <w:pPr>
        <w:ind w:left="2880" w:hanging="360"/>
      </w:pPr>
      <w:rPr>
        <w:rFonts w:cs="Times New Roman"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nsid w:val="6DA06E80"/>
    <w:multiLevelType w:val="hybridMultilevel"/>
    <w:tmpl w:val="F06C232E"/>
    <w:lvl w:ilvl="0" w:tplc="43C679D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E847A6A"/>
    <w:multiLevelType w:val="hybridMultilevel"/>
    <w:tmpl w:val="14BE4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E8E79E2"/>
    <w:multiLevelType w:val="hybridMultilevel"/>
    <w:tmpl w:val="70EC796A"/>
    <w:lvl w:ilvl="0" w:tplc="9EB293CE">
      <w:start w:val="8"/>
      <w:numFmt w:val="decimal"/>
      <w:lvlText w:val="%1"/>
      <w:lvlJc w:val="left"/>
      <w:pPr>
        <w:ind w:left="1800" w:hanging="72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72">
    <w:nsid w:val="6EAB5E16"/>
    <w:multiLevelType w:val="hybridMultilevel"/>
    <w:tmpl w:val="BDF048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FAA0B2B"/>
    <w:multiLevelType w:val="hybridMultilevel"/>
    <w:tmpl w:val="34A273B8"/>
    <w:lvl w:ilvl="0" w:tplc="C8F4B25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0D57421"/>
    <w:multiLevelType w:val="hybridMultilevel"/>
    <w:tmpl w:val="73ACEA92"/>
    <w:lvl w:ilvl="0" w:tplc="B1D6039A">
      <w:start w:val="1"/>
      <w:numFmt w:val="decimal"/>
      <w:lvlText w:val="%1."/>
      <w:lvlJc w:val="left"/>
      <w:pPr>
        <w:ind w:left="900" w:hanging="360"/>
      </w:pPr>
      <w:rPr>
        <w:rFonts w:cs="Times New Roman"/>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75">
    <w:nsid w:val="72FB65F5"/>
    <w:multiLevelType w:val="hybridMultilevel"/>
    <w:tmpl w:val="5FD4C24A"/>
    <w:lvl w:ilvl="0" w:tplc="FAC89302">
      <w:start w:val="1"/>
      <w:numFmt w:val="decimal"/>
      <w:lvlText w:val="%1."/>
      <w:lvlJc w:val="right"/>
      <w:pPr>
        <w:ind w:left="144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6">
    <w:nsid w:val="75563E12"/>
    <w:multiLevelType w:val="hybridMultilevel"/>
    <w:tmpl w:val="981AC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5737F3A"/>
    <w:multiLevelType w:val="hybridMultilevel"/>
    <w:tmpl w:val="424CB80A"/>
    <w:lvl w:ilvl="0" w:tplc="3D369BB4">
      <w:start w:val="9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5E242E7"/>
    <w:multiLevelType w:val="hybridMultilevel"/>
    <w:tmpl w:val="A7E2FDF6"/>
    <w:lvl w:ilvl="0" w:tplc="AAA62A94">
      <w:start w:val="8"/>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71A6D19"/>
    <w:multiLevelType w:val="hybridMultilevel"/>
    <w:tmpl w:val="BDF048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73D39CC"/>
    <w:multiLevelType w:val="hybridMultilevel"/>
    <w:tmpl w:val="F4F4F250"/>
    <w:lvl w:ilvl="0" w:tplc="E976FE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8616227"/>
    <w:multiLevelType w:val="hybridMultilevel"/>
    <w:tmpl w:val="753C0176"/>
    <w:lvl w:ilvl="0" w:tplc="929E405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A0C00E7"/>
    <w:multiLevelType w:val="hybridMultilevel"/>
    <w:tmpl w:val="69C62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B47279B"/>
    <w:multiLevelType w:val="hybridMultilevel"/>
    <w:tmpl w:val="38989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B6D50B3"/>
    <w:multiLevelType w:val="hybridMultilevel"/>
    <w:tmpl w:val="770A190E"/>
    <w:lvl w:ilvl="0" w:tplc="7318D46E">
      <w:start w:val="1"/>
      <w:numFmt w:val="decimal"/>
      <w:lvlText w:val="%1."/>
      <w:lvlJc w:val="left"/>
      <w:pPr>
        <w:ind w:left="720"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85">
    <w:nsid w:val="7C22672B"/>
    <w:multiLevelType w:val="hybridMultilevel"/>
    <w:tmpl w:val="981AC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7D575096"/>
    <w:multiLevelType w:val="hybridMultilevel"/>
    <w:tmpl w:val="7F3A7C34"/>
    <w:lvl w:ilvl="0" w:tplc="7348129A">
      <w:start w:val="8"/>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DB31425"/>
    <w:multiLevelType w:val="hybridMultilevel"/>
    <w:tmpl w:val="1CF2B050"/>
    <w:lvl w:ilvl="0" w:tplc="AC3AC6A4">
      <w:start w:val="8"/>
      <w:numFmt w:val="decimal"/>
      <w:lvlText w:val="%1"/>
      <w:lvlJc w:val="left"/>
      <w:pPr>
        <w:ind w:left="189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E9D2E81"/>
    <w:multiLevelType w:val="hybridMultilevel"/>
    <w:tmpl w:val="8D3829B6"/>
    <w:lvl w:ilvl="0" w:tplc="7632F650">
      <w:start w:val="9998"/>
      <w:numFmt w:val="decimal"/>
      <w:lvlText w:val="%1."/>
      <w:lvlJc w:val="left"/>
      <w:pPr>
        <w:ind w:left="9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9">
    <w:nsid w:val="7FDB406A"/>
    <w:multiLevelType w:val="hybridMultilevel"/>
    <w:tmpl w:val="A3AA3C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6"/>
  </w:num>
  <w:num w:numId="2">
    <w:abstractNumId w:val="19"/>
  </w:num>
  <w:num w:numId="3">
    <w:abstractNumId w:val="21"/>
  </w:num>
  <w:num w:numId="4">
    <w:abstractNumId w:val="10"/>
  </w:num>
  <w:num w:numId="5">
    <w:abstractNumId w:val="43"/>
  </w:num>
  <w:num w:numId="6">
    <w:abstractNumId w:val="85"/>
  </w:num>
  <w:num w:numId="7">
    <w:abstractNumId w:val="31"/>
  </w:num>
  <w:num w:numId="8">
    <w:abstractNumId w:val="44"/>
  </w:num>
  <w:num w:numId="9">
    <w:abstractNumId w:val="42"/>
  </w:num>
  <w:num w:numId="10">
    <w:abstractNumId w:val="54"/>
  </w:num>
  <w:num w:numId="11">
    <w:abstractNumId w:val="36"/>
  </w:num>
  <w:num w:numId="12">
    <w:abstractNumId w:val="27"/>
  </w:num>
  <w:num w:numId="13">
    <w:abstractNumId w:val="68"/>
  </w:num>
  <w:num w:numId="14">
    <w:abstractNumId w:val="9"/>
  </w:num>
  <w:num w:numId="15">
    <w:abstractNumId w:val="89"/>
  </w:num>
  <w:num w:numId="16">
    <w:abstractNumId w:val="60"/>
  </w:num>
  <w:num w:numId="17">
    <w:abstractNumId w:val="78"/>
  </w:num>
  <w:num w:numId="18">
    <w:abstractNumId w:val="41"/>
  </w:num>
  <w:num w:numId="19">
    <w:abstractNumId w:val="79"/>
  </w:num>
  <w:num w:numId="20">
    <w:abstractNumId w:val="46"/>
  </w:num>
  <w:num w:numId="21">
    <w:abstractNumId w:val="51"/>
  </w:num>
  <w:num w:numId="22">
    <w:abstractNumId w:val="73"/>
  </w:num>
  <w:num w:numId="23">
    <w:abstractNumId w:val="8"/>
  </w:num>
  <w:num w:numId="24">
    <w:abstractNumId w:val="80"/>
  </w:num>
  <w:num w:numId="25">
    <w:abstractNumId w:val="81"/>
  </w:num>
  <w:num w:numId="26">
    <w:abstractNumId w:val="65"/>
  </w:num>
  <w:num w:numId="27">
    <w:abstractNumId w:val="69"/>
  </w:num>
  <w:num w:numId="28">
    <w:abstractNumId w:val="64"/>
  </w:num>
  <w:num w:numId="29">
    <w:abstractNumId w:val="56"/>
  </w:num>
  <w:num w:numId="30">
    <w:abstractNumId w:val="2"/>
  </w:num>
  <w:num w:numId="31">
    <w:abstractNumId w:val="57"/>
  </w:num>
  <w:num w:numId="32">
    <w:abstractNumId w:val="83"/>
  </w:num>
  <w:num w:numId="33">
    <w:abstractNumId w:val="3"/>
  </w:num>
  <w:num w:numId="34">
    <w:abstractNumId w:val="5"/>
  </w:num>
  <w:num w:numId="35">
    <w:abstractNumId w:val="20"/>
  </w:num>
  <w:num w:numId="36">
    <w:abstractNumId w:val="82"/>
  </w:num>
  <w:num w:numId="37">
    <w:abstractNumId w:val="34"/>
  </w:num>
  <w:num w:numId="38">
    <w:abstractNumId w:val="40"/>
  </w:num>
  <w:num w:numId="39">
    <w:abstractNumId w:val="33"/>
  </w:num>
  <w:num w:numId="40">
    <w:abstractNumId w:val="23"/>
  </w:num>
  <w:num w:numId="41">
    <w:abstractNumId w:val="39"/>
  </w:num>
  <w:num w:numId="42">
    <w:abstractNumId w:val="17"/>
  </w:num>
  <w:num w:numId="43">
    <w:abstractNumId w:val="62"/>
  </w:num>
  <w:num w:numId="44">
    <w:abstractNumId w:val="59"/>
  </w:num>
  <w:num w:numId="45">
    <w:abstractNumId w:val="48"/>
  </w:num>
  <w:num w:numId="46">
    <w:abstractNumId w:val="16"/>
  </w:num>
  <w:num w:numId="47">
    <w:abstractNumId w:val="4"/>
  </w:num>
  <w:num w:numId="48">
    <w:abstractNumId w:val="72"/>
  </w:num>
  <w:num w:numId="49">
    <w:abstractNumId w:val="77"/>
  </w:num>
  <w:num w:numId="50">
    <w:abstractNumId w:val="37"/>
  </w:num>
  <w:num w:numId="51">
    <w:abstractNumId w:val="35"/>
  </w:num>
  <w:num w:numId="52">
    <w:abstractNumId w:val="70"/>
  </w:num>
  <w:num w:numId="53">
    <w:abstractNumId w:val="66"/>
  </w:num>
  <w:num w:numId="54">
    <w:abstractNumId w:val="25"/>
  </w:num>
  <w:num w:numId="55">
    <w:abstractNumId w:val="0"/>
  </w:num>
  <w:num w:numId="56">
    <w:abstractNumId w:val="13"/>
  </w:num>
  <w:num w:numId="57">
    <w:abstractNumId w:val="61"/>
  </w:num>
  <w:num w:numId="58">
    <w:abstractNumId w:val="14"/>
  </w:num>
  <w:num w:numId="59">
    <w:abstractNumId w:val="7"/>
  </w:num>
  <w:num w:numId="60">
    <w:abstractNumId w:val="30"/>
  </w:num>
  <w:num w:numId="61">
    <w:abstractNumId w:val="86"/>
  </w:num>
  <w:num w:numId="62">
    <w:abstractNumId w:val="18"/>
  </w:num>
  <w:num w:numId="63">
    <w:abstractNumId w:val="75"/>
  </w:num>
  <w:num w:numId="64">
    <w:abstractNumId w:val="71"/>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8"/>
  </w:num>
  <w:num w:numId="68">
    <w:abstractNumId w:val="67"/>
  </w:num>
  <w:num w:numId="69">
    <w:abstractNumId w:val="28"/>
  </w:num>
  <w:num w:numId="70">
    <w:abstractNumId w:val="74"/>
  </w:num>
  <w:num w:numId="71">
    <w:abstractNumId w:val="50"/>
  </w:num>
  <w:num w:numId="72">
    <w:abstractNumId w:val="88"/>
  </w:num>
  <w:num w:numId="73">
    <w:abstractNumId w:val="12"/>
  </w:num>
  <w:num w:numId="74">
    <w:abstractNumId w:val="53"/>
  </w:num>
  <w:num w:numId="75">
    <w:abstractNumId w:val="6"/>
  </w:num>
  <w:num w:numId="76">
    <w:abstractNumId w:val="11"/>
  </w:num>
  <w:num w:numId="77">
    <w:abstractNumId w:val="49"/>
  </w:num>
  <w:num w:numId="78">
    <w:abstractNumId w:val="26"/>
  </w:num>
  <w:num w:numId="79">
    <w:abstractNumId w:val="84"/>
  </w:num>
  <w:num w:numId="80">
    <w:abstractNumId w:val="45"/>
  </w:num>
  <w:num w:numId="81">
    <w:abstractNumId w:val="32"/>
  </w:num>
  <w:num w:numId="82">
    <w:abstractNumId w:val="24"/>
  </w:num>
  <w:num w:numId="83">
    <w:abstractNumId w:val="52"/>
  </w:num>
  <w:num w:numId="84">
    <w:abstractNumId w:val="55"/>
  </w:num>
  <w:num w:numId="85">
    <w:abstractNumId w:val="63"/>
  </w:num>
  <w:num w:numId="86">
    <w:abstractNumId w:val="15"/>
  </w:num>
  <w:num w:numId="87">
    <w:abstractNumId w:val="87"/>
  </w:num>
  <w:num w:numId="88">
    <w:abstractNumId w:val="47"/>
  </w:num>
  <w:num w:numId="89">
    <w:abstractNumId w:val="38"/>
  </w:num>
  <w:num w:numId="90">
    <w:abstractNumId w:val="2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F2E"/>
    <w:rsid w:val="00004A75"/>
    <w:rsid w:val="00016FA1"/>
    <w:rsid w:val="00030941"/>
    <w:rsid w:val="00031615"/>
    <w:rsid w:val="000423EB"/>
    <w:rsid w:val="000656F4"/>
    <w:rsid w:val="00085034"/>
    <w:rsid w:val="00085DCB"/>
    <w:rsid w:val="00087440"/>
    <w:rsid w:val="00090A56"/>
    <w:rsid w:val="00095297"/>
    <w:rsid w:val="000A1837"/>
    <w:rsid w:val="000A4C89"/>
    <w:rsid w:val="000A6207"/>
    <w:rsid w:val="000B05F9"/>
    <w:rsid w:val="000B3693"/>
    <w:rsid w:val="000B54EB"/>
    <w:rsid w:val="000B7279"/>
    <w:rsid w:val="000D1B95"/>
    <w:rsid w:val="000F357F"/>
    <w:rsid w:val="000F5018"/>
    <w:rsid w:val="000F6712"/>
    <w:rsid w:val="000F7CCB"/>
    <w:rsid w:val="0013176F"/>
    <w:rsid w:val="0014083C"/>
    <w:rsid w:val="00145814"/>
    <w:rsid w:val="00164441"/>
    <w:rsid w:val="00172675"/>
    <w:rsid w:val="001832DD"/>
    <w:rsid w:val="00193110"/>
    <w:rsid w:val="001B2AAA"/>
    <w:rsid w:val="001B56E4"/>
    <w:rsid w:val="001C2382"/>
    <w:rsid w:val="001D14EA"/>
    <w:rsid w:val="001E472B"/>
    <w:rsid w:val="00200E0E"/>
    <w:rsid w:val="00215672"/>
    <w:rsid w:val="00216B01"/>
    <w:rsid w:val="002236E7"/>
    <w:rsid w:val="00225521"/>
    <w:rsid w:val="00227F2E"/>
    <w:rsid w:val="00230778"/>
    <w:rsid w:val="00231292"/>
    <w:rsid w:val="002368AD"/>
    <w:rsid w:val="002370E8"/>
    <w:rsid w:val="002445A3"/>
    <w:rsid w:val="00263FDB"/>
    <w:rsid w:val="00265916"/>
    <w:rsid w:val="002776BC"/>
    <w:rsid w:val="0028167E"/>
    <w:rsid w:val="00283693"/>
    <w:rsid w:val="002857BE"/>
    <w:rsid w:val="00293D93"/>
    <w:rsid w:val="002B5A4B"/>
    <w:rsid w:val="002C04C2"/>
    <w:rsid w:val="002C67C3"/>
    <w:rsid w:val="002D6336"/>
    <w:rsid w:val="002E1CA1"/>
    <w:rsid w:val="002F7E8B"/>
    <w:rsid w:val="003013F9"/>
    <w:rsid w:val="00305BA0"/>
    <w:rsid w:val="003061C9"/>
    <w:rsid w:val="00310F0A"/>
    <w:rsid w:val="00315A1E"/>
    <w:rsid w:val="00325FF5"/>
    <w:rsid w:val="00340415"/>
    <w:rsid w:val="00341D83"/>
    <w:rsid w:val="003612E2"/>
    <w:rsid w:val="00367CE2"/>
    <w:rsid w:val="00371272"/>
    <w:rsid w:val="003751F1"/>
    <w:rsid w:val="003808F2"/>
    <w:rsid w:val="00384EA3"/>
    <w:rsid w:val="00385FD3"/>
    <w:rsid w:val="00387D86"/>
    <w:rsid w:val="003B1F57"/>
    <w:rsid w:val="003C0928"/>
    <w:rsid w:val="003C10BA"/>
    <w:rsid w:val="003C3581"/>
    <w:rsid w:val="003D3E63"/>
    <w:rsid w:val="003D5DDD"/>
    <w:rsid w:val="003E6994"/>
    <w:rsid w:val="003E73EB"/>
    <w:rsid w:val="003F344F"/>
    <w:rsid w:val="003F743B"/>
    <w:rsid w:val="00400FBD"/>
    <w:rsid w:val="00421EE2"/>
    <w:rsid w:val="004439C6"/>
    <w:rsid w:val="004506D5"/>
    <w:rsid w:val="00462E8A"/>
    <w:rsid w:val="00463CF4"/>
    <w:rsid w:val="00464F00"/>
    <w:rsid w:val="00465BBE"/>
    <w:rsid w:val="0046659F"/>
    <w:rsid w:val="00480D6D"/>
    <w:rsid w:val="004939A9"/>
    <w:rsid w:val="004A130F"/>
    <w:rsid w:val="004A5773"/>
    <w:rsid w:val="004B02E1"/>
    <w:rsid w:val="004B1972"/>
    <w:rsid w:val="004B3A61"/>
    <w:rsid w:val="004C3BEE"/>
    <w:rsid w:val="004D16FA"/>
    <w:rsid w:val="004D57C1"/>
    <w:rsid w:val="00504222"/>
    <w:rsid w:val="00507A15"/>
    <w:rsid w:val="005109B1"/>
    <w:rsid w:val="00512D11"/>
    <w:rsid w:val="00522507"/>
    <w:rsid w:val="00540B5B"/>
    <w:rsid w:val="00545092"/>
    <w:rsid w:val="005740B3"/>
    <w:rsid w:val="0057631E"/>
    <w:rsid w:val="005A17A2"/>
    <w:rsid w:val="005B5073"/>
    <w:rsid w:val="005C2A92"/>
    <w:rsid w:val="005E6908"/>
    <w:rsid w:val="005F289B"/>
    <w:rsid w:val="006033BE"/>
    <w:rsid w:val="006079BE"/>
    <w:rsid w:val="006100A6"/>
    <w:rsid w:val="00620B56"/>
    <w:rsid w:val="00631562"/>
    <w:rsid w:val="00635596"/>
    <w:rsid w:val="006429EB"/>
    <w:rsid w:val="00647BFC"/>
    <w:rsid w:val="00661610"/>
    <w:rsid w:val="00670F4A"/>
    <w:rsid w:val="00682027"/>
    <w:rsid w:val="00684249"/>
    <w:rsid w:val="00684F19"/>
    <w:rsid w:val="006A0644"/>
    <w:rsid w:val="006A305F"/>
    <w:rsid w:val="006A6CAD"/>
    <w:rsid w:val="006B0EDD"/>
    <w:rsid w:val="006C03F7"/>
    <w:rsid w:val="006C0FB6"/>
    <w:rsid w:val="00703494"/>
    <w:rsid w:val="00725192"/>
    <w:rsid w:val="00725DBA"/>
    <w:rsid w:val="007315DD"/>
    <w:rsid w:val="00746927"/>
    <w:rsid w:val="00747668"/>
    <w:rsid w:val="00752DCF"/>
    <w:rsid w:val="00775012"/>
    <w:rsid w:val="00785412"/>
    <w:rsid w:val="00785D60"/>
    <w:rsid w:val="0078775C"/>
    <w:rsid w:val="00791DD8"/>
    <w:rsid w:val="00797FA4"/>
    <w:rsid w:val="007A100A"/>
    <w:rsid w:val="007A765A"/>
    <w:rsid w:val="007B0766"/>
    <w:rsid w:val="007C04CF"/>
    <w:rsid w:val="007C0E66"/>
    <w:rsid w:val="007D2E0C"/>
    <w:rsid w:val="007E192E"/>
    <w:rsid w:val="007E2765"/>
    <w:rsid w:val="007E3734"/>
    <w:rsid w:val="008148FE"/>
    <w:rsid w:val="00843143"/>
    <w:rsid w:val="00846106"/>
    <w:rsid w:val="00853A6A"/>
    <w:rsid w:val="00860E49"/>
    <w:rsid w:val="00862A47"/>
    <w:rsid w:val="00866276"/>
    <w:rsid w:val="00882894"/>
    <w:rsid w:val="0088498E"/>
    <w:rsid w:val="00887506"/>
    <w:rsid w:val="00894B56"/>
    <w:rsid w:val="00896337"/>
    <w:rsid w:val="008A2A4A"/>
    <w:rsid w:val="008B0478"/>
    <w:rsid w:val="008B6554"/>
    <w:rsid w:val="008C56DC"/>
    <w:rsid w:val="008D2D4D"/>
    <w:rsid w:val="008D6E69"/>
    <w:rsid w:val="00915C87"/>
    <w:rsid w:val="00915ED7"/>
    <w:rsid w:val="00916180"/>
    <w:rsid w:val="0092689E"/>
    <w:rsid w:val="009316B3"/>
    <w:rsid w:val="009321E3"/>
    <w:rsid w:val="00945F76"/>
    <w:rsid w:val="00973B7A"/>
    <w:rsid w:val="00975B9D"/>
    <w:rsid w:val="009812B4"/>
    <w:rsid w:val="00987B31"/>
    <w:rsid w:val="009B0A16"/>
    <w:rsid w:val="009C5EC3"/>
    <w:rsid w:val="009D0BE9"/>
    <w:rsid w:val="009D4625"/>
    <w:rsid w:val="009D6426"/>
    <w:rsid w:val="009E20AB"/>
    <w:rsid w:val="009F3F6E"/>
    <w:rsid w:val="009F7C43"/>
    <w:rsid w:val="00A02F8A"/>
    <w:rsid w:val="00A12151"/>
    <w:rsid w:val="00A12A6D"/>
    <w:rsid w:val="00A1362C"/>
    <w:rsid w:val="00A203E1"/>
    <w:rsid w:val="00A26DE4"/>
    <w:rsid w:val="00A32A60"/>
    <w:rsid w:val="00A35260"/>
    <w:rsid w:val="00A3550A"/>
    <w:rsid w:val="00A53D3D"/>
    <w:rsid w:val="00A547CB"/>
    <w:rsid w:val="00A71191"/>
    <w:rsid w:val="00A758F2"/>
    <w:rsid w:val="00A769EF"/>
    <w:rsid w:val="00A86834"/>
    <w:rsid w:val="00A9455E"/>
    <w:rsid w:val="00AA4E39"/>
    <w:rsid w:val="00AB0F9D"/>
    <w:rsid w:val="00AB150B"/>
    <w:rsid w:val="00AB717B"/>
    <w:rsid w:val="00AC70C5"/>
    <w:rsid w:val="00AD5015"/>
    <w:rsid w:val="00AE27F5"/>
    <w:rsid w:val="00AE7D66"/>
    <w:rsid w:val="00AF3826"/>
    <w:rsid w:val="00AF7553"/>
    <w:rsid w:val="00B13112"/>
    <w:rsid w:val="00B135D9"/>
    <w:rsid w:val="00B2457E"/>
    <w:rsid w:val="00B45954"/>
    <w:rsid w:val="00B511F3"/>
    <w:rsid w:val="00B62EAC"/>
    <w:rsid w:val="00B7092C"/>
    <w:rsid w:val="00B77384"/>
    <w:rsid w:val="00B81828"/>
    <w:rsid w:val="00B85DA6"/>
    <w:rsid w:val="00B93B52"/>
    <w:rsid w:val="00BA75DA"/>
    <w:rsid w:val="00BB1017"/>
    <w:rsid w:val="00BE5032"/>
    <w:rsid w:val="00BE56F4"/>
    <w:rsid w:val="00BE6817"/>
    <w:rsid w:val="00BF6BAC"/>
    <w:rsid w:val="00C03B0F"/>
    <w:rsid w:val="00C072AC"/>
    <w:rsid w:val="00C112E9"/>
    <w:rsid w:val="00C13930"/>
    <w:rsid w:val="00C144E1"/>
    <w:rsid w:val="00C20DC4"/>
    <w:rsid w:val="00C43817"/>
    <w:rsid w:val="00C43821"/>
    <w:rsid w:val="00C4719E"/>
    <w:rsid w:val="00C70461"/>
    <w:rsid w:val="00C75DB2"/>
    <w:rsid w:val="00C8484A"/>
    <w:rsid w:val="00CB1490"/>
    <w:rsid w:val="00CB1660"/>
    <w:rsid w:val="00CB3286"/>
    <w:rsid w:val="00CB499C"/>
    <w:rsid w:val="00CC3478"/>
    <w:rsid w:val="00CC4ABB"/>
    <w:rsid w:val="00CD5109"/>
    <w:rsid w:val="00CD5141"/>
    <w:rsid w:val="00CD7C86"/>
    <w:rsid w:val="00CE12A0"/>
    <w:rsid w:val="00CF78A8"/>
    <w:rsid w:val="00D01D05"/>
    <w:rsid w:val="00D0442F"/>
    <w:rsid w:val="00D06AC1"/>
    <w:rsid w:val="00D15AE7"/>
    <w:rsid w:val="00D21D8A"/>
    <w:rsid w:val="00D31DD9"/>
    <w:rsid w:val="00D3375C"/>
    <w:rsid w:val="00D34AD7"/>
    <w:rsid w:val="00D35A87"/>
    <w:rsid w:val="00D36B9A"/>
    <w:rsid w:val="00D408C0"/>
    <w:rsid w:val="00D40DE5"/>
    <w:rsid w:val="00D6002C"/>
    <w:rsid w:val="00D652C9"/>
    <w:rsid w:val="00D81096"/>
    <w:rsid w:val="00D81B6A"/>
    <w:rsid w:val="00D90EDD"/>
    <w:rsid w:val="00D96507"/>
    <w:rsid w:val="00DA05A5"/>
    <w:rsid w:val="00DC4FB6"/>
    <w:rsid w:val="00DC78E4"/>
    <w:rsid w:val="00DD6CC6"/>
    <w:rsid w:val="00DE53B4"/>
    <w:rsid w:val="00E07E5F"/>
    <w:rsid w:val="00E165F7"/>
    <w:rsid w:val="00E26933"/>
    <w:rsid w:val="00E31CB8"/>
    <w:rsid w:val="00E72FA5"/>
    <w:rsid w:val="00E90D84"/>
    <w:rsid w:val="00E943C7"/>
    <w:rsid w:val="00EA23BC"/>
    <w:rsid w:val="00EB2AC7"/>
    <w:rsid w:val="00EC358D"/>
    <w:rsid w:val="00EC44F9"/>
    <w:rsid w:val="00EC4B68"/>
    <w:rsid w:val="00EC65FF"/>
    <w:rsid w:val="00ED3214"/>
    <w:rsid w:val="00EE0905"/>
    <w:rsid w:val="00F02730"/>
    <w:rsid w:val="00F119AC"/>
    <w:rsid w:val="00F240FE"/>
    <w:rsid w:val="00F3410A"/>
    <w:rsid w:val="00F36DD3"/>
    <w:rsid w:val="00F47FE5"/>
    <w:rsid w:val="00F57F93"/>
    <w:rsid w:val="00F62872"/>
    <w:rsid w:val="00F66382"/>
    <w:rsid w:val="00F74594"/>
    <w:rsid w:val="00F845EC"/>
    <w:rsid w:val="00F854FD"/>
    <w:rsid w:val="00F90F0E"/>
    <w:rsid w:val="00F91FEA"/>
    <w:rsid w:val="00FA29F4"/>
    <w:rsid w:val="00FA63D3"/>
    <w:rsid w:val="00FA6DB9"/>
    <w:rsid w:val="00FB0F52"/>
    <w:rsid w:val="00FC2B9C"/>
    <w:rsid w:val="00FC3722"/>
    <w:rsid w:val="00FD390B"/>
    <w:rsid w:val="00FD5C56"/>
    <w:rsid w:val="00FF0C98"/>
    <w:rsid w:val="00FF6A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17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E39"/>
    <w:rPr>
      <w:lang w:bidi="ar-LB"/>
    </w:rPr>
  </w:style>
  <w:style w:type="paragraph" w:styleId="Heading1">
    <w:name w:val="heading 1"/>
    <w:basedOn w:val="Normal"/>
    <w:next w:val="Normal"/>
    <w:link w:val="Heading1Char"/>
    <w:uiPriority w:val="9"/>
    <w:qFormat/>
    <w:rsid w:val="009F3F6E"/>
    <w:pPr>
      <w:keepNext/>
      <w:keepLines/>
      <w:spacing w:before="480" w:after="0"/>
      <w:outlineLvl w:val="0"/>
    </w:pPr>
    <w:rPr>
      <w:rFonts w:asciiTheme="majorHAnsi" w:eastAsiaTheme="majorEastAsia" w:hAnsiTheme="majorHAnsi" w:cstheme="majorBidi"/>
      <w:b/>
      <w:bCs/>
      <w:color w:val="365F91" w:themeColor="accent1" w:themeShade="BF"/>
      <w:sz w:val="28"/>
      <w:szCs w:val="28"/>
      <w:lang w:bidi="ar-SA"/>
    </w:rPr>
  </w:style>
  <w:style w:type="paragraph" w:styleId="Heading4">
    <w:name w:val="heading 4"/>
    <w:basedOn w:val="Normal"/>
    <w:next w:val="Normal"/>
    <w:link w:val="Heading4Char"/>
    <w:uiPriority w:val="9"/>
    <w:qFormat/>
    <w:rsid w:val="001C2382"/>
    <w:pPr>
      <w:keepNext/>
      <w:widowControl w:val="0"/>
      <w:spacing w:after="60" w:line="236" w:lineRule="atLeast"/>
      <w:jc w:val="right"/>
      <w:outlineLvl w:val="3"/>
    </w:pPr>
    <w:rPr>
      <w:rFonts w:ascii="Times New Roman" w:eastAsia="Times New Roman" w:hAnsi="Times New Roman" w:cs="Times New Roman"/>
      <w:sz w:val="24"/>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F2E"/>
    <w:pPr>
      <w:ind w:left="720"/>
      <w:contextualSpacing/>
    </w:pPr>
  </w:style>
  <w:style w:type="character" w:customStyle="1" w:styleId="Heading4Char">
    <w:name w:val="Heading 4 Char"/>
    <w:basedOn w:val="DefaultParagraphFont"/>
    <w:link w:val="Heading4"/>
    <w:uiPriority w:val="9"/>
    <w:rsid w:val="001C2382"/>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7854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412"/>
    <w:rPr>
      <w:rFonts w:ascii="Tahoma" w:hAnsi="Tahoma" w:cs="Tahoma"/>
      <w:sz w:val="16"/>
      <w:szCs w:val="16"/>
      <w:lang w:bidi="ar-LB"/>
    </w:rPr>
  </w:style>
  <w:style w:type="character" w:styleId="CommentReference">
    <w:name w:val="annotation reference"/>
    <w:basedOn w:val="DefaultParagraphFont"/>
    <w:uiPriority w:val="99"/>
    <w:semiHidden/>
    <w:unhideWhenUsed/>
    <w:rsid w:val="00200E0E"/>
    <w:rPr>
      <w:sz w:val="16"/>
      <w:szCs w:val="16"/>
    </w:rPr>
  </w:style>
  <w:style w:type="paragraph" w:styleId="CommentText">
    <w:name w:val="annotation text"/>
    <w:basedOn w:val="Normal"/>
    <w:link w:val="CommentTextChar"/>
    <w:uiPriority w:val="99"/>
    <w:semiHidden/>
    <w:unhideWhenUsed/>
    <w:rsid w:val="00200E0E"/>
    <w:pPr>
      <w:spacing w:line="240" w:lineRule="auto"/>
    </w:pPr>
    <w:rPr>
      <w:sz w:val="20"/>
      <w:szCs w:val="20"/>
    </w:rPr>
  </w:style>
  <w:style w:type="character" w:customStyle="1" w:styleId="CommentTextChar">
    <w:name w:val="Comment Text Char"/>
    <w:basedOn w:val="DefaultParagraphFont"/>
    <w:link w:val="CommentText"/>
    <w:uiPriority w:val="99"/>
    <w:semiHidden/>
    <w:rsid w:val="00200E0E"/>
    <w:rPr>
      <w:sz w:val="20"/>
      <w:szCs w:val="20"/>
      <w:lang w:bidi="ar-LB"/>
    </w:rPr>
  </w:style>
  <w:style w:type="paragraph" w:styleId="CommentSubject">
    <w:name w:val="annotation subject"/>
    <w:basedOn w:val="CommentText"/>
    <w:next w:val="CommentText"/>
    <w:link w:val="CommentSubjectChar"/>
    <w:uiPriority w:val="99"/>
    <w:semiHidden/>
    <w:unhideWhenUsed/>
    <w:rsid w:val="00200E0E"/>
    <w:rPr>
      <w:b/>
      <w:bCs/>
    </w:rPr>
  </w:style>
  <w:style w:type="character" w:customStyle="1" w:styleId="CommentSubjectChar">
    <w:name w:val="Comment Subject Char"/>
    <w:basedOn w:val="CommentTextChar"/>
    <w:link w:val="CommentSubject"/>
    <w:uiPriority w:val="99"/>
    <w:semiHidden/>
    <w:rsid w:val="00200E0E"/>
    <w:rPr>
      <w:b/>
      <w:bCs/>
      <w:sz w:val="20"/>
      <w:szCs w:val="20"/>
      <w:lang w:bidi="ar-LB"/>
    </w:rPr>
  </w:style>
  <w:style w:type="character" w:customStyle="1" w:styleId="user-generated">
    <w:name w:val="user-generated"/>
    <w:basedOn w:val="DefaultParagraphFont"/>
    <w:rsid w:val="00030941"/>
  </w:style>
  <w:style w:type="character" w:customStyle="1" w:styleId="checkbox-button-label-text">
    <w:name w:val="checkbox-button-label-text"/>
    <w:basedOn w:val="DefaultParagraphFont"/>
    <w:rsid w:val="00030941"/>
  </w:style>
  <w:style w:type="table" w:styleId="TableGrid">
    <w:name w:val="Table Grid"/>
    <w:basedOn w:val="TableNormal"/>
    <w:uiPriority w:val="59"/>
    <w:rsid w:val="00BE5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119AC"/>
    <w:pPr>
      <w:spacing w:after="0" w:line="240" w:lineRule="auto"/>
    </w:pPr>
    <w:rPr>
      <w:lang w:bidi="ar-LB"/>
    </w:rPr>
  </w:style>
  <w:style w:type="paragraph" w:styleId="Header">
    <w:name w:val="header"/>
    <w:basedOn w:val="Normal"/>
    <w:link w:val="HeaderChar"/>
    <w:uiPriority w:val="99"/>
    <w:unhideWhenUsed/>
    <w:rsid w:val="00F91F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1FEA"/>
    <w:rPr>
      <w:lang w:bidi="ar-LB"/>
    </w:rPr>
  </w:style>
  <w:style w:type="paragraph" w:styleId="Footer">
    <w:name w:val="footer"/>
    <w:basedOn w:val="Normal"/>
    <w:link w:val="FooterChar"/>
    <w:uiPriority w:val="99"/>
    <w:unhideWhenUsed/>
    <w:rsid w:val="00F91F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FEA"/>
    <w:rPr>
      <w:lang w:bidi="ar-LB"/>
    </w:rPr>
  </w:style>
  <w:style w:type="character" w:customStyle="1" w:styleId="Heading1Char">
    <w:name w:val="Heading 1 Char"/>
    <w:basedOn w:val="DefaultParagraphFont"/>
    <w:link w:val="Heading1"/>
    <w:uiPriority w:val="9"/>
    <w:rsid w:val="009F3F6E"/>
    <w:rPr>
      <w:rFonts w:asciiTheme="majorHAnsi" w:eastAsiaTheme="majorEastAsia" w:hAnsiTheme="majorHAnsi" w:cstheme="majorBidi"/>
      <w:b/>
      <w:bCs/>
      <w:color w:val="365F91" w:themeColor="accent1" w:themeShade="BF"/>
      <w:sz w:val="28"/>
      <w:szCs w:val="28"/>
    </w:rPr>
  </w:style>
  <w:style w:type="paragraph" w:customStyle="1" w:styleId="Level1">
    <w:name w:val="Level 1"/>
    <w:basedOn w:val="Normal"/>
    <w:autoRedefine/>
    <w:uiPriority w:val="99"/>
    <w:rsid w:val="009F3F6E"/>
    <w:pPr>
      <w:widowControl w:val="0"/>
      <w:tabs>
        <w:tab w:val="left" w:pos="540"/>
      </w:tabs>
      <w:spacing w:after="60" w:line="240" w:lineRule="auto"/>
      <w:jc w:val="both"/>
    </w:pPr>
    <w:rPr>
      <w:rFonts w:ascii="Times New Roman" w:eastAsia="Times New Roman" w:hAnsi="Times New Roman" w:cs="Times New Roman"/>
      <w:sz w:val="24"/>
      <w:szCs w:val="24"/>
      <w:lang w:bidi="ar-SA"/>
    </w:rPr>
  </w:style>
  <w:style w:type="paragraph" w:customStyle="1" w:styleId="Level1wbrdr">
    <w:name w:val="Level 1 w/brdr"/>
    <w:basedOn w:val="Normal"/>
    <w:autoRedefine/>
    <w:rsid w:val="005C2A92"/>
    <w:pPr>
      <w:widowControl w:val="0"/>
      <w:pBdr>
        <w:top w:val="single" w:sz="6" w:space="10" w:color="auto"/>
        <w:left w:val="single" w:sz="6" w:space="10" w:color="auto"/>
        <w:right w:val="single" w:sz="6" w:space="4" w:color="auto"/>
      </w:pBdr>
      <w:tabs>
        <w:tab w:val="left" w:pos="540"/>
      </w:tabs>
      <w:spacing w:after="120" w:line="240" w:lineRule="auto"/>
      <w:ind w:left="187"/>
    </w:pPr>
    <w:rPr>
      <w:rFonts w:ascii="Times New Roman" w:eastAsia="Calibri" w:hAnsi="Times New Roman" w:cs="Times New Roman"/>
      <w:sz w:val="24"/>
      <w:szCs w:val="24"/>
      <w:shd w:val="clear" w:color="auto" w:fill="FFFFFF"/>
    </w:rPr>
  </w:style>
  <w:style w:type="character" w:styleId="Hyperlink">
    <w:name w:val="Hyperlink"/>
    <w:basedOn w:val="DefaultParagraphFont"/>
    <w:uiPriority w:val="99"/>
    <w:unhideWhenUsed/>
    <w:rsid w:val="009F7C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E39"/>
    <w:rPr>
      <w:lang w:bidi="ar-LB"/>
    </w:rPr>
  </w:style>
  <w:style w:type="paragraph" w:styleId="Heading1">
    <w:name w:val="heading 1"/>
    <w:basedOn w:val="Normal"/>
    <w:next w:val="Normal"/>
    <w:link w:val="Heading1Char"/>
    <w:uiPriority w:val="9"/>
    <w:qFormat/>
    <w:rsid w:val="009F3F6E"/>
    <w:pPr>
      <w:keepNext/>
      <w:keepLines/>
      <w:spacing w:before="480" w:after="0"/>
      <w:outlineLvl w:val="0"/>
    </w:pPr>
    <w:rPr>
      <w:rFonts w:asciiTheme="majorHAnsi" w:eastAsiaTheme="majorEastAsia" w:hAnsiTheme="majorHAnsi" w:cstheme="majorBidi"/>
      <w:b/>
      <w:bCs/>
      <w:color w:val="365F91" w:themeColor="accent1" w:themeShade="BF"/>
      <w:sz w:val="28"/>
      <w:szCs w:val="28"/>
      <w:lang w:bidi="ar-SA"/>
    </w:rPr>
  </w:style>
  <w:style w:type="paragraph" w:styleId="Heading4">
    <w:name w:val="heading 4"/>
    <w:basedOn w:val="Normal"/>
    <w:next w:val="Normal"/>
    <w:link w:val="Heading4Char"/>
    <w:uiPriority w:val="9"/>
    <w:qFormat/>
    <w:rsid w:val="001C2382"/>
    <w:pPr>
      <w:keepNext/>
      <w:widowControl w:val="0"/>
      <w:spacing w:after="60" w:line="236" w:lineRule="atLeast"/>
      <w:jc w:val="right"/>
      <w:outlineLvl w:val="3"/>
    </w:pPr>
    <w:rPr>
      <w:rFonts w:ascii="Times New Roman" w:eastAsia="Times New Roman" w:hAnsi="Times New Roman" w:cs="Times New Roman"/>
      <w:sz w:val="24"/>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F2E"/>
    <w:pPr>
      <w:ind w:left="720"/>
      <w:contextualSpacing/>
    </w:pPr>
  </w:style>
  <w:style w:type="character" w:customStyle="1" w:styleId="Heading4Char">
    <w:name w:val="Heading 4 Char"/>
    <w:basedOn w:val="DefaultParagraphFont"/>
    <w:link w:val="Heading4"/>
    <w:uiPriority w:val="9"/>
    <w:rsid w:val="001C2382"/>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7854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412"/>
    <w:rPr>
      <w:rFonts w:ascii="Tahoma" w:hAnsi="Tahoma" w:cs="Tahoma"/>
      <w:sz w:val="16"/>
      <w:szCs w:val="16"/>
      <w:lang w:bidi="ar-LB"/>
    </w:rPr>
  </w:style>
  <w:style w:type="character" w:styleId="CommentReference">
    <w:name w:val="annotation reference"/>
    <w:basedOn w:val="DefaultParagraphFont"/>
    <w:uiPriority w:val="99"/>
    <w:semiHidden/>
    <w:unhideWhenUsed/>
    <w:rsid w:val="00200E0E"/>
    <w:rPr>
      <w:sz w:val="16"/>
      <w:szCs w:val="16"/>
    </w:rPr>
  </w:style>
  <w:style w:type="paragraph" w:styleId="CommentText">
    <w:name w:val="annotation text"/>
    <w:basedOn w:val="Normal"/>
    <w:link w:val="CommentTextChar"/>
    <w:uiPriority w:val="99"/>
    <w:semiHidden/>
    <w:unhideWhenUsed/>
    <w:rsid w:val="00200E0E"/>
    <w:pPr>
      <w:spacing w:line="240" w:lineRule="auto"/>
    </w:pPr>
    <w:rPr>
      <w:sz w:val="20"/>
      <w:szCs w:val="20"/>
    </w:rPr>
  </w:style>
  <w:style w:type="character" w:customStyle="1" w:styleId="CommentTextChar">
    <w:name w:val="Comment Text Char"/>
    <w:basedOn w:val="DefaultParagraphFont"/>
    <w:link w:val="CommentText"/>
    <w:uiPriority w:val="99"/>
    <w:semiHidden/>
    <w:rsid w:val="00200E0E"/>
    <w:rPr>
      <w:sz w:val="20"/>
      <w:szCs w:val="20"/>
      <w:lang w:bidi="ar-LB"/>
    </w:rPr>
  </w:style>
  <w:style w:type="paragraph" w:styleId="CommentSubject">
    <w:name w:val="annotation subject"/>
    <w:basedOn w:val="CommentText"/>
    <w:next w:val="CommentText"/>
    <w:link w:val="CommentSubjectChar"/>
    <w:uiPriority w:val="99"/>
    <w:semiHidden/>
    <w:unhideWhenUsed/>
    <w:rsid w:val="00200E0E"/>
    <w:rPr>
      <w:b/>
      <w:bCs/>
    </w:rPr>
  </w:style>
  <w:style w:type="character" w:customStyle="1" w:styleId="CommentSubjectChar">
    <w:name w:val="Comment Subject Char"/>
    <w:basedOn w:val="CommentTextChar"/>
    <w:link w:val="CommentSubject"/>
    <w:uiPriority w:val="99"/>
    <w:semiHidden/>
    <w:rsid w:val="00200E0E"/>
    <w:rPr>
      <w:b/>
      <w:bCs/>
      <w:sz w:val="20"/>
      <w:szCs w:val="20"/>
      <w:lang w:bidi="ar-LB"/>
    </w:rPr>
  </w:style>
  <w:style w:type="character" w:customStyle="1" w:styleId="user-generated">
    <w:name w:val="user-generated"/>
    <w:basedOn w:val="DefaultParagraphFont"/>
    <w:rsid w:val="00030941"/>
  </w:style>
  <w:style w:type="character" w:customStyle="1" w:styleId="checkbox-button-label-text">
    <w:name w:val="checkbox-button-label-text"/>
    <w:basedOn w:val="DefaultParagraphFont"/>
    <w:rsid w:val="00030941"/>
  </w:style>
  <w:style w:type="table" w:styleId="TableGrid">
    <w:name w:val="Table Grid"/>
    <w:basedOn w:val="TableNormal"/>
    <w:uiPriority w:val="59"/>
    <w:rsid w:val="00BE5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119AC"/>
    <w:pPr>
      <w:spacing w:after="0" w:line="240" w:lineRule="auto"/>
    </w:pPr>
    <w:rPr>
      <w:lang w:bidi="ar-LB"/>
    </w:rPr>
  </w:style>
  <w:style w:type="paragraph" w:styleId="Header">
    <w:name w:val="header"/>
    <w:basedOn w:val="Normal"/>
    <w:link w:val="HeaderChar"/>
    <w:uiPriority w:val="99"/>
    <w:unhideWhenUsed/>
    <w:rsid w:val="00F91F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1FEA"/>
    <w:rPr>
      <w:lang w:bidi="ar-LB"/>
    </w:rPr>
  </w:style>
  <w:style w:type="paragraph" w:styleId="Footer">
    <w:name w:val="footer"/>
    <w:basedOn w:val="Normal"/>
    <w:link w:val="FooterChar"/>
    <w:uiPriority w:val="99"/>
    <w:unhideWhenUsed/>
    <w:rsid w:val="00F91F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FEA"/>
    <w:rPr>
      <w:lang w:bidi="ar-LB"/>
    </w:rPr>
  </w:style>
  <w:style w:type="character" w:customStyle="1" w:styleId="Heading1Char">
    <w:name w:val="Heading 1 Char"/>
    <w:basedOn w:val="DefaultParagraphFont"/>
    <w:link w:val="Heading1"/>
    <w:uiPriority w:val="9"/>
    <w:rsid w:val="009F3F6E"/>
    <w:rPr>
      <w:rFonts w:asciiTheme="majorHAnsi" w:eastAsiaTheme="majorEastAsia" w:hAnsiTheme="majorHAnsi" w:cstheme="majorBidi"/>
      <w:b/>
      <w:bCs/>
      <w:color w:val="365F91" w:themeColor="accent1" w:themeShade="BF"/>
      <w:sz w:val="28"/>
      <w:szCs w:val="28"/>
    </w:rPr>
  </w:style>
  <w:style w:type="paragraph" w:customStyle="1" w:styleId="Level1">
    <w:name w:val="Level 1"/>
    <w:basedOn w:val="Normal"/>
    <w:autoRedefine/>
    <w:uiPriority w:val="99"/>
    <w:rsid w:val="009F3F6E"/>
    <w:pPr>
      <w:widowControl w:val="0"/>
      <w:tabs>
        <w:tab w:val="left" w:pos="540"/>
      </w:tabs>
      <w:spacing w:after="60" w:line="240" w:lineRule="auto"/>
      <w:jc w:val="both"/>
    </w:pPr>
    <w:rPr>
      <w:rFonts w:ascii="Times New Roman" w:eastAsia="Times New Roman" w:hAnsi="Times New Roman" w:cs="Times New Roman"/>
      <w:sz w:val="24"/>
      <w:szCs w:val="24"/>
      <w:lang w:bidi="ar-SA"/>
    </w:rPr>
  </w:style>
  <w:style w:type="paragraph" w:customStyle="1" w:styleId="Level1wbrdr">
    <w:name w:val="Level 1 w/brdr"/>
    <w:basedOn w:val="Normal"/>
    <w:autoRedefine/>
    <w:rsid w:val="005C2A92"/>
    <w:pPr>
      <w:widowControl w:val="0"/>
      <w:pBdr>
        <w:top w:val="single" w:sz="6" w:space="10" w:color="auto"/>
        <w:left w:val="single" w:sz="6" w:space="10" w:color="auto"/>
        <w:right w:val="single" w:sz="6" w:space="4" w:color="auto"/>
      </w:pBdr>
      <w:tabs>
        <w:tab w:val="left" w:pos="540"/>
      </w:tabs>
      <w:spacing w:after="120" w:line="240" w:lineRule="auto"/>
      <w:ind w:left="187"/>
    </w:pPr>
    <w:rPr>
      <w:rFonts w:ascii="Times New Roman" w:eastAsia="Calibri" w:hAnsi="Times New Roman" w:cs="Times New Roman"/>
      <w:sz w:val="24"/>
      <w:szCs w:val="24"/>
      <w:shd w:val="clear" w:color="auto" w:fill="FFFFFF"/>
    </w:rPr>
  </w:style>
  <w:style w:type="character" w:styleId="Hyperlink">
    <w:name w:val="Hyperlink"/>
    <w:basedOn w:val="DefaultParagraphFont"/>
    <w:uiPriority w:val="99"/>
    <w:unhideWhenUsed/>
    <w:rsid w:val="009F7C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881106">
      <w:bodyDiv w:val="1"/>
      <w:marLeft w:val="0"/>
      <w:marRight w:val="0"/>
      <w:marTop w:val="0"/>
      <w:marBottom w:val="0"/>
      <w:divBdr>
        <w:top w:val="none" w:sz="0" w:space="0" w:color="auto"/>
        <w:left w:val="none" w:sz="0" w:space="0" w:color="auto"/>
        <w:bottom w:val="none" w:sz="0" w:space="0" w:color="auto"/>
        <w:right w:val="none" w:sz="0" w:space="0" w:color="auto"/>
      </w:divBdr>
    </w:div>
    <w:div w:id="1695379739">
      <w:bodyDiv w:val="1"/>
      <w:marLeft w:val="0"/>
      <w:marRight w:val="0"/>
      <w:marTop w:val="0"/>
      <w:marBottom w:val="0"/>
      <w:divBdr>
        <w:top w:val="none" w:sz="0" w:space="0" w:color="auto"/>
        <w:left w:val="none" w:sz="0" w:space="0" w:color="auto"/>
        <w:bottom w:val="none" w:sz="0" w:space="0" w:color="auto"/>
        <w:right w:val="none" w:sz="0" w:space="0" w:color="auto"/>
      </w:divBdr>
    </w:div>
    <w:div w:id="1906181066">
      <w:bodyDiv w:val="1"/>
      <w:marLeft w:val="0"/>
      <w:marRight w:val="0"/>
      <w:marTop w:val="0"/>
      <w:marBottom w:val="0"/>
      <w:divBdr>
        <w:top w:val="none" w:sz="0" w:space="0" w:color="auto"/>
        <w:left w:val="none" w:sz="0" w:space="0" w:color="auto"/>
        <w:bottom w:val="none" w:sz="0" w:space="0" w:color="auto"/>
        <w:right w:val="none" w:sz="0" w:space="0" w:color="auto"/>
      </w:divBdr>
      <w:divsChild>
        <w:div w:id="477769514">
          <w:marLeft w:val="0"/>
          <w:marRight w:val="0"/>
          <w:marTop w:val="0"/>
          <w:marBottom w:val="0"/>
          <w:divBdr>
            <w:top w:val="none" w:sz="0" w:space="0" w:color="auto"/>
            <w:left w:val="none" w:sz="0" w:space="0" w:color="auto"/>
            <w:bottom w:val="none" w:sz="0" w:space="0" w:color="auto"/>
            <w:right w:val="none" w:sz="0" w:space="0" w:color="auto"/>
          </w:divBdr>
          <w:divsChild>
            <w:div w:id="1050498855">
              <w:marLeft w:val="0"/>
              <w:marRight w:val="0"/>
              <w:marTop w:val="0"/>
              <w:marBottom w:val="0"/>
              <w:divBdr>
                <w:top w:val="none" w:sz="0" w:space="0" w:color="auto"/>
                <w:left w:val="none" w:sz="0" w:space="0" w:color="auto"/>
                <w:bottom w:val="none" w:sz="0" w:space="0" w:color="auto"/>
                <w:right w:val="none" w:sz="0" w:space="0" w:color="auto"/>
              </w:divBdr>
              <w:divsChild>
                <w:div w:id="112746573">
                  <w:marLeft w:val="0"/>
                  <w:marRight w:val="0"/>
                  <w:marTop w:val="0"/>
                  <w:marBottom w:val="0"/>
                  <w:divBdr>
                    <w:top w:val="none" w:sz="0" w:space="0" w:color="auto"/>
                    <w:left w:val="none" w:sz="0" w:space="0" w:color="auto"/>
                    <w:bottom w:val="none" w:sz="0" w:space="0" w:color="auto"/>
                    <w:right w:val="none" w:sz="0" w:space="0" w:color="auto"/>
                  </w:divBdr>
                  <w:divsChild>
                    <w:div w:id="633827259">
                      <w:marLeft w:val="0"/>
                      <w:marRight w:val="0"/>
                      <w:marTop w:val="0"/>
                      <w:marBottom w:val="0"/>
                      <w:divBdr>
                        <w:top w:val="none" w:sz="0" w:space="0" w:color="auto"/>
                        <w:left w:val="none" w:sz="0" w:space="0" w:color="auto"/>
                        <w:bottom w:val="none" w:sz="0" w:space="0" w:color="auto"/>
                        <w:right w:val="none" w:sz="0" w:space="0" w:color="auto"/>
                      </w:divBdr>
                    </w:div>
                  </w:divsChild>
                </w:div>
                <w:div w:id="153031015">
                  <w:marLeft w:val="0"/>
                  <w:marRight w:val="0"/>
                  <w:marTop w:val="0"/>
                  <w:marBottom w:val="0"/>
                  <w:divBdr>
                    <w:top w:val="none" w:sz="0" w:space="0" w:color="auto"/>
                    <w:left w:val="none" w:sz="0" w:space="0" w:color="auto"/>
                    <w:bottom w:val="none" w:sz="0" w:space="0" w:color="auto"/>
                    <w:right w:val="none" w:sz="0" w:space="0" w:color="auto"/>
                  </w:divBdr>
                  <w:divsChild>
                    <w:div w:id="515534192">
                      <w:marLeft w:val="0"/>
                      <w:marRight w:val="0"/>
                      <w:marTop w:val="0"/>
                      <w:marBottom w:val="0"/>
                      <w:divBdr>
                        <w:top w:val="none" w:sz="0" w:space="0" w:color="auto"/>
                        <w:left w:val="none" w:sz="0" w:space="0" w:color="auto"/>
                        <w:bottom w:val="none" w:sz="0" w:space="0" w:color="auto"/>
                        <w:right w:val="none" w:sz="0" w:space="0" w:color="auto"/>
                      </w:divBdr>
                    </w:div>
                  </w:divsChild>
                </w:div>
                <w:div w:id="1093893923">
                  <w:marLeft w:val="0"/>
                  <w:marRight w:val="0"/>
                  <w:marTop w:val="0"/>
                  <w:marBottom w:val="0"/>
                  <w:divBdr>
                    <w:top w:val="none" w:sz="0" w:space="0" w:color="auto"/>
                    <w:left w:val="none" w:sz="0" w:space="0" w:color="auto"/>
                    <w:bottom w:val="none" w:sz="0" w:space="0" w:color="auto"/>
                    <w:right w:val="none" w:sz="0" w:space="0" w:color="auto"/>
                  </w:divBdr>
                  <w:divsChild>
                    <w:div w:id="1343317951">
                      <w:marLeft w:val="0"/>
                      <w:marRight w:val="0"/>
                      <w:marTop w:val="0"/>
                      <w:marBottom w:val="0"/>
                      <w:divBdr>
                        <w:top w:val="none" w:sz="0" w:space="0" w:color="auto"/>
                        <w:left w:val="none" w:sz="0" w:space="0" w:color="auto"/>
                        <w:bottom w:val="none" w:sz="0" w:space="0" w:color="auto"/>
                        <w:right w:val="none" w:sz="0" w:space="0" w:color="auto"/>
                      </w:divBdr>
                    </w:div>
                  </w:divsChild>
                </w:div>
                <w:div w:id="1290478709">
                  <w:marLeft w:val="0"/>
                  <w:marRight w:val="0"/>
                  <w:marTop w:val="0"/>
                  <w:marBottom w:val="0"/>
                  <w:divBdr>
                    <w:top w:val="none" w:sz="0" w:space="0" w:color="auto"/>
                    <w:left w:val="none" w:sz="0" w:space="0" w:color="auto"/>
                    <w:bottom w:val="none" w:sz="0" w:space="0" w:color="auto"/>
                    <w:right w:val="none" w:sz="0" w:space="0" w:color="auto"/>
                  </w:divBdr>
                  <w:divsChild>
                    <w:div w:id="30303164">
                      <w:marLeft w:val="0"/>
                      <w:marRight w:val="0"/>
                      <w:marTop w:val="0"/>
                      <w:marBottom w:val="0"/>
                      <w:divBdr>
                        <w:top w:val="none" w:sz="0" w:space="0" w:color="auto"/>
                        <w:left w:val="none" w:sz="0" w:space="0" w:color="auto"/>
                        <w:bottom w:val="none" w:sz="0" w:space="0" w:color="auto"/>
                        <w:right w:val="none" w:sz="0" w:space="0" w:color="auto"/>
                      </w:divBdr>
                    </w:div>
                  </w:divsChild>
                </w:div>
                <w:div w:id="1974628611">
                  <w:marLeft w:val="0"/>
                  <w:marRight w:val="0"/>
                  <w:marTop w:val="0"/>
                  <w:marBottom w:val="0"/>
                  <w:divBdr>
                    <w:top w:val="none" w:sz="0" w:space="0" w:color="auto"/>
                    <w:left w:val="none" w:sz="0" w:space="0" w:color="auto"/>
                    <w:bottom w:val="none" w:sz="0" w:space="0" w:color="auto"/>
                    <w:right w:val="none" w:sz="0" w:space="0" w:color="auto"/>
                  </w:divBdr>
                  <w:divsChild>
                    <w:div w:id="37003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customXml" Target="../customXml/item3.xml"/><Relationship Id="rId10" Type="http://schemas.openxmlformats.org/officeDocument/2006/relationships/hyperlink" Target="mailto:surveys@qu.edu.q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overPageProperties xmlns="http://schemas.microsoft.com/office/2006/coverPageProps">
  <PublishDate>2016-03-21T00:00:00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DDA5698CF712E449C246C30CA25DFB7" ma:contentTypeVersion="2" ma:contentTypeDescription="Create a new document." ma:contentTypeScope="" ma:versionID="6f22da6864512fa2006e80b39a07b1c0">
  <xsd:schema xmlns:xsd="http://www.w3.org/2001/XMLSchema" xmlns:xs="http://www.w3.org/2001/XMLSchema" xmlns:p="http://schemas.microsoft.com/office/2006/metadata/properties" xmlns:ns2="1b1efe03-8cd2-4532-8227-ae42c3fb0224" targetNamespace="http://schemas.microsoft.com/office/2006/metadata/properties" ma:root="true" ma:fieldsID="f9c6a9bbe23987d383cc69d2b29ee060" ns2:_="">
    <xsd:import namespace="1b1efe03-8cd2-4532-8227-ae42c3fb022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efe03-8cd2-4532-8227-ae42c3fb022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_dlc_DocId xmlns="1b1efe03-8cd2-4532-8227-ae42c3fb0224">DDZF4E5NDZN4-2131903228-8349</_dlc_DocId>
    <_dlc_DocIdUrl xmlns="1b1efe03-8cd2-4532-8227-ae42c3fb0224">
      <Url>https://sesriportal.qu.edu.qa/_layouts/15/DocIdRedir.aspx?ID=DDZF4E5NDZN4-2131903228-8349</Url>
      <Description>DDZF4E5NDZN4-2131903228-8349</Description>
    </_dlc_DocIdUrl>
  </documentManagement>
</p:properties>
</file>

<file path=customXml/itemProps1.xml><?xml version="1.0" encoding="utf-8"?>
<ds:datastoreItem xmlns:ds="http://schemas.openxmlformats.org/officeDocument/2006/customXml" ds:itemID="{38D7E98D-B863-471F-87EC-E2A14BAFE22C}"/>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F803D8F1-CE86-45AF-B9CF-CA9D8DFFF0BB}"/>
</file>

<file path=customXml/itemProps4.xml><?xml version="1.0" encoding="utf-8"?>
<ds:datastoreItem xmlns:ds="http://schemas.openxmlformats.org/officeDocument/2006/customXml" ds:itemID="{334A0912-EA87-43CD-97E9-AF85C3B22120}"/>
</file>

<file path=customXml/itemProps5.xml><?xml version="1.0" encoding="utf-8"?>
<ds:datastoreItem xmlns:ds="http://schemas.openxmlformats.org/officeDocument/2006/customXml" ds:itemID="{57DB317F-ADB8-4E4D-A88B-4832F0695F13}"/>
</file>

<file path=customXml/itemProps6.xml><?xml version="1.0" encoding="utf-8"?>
<ds:datastoreItem xmlns:ds="http://schemas.openxmlformats.org/officeDocument/2006/customXml" ds:itemID="{319EC011-73A9-48F0-AA75-2949ECC81DBC}"/>
</file>

<file path=docProps/app.xml><?xml version="1.0" encoding="utf-8"?>
<Properties xmlns="http://schemas.openxmlformats.org/officeDocument/2006/extended-properties" xmlns:vt="http://schemas.openxmlformats.org/officeDocument/2006/docPropsVTypes">
  <Template>Normal.dotm</Template>
  <TotalTime>61</TotalTime>
  <Pages>18</Pages>
  <Words>2998</Words>
  <Characters>17090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Qatar University</Company>
  <LinksUpToDate>false</LinksUpToDate>
  <CharactersWithSpaces>20048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John Lee Pratt Holmes</cp:lastModifiedBy>
  <cp:revision>10</cp:revision>
  <cp:lastPrinted>2016-05-10T10:55:00Z</cp:lastPrinted>
  <dcterms:created xsi:type="dcterms:W3CDTF">2016-05-18T10:14:00Z</dcterms:created>
  <dcterms:modified xsi:type="dcterms:W3CDTF">2016-05-18T17:11:00Z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0x0101005DDA5698CF712E449C246C30CA25DFB7</vt:lpwstr>
  </property>
  <property fmtid="{D5CDD505-2E9C-101B-9397-08002B2CF9AE}" pid="3" name="_dlc_DocIdItemGuid">
    <vt:lpwstr>f72cda07-eb30-4cb4-8a11-61ad0a46b75f</vt:lpwstr>
  </property>
</Properties>
</file>